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ED207" w14:textId="77777777" w:rsidR="00E6364D" w:rsidRPr="00FF353C" w:rsidRDefault="00E6364D" w:rsidP="00E6364D">
      <w:pPr>
        <w:pStyle w:val="ManualHeading2"/>
        <w:numPr>
          <w:ilvl w:val="0"/>
          <w:numId w:val="0"/>
        </w:numPr>
        <w:ind w:left="851" w:hanging="851"/>
        <w:rPr>
          <w:lang w:val="en-GB"/>
        </w:rPr>
      </w:pPr>
      <w:bookmarkStart w:id="0" w:name="_GoBack"/>
      <w:bookmarkEnd w:id="0"/>
      <w:r w:rsidRPr="00FF353C">
        <w:rPr>
          <w:i/>
          <w:iCs/>
          <w:lang w:val="en-GB"/>
        </w:rPr>
        <w:t>S.14.01 — Life obligations analysis</w:t>
      </w:r>
    </w:p>
    <w:p w14:paraId="6BFC2F7B" w14:textId="77777777" w:rsidR="00E6364D" w:rsidRPr="00FF353C" w:rsidRDefault="00E6364D" w:rsidP="00E6364D">
      <w:pPr>
        <w:rPr>
          <w:lang w:val="en-GB"/>
        </w:rPr>
      </w:pPr>
      <w:r w:rsidRPr="00FF353C">
        <w:rPr>
          <w:i/>
          <w:iCs/>
          <w:lang w:val="en-GB"/>
        </w:rPr>
        <w:t>General comments:</w:t>
      </w:r>
    </w:p>
    <w:p w14:paraId="44B672D3" w14:textId="77777777" w:rsidR="00E6364D" w:rsidRPr="00FF353C" w:rsidRDefault="00E6364D" w:rsidP="00E6364D">
      <w:pPr>
        <w:rPr>
          <w:lang w:val="en-GB"/>
        </w:rPr>
      </w:pPr>
      <w:r w:rsidRPr="00FF353C">
        <w:rPr>
          <w:lang w:val="en-GB"/>
        </w:rPr>
        <w:t>This section relates to annual submission of information for individual entities.</w:t>
      </w:r>
    </w:p>
    <w:p w14:paraId="265FED48" w14:textId="6EAEC9A2" w:rsidR="00E6364D" w:rsidRPr="00FF353C" w:rsidRDefault="00E6364D" w:rsidP="00E6364D">
      <w:pPr>
        <w:rPr>
          <w:ins w:id="1" w:author="Author"/>
          <w:lang w:val="en-GB"/>
        </w:rPr>
      </w:pPr>
      <w:r w:rsidRPr="00FF353C">
        <w:rPr>
          <w:lang w:val="en-GB"/>
        </w:rPr>
        <w:t xml:space="preserve">This template includes information about life insurance contracts </w:t>
      </w:r>
      <w:ins w:id="2" w:author="Author">
        <w:r w:rsidR="00216F5F" w:rsidRPr="00FF353C">
          <w:rPr>
            <w:lang w:val="en-GB"/>
          </w:rPr>
          <w:t xml:space="preserve">only to </w:t>
        </w:r>
      </w:ins>
      <w:del w:id="3" w:author="Author">
        <w:r w:rsidRPr="00FF353C" w:rsidDel="00216F5F">
          <w:rPr>
            <w:lang w:val="en-GB"/>
          </w:rPr>
          <w:delText>(</w:delText>
        </w:r>
      </w:del>
      <w:r w:rsidRPr="00FF353C">
        <w:rPr>
          <w:lang w:val="en-GB"/>
        </w:rPr>
        <w:t>direct business</w:t>
      </w:r>
      <w:del w:id="4" w:author="Author">
        <w:r w:rsidRPr="00FF353C" w:rsidDel="00216F5F">
          <w:rPr>
            <w:lang w:val="en-GB"/>
          </w:rPr>
          <w:delText xml:space="preserve"> and accepted reinsurance</w:delText>
        </w:r>
      </w:del>
      <w:ins w:id="5" w:author="Author">
        <w:del w:id="6" w:author="Author">
          <w:r w:rsidR="007651B2" w:rsidRPr="00FF353C" w:rsidDel="00216F5F">
            <w:rPr>
              <w:lang w:val="en-GB"/>
            </w:rPr>
            <w:delText xml:space="preserve"> excluded</w:delText>
          </w:r>
        </w:del>
      </w:ins>
      <w:del w:id="7" w:author="Author">
        <w:r w:rsidRPr="00FF353C" w:rsidDel="00216F5F">
          <w:rPr>
            <w:lang w:val="en-GB"/>
          </w:rPr>
          <w:delText>)</w:delText>
        </w:r>
      </w:del>
      <w:r w:rsidRPr="00FF353C">
        <w:rPr>
          <w:lang w:val="en-GB"/>
        </w:rPr>
        <w:t xml:space="preserve"> and also includes </w:t>
      </w:r>
      <w:ins w:id="8" w:author="Author">
        <w:r w:rsidR="00342257" w:rsidRPr="00FF353C">
          <w:rPr>
            <w:lang w:val="en-GB"/>
          </w:rPr>
          <w:t xml:space="preserve">life obligation from non-life contracts such as </w:t>
        </w:r>
      </w:ins>
      <w:r w:rsidRPr="00FF353C">
        <w:rPr>
          <w:lang w:val="en-GB"/>
        </w:rPr>
        <w:t>annuities stemming from non–life contracts</w:t>
      </w:r>
      <w:ins w:id="9" w:author="Author">
        <w:r w:rsidR="00342257" w:rsidRPr="00FF353C">
          <w:rPr>
            <w:lang w:val="en-GB"/>
          </w:rPr>
          <w:t xml:space="preserve"> </w:t>
        </w:r>
      </w:ins>
      <w:del w:id="10" w:author="Author">
        <w:r w:rsidRPr="00FF353C" w:rsidDel="00342257">
          <w:rPr>
            <w:lang w:val="en-GB"/>
          </w:rPr>
          <w:delText xml:space="preserve"> </w:delText>
        </w:r>
      </w:del>
      <w:r w:rsidRPr="00FF353C">
        <w:rPr>
          <w:lang w:val="en-GB"/>
        </w:rPr>
        <w:t>(which are also analysed in S.16.01).</w:t>
      </w:r>
      <w:ins w:id="11" w:author="Author">
        <w:r w:rsidR="00A947F2" w:rsidRPr="00FF353C">
          <w:rPr>
            <w:lang w:val="en-GB"/>
          </w:rPr>
          <w:t xml:space="preserve"> </w:t>
        </w:r>
        <w:bookmarkStart w:id="12" w:name="_Hlk69723981"/>
        <w:r w:rsidR="00A947F2" w:rsidRPr="00FF353C">
          <w:rPr>
            <w:lang w:val="en-GB"/>
          </w:rPr>
          <w:t>No information has to be provided for accepted reinsurance</w:t>
        </w:r>
        <w:r w:rsidR="00216F5F" w:rsidRPr="00FF353C">
          <w:rPr>
            <w:lang w:val="en-GB"/>
          </w:rPr>
          <w:t xml:space="preserve"> business</w:t>
        </w:r>
        <w:r w:rsidR="00A947F2" w:rsidRPr="00FF353C">
          <w:rPr>
            <w:lang w:val="en-GB"/>
          </w:rPr>
          <w:t>.</w:t>
        </w:r>
      </w:ins>
      <w:bookmarkEnd w:id="12"/>
      <w:r w:rsidRPr="00FF353C">
        <w:rPr>
          <w:lang w:val="en-GB"/>
        </w:rPr>
        <w:t xml:space="preserve"> All insurance contracts shall be reported even if classified as investments contract on accounting basis. In case of products unbundled, the different parts of the product shall be reported in different rows, using different ID codes.</w:t>
      </w:r>
    </w:p>
    <w:p w14:paraId="17DEB5D7" w14:textId="127892F1" w:rsidR="00A947F2" w:rsidRPr="00FF353C" w:rsidDel="007F7673" w:rsidRDefault="00A947F2" w:rsidP="00E6364D">
      <w:pPr>
        <w:rPr>
          <w:del w:id="13" w:author="Author"/>
          <w:lang w:val="en-GB"/>
        </w:rPr>
      </w:pPr>
      <w:ins w:id="14" w:author="Author">
        <w:r w:rsidRPr="00FF353C">
          <w:rPr>
            <w:lang w:val="en-GB"/>
          </w:rPr>
          <w:t>All information shall be reported by product</w:t>
        </w:r>
        <w:r w:rsidR="005546F0" w:rsidRPr="00FF353C">
          <w:rPr>
            <w:lang w:val="en-GB"/>
          </w:rPr>
          <w:t xml:space="preserve"> including the table on</w:t>
        </w:r>
        <w:del w:id="15" w:author="Author">
          <w:r w:rsidRPr="00FF353C" w:rsidDel="005546F0">
            <w:rPr>
              <w:lang w:val="en-GB"/>
            </w:rPr>
            <w:delText>.</w:delText>
          </w:r>
        </w:del>
        <w:r w:rsidR="00340AF9" w:rsidRPr="00FF353C">
          <w:rPr>
            <w:lang w:val="en-GB"/>
          </w:rPr>
          <w:t xml:space="preserve"> portfolio product.</w:t>
        </w:r>
        <w:r w:rsidR="00A1400E" w:rsidRPr="00FF353C">
          <w:rPr>
            <w:lang w:val="en-GB"/>
          </w:rPr>
          <w:t xml:space="preserve"> Reporting by fund number is not mandatory, unless otherwise required by the national supervisory authority. Reporting of specific items related to the fund number can be defined by national supervisory authority. </w:t>
        </w:r>
      </w:ins>
    </w:p>
    <w:p w14:paraId="19581215" w14:textId="77777777" w:rsidR="007F7673" w:rsidRPr="008C2317" w:rsidRDefault="007F7673" w:rsidP="007F7673">
      <w:pPr>
        <w:rPr>
          <w:ins w:id="16" w:author="Author"/>
          <w:strike/>
          <w:lang w:val="en-GB"/>
        </w:rPr>
      </w:pPr>
      <w:ins w:id="17" w:author="Author">
        <w:r w:rsidRPr="008C2317">
          <w:rPr>
            <w:strike/>
            <w:lang w:val="en-GB"/>
          </w:rPr>
          <w:t>All references to surrender values should not be applicable to the reinsurance business.</w:t>
        </w:r>
      </w:ins>
    </w:p>
    <w:p w14:paraId="6FC63542" w14:textId="36DFEEC6" w:rsidR="00E6364D" w:rsidRPr="00FF353C" w:rsidRDefault="00E6364D" w:rsidP="00E6364D">
      <w:pPr>
        <w:rPr>
          <w:lang w:val="en-GB"/>
        </w:rPr>
      </w:pPr>
    </w:p>
    <w:tbl>
      <w:tblPr>
        <w:tblW w:w="9286" w:type="dxa"/>
        <w:tblLayout w:type="fixed"/>
        <w:tblLook w:val="0000" w:firstRow="0" w:lastRow="0" w:firstColumn="0" w:lastColumn="0" w:noHBand="0" w:noVBand="0"/>
      </w:tblPr>
      <w:tblGrid>
        <w:gridCol w:w="1836"/>
        <w:gridCol w:w="2020"/>
        <w:gridCol w:w="5320"/>
        <w:gridCol w:w="110"/>
      </w:tblGrid>
      <w:tr w:rsidR="00E6364D" w:rsidRPr="00FF353C" w14:paraId="2ACA52B6"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21F60EB4" w14:textId="77777777" w:rsidR="00E6364D" w:rsidRPr="00FF353C"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779ECE41" w14:textId="77777777" w:rsidR="00E6364D" w:rsidRPr="00FF353C" w:rsidRDefault="00E6364D" w:rsidP="00485DF3">
            <w:pPr>
              <w:pStyle w:val="NormalCentered"/>
              <w:rPr>
                <w:lang w:val="en-GB"/>
              </w:rPr>
            </w:pPr>
            <w:r w:rsidRPr="00FF353C">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225B7CAA" w14:textId="77777777" w:rsidR="00E6364D" w:rsidRPr="00FF353C" w:rsidRDefault="00E6364D" w:rsidP="00485DF3">
            <w:pPr>
              <w:pStyle w:val="NormalCentered"/>
              <w:rPr>
                <w:lang w:val="en-GB"/>
              </w:rPr>
            </w:pPr>
            <w:r w:rsidRPr="00FF353C">
              <w:rPr>
                <w:lang w:val="en-GB"/>
              </w:rPr>
              <w:t>INSTRUCTIONS</w:t>
            </w:r>
          </w:p>
        </w:tc>
      </w:tr>
      <w:tr w:rsidR="00E6364D" w:rsidRPr="00FF353C" w14:paraId="1F923625"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2ED3D880" w14:textId="77777777" w:rsidR="00E6364D" w:rsidRPr="00FF353C" w:rsidRDefault="00E6364D" w:rsidP="00485DF3">
            <w:pPr>
              <w:pStyle w:val="NormalCentered"/>
              <w:rPr>
                <w:lang w:val="en-GB"/>
              </w:rPr>
            </w:pPr>
            <w:r w:rsidRPr="00FF353C">
              <w:rPr>
                <w:i/>
                <w:iCs/>
                <w:lang w:val="en-GB"/>
              </w:rPr>
              <w:t>Portfolio</w:t>
            </w:r>
          </w:p>
        </w:tc>
        <w:tc>
          <w:tcPr>
            <w:tcW w:w="2043" w:type="dxa"/>
            <w:tcBorders>
              <w:top w:val="single" w:sz="2" w:space="0" w:color="auto"/>
              <w:left w:val="single" w:sz="2" w:space="0" w:color="auto"/>
              <w:bottom w:val="single" w:sz="2" w:space="0" w:color="auto"/>
              <w:right w:val="single" w:sz="2" w:space="0" w:color="auto"/>
            </w:tcBorders>
          </w:tcPr>
          <w:p w14:paraId="10256BD0" w14:textId="77777777" w:rsidR="00E6364D" w:rsidRPr="00FF353C" w:rsidRDefault="00E6364D" w:rsidP="00485DF3">
            <w:pPr>
              <w:pStyle w:val="NormalCentered"/>
              <w:rPr>
                <w:lang w:val="en-GB"/>
              </w:rPr>
            </w:pPr>
          </w:p>
        </w:tc>
        <w:tc>
          <w:tcPr>
            <w:tcW w:w="5386" w:type="dxa"/>
            <w:tcBorders>
              <w:top w:val="single" w:sz="2" w:space="0" w:color="auto"/>
              <w:left w:val="single" w:sz="2" w:space="0" w:color="auto"/>
              <w:bottom w:val="single" w:sz="2" w:space="0" w:color="auto"/>
              <w:right w:val="single" w:sz="2" w:space="0" w:color="auto"/>
            </w:tcBorders>
          </w:tcPr>
          <w:p w14:paraId="06A5BEB7" w14:textId="77777777" w:rsidR="00E6364D" w:rsidRPr="00FF353C" w:rsidRDefault="00E6364D" w:rsidP="00485DF3">
            <w:pPr>
              <w:pStyle w:val="NormalCentered"/>
              <w:rPr>
                <w:lang w:val="en-GB"/>
              </w:rPr>
            </w:pPr>
          </w:p>
        </w:tc>
      </w:tr>
      <w:tr w:rsidR="00E6364D" w:rsidRPr="00FF353C" w14:paraId="6117139E"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4733DDBE" w14:textId="77777777" w:rsidR="00E6364D" w:rsidRPr="00FF353C" w:rsidRDefault="00E6364D" w:rsidP="00485DF3">
            <w:pPr>
              <w:pStyle w:val="NormalLeft"/>
              <w:rPr>
                <w:lang w:val="en-GB"/>
              </w:rPr>
            </w:pPr>
            <w:r w:rsidRPr="00FF353C">
              <w:rPr>
                <w:lang w:val="en-GB"/>
              </w:rPr>
              <w:t>C0010</w:t>
            </w:r>
          </w:p>
        </w:tc>
        <w:tc>
          <w:tcPr>
            <w:tcW w:w="2043" w:type="dxa"/>
            <w:tcBorders>
              <w:top w:val="single" w:sz="2" w:space="0" w:color="auto"/>
              <w:left w:val="single" w:sz="2" w:space="0" w:color="auto"/>
              <w:bottom w:val="single" w:sz="2" w:space="0" w:color="auto"/>
              <w:right w:val="single" w:sz="2" w:space="0" w:color="auto"/>
            </w:tcBorders>
          </w:tcPr>
          <w:p w14:paraId="2BCE939F" w14:textId="77777777" w:rsidR="00E6364D" w:rsidRPr="00FF353C" w:rsidRDefault="00E6364D" w:rsidP="00485DF3">
            <w:pPr>
              <w:pStyle w:val="NormalLeft"/>
              <w:rPr>
                <w:lang w:val="en-GB"/>
              </w:rPr>
            </w:pPr>
            <w:r w:rsidRPr="00FF353C">
              <w:rPr>
                <w:lang w:val="en-GB"/>
              </w:rPr>
              <w:t>Product ID code</w:t>
            </w:r>
          </w:p>
        </w:tc>
        <w:tc>
          <w:tcPr>
            <w:tcW w:w="5386" w:type="dxa"/>
            <w:tcBorders>
              <w:top w:val="single" w:sz="2" w:space="0" w:color="auto"/>
              <w:left w:val="single" w:sz="2" w:space="0" w:color="auto"/>
              <w:bottom w:val="single" w:sz="2" w:space="0" w:color="auto"/>
              <w:right w:val="single" w:sz="2" w:space="0" w:color="auto"/>
            </w:tcBorders>
          </w:tcPr>
          <w:p w14:paraId="2F020D2F" w14:textId="77777777" w:rsidR="00E6364D" w:rsidRPr="00FF353C" w:rsidRDefault="00E6364D" w:rsidP="00485DF3">
            <w:pPr>
              <w:pStyle w:val="NormalLeft"/>
              <w:rPr>
                <w:lang w:val="en-GB"/>
              </w:rPr>
            </w:pPr>
            <w:r w:rsidRPr="00FF353C">
              <w:rPr>
                <w:lang w:val="en-GB"/>
              </w:rPr>
              <w:t>Internal product ID code used by the undertaking for the product. If a code is already in use or is attributed by the competent authority for supervisory purposes that code shall be used.</w:t>
            </w:r>
          </w:p>
          <w:p w14:paraId="7CC0966B" w14:textId="35860344" w:rsidR="00E6364D" w:rsidRPr="00FF353C" w:rsidRDefault="00E6364D" w:rsidP="00485DF3">
            <w:pPr>
              <w:pStyle w:val="NormalLeft"/>
              <w:rPr>
                <w:del w:id="18" w:author="Author"/>
                <w:lang w:val="en-GB"/>
              </w:rPr>
            </w:pPr>
            <w:del w:id="19" w:author="Author">
              <w:r w:rsidRPr="00FF353C">
                <w:rPr>
                  <w:lang w:val="en-GB"/>
                </w:rPr>
                <w:delText xml:space="preserve">Different products are characterised according to cells C0090 to </w:delText>
              </w:r>
              <w:r w:rsidRPr="00FF353C" w:rsidDel="001D5430">
                <w:rPr>
                  <w:lang w:val="en-GB"/>
                </w:rPr>
                <w:delText>C0160</w:delText>
              </w:r>
            </w:del>
            <w:ins w:id="20" w:author="Author">
              <w:del w:id="21" w:author="Author">
                <w:r w:rsidR="001D5430" w:rsidRPr="00FF353C">
                  <w:rPr>
                    <w:lang w:val="en-GB"/>
                  </w:rPr>
                  <w:delText>C0142</w:delText>
                </w:r>
              </w:del>
            </w:ins>
            <w:del w:id="22" w:author="Author">
              <w:r w:rsidRPr="00FF353C">
                <w:rPr>
                  <w:lang w:val="en-GB"/>
                </w:rPr>
                <w:delText>.</w:delText>
              </w:r>
            </w:del>
          </w:p>
          <w:p w14:paraId="0357789E" w14:textId="77777777" w:rsidR="00E6364D" w:rsidRPr="00FF353C" w:rsidRDefault="00E6364D" w:rsidP="00485DF3">
            <w:pPr>
              <w:pStyle w:val="NormalLeft"/>
              <w:rPr>
                <w:lang w:val="en-GB"/>
              </w:rPr>
            </w:pPr>
            <w:r w:rsidRPr="00FF353C">
              <w:rPr>
                <w:lang w:val="en-GB"/>
              </w:rPr>
              <w:t>The ID code shall be consistent over time.</w:t>
            </w:r>
          </w:p>
          <w:p w14:paraId="4DBAEEAF" w14:textId="150BF7FB" w:rsidR="00E6364D" w:rsidRPr="00FF353C" w:rsidRDefault="00E6364D" w:rsidP="00485DF3">
            <w:pPr>
              <w:pStyle w:val="NormalLeft"/>
              <w:rPr>
                <w:lang w:val="en-GB"/>
              </w:rPr>
            </w:pPr>
            <w:r w:rsidRPr="00FF353C">
              <w:rPr>
                <w:lang w:val="en-GB"/>
              </w:rPr>
              <w:t>In the cases where the same product needs to be reported in more than one row the content of C0010 (and C0090) shall follow the specific pattern:</w:t>
            </w:r>
          </w:p>
          <w:p w14:paraId="17638CA3" w14:textId="19A29D58" w:rsidR="00E6364D" w:rsidRPr="00FF353C" w:rsidRDefault="00E6364D" w:rsidP="00E005BC">
            <w:pPr>
              <w:pStyle w:val="NormalLeft"/>
              <w:rPr>
                <w:lang w:val="en-GB"/>
              </w:rPr>
            </w:pPr>
            <w:r w:rsidRPr="00FF353C">
              <w:rPr>
                <w:lang w:val="en-GB"/>
              </w:rPr>
              <w:t>{}{ID code of product}}/+/{}{number of version}}. For example ‘AB222/+/3’. </w:t>
            </w:r>
            <w:r w:rsidR="00E005BC" w:rsidRPr="00FF353C">
              <w:rPr>
                <w:lang w:val="en-GB"/>
              </w:rPr>
              <w:t xml:space="preserve"> </w:t>
            </w:r>
          </w:p>
        </w:tc>
      </w:tr>
      <w:tr w:rsidR="00E6364D" w:rsidRPr="00FF353C" w14:paraId="5C769D8B"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472434CB" w14:textId="77777777" w:rsidR="00E6364D" w:rsidRPr="00FF353C" w:rsidRDefault="00E6364D" w:rsidP="00485DF3">
            <w:pPr>
              <w:pStyle w:val="NormalLeft"/>
              <w:rPr>
                <w:lang w:val="en-GB"/>
              </w:rPr>
            </w:pPr>
            <w:r w:rsidRPr="00FF353C">
              <w:rPr>
                <w:lang w:val="en-GB"/>
              </w:rPr>
              <w:t>C0030</w:t>
            </w:r>
          </w:p>
        </w:tc>
        <w:tc>
          <w:tcPr>
            <w:tcW w:w="2043" w:type="dxa"/>
            <w:tcBorders>
              <w:top w:val="single" w:sz="2" w:space="0" w:color="auto"/>
              <w:left w:val="single" w:sz="2" w:space="0" w:color="auto"/>
              <w:bottom w:val="single" w:sz="2" w:space="0" w:color="auto"/>
              <w:right w:val="single" w:sz="2" w:space="0" w:color="auto"/>
            </w:tcBorders>
          </w:tcPr>
          <w:p w14:paraId="530A3965" w14:textId="77777777" w:rsidR="00E6364D" w:rsidRPr="00FF353C" w:rsidRDefault="00E6364D" w:rsidP="00485DF3">
            <w:pPr>
              <w:pStyle w:val="NormalLeft"/>
              <w:rPr>
                <w:lang w:val="en-GB"/>
              </w:rPr>
            </w:pPr>
            <w:r w:rsidRPr="00FF353C">
              <w:rPr>
                <w:lang w:val="en-GB"/>
              </w:rPr>
              <w:t>Line of Business</w:t>
            </w:r>
          </w:p>
        </w:tc>
        <w:tc>
          <w:tcPr>
            <w:tcW w:w="5386" w:type="dxa"/>
            <w:tcBorders>
              <w:top w:val="single" w:sz="2" w:space="0" w:color="auto"/>
              <w:left w:val="single" w:sz="2" w:space="0" w:color="auto"/>
              <w:bottom w:val="single" w:sz="2" w:space="0" w:color="auto"/>
              <w:right w:val="single" w:sz="2" w:space="0" w:color="auto"/>
            </w:tcBorders>
          </w:tcPr>
          <w:p w14:paraId="4A48B5E0" w14:textId="77777777" w:rsidR="00E6364D" w:rsidRPr="00FF353C" w:rsidRDefault="00E6364D" w:rsidP="00485DF3">
            <w:pPr>
              <w:pStyle w:val="NormalLeft"/>
              <w:rPr>
                <w:lang w:val="en-GB"/>
              </w:rPr>
            </w:pPr>
            <w:r w:rsidRPr="00FF353C">
              <w:rPr>
                <w:lang w:val="en-GB"/>
              </w:rPr>
              <w:t>Line of business as defined in Annex 1 of Delegated Regulation (EU) 2015/35.The following closed list shall be used:</w:t>
            </w:r>
          </w:p>
          <w:p w14:paraId="62763893" w14:textId="77777777" w:rsidR="00E6364D" w:rsidRPr="00FF353C" w:rsidRDefault="00E6364D" w:rsidP="00485DF3">
            <w:pPr>
              <w:pStyle w:val="NormalLeft"/>
              <w:rPr>
                <w:lang w:val="en-GB"/>
              </w:rPr>
            </w:pPr>
            <w:r w:rsidRPr="00FF353C">
              <w:rPr>
                <w:lang w:val="en-GB"/>
              </w:rPr>
              <w:t>29 — Health insurance</w:t>
            </w:r>
          </w:p>
          <w:p w14:paraId="6C655650" w14:textId="77777777" w:rsidR="00E6364D" w:rsidRPr="00FF353C" w:rsidRDefault="00E6364D" w:rsidP="00485DF3">
            <w:pPr>
              <w:pStyle w:val="NormalLeft"/>
              <w:rPr>
                <w:lang w:val="en-GB"/>
              </w:rPr>
            </w:pPr>
            <w:r w:rsidRPr="00FF353C">
              <w:rPr>
                <w:lang w:val="en-GB"/>
              </w:rPr>
              <w:t>30 — Insurance with profit participation</w:t>
            </w:r>
          </w:p>
          <w:p w14:paraId="06AD1F05" w14:textId="77777777" w:rsidR="00E6364D" w:rsidRPr="00FF353C" w:rsidRDefault="00E6364D" w:rsidP="00485DF3">
            <w:pPr>
              <w:pStyle w:val="NormalLeft"/>
              <w:rPr>
                <w:lang w:val="en-GB"/>
              </w:rPr>
            </w:pPr>
            <w:r w:rsidRPr="00FF353C">
              <w:rPr>
                <w:lang w:val="en-GB"/>
              </w:rPr>
              <w:t>31 — Index–linked and unit–linked insurance</w:t>
            </w:r>
          </w:p>
          <w:p w14:paraId="3A8BC248" w14:textId="77777777" w:rsidR="00E6364D" w:rsidRPr="00FF353C" w:rsidRDefault="00E6364D" w:rsidP="00485DF3">
            <w:pPr>
              <w:pStyle w:val="NormalLeft"/>
              <w:rPr>
                <w:lang w:val="en-GB"/>
              </w:rPr>
            </w:pPr>
            <w:r w:rsidRPr="00FF353C">
              <w:rPr>
                <w:lang w:val="en-GB"/>
              </w:rPr>
              <w:t>32 — Other life insurance</w:t>
            </w:r>
          </w:p>
          <w:p w14:paraId="1EA9183A" w14:textId="77777777" w:rsidR="00E6364D" w:rsidRPr="00FF353C" w:rsidRDefault="00E6364D" w:rsidP="00485DF3">
            <w:pPr>
              <w:pStyle w:val="NormalLeft"/>
              <w:rPr>
                <w:lang w:val="en-GB"/>
              </w:rPr>
            </w:pPr>
            <w:r w:rsidRPr="00FF353C">
              <w:rPr>
                <w:lang w:val="en-GB"/>
              </w:rPr>
              <w:t>33 — Annuities stemming from non–life insurance contracts and relating to health insurance obligations</w:t>
            </w:r>
          </w:p>
          <w:p w14:paraId="58133B44" w14:textId="77777777" w:rsidR="00E6364D" w:rsidRPr="00FF353C" w:rsidRDefault="00E6364D" w:rsidP="00485DF3">
            <w:pPr>
              <w:pStyle w:val="NormalLeft"/>
              <w:rPr>
                <w:lang w:val="en-GB"/>
              </w:rPr>
            </w:pPr>
            <w:r w:rsidRPr="00FF353C">
              <w:rPr>
                <w:lang w:val="en-GB"/>
              </w:rPr>
              <w:t xml:space="preserve">34 — Annuities stemming from non–life insurance </w:t>
            </w:r>
            <w:r w:rsidRPr="00FF353C">
              <w:rPr>
                <w:lang w:val="en-GB"/>
              </w:rPr>
              <w:lastRenderedPageBreak/>
              <w:t>contracts and relating to insurance obligations other than health insurance obligations</w:t>
            </w:r>
          </w:p>
          <w:p w14:paraId="74D58381" w14:textId="77777777" w:rsidR="00E6364D" w:rsidRPr="00FF353C" w:rsidRDefault="00E6364D" w:rsidP="00485DF3">
            <w:pPr>
              <w:pStyle w:val="NormalLeft"/>
              <w:rPr>
                <w:lang w:val="en-GB"/>
              </w:rPr>
            </w:pPr>
            <w:r w:rsidRPr="00FF353C">
              <w:rPr>
                <w:lang w:val="en-GB"/>
              </w:rPr>
              <w:t>35 — Health reinsurance</w:t>
            </w:r>
          </w:p>
          <w:p w14:paraId="3E22E9F8" w14:textId="77777777" w:rsidR="00E6364D" w:rsidRPr="00FF353C" w:rsidRDefault="00E6364D" w:rsidP="00485DF3">
            <w:pPr>
              <w:pStyle w:val="NormalLeft"/>
              <w:rPr>
                <w:lang w:val="en-GB"/>
              </w:rPr>
            </w:pPr>
            <w:r w:rsidRPr="00FF353C">
              <w:rPr>
                <w:lang w:val="en-GB"/>
              </w:rPr>
              <w:t>36 — Life reinsurance</w:t>
            </w:r>
          </w:p>
        </w:tc>
      </w:tr>
      <w:tr w:rsidR="00E6364D" w:rsidRPr="00FF353C" w14:paraId="3AFF1DB3"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4D86BE27" w14:textId="77777777" w:rsidR="00E6364D" w:rsidRPr="00FF353C" w:rsidRDefault="00E6364D" w:rsidP="00485DF3">
            <w:pPr>
              <w:pStyle w:val="NormalLeft"/>
              <w:rPr>
                <w:lang w:val="en-GB"/>
              </w:rPr>
            </w:pPr>
            <w:r w:rsidRPr="00FF353C">
              <w:rPr>
                <w:lang w:val="en-GB"/>
              </w:rPr>
              <w:lastRenderedPageBreak/>
              <w:t>C0040</w:t>
            </w:r>
          </w:p>
        </w:tc>
        <w:tc>
          <w:tcPr>
            <w:tcW w:w="2043" w:type="dxa"/>
            <w:tcBorders>
              <w:top w:val="single" w:sz="2" w:space="0" w:color="auto"/>
              <w:left w:val="single" w:sz="2" w:space="0" w:color="auto"/>
              <w:bottom w:val="single" w:sz="2" w:space="0" w:color="auto"/>
              <w:right w:val="single" w:sz="2" w:space="0" w:color="auto"/>
            </w:tcBorders>
          </w:tcPr>
          <w:p w14:paraId="4539C425" w14:textId="77777777" w:rsidR="00E6364D" w:rsidRPr="00FF353C" w:rsidRDefault="00E6364D" w:rsidP="00485DF3">
            <w:pPr>
              <w:pStyle w:val="NormalLeft"/>
              <w:rPr>
                <w:lang w:val="en-GB"/>
              </w:rPr>
            </w:pPr>
            <w:r w:rsidRPr="00FF353C">
              <w:rPr>
                <w:lang w:val="en-GB"/>
              </w:rPr>
              <w:t>Number of contracts at the end of the year</w:t>
            </w:r>
          </w:p>
        </w:tc>
        <w:tc>
          <w:tcPr>
            <w:tcW w:w="5386" w:type="dxa"/>
            <w:tcBorders>
              <w:top w:val="single" w:sz="2" w:space="0" w:color="auto"/>
              <w:left w:val="single" w:sz="2" w:space="0" w:color="auto"/>
              <w:bottom w:val="single" w:sz="2" w:space="0" w:color="auto"/>
              <w:right w:val="single" w:sz="2" w:space="0" w:color="auto"/>
            </w:tcBorders>
          </w:tcPr>
          <w:p w14:paraId="5426A172" w14:textId="77777777" w:rsidR="00E6364D" w:rsidRPr="00FF353C" w:rsidRDefault="00E6364D" w:rsidP="00485DF3">
            <w:pPr>
              <w:pStyle w:val="NormalLeft"/>
              <w:rPr>
                <w:lang w:val="en-GB"/>
              </w:rPr>
            </w:pPr>
            <w:r w:rsidRPr="00FF353C">
              <w:rPr>
                <w:lang w:val="en-GB"/>
              </w:rPr>
              <w:t>Number of contracts attached to each reported product. Contracts with more than one policyholder count as only one contract.</w:t>
            </w:r>
          </w:p>
          <w:p w14:paraId="690C82BB" w14:textId="6B1FD779" w:rsidR="00E6364D" w:rsidRPr="00FF353C" w:rsidRDefault="00E6364D" w:rsidP="00485DF3">
            <w:pPr>
              <w:pStyle w:val="NormalLeft"/>
              <w:rPr>
                <w:lang w:val="en-GB"/>
              </w:rPr>
            </w:pPr>
            <w:r w:rsidRPr="00FF353C">
              <w:rPr>
                <w:lang w:val="en-GB"/>
              </w:rPr>
              <w:t>In case of inactive policyholder (no premium paid) the contract shall be reported anyway unless the contract is cancelled.</w:t>
            </w:r>
            <w:ins w:id="23" w:author="Author">
              <w:r w:rsidR="001D5430" w:rsidRPr="00FF353C">
                <w:rPr>
                  <w:lang w:val="en-GB"/>
                </w:rPr>
                <w:t xml:space="preserve"> As no premiums are paid in this case, these inactive policyholders are included with premiums equal to zero.</w:t>
              </w:r>
            </w:ins>
          </w:p>
          <w:p w14:paraId="2000247D" w14:textId="77777777" w:rsidR="00E6364D" w:rsidRPr="00FF353C" w:rsidRDefault="00E6364D" w:rsidP="00485DF3">
            <w:pPr>
              <w:pStyle w:val="NormalLeft"/>
              <w:rPr>
                <w:lang w:val="en-GB"/>
              </w:rPr>
            </w:pPr>
            <w:r w:rsidRPr="00FF353C">
              <w:rPr>
                <w:lang w:val="en-GB"/>
              </w:rPr>
              <w:t>For annuities stemming from non–life use the number of annuities obligations.</w:t>
            </w:r>
          </w:p>
          <w:p w14:paraId="4084A01C" w14:textId="2918AB90" w:rsidR="00E6364D" w:rsidRPr="00FF353C" w:rsidRDefault="00E6364D" w:rsidP="00E005BC">
            <w:pPr>
              <w:pStyle w:val="NormalLeft"/>
              <w:rPr>
                <w:lang w:val="en-GB"/>
              </w:rPr>
            </w:pPr>
            <w:r w:rsidRPr="00FF353C">
              <w:rPr>
                <w:lang w:val="en-GB"/>
              </w:rPr>
              <w:t>For products which are unbundled in more than one row, please report the number of contract</w:t>
            </w:r>
            <w:ins w:id="24" w:author="Author">
              <w:r w:rsidR="0061766F" w:rsidRPr="00FF353C">
                <w:rPr>
                  <w:lang w:val="en-GB"/>
                </w:rPr>
                <w:t>s</w:t>
              </w:r>
            </w:ins>
            <w:r w:rsidRPr="00FF353C">
              <w:rPr>
                <w:lang w:val="en-GB"/>
              </w:rPr>
              <w:t xml:space="preserve"> in all rows reported.</w:t>
            </w:r>
          </w:p>
        </w:tc>
      </w:tr>
      <w:tr w:rsidR="00BF5F7C" w:rsidRPr="00FF353C" w14:paraId="1A45BEF2" w14:textId="77777777" w:rsidTr="00D45DD2">
        <w:trPr>
          <w:ins w:id="25" w:author="Author"/>
        </w:trPr>
        <w:tc>
          <w:tcPr>
            <w:tcW w:w="1857" w:type="dxa"/>
            <w:tcBorders>
              <w:top w:val="single" w:sz="2" w:space="0" w:color="auto"/>
              <w:left w:val="single" w:sz="2" w:space="0" w:color="auto"/>
              <w:bottom w:val="single" w:sz="2" w:space="0" w:color="auto"/>
              <w:right w:val="single" w:sz="2" w:space="0" w:color="auto"/>
            </w:tcBorders>
          </w:tcPr>
          <w:p w14:paraId="5A219C85" w14:textId="60083916" w:rsidR="00BF5F7C" w:rsidRPr="00FF353C" w:rsidRDefault="00BF5F7C" w:rsidP="00BF5F7C">
            <w:pPr>
              <w:pStyle w:val="NormalLeft"/>
              <w:rPr>
                <w:ins w:id="26" w:author="Author"/>
                <w:lang w:val="en-GB"/>
              </w:rPr>
            </w:pPr>
            <w:ins w:id="27" w:author="Author">
              <w:r w:rsidRPr="00FF353C">
                <w:rPr>
                  <w:lang w:val="en-GB"/>
                </w:rPr>
                <w:t>C0041</w:t>
              </w:r>
            </w:ins>
          </w:p>
        </w:tc>
        <w:tc>
          <w:tcPr>
            <w:tcW w:w="2043" w:type="dxa"/>
            <w:tcBorders>
              <w:top w:val="single" w:sz="2" w:space="0" w:color="auto"/>
              <w:left w:val="single" w:sz="2" w:space="0" w:color="auto"/>
              <w:bottom w:val="single" w:sz="2" w:space="0" w:color="auto"/>
              <w:right w:val="single" w:sz="2" w:space="0" w:color="auto"/>
            </w:tcBorders>
          </w:tcPr>
          <w:p w14:paraId="567E7D4C" w14:textId="1D6A67CF" w:rsidR="00BF5F7C" w:rsidRPr="00FF353C" w:rsidRDefault="007651B2" w:rsidP="00BF5F7C">
            <w:pPr>
              <w:pStyle w:val="NormalLeft"/>
              <w:rPr>
                <w:ins w:id="28" w:author="Author"/>
                <w:lang w:val="en-GB"/>
              </w:rPr>
            </w:pPr>
            <w:ins w:id="29" w:author="Author">
              <w:r w:rsidRPr="00FF353C">
                <w:rPr>
                  <w:lang w:val="en-GB"/>
                </w:rPr>
                <w:t>Number of contracts at the end of year</w:t>
              </w:r>
            </w:ins>
            <w:r w:rsidR="00556B4F" w:rsidRPr="00FF353C">
              <w:rPr>
                <w:lang w:val="en-GB"/>
              </w:rPr>
              <w:t xml:space="preserve"> </w:t>
            </w:r>
            <w:ins w:id="30" w:author="Author">
              <w:r w:rsidR="00556B4F" w:rsidRPr="00FF353C">
                <w:rPr>
                  <w:lang w:val="en-GB"/>
                </w:rPr>
                <w:t>– of which contracts with surrender option</w:t>
              </w:r>
              <w:del w:id="31" w:author="Author">
                <w:r w:rsidR="00556B4F" w:rsidRPr="00FF353C" w:rsidDel="00556B4F">
                  <w:rPr>
                    <w:lang w:val="en-GB"/>
                  </w:rPr>
                  <w:delText>related to new contracts</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06EF4F5D" w14:textId="77777777" w:rsidR="00BF5F7C" w:rsidRPr="00FF353C" w:rsidRDefault="00BF5F7C" w:rsidP="00BF5F7C">
            <w:pPr>
              <w:pStyle w:val="NormalLeft"/>
              <w:rPr>
                <w:ins w:id="32" w:author="Author"/>
                <w:lang w:val="en-GB"/>
              </w:rPr>
            </w:pPr>
            <w:ins w:id="33" w:author="Author">
              <w:r w:rsidRPr="00FF353C">
                <w:rPr>
                  <w:lang w:val="en-GB"/>
                </w:rPr>
                <w:t>Number of contracts at the end of the year which include a surrender option for the policyholder.</w:t>
              </w:r>
            </w:ins>
          </w:p>
          <w:p w14:paraId="1B68EC20" w14:textId="77777777" w:rsidR="00BF5F7C" w:rsidRDefault="00BF5F7C" w:rsidP="00BF5F7C">
            <w:pPr>
              <w:pStyle w:val="NormalLeft"/>
              <w:rPr>
                <w:ins w:id="34" w:author="Author"/>
                <w:lang w:val="en-GB"/>
              </w:rPr>
            </w:pPr>
            <w:ins w:id="35" w:author="Author">
              <w:r w:rsidRPr="00FF353C">
                <w:rPr>
                  <w:lang w:val="en-GB"/>
                </w:rPr>
                <w:t>Contracts where policyholders do not have the right to surrender their policy, but can still transfer their policy to another insurer should be captured in this cell.</w:t>
              </w:r>
            </w:ins>
          </w:p>
          <w:p w14:paraId="4D99A46D" w14:textId="48972799" w:rsidR="00FF2BEE" w:rsidRPr="00FF353C" w:rsidRDefault="00FF2BEE" w:rsidP="00BF5F7C">
            <w:pPr>
              <w:pStyle w:val="NormalLeft"/>
              <w:rPr>
                <w:ins w:id="36" w:author="Author"/>
                <w:lang w:val="en-GB"/>
              </w:rPr>
            </w:pPr>
            <w:ins w:id="37" w:author="Author">
              <w:r>
                <w:rPr>
                  <w:lang w:val="en-GB"/>
                </w:rPr>
                <w:t>Not applicable for annuities stemming from non-life contracts.</w:t>
              </w:r>
            </w:ins>
          </w:p>
        </w:tc>
      </w:tr>
      <w:tr w:rsidR="00E6364D" w:rsidRPr="00FF353C" w14:paraId="08A7FCA8"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68233976" w14:textId="096B3D80" w:rsidR="00E6364D" w:rsidRPr="00FF353C" w:rsidRDefault="00E6364D" w:rsidP="00485DF3">
            <w:pPr>
              <w:pStyle w:val="NormalLeft"/>
              <w:rPr>
                <w:lang w:val="en-GB"/>
              </w:rPr>
            </w:pPr>
            <w:r w:rsidRPr="00FF353C">
              <w:rPr>
                <w:lang w:val="en-GB"/>
              </w:rPr>
              <w:t>C0050</w:t>
            </w:r>
          </w:p>
        </w:tc>
        <w:tc>
          <w:tcPr>
            <w:tcW w:w="2043" w:type="dxa"/>
            <w:tcBorders>
              <w:top w:val="single" w:sz="2" w:space="0" w:color="auto"/>
              <w:left w:val="single" w:sz="2" w:space="0" w:color="auto"/>
              <w:bottom w:val="single" w:sz="2" w:space="0" w:color="auto"/>
              <w:right w:val="single" w:sz="2" w:space="0" w:color="auto"/>
            </w:tcBorders>
          </w:tcPr>
          <w:p w14:paraId="2A60511D" w14:textId="77777777" w:rsidR="00E6364D" w:rsidRPr="00FF353C" w:rsidRDefault="00E6364D" w:rsidP="00485DF3">
            <w:pPr>
              <w:pStyle w:val="NormalLeft"/>
              <w:rPr>
                <w:lang w:val="en-GB"/>
              </w:rPr>
            </w:pPr>
            <w:r w:rsidRPr="00FF353C">
              <w:rPr>
                <w:lang w:val="en-GB"/>
              </w:rPr>
              <w:t>Number of new contracts during year</w:t>
            </w:r>
          </w:p>
        </w:tc>
        <w:tc>
          <w:tcPr>
            <w:tcW w:w="5386" w:type="dxa"/>
            <w:tcBorders>
              <w:top w:val="single" w:sz="2" w:space="0" w:color="auto"/>
              <w:left w:val="single" w:sz="2" w:space="0" w:color="auto"/>
              <w:bottom w:val="single" w:sz="2" w:space="0" w:color="auto"/>
              <w:right w:val="single" w:sz="2" w:space="0" w:color="auto"/>
            </w:tcBorders>
          </w:tcPr>
          <w:p w14:paraId="4C1498EE" w14:textId="76465BC0" w:rsidR="00E6364D" w:rsidRPr="00FF353C" w:rsidRDefault="00E6364D" w:rsidP="00485DF3">
            <w:pPr>
              <w:pStyle w:val="NormalLeft"/>
              <w:rPr>
                <w:ins w:id="38" w:author="Author"/>
                <w:lang w:val="en-GB"/>
              </w:rPr>
            </w:pPr>
            <w:r w:rsidRPr="00FF353C">
              <w:rPr>
                <w:lang w:val="en-GB"/>
              </w:rPr>
              <w:t xml:space="preserve">Number of new contracts </w:t>
            </w:r>
            <w:ins w:id="39" w:author="Author">
              <w:r w:rsidR="00FD5E0D" w:rsidRPr="00FF353C">
                <w:rPr>
                  <w:lang w:val="en-GB"/>
                </w:rPr>
                <w:t xml:space="preserve">issued </w:t>
              </w:r>
            </w:ins>
            <w:r w:rsidRPr="00FF353C">
              <w:rPr>
                <w:lang w:val="en-GB"/>
              </w:rPr>
              <w:t>during reporting year (this is for all new contracts). Otherwise use the same instructions as for cell C0040.</w:t>
            </w:r>
          </w:p>
          <w:p w14:paraId="07CD5E98" w14:textId="3FE6713E" w:rsidR="006425A5" w:rsidRPr="00FF353C" w:rsidDel="00FF2BEE" w:rsidRDefault="006425A5" w:rsidP="00485DF3">
            <w:pPr>
              <w:pStyle w:val="NormalLeft"/>
              <w:rPr>
                <w:del w:id="40" w:author="Author"/>
                <w:lang w:val="en-GB"/>
              </w:rPr>
            </w:pPr>
            <w:ins w:id="41" w:author="Author">
              <w:del w:id="42" w:author="Author">
                <w:r w:rsidRPr="00FF353C" w:rsidDel="00FF2BEE">
                  <w:rPr>
                    <w:lang w:val="en-GB"/>
                  </w:rPr>
                  <w:delText>In case of inactive policyholders (no premium paid) the contract shall be reported anyway unless the contract is cancelled.</w:delText>
                </w:r>
              </w:del>
            </w:ins>
          </w:p>
          <w:p w14:paraId="3CA65669" w14:textId="77777777" w:rsidR="00E6364D" w:rsidRPr="00FF353C" w:rsidRDefault="00E6364D" w:rsidP="00485DF3">
            <w:pPr>
              <w:pStyle w:val="NormalLeft"/>
              <w:rPr>
                <w:ins w:id="43" w:author="Author"/>
                <w:lang w:val="en-GB"/>
              </w:rPr>
            </w:pPr>
            <w:r w:rsidRPr="00FF353C">
              <w:rPr>
                <w:lang w:val="en-GB"/>
              </w:rPr>
              <w:t>For annuities stemming from non–life use the number of annuities obligations.</w:t>
            </w:r>
          </w:p>
          <w:p w14:paraId="4D3BC2AB" w14:textId="4D897164" w:rsidR="006425A5" w:rsidRPr="00FF353C" w:rsidRDefault="006425A5" w:rsidP="00485DF3">
            <w:pPr>
              <w:pStyle w:val="NormalLeft"/>
              <w:rPr>
                <w:lang w:val="en-GB"/>
              </w:rPr>
            </w:pPr>
            <w:ins w:id="44" w:author="Author">
              <w:r w:rsidRPr="00FF353C">
                <w:rPr>
                  <w:lang w:val="en-GB"/>
                </w:rPr>
                <w:t xml:space="preserve">Contracts are considered as new contracts, when they are recognized in the valuation of technical provisions </w:t>
              </w:r>
              <w:r w:rsidR="003A5F1B" w:rsidRPr="00FF353C">
                <w:rPr>
                  <w:lang w:val="en-GB"/>
                </w:rPr>
                <w:t xml:space="preserve">at any time during the year </w:t>
              </w:r>
              <w:r w:rsidRPr="00FF353C">
                <w:rPr>
                  <w:lang w:val="en-GB"/>
                </w:rPr>
                <w:t>according to Article 17 of the Delegated Regulation. New contracts therefore include renewals which were not included in the contract boundaries before as well as new business sales.</w:t>
              </w:r>
            </w:ins>
          </w:p>
        </w:tc>
      </w:tr>
      <w:tr w:rsidR="006425A5" w:rsidRPr="00FF353C" w14:paraId="6DB79FB5" w14:textId="77777777" w:rsidTr="00D45DD2">
        <w:trPr>
          <w:ins w:id="45" w:author="Author"/>
        </w:trPr>
        <w:tc>
          <w:tcPr>
            <w:tcW w:w="1857" w:type="dxa"/>
            <w:tcBorders>
              <w:top w:val="single" w:sz="2" w:space="0" w:color="auto"/>
              <w:left w:val="single" w:sz="2" w:space="0" w:color="auto"/>
              <w:bottom w:val="single" w:sz="2" w:space="0" w:color="auto"/>
              <w:right w:val="single" w:sz="2" w:space="0" w:color="auto"/>
            </w:tcBorders>
          </w:tcPr>
          <w:p w14:paraId="0F9F3330" w14:textId="265A4A62" w:rsidR="006425A5" w:rsidRPr="00FF353C" w:rsidRDefault="006425A5" w:rsidP="006425A5">
            <w:pPr>
              <w:pStyle w:val="NormalLeft"/>
              <w:rPr>
                <w:ins w:id="46" w:author="Author"/>
                <w:lang w:val="en-GB"/>
              </w:rPr>
            </w:pPr>
            <w:ins w:id="47" w:author="Author">
              <w:r w:rsidRPr="00FF353C">
                <w:rPr>
                  <w:lang w:val="en-GB"/>
                </w:rPr>
                <w:t>C0051</w:t>
              </w:r>
            </w:ins>
          </w:p>
        </w:tc>
        <w:tc>
          <w:tcPr>
            <w:tcW w:w="2043" w:type="dxa"/>
            <w:tcBorders>
              <w:top w:val="single" w:sz="2" w:space="0" w:color="auto"/>
              <w:left w:val="single" w:sz="2" w:space="0" w:color="auto"/>
              <w:bottom w:val="single" w:sz="2" w:space="0" w:color="auto"/>
              <w:right w:val="single" w:sz="2" w:space="0" w:color="auto"/>
            </w:tcBorders>
          </w:tcPr>
          <w:p w14:paraId="697B6BD6" w14:textId="0D8EF97D" w:rsidR="006425A5" w:rsidRPr="00FF353C" w:rsidRDefault="006425A5" w:rsidP="006425A5">
            <w:pPr>
              <w:pStyle w:val="NormalLeft"/>
              <w:rPr>
                <w:ins w:id="48" w:author="Author"/>
                <w:lang w:val="en-GB"/>
              </w:rPr>
            </w:pPr>
            <w:ins w:id="49" w:author="Author">
              <w:r w:rsidRPr="00FF353C">
                <w:rPr>
                  <w:lang w:val="en-GB"/>
                </w:rPr>
                <w:t xml:space="preserve">Number of contracts surrendered </w:t>
              </w:r>
              <w:r w:rsidRPr="00FF353C">
                <w:rPr>
                  <w:lang w:val="en-GB"/>
                </w:rPr>
                <w:lastRenderedPageBreak/>
                <w:t>during year</w:t>
              </w:r>
            </w:ins>
          </w:p>
        </w:tc>
        <w:tc>
          <w:tcPr>
            <w:tcW w:w="5386" w:type="dxa"/>
            <w:gridSpan w:val="2"/>
            <w:tcBorders>
              <w:top w:val="single" w:sz="2" w:space="0" w:color="auto"/>
              <w:left w:val="single" w:sz="2" w:space="0" w:color="auto"/>
              <w:bottom w:val="single" w:sz="2" w:space="0" w:color="auto"/>
              <w:right w:val="single" w:sz="2" w:space="0" w:color="auto"/>
            </w:tcBorders>
          </w:tcPr>
          <w:p w14:paraId="5E87EE59" w14:textId="56DF4EF0" w:rsidR="006425A5" w:rsidRPr="00FF353C" w:rsidRDefault="006425A5" w:rsidP="006425A5">
            <w:pPr>
              <w:pStyle w:val="NormalLeft"/>
              <w:rPr>
                <w:ins w:id="50" w:author="Author"/>
                <w:lang w:val="en-GB"/>
              </w:rPr>
            </w:pPr>
            <w:ins w:id="51" w:author="Author">
              <w:r w:rsidRPr="00FF353C">
                <w:rPr>
                  <w:lang w:val="en-GB"/>
                </w:rPr>
                <w:lastRenderedPageBreak/>
                <w:t>Number of contracts that surrendered during reporting year.</w:t>
              </w:r>
            </w:ins>
          </w:p>
          <w:p w14:paraId="4DEB7FA7" w14:textId="77777777" w:rsidR="006425A5" w:rsidRDefault="006425A5" w:rsidP="006425A5">
            <w:pPr>
              <w:pStyle w:val="NormalLeft"/>
              <w:rPr>
                <w:ins w:id="52" w:author="Author"/>
                <w:lang w:val="en-GB"/>
              </w:rPr>
            </w:pPr>
            <w:ins w:id="53" w:author="Author">
              <w:r w:rsidRPr="00FF353C">
                <w:rPr>
                  <w:lang w:val="en-GB"/>
                </w:rPr>
                <w:t xml:space="preserve">Where a contract is only partially surrendered or has </w:t>
              </w:r>
              <w:r w:rsidRPr="00FF353C">
                <w:rPr>
                  <w:lang w:val="en-GB"/>
                </w:rPr>
                <w:lastRenderedPageBreak/>
                <w:t>turned into paid-up status, this should not be counted as a surrender for the purpose of C0051 as the contract is still in the book of business.</w:t>
              </w:r>
            </w:ins>
          </w:p>
          <w:p w14:paraId="3EE4E1CF" w14:textId="5A9BEC2B" w:rsidR="00FF2BEE" w:rsidRPr="00FF353C" w:rsidRDefault="00FF2BEE" w:rsidP="006425A5">
            <w:pPr>
              <w:pStyle w:val="NormalLeft"/>
              <w:rPr>
                <w:ins w:id="54" w:author="Author"/>
                <w:lang w:val="en-GB"/>
              </w:rPr>
            </w:pPr>
            <w:ins w:id="55" w:author="Author">
              <w:r>
                <w:rPr>
                  <w:lang w:val="en-GB"/>
                </w:rPr>
                <w:t>Not applicable for annuities stemming from non-life contracts.</w:t>
              </w:r>
            </w:ins>
          </w:p>
        </w:tc>
      </w:tr>
      <w:tr w:rsidR="006425A5" w:rsidRPr="00FF353C" w14:paraId="20D71321" w14:textId="77777777" w:rsidTr="00D45DD2">
        <w:trPr>
          <w:ins w:id="56" w:author="Author"/>
        </w:trPr>
        <w:tc>
          <w:tcPr>
            <w:tcW w:w="1857" w:type="dxa"/>
            <w:tcBorders>
              <w:top w:val="single" w:sz="2" w:space="0" w:color="auto"/>
              <w:left w:val="single" w:sz="2" w:space="0" w:color="auto"/>
              <w:bottom w:val="single" w:sz="2" w:space="0" w:color="auto"/>
              <w:right w:val="single" w:sz="2" w:space="0" w:color="auto"/>
            </w:tcBorders>
          </w:tcPr>
          <w:p w14:paraId="68DEBBCD" w14:textId="0528A105" w:rsidR="006425A5" w:rsidRPr="00FF353C" w:rsidRDefault="006425A5" w:rsidP="006425A5">
            <w:pPr>
              <w:pStyle w:val="NormalLeft"/>
              <w:rPr>
                <w:ins w:id="57" w:author="Author"/>
                <w:lang w:val="en-GB"/>
              </w:rPr>
            </w:pPr>
            <w:ins w:id="58" w:author="Author">
              <w:del w:id="59" w:author="Author">
                <w:r w:rsidRPr="00FF353C" w:rsidDel="00FF2BEE">
                  <w:rPr>
                    <w:lang w:val="en-GB"/>
                  </w:rPr>
                  <w:lastRenderedPageBreak/>
                  <w:delText>C0052</w:delText>
                </w:r>
              </w:del>
            </w:ins>
          </w:p>
        </w:tc>
        <w:tc>
          <w:tcPr>
            <w:tcW w:w="2043" w:type="dxa"/>
            <w:tcBorders>
              <w:top w:val="single" w:sz="2" w:space="0" w:color="auto"/>
              <w:left w:val="single" w:sz="2" w:space="0" w:color="auto"/>
              <w:bottom w:val="single" w:sz="2" w:space="0" w:color="auto"/>
              <w:right w:val="single" w:sz="2" w:space="0" w:color="auto"/>
            </w:tcBorders>
          </w:tcPr>
          <w:p w14:paraId="43D7A1E8" w14:textId="4350931D" w:rsidR="006425A5" w:rsidRPr="00FF353C" w:rsidRDefault="006425A5" w:rsidP="006425A5">
            <w:pPr>
              <w:pStyle w:val="NormalLeft"/>
              <w:rPr>
                <w:ins w:id="60" w:author="Author"/>
                <w:lang w:val="en-GB"/>
              </w:rPr>
            </w:pPr>
            <w:ins w:id="61" w:author="Author">
              <w:del w:id="62" w:author="Author">
                <w:r w:rsidRPr="00FF353C" w:rsidDel="00FF2BEE">
                  <w:rPr>
                    <w:lang w:val="en-GB"/>
                  </w:rPr>
                  <w:delText>Number of contracts surrendered during year – of which related to new contracts</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0FF26398" w14:textId="1E823288" w:rsidR="006425A5" w:rsidRPr="00FF353C" w:rsidDel="00FF2BEE" w:rsidRDefault="006425A5" w:rsidP="006425A5">
            <w:pPr>
              <w:pStyle w:val="NormalLeft"/>
              <w:rPr>
                <w:ins w:id="63" w:author="Author"/>
                <w:del w:id="64" w:author="Author"/>
                <w:lang w:val="en-GB"/>
              </w:rPr>
            </w:pPr>
            <w:ins w:id="65" w:author="Author">
              <w:del w:id="66" w:author="Author">
                <w:r w:rsidRPr="00FF353C" w:rsidDel="00FF2BEE">
                  <w:rPr>
                    <w:lang w:val="en-GB"/>
                  </w:rPr>
                  <w:delText>Number of contracts that surrendered during reporting year related to new contracts.</w:delText>
                </w:r>
              </w:del>
            </w:ins>
          </w:p>
          <w:p w14:paraId="426B137A" w14:textId="03D952F7" w:rsidR="006425A5" w:rsidRPr="00FF353C" w:rsidRDefault="006425A5" w:rsidP="006425A5">
            <w:pPr>
              <w:pStyle w:val="NormalLeft"/>
              <w:rPr>
                <w:ins w:id="67" w:author="Author"/>
                <w:lang w:val="en-GB"/>
              </w:rPr>
            </w:pPr>
            <w:ins w:id="68" w:author="Author">
              <w:del w:id="69" w:author="Author">
                <w:r w:rsidRPr="00FF353C" w:rsidDel="00FF2BEE">
                  <w:rPr>
                    <w:lang w:val="en-GB"/>
                  </w:rPr>
                  <w:delText>Where a contract is only partially surrendered or has turned into paid-up status, this should not be counted as a surrender for the purpose of C0052 as the contract is still in the book of business.</w:delText>
                </w:r>
              </w:del>
            </w:ins>
          </w:p>
        </w:tc>
      </w:tr>
      <w:tr w:rsidR="00556B4F" w:rsidRPr="00FF353C" w14:paraId="10F85B14" w14:textId="77777777" w:rsidTr="00D45DD2">
        <w:trPr>
          <w:ins w:id="70" w:author="Author"/>
        </w:trPr>
        <w:tc>
          <w:tcPr>
            <w:tcW w:w="1857" w:type="dxa"/>
            <w:tcBorders>
              <w:top w:val="single" w:sz="2" w:space="0" w:color="auto"/>
              <w:left w:val="single" w:sz="2" w:space="0" w:color="auto"/>
              <w:bottom w:val="single" w:sz="2" w:space="0" w:color="auto"/>
              <w:right w:val="single" w:sz="2" w:space="0" w:color="auto"/>
            </w:tcBorders>
          </w:tcPr>
          <w:p w14:paraId="465249E3" w14:textId="3A5C76D6" w:rsidR="00556B4F" w:rsidRPr="00FF353C" w:rsidRDefault="00556B4F" w:rsidP="006425A5">
            <w:pPr>
              <w:pStyle w:val="NormalLeft"/>
              <w:rPr>
                <w:ins w:id="71" w:author="Author"/>
                <w:lang w:val="en-GB"/>
              </w:rPr>
            </w:pPr>
            <w:ins w:id="72" w:author="Author">
              <w:del w:id="73" w:author="Author">
                <w:r w:rsidRPr="00FF353C" w:rsidDel="00FF2BEE">
                  <w:rPr>
                    <w:lang w:val="en-GB"/>
                  </w:rPr>
                  <w:delText>C0053</w:delText>
                </w:r>
              </w:del>
            </w:ins>
          </w:p>
        </w:tc>
        <w:tc>
          <w:tcPr>
            <w:tcW w:w="2043" w:type="dxa"/>
            <w:tcBorders>
              <w:top w:val="single" w:sz="2" w:space="0" w:color="auto"/>
              <w:left w:val="single" w:sz="2" w:space="0" w:color="auto"/>
              <w:bottom w:val="single" w:sz="2" w:space="0" w:color="auto"/>
              <w:right w:val="single" w:sz="2" w:space="0" w:color="auto"/>
            </w:tcBorders>
          </w:tcPr>
          <w:p w14:paraId="5DE96FAA" w14:textId="20FD8ED0" w:rsidR="00556B4F" w:rsidRPr="00FF353C" w:rsidRDefault="00556B4F" w:rsidP="006425A5">
            <w:pPr>
              <w:pStyle w:val="NormalLeft"/>
              <w:rPr>
                <w:ins w:id="74" w:author="Author"/>
                <w:lang w:val="en-GB"/>
              </w:rPr>
            </w:pPr>
            <w:ins w:id="75" w:author="Author">
              <w:del w:id="76" w:author="Author">
                <w:r w:rsidRPr="00FF353C" w:rsidDel="00FF2BEE">
                  <w:rPr>
                    <w:lang w:val="en-GB"/>
                  </w:rPr>
                  <w:delText>Number of contracts surrendered during year – of which surrendered within the first three years</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5DB40D05" w14:textId="62532F28" w:rsidR="00556B4F" w:rsidRPr="00FF353C" w:rsidDel="00FF2BEE" w:rsidRDefault="00556B4F" w:rsidP="006425A5">
            <w:pPr>
              <w:pStyle w:val="NormalLeft"/>
              <w:rPr>
                <w:ins w:id="77" w:author="Author"/>
                <w:del w:id="78" w:author="Author"/>
                <w:lang w:val="en-GB"/>
              </w:rPr>
            </w:pPr>
            <w:ins w:id="79" w:author="Author">
              <w:del w:id="80" w:author="Author">
                <w:r w:rsidRPr="00FF353C" w:rsidDel="00FF2BEE">
                  <w:rPr>
                    <w:lang w:val="en-GB"/>
                  </w:rPr>
                  <w:delText xml:space="preserve">Number of contracts that surrendered during reporting year </w:delText>
                </w:r>
                <w:r w:rsidR="00773937" w:rsidRPr="00FF353C" w:rsidDel="00FF2BEE">
                  <w:rPr>
                    <w:lang w:val="en-GB"/>
                  </w:rPr>
                  <w:delText>and are less than three years old.</w:delText>
                </w:r>
              </w:del>
            </w:ins>
          </w:p>
          <w:p w14:paraId="5F6DC3AB" w14:textId="700593A2" w:rsidR="00CC3E4C" w:rsidRPr="00FF353C" w:rsidRDefault="00CC3E4C" w:rsidP="006425A5">
            <w:pPr>
              <w:pStyle w:val="NormalLeft"/>
              <w:rPr>
                <w:ins w:id="81" w:author="Author"/>
                <w:lang w:val="en-GB"/>
              </w:rPr>
            </w:pPr>
            <w:ins w:id="82" w:author="Author">
              <w:del w:id="83" w:author="Author">
                <w:r w:rsidRPr="00FF353C" w:rsidDel="00FF2BEE">
                  <w:rPr>
                    <w:lang w:val="en-GB"/>
                  </w:rPr>
                  <w:delText>Where a contract is only partially surrendered or has turned into paid-up status, this should not be counted as a surrender for the purpose of C0053 as the contract is still in the book of business.</w:delText>
                </w:r>
              </w:del>
            </w:ins>
          </w:p>
        </w:tc>
      </w:tr>
      <w:tr w:rsidR="006425A5" w:rsidRPr="00FF353C" w14:paraId="6FED0BDA" w14:textId="77777777" w:rsidTr="00D45DD2">
        <w:trPr>
          <w:ins w:id="84" w:author="Author"/>
        </w:trPr>
        <w:tc>
          <w:tcPr>
            <w:tcW w:w="1857" w:type="dxa"/>
            <w:tcBorders>
              <w:top w:val="single" w:sz="2" w:space="0" w:color="auto"/>
              <w:left w:val="single" w:sz="2" w:space="0" w:color="auto"/>
              <w:bottom w:val="single" w:sz="2" w:space="0" w:color="auto"/>
              <w:right w:val="single" w:sz="2" w:space="0" w:color="auto"/>
            </w:tcBorders>
          </w:tcPr>
          <w:p w14:paraId="77647F00" w14:textId="1416AE7F" w:rsidR="006425A5" w:rsidRPr="00FF353C" w:rsidRDefault="006425A5" w:rsidP="006425A5">
            <w:pPr>
              <w:pStyle w:val="NormalLeft"/>
              <w:rPr>
                <w:ins w:id="85" w:author="Author"/>
                <w:lang w:val="en-GB"/>
              </w:rPr>
            </w:pPr>
            <w:ins w:id="86" w:author="Author">
              <w:r w:rsidRPr="00FF353C">
                <w:rPr>
                  <w:lang w:val="en-GB"/>
                </w:rPr>
                <w:t>C0054</w:t>
              </w:r>
            </w:ins>
          </w:p>
        </w:tc>
        <w:tc>
          <w:tcPr>
            <w:tcW w:w="2043" w:type="dxa"/>
            <w:tcBorders>
              <w:top w:val="single" w:sz="2" w:space="0" w:color="auto"/>
              <w:left w:val="single" w:sz="2" w:space="0" w:color="auto"/>
              <w:bottom w:val="single" w:sz="2" w:space="0" w:color="auto"/>
              <w:right w:val="single" w:sz="2" w:space="0" w:color="auto"/>
            </w:tcBorders>
          </w:tcPr>
          <w:p w14:paraId="656920F4" w14:textId="5B781692" w:rsidR="006425A5" w:rsidRPr="00FF353C" w:rsidRDefault="006425A5" w:rsidP="006425A5">
            <w:pPr>
              <w:pStyle w:val="NormalLeft"/>
              <w:rPr>
                <w:ins w:id="87" w:author="Author"/>
                <w:lang w:val="en-GB"/>
              </w:rPr>
            </w:pPr>
            <w:ins w:id="88" w:author="Author">
              <w:r w:rsidRPr="00FF353C">
                <w:rPr>
                  <w:lang w:val="en-GB"/>
                </w:rPr>
                <w:t>Number of insured at the end of the year</w:t>
              </w:r>
            </w:ins>
          </w:p>
        </w:tc>
        <w:tc>
          <w:tcPr>
            <w:tcW w:w="5386" w:type="dxa"/>
            <w:gridSpan w:val="2"/>
            <w:tcBorders>
              <w:top w:val="single" w:sz="2" w:space="0" w:color="auto"/>
              <w:left w:val="single" w:sz="2" w:space="0" w:color="auto"/>
              <w:bottom w:val="single" w:sz="2" w:space="0" w:color="auto"/>
              <w:right w:val="single" w:sz="2" w:space="0" w:color="auto"/>
            </w:tcBorders>
          </w:tcPr>
          <w:p w14:paraId="5313673F" w14:textId="77777777" w:rsidR="006425A5" w:rsidRPr="00FF353C" w:rsidRDefault="006425A5" w:rsidP="006425A5">
            <w:pPr>
              <w:pStyle w:val="NormalLeft"/>
              <w:rPr>
                <w:ins w:id="89" w:author="Author"/>
                <w:lang w:val="en-GB"/>
              </w:rPr>
            </w:pPr>
            <w:ins w:id="90" w:author="Author">
              <w:r w:rsidRPr="00FF353C">
                <w:rPr>
                  <w:lang w:val="en-GB"/>
                </w:rPr>
                <w:t>Number of insured persons at the end of the year with respect to the contracts reported in C0040.</w:t>
              </w:r>
            </w:ins>
          </w:p>
          <w:p w14:paraId="0D221785" w14:textId="0C064CE3" w:rsidR="006425A5" w:rsidRPr="00FF353C" w:rsidRDefault="006425A5" w:rsidP="006425A5">
            <w:pPr>
              <w:pStyle w:val="NormalLeft"/>
              <w:rPr>
                <w:ins w:id="91" w:author="Author"/>
                <w:lang w:val="en-GB"/>
              </w:rPr>
            </w:pPr>
            <w:ins w:id="92" w:author="Author">
              <w:r w:rsidRPr="00FF353C">
                <w:rPr>
                  <w:lang w:val="en-GB"/>
                </w:rPr>
                <w:t xml:space="preserve">The number of insured should correspond to the number of policyholders for a contract. In the case of collective/group policies, where the ‘policyholder’ acts both as a distributor and as a policyholder, the number of insured should correspond to the number of </w:t>
              </w:r>
              <w:r w:rsidR="00DE5445" w:rsidRPr="00FF353C">
                <w:rPr>
                  <w:lang w:val="en-GB"/>
                </w:rPr>
                <w:t>insured persons</w:t>
              </w:r>
              <w:r w:rsidRPr="00FF353C">
                <w:rPr>
                  <w:lang w:val="en-GB"/>
                </w:rPr>
                <w:t xml:space="preserve"> joining the collect/group contract.</w:t>
              </w:r>
            </w:ins>
          </w:p>
        </w:tc>
      </w:tr>
      <w:tr w:rsidR="006425A5" w:rsidRPr="00FF353C" w14:paraId="53195F86" w14:textId="77777777" w:rsidTr="00D45DD2">
        <w:trPr>
          <w:ins w:id="93" w:author="Author"/>
        </w:trPr>
        <w:tc>
          <w:tcPr>
            <w:tcW w:w="1857" w:type="dxa"/>
            <w:tcBorders>
              <w:top w:val="single" w:sz="2" w:space="0" w:color="auto"/>
              <w:left w:val="single" w:sz="2" w:space="0" w:color="auto"/>
              <w:bottom w:val="single" w:sz="2" w:space="0" w:color="auto"/>
              <w:right w:val="single" w:sz="2" w:space="0" w:color="auto"/>
            </w:tcBorders>
          </w:tcPr>
          <w:p w14:paraId="30FE440C" w14:textId="2A3152AE" w:rsidR="006425A5" w:rsidRPr="00FF353C" w:rsidRDefault="006425A5" w:rsidP="006425A5">
            <w:pPr>
              <w:pStyle w:val="NormalLeft"/>
              <w:rPr>
                <w:ins w:id="94" w:author="Author"/>
                <w:lang w:val="en-GB"/>
              </w:rPr>
            </w:pPr>
            <w:ins w:id="95" w:author="Author">
              <w:r w:rsidRPr="00FF353C">
                <w:rPr>
                  <w:lang w:val="en-GB"/>
                </w:rPr>
                <w:t>C0</w:t>
              </w:r>
              <w:r w:rsidR="00706D15">
                <w:rPr>
                  <w:lang w:val="en-GB"/>
                </w:rPr>
                <w:t>055</w:t>
              </w:r>
              <w:del w:id="96" w:author="Author">
                <w:r w:rsidRPr="00FF353C" w:rsidDel="00706D15">
                  <w:rPr>
                    <w:lang w:val="en-GB"/>
                  </w:rPr>
                  <w:delText>210</w:delText>
                </w:r>
              </w:del>
            </w:ins>
          </w:p>
        </w:tc>
        <w:tc>
          <w:tcPr>
            <w:tcW w:w="2043" w:type="dxa"/>
            <w:tcBorders>
              <w:top w:val="single" w:sz="2" w:space="0" w:color="auto"/>
              <w:left w:val="single" w:sz="2" w:space="0" w:color="auto"/>
              <w:bottom w:val="single" w:sz="2" w:space="0" w:color="auto"/>
              <w:right w:val="single" w:sz="2" w:space="0" w:color="auto"/>
            </w:tcBorders>
          </w:tcPr>
          <w:p w14:paraId="258557BA" w14:textId="5CC097A3" w:rsidR="006425A5" w:rsidRPr="00FF353C" w:rsidRDefault="006425A5" w:rsidP="006425A5">
            <w:pPr>
              <w:pStyle w:val="NormalLeft"/>
              <w:rPr>
                <w:ins w:id="97" w:author="Author"/>
                <w:lang w:val="en-GB"/>
              </w:rPr>
            </w:pPr>
            <w:ins w:id="98" w:author="Author">
              <w:r w:rsidRPr="00FF353C">
                <w:rPr>
                  <w:lang w:val="en-GB"/>
                </w:rPr>
                <w:t>Fiscal treatment of the products</w:t>
              </w:r>
            </w:ins>
          </w:p>
        </w:tc>
        <w:tc>
          <w:tcPr>
            <w:tcW w:w="5386" w:type="dxa"/>
            <w:gridSpan w:val="2"/>
            <w:tcBorders>
              <w:top w:val="single" w:sz="2" w:space="0" w:color="auto"/>
              <w:left w:val="single" w:sz="2" w:space="0" w:color="auto"/>
              <w:bottom w:val="single" w:sz="2" w:space="0" w:color="auto"/>
              <w:right w:val="single" w:sz="2" w:space="0" w:color="auto"/>
            </w:tcBorders>
          </w:tcPr>
          <w:p w14:paraId="4C206E5A" w14:textId="327A751A" w:rsidR="006425A5" w:rsidRPr="00FF353C" w:rsidRDefault="006425A5" w:rsidP="006425A5">
            <w:pPr>
              <w:pStyle w:val="NormalLeft"/>
              <w:rPr>
                <w:ins w:id="99" w:author="Author"/>
                <w:lang w:val="en-GB"/>
              </w:rPr>
            </w:pPr>
            <w:ins w:id="100" w:author="Author">
              <w:r w:rsidRPr="00FF353C">
                <w:rPr>
                  <w:lang w:val="en-GB"/>
                </w:rPr>
                <w:t>This field is to provide information on the fiscal treatment of the products, in particular when fiscal treatment could influence decision on exercising surrender/cancellation. The following close list should be used:</w:t>
              </w:r>
            </w:ins>
          </w:p>
          <w:p w14:paraId="26A703FC" w14:textId="70DA001E" w:rsidR="006425A5" w:rsidRPr="00FF353C" w:rsidRDefault="00EE25C7" w:rsidP="006425A5">
            <w:pPr>
              <w:pStyle w:val="NormalLeft"/>
              <w:rPr>
                <w:ins w:id="101" w:author="Author"/>
                <w:lang w:val="en-GB"/>
              </w:rPr>
            </w:pPr>
            <w:ins w:id="102" w:author="Author">
              <w:r>
                <w:rPr>
                  <w:lang w:val="en-GB"/>
                </w:rPr>
                <w:t>1 -</w:t>
              </w:r>
              <w:del w:id="103" w:author="Author">
                <w:r w:rsidR="006425A5" w:rsidRPr="00FF353C" w:rsidDel="00EE25C7">
                  <w:rPr>
                    <w:lang w:val="en-GB"/>
                  </w:rPr>
                  <w:delText>•</w:delText>
                </w:r>
                <w:r w:rsidR="006425A5" w:rsidRPr="00FF353C" w:rsidDel="00EE25C7">
                  <w:rPr>
                    <w:lang w:val="en-GB"/>
                  </w:rPr>
                  <w:tab/>
                </w:r>
              </w:del>
              <w:r w:rsidR="006425A5" w:rsidRPr="00FF353C">
                <w:rPr>
                  <w:lang w:val="en-GB"/>
                </w:rPr>
                <w:t>In case of lapse/surrender there is no tax or subsidy related loss</w:t>
              </w:r>
              <w:del w:id="104" w:author="Author">
                <w:r w:rsidR="006425A5" w:rsidRPr="00FF353C" w:rsidDel="00EF5923">
                  <w:rPr>
                    <w:lang w:val="en-GB"/>
                  </w:rPr>
                  <w:delText xml:space="preserve"> (*)</w:delText>
                </w:r>
              </w:del>
            </w:ins>
          </w:p>
          <w:p w14:paraId="7050A0AD" w14:textId="3E6736D3" w:rsidR="006425A5" w:rsidRPr="00FF353C" w:rsidRDefault="00EE25C7" w:rsidP="006425A5">
            <w:pPr>
              <w:pStyle w:val="NormalLeft"/>
              <w:rPr>
                <w:ins w:id="105" w:author="Author"/>
                <w:lang w:val="en-GB"/>
              </w:rPr>
            </w:pPr>
            <w:ins w:id="106" w:author="Author">
              <w:r>
                <w:rPr>
                  <w:lang w:val="en-GB"/>
                </w:rPr>
                <w:t>2 -</w:t>
              </w:r>
              <w:del w:id="107" w:author="Author">
                <w:r w:rsidR="006425A5" w:rsidRPr="00FF353C" w:rsidDel="00EE25C7">
                  <w:rPr>
                    <w:lang w:val="en-GB"/>
                  </w:rPr>
                  <w:delText>•</w:delText>
                </w:r>
                <w:r w:rsidR="006425A5" w:rsidRPr="00FF353C" w:rsidDel="00EE25C7">
                  <w:rPr>
                    <w:lang w:val="en-GB"/>
                  </w:rPr>
                  <w:tab/>
                </w:r>
              </w:del>
              <w:r w:rsidR="006425A5" w:rsidRPr="00FF353C">
                <w:rPr>
                  <w:lang w:val="en-GB"/>
                </w:rPr>
                <w:t>In case of lapse/surrender past or future tax benefits or other subsidies are lost</w:t>
              </w:r>
            </w:ins>
          </w:p>
          <w:p w14:paraId="60310DA6" w14:textId="7E83DEB5" w:rsidR="006425A5" w:rsidRPr="00FF353C" w:rsidRDefault="00EE25C7" w:rsidP="006425A5">
            <w:pPr>
              <w:pStyle w:val="NormalLeft"/>
              <w:rPr>
                <w:ins w:id="108" w:author="Author"/>
                <w:lang w:val="en-GB"/>
              </w:rPr>
            </w:pPr>
            <w:ins w:id="109" w:author="Author">
              <w:r>
                <w:rPr>
                  <w:lang w:val="en-GB"/>
                </w:rPr>
                <w:t xml:space="preserve">3 - </w:t>
              </w:r>
              <w:del w:id="110" w:author="Author">
                <w:r w:rsidR="006425A5" w:rsidRPr="00FF353C" w:rsidDel="00EE25C7">
                  <w:rPr>
                    <w:lang w:val="en-GB"/>
                  </w:rPr>
                  <w:delText>•</w:delText>
                </w:r>
                <w:r w:rsidR="006425A5" w:rsidRPr="00FF353C" w:rsidDel="00EE25C7">
                  <w:rPr>
                    <w:lang w:val="en-GB"/>
                  </w:rPr>
                  <w:tab/>
                </w:r>
              </w:del>
              <w:r w:rsidR="006425A5" w:rsidRPr="00FF353C">
                <w:rPr>
                  <w:lang w:val="en-GB"/>
                </w:rPr>
                <w:t>Other tax related losses not covered above</w:t>
              </w:r>
            </w:ins>
          </w:p>
          <w:p w14:paraId="02E39415" w14:textId="729DFF53" w:rsidR="006425A5" w:rsidRPr="00FF353C" w:rsidRDefault="00EE25C7" w:rsidP="006425A5">
            <w:pPr>
              <w:pStyle w:val="NormalLeft"/>
              <w:rPr>
                <w:ins w:id="111" w:author="Author"/>
                <w:lang w:val="en-GB"/>
              </w:rPr>
            </w:pPr>
            <w:ins w:id="112" w:author="Author">
              <w:r>
                <w:rPr>
                  <w:lang w:val="en-GB"/>
                </w:rPr>
                <w:t xml:space="preserve">4 - </w:t>
              </w:r>
              <w:del w:id="113" w:author="Author">
                <w:r w:rsidR="006425A5" w:rsidRPr="00FF353C" w:rsidDel="00EE25C7">
                  <w:rPr>
                    <w:lang w:val="en-GB"/>
                  </w:rPr>
                  <w:delText>•</w:delText>
                </w:r>
                <w:r w:rsidR="006425A5" w:rsidRPr="00FF353C" w:rsidDel="00EE25C7">
                  <w:rPr>
                    <w:lang w:val="en-GB"/>
                  </w:rPr>
                  <w:tab/>
                </w:r>
              </w:del>
              <w:r w:rsidR="006425A5" w:rsidRPr="00FF353C">
                <w:rPr>
                  <w:lang w:val="en-GB"/>
                </w:rPr>
                <w:t>Not applicable</w:t>
              </w:r>
            </w:ins>
          </w:p>
          <w:p w14:paraId="6FB4905D" w14:textId="6768402B" w:rsidR="006425A5" w:rsidRPr="00FF353C" w:rsidRDefault="00EF5923" w:rsidP="006425A5">
            <w:pPr>
              <w:pStyle w:val="NormalLeft"/>
              <w:rPr>
                <w:ins w:id="114" w:author="Author"/>
                <w:lang w:val="en-GB"/>
              </w:rPr>
            </w:pPr>
            <w:ins w:id="115" w:author="Author">
              <w:r>
                <w:rPr>
                  <w:lang w:val="en-GB"/>
                </w:rPr>
                <w:t>Option 1</w:t>
              </w:r>
              <w:del w:id="116" w:author="Author">
                <w:r w:rsidR="006425A5" w:rsidRPr="00FF353C" w:rsidDel="00EF5923">
                  <w:rPr>
                    <w:lang w:val="en-GB"/>
                  </w:rPr>
                  <w:delText>(*)</w:delText>
                </w:r>
              </w:del>
              <w:r w:rsidR="006425A5" w:rsidRPr="00FF353C">
                <w:rPr>
                  <w:lang w:val="en-GB"/>
                </w:rPr>
                <w:t xml:space="preserve"> </w:t>
              </w:r>
              <w:del w:id="117" w:author="Author">
                <w:r w:rsidR="006425A5" w:rsidRPr="00FF353C" w:rsidDel="00EF5923">
                  <w:rPr>
                    <w:lang w:val="en-GB"/>
                  </w:rPr>
                  <w:delText>I</w:delText>
                </w:r>
              </w:del>
              <w:r>
                <w:rPr>
                  <w:lang w:val="en-GB"/>
                </w:rPr>
                <w:t>i</w:t>
              </w:r>
              <w:r w:rsidR="006425A5" w:rsidRPr="00FF353C">
                <w:rPr>
                  <w:lang w:val="en-GB"/>
                </w:rPr>
                <w:t>ncludes cases where policyholders would suffer a tax or subsidy loss unless a similar insurer is willing to accept the contract.</w:t>
              </w:r>
            </w:ins>
          </w:p>
          <w:p w14:paraId="7D133C77" w14:textId="77777777" w:rsidR="006425A5" w:rsidRPr="00FF353C" w:rsidRDefault="006425A5" w:rsidP="006425A5">
            <w:pPr>
              <w:pStyle w:val="NormalLeft"/>
              <w:rPr>
                <w:ins w:id="118" w:author="Author"/>
                <w:lang w:val="en-GB"/>
              </w:rPr>
            </w:pPr>
            <w:ins w:id="119" w:author="Author">
              <w:r w:rsidRPr="00FF353C">
                <w:rPr>
                  <w:lang w:val="en-GB"/>
                </w:rPr>
                <w:t>Tax benefits that relate to future premiums i.e. where premiums reduce future income tax payments are not relevant for the purpose of above classification.</w:t>
              </w:r>
            </w:ins>
          </w:p>
          <w:p w14:paraId="4E1979CD" w14:textId="77777777" w:rsidR="006425A5" w:rsidRDefault="006425A5" w:rsidP="006425A5">
            <w:pPr>
              <w:pStyle w:val="NormalLeft"/>
              <w:rPr>
                <w:ins w:id="120" w:author="Author"/>
                <w:lang w:val="en-GB"/>
              </w:rPr>
            </w:pPr>
            <w:ins w:id="121" w:author="Author">
              <w:r w:rsidRPr="00FF353C">
                <w:rPr>
                  <w:lang w:val="en-GB"/>
                </w:rPr>
                <w:lastRenderedPageBreak/>
                <w:t>Whether for a particular contract within a product a fiscal loss actually would occur at the valuation date may depend on individual contractual parameters like duration or the age of the policyholder. For the purpose of the reporting in C0210 no differentiation according to such parameters is however required. The criteria should be chosen where such a fiscal loss may occur for the contracts of that product.</w:t>
              </w:r>
            </w:ins>
          </w:p>
          <w:p w14:paraId="07834C79" w14:textId="31A37E25" w:rsidR="00FF2BEE" w:rsidRPr="00FF353C" w:rsidRDefault="00FF2BEE" w:rsidP="006425A5">
            <w:pPr>
              <w:pStyle w:val="NormalLeft"/>
              <w:rPr>
                <w:ins w:id="122" w:author="Author"/>
                <w:lang w:val="en-GB"/>
              </w:rPr>
            </w:pPr>
            <w:ins w:id="123" w:author="Author">
              <w:r>
                <w:rPr>
                  <w:lang w:val="en-GB"/>
                </w:rPr>
                <w:t>Not applicable for annuities stemming from non-life contracts.</w:t>
              </w:r>
            </w:ins>
          </w:p>
        </w:tc>
      </w:tr>
      <w:tr w:rsidR="00DE29CE" w:rsidRPr="00FF353C" w14:paraId="50A94B4A" w14:textId="77777777" w:rsidTr="00D45DD2">
        <w:trPr>
          <w:ins w:id="124" w:author="Author"/>
        </w:trPr>
        <w:tc>
          <w:tcPr>
            <w:tcW w:w="1857" w:type="dxa"/>
            <w:tcBorders>
              <w:top w:val="single" w:sz="2" w:space="0" w:color="auto"/>
              <w:left w:val="single" w:sz="2" w:space="0" w:color="auto"/>
              <w:bottom w:val="single" w:sz="2" w:space="0" w:color="auto"/>
              <w:right w:val="single" w:sz="2" w:space="0" w:color="auto"/>
            </w:tcBorders>
          </w:tcPr>
          <w:p w14:paraId="49201891" w14:textId="414FC3DA" w:rsidR="00DE29CE" w:rsidRPr="00FF353C" w:rsidRDefault="00DE29CE" w:rsidP="00DE29CE">
            <w:pPr>
              <w:pStyle w:val="NormalLeft"/>
              <w:rPr>
                <w:ins w:id="125" w:author="Author"/>
                <w:lang w:val="en-GB"/>
              </w:rPr>
            </w:pPr>
            <w:ins w:id="126" w:author="Author">
              <w:r w:rsidRPr="00FF353C">
                <w:rPr>
                  <w:lang w:val="en-GB"/>
                </w:rPr>
                <w:lastRenderedPageBreak/>
                <w:t>C0080</w:t>
              </w:r>
            </w:ins>
          </w:p>
        </w:tc>
        <w:tc>
          <w:tcPr>
            <w:tcW w:w="2043" w:type="dxa"/>
            <w:tcBorders>
              <w:top w:val="single" w:sz="2" w:space="0" w:color="auto"/>
              <w:left w:val="single" w:sz="2" w:space="0" w:color="auto"/>
              <w:bottom w:val="single" w:sz="2" w:space="0" w:color="auto"/>
              <w:right w:val="single" w:sz="2" w:space="0" w:color="auto"/>
            </w:tcBorders>
          </w:tcPr>
          <w:p w14:paraId="6F5B494A" w14:textId="0B921369" w:rsidR="00DE29CE" w:rsidRPr="00FF353C" w:rsidRDefault="00DE29CE" w:rsidP="00DE29CE">
            <w:pPr>
              <w:pStyle w:val="NormalLeft"/>
              <w:rPr>
                <w:ins w:id="127" w:author="Author"/>
                <w:lang w:val="en-GB"/>
              </w:rPr>
            </w:pPr>
            <w:ins w:id="128" w:author="Author">
              <w:r w:rsidRPr="00FF353C">
                <w:rPr>
                  <w:lang w:val="en-GB"/>
                </w:rPr>
                <w:t>Country</w:t>
              </w:r>
            </w:ins>
          </w:p>
        </w:tc>
        <w:tc>
          <w:tcPr>
            <w:tcW w:w="5386" w:type="dxa"/>
            <w:gridSpan w:val="2"/>
            <w:tcBorders>
              <w:top w:val="single" w:sz="2" w:space="0" w:color="auto"/>
              <w:left w:val="single" w:sz="2" w:space="0" w:color="auto"/>
              <w:bottom w:val="single" w:sz="2" w:space="0" w:color="auto"/>
              <w:right w:val="single" w:sz="2" w:space="0" w:color="auto"/>
            </w:tcBorders>
          </w:tcPr>
          <w:p w14:paraId="0F2FF4A9" w14:textId="0364F64B" w:rsidR="00DE29CE" w:rsidRPr="00FF353C" w:rsidRDefault="00DE29CE" w:rsidP="00DE29CE">
            <w:pPr>
              <w:pStyle w:val="NormalLeft"/>
              <w:rPr>
                <w:ins w:id="129" w:author="Author"/>
                <w:lang w:val="en-GB"/>
              </w:rPr>
            </w:pPr>
            <w:ins w:id="130" w:author="Author">
              <w:r w:rsidRPr="00FF353C">
                <w:rPr>
                  <w:lang w:val="en-GB"/>
                </w:rPr>
                <w:t>Country ISO 3166–1 alpha–2  code</w:t>
              </w:r>
            </w:ins>
            <w:r w:rsidR="004C2408" w:rsidRPr="00FF353C">
              <w:rPr>
                <w:lang w:val="en-GB"/>
              </w:rPr>
              <w:t xml:space="preserve"> </w:t>
            </w:r>
            <w:ins w:id="131" w:author="Author">
              <w:r w:rsidRPr="00FF353C">
                <w:rPr>
                  <w:lang w:val="en-GB"/>
                </w:rPr>
                <w:t>or list of codes according to the following instructions:</w:t>
              </w:r>
            </w:ins>
          </w:p>
          <w:p w14:paraId="3DC9BA02" w14:textId="53494CD9" w:rsidR="00DE29CE" w:rsidRPr="00FF353C" w:rsidRDefault="00DE29CE" w:rsidP="00D06B3A">
            <w:pPr>
              <w:pStyle w:val="NormalLeft"/>
              <w:numPr>
                <w:ilvl w:val="0"/>
                <w:numId w:val="16"/>
              </w:numPr>
              <w:rPr>
                <w:ins w:id="132" w:author="Author"/>
                <w:lang w:val="en-GB"/>
              </w:rPr>
            </w:pPr>
            <w:ins w:id="133" w:author="Author">
              <w:r w:rsidRPr="00FF353C">
                <w:rPr>
                  <w:lang w:val="en-GB"/>
                </w:rPr>
                <w:t>ISO 3166–1 alpha–2 code of the country where the contract was entered into, for countries representing more than 10 % of technical provisions or written premiums for a given product.</w:t>
              </w:r>
            </w:ins>
          </w:p>
          <w:p w14:paraId="1C179B30" w14:textId="0F3E619B" w:rsidR="00DE29CE" w:rsidRPr="00FF353C" w:rsidRDefault="00DE29CE" w:rsidP="00D06B3A">
            <w:pPr>
              <w:pStyle w:val="NormalLeft"/>
              <w:numPr>
                <w:ilvl w:val="0"/>
                <w:numId w:val="16"/>
              </w:numPr>
              <w:rPr>
                <w:ins w:id="134" w:author="Author"/>
                <w:lang w:val="en-GB"/>
              </w:rPr>
            </w:pPr>
            <w:ins w:id="135" w:author="Author">
              <w:r w:rsidRPr="00FF353C">
                <w:rPr>
                  <w:lang w:val="en-GB"/>
                </w:rPr>
                <w:t>For countries representing less than 10 % of Technical Provisions or written premiums for a given product, report a list of ISO 3166–1 alpha–2 Codes of the countries concerned.</w:t>
              </w:r>
            </w:ins>
          </w:p>
        </w:tc>
      </w:tr>
      <w:tr w:rsidR="00DE4650" w:rsidRPr="00FF353C" w14:paraId="10DAC5C7" w14:textId="77777777" w:rsidTr="008C2317">
        <w:trPr>
          <w:ins w:id="136" w:author="Author"/>
        </w:trPr>
        <w:tc>
          <w:tcPr>
            <w:tcW w:w="9286" w:type="dxa"/>
            <w:gridSpan w:val="4"/>
            <w:tcBorders>
              <w:top w:val="single" w:sz="2" w:space="0" w:color="auto"/>
              <w:left w:val="single" w:sz="2" w:space="0" w:color="auto"/>
              <w:bottom w:val="single" w:sz="2" w:space="0" w:color="auto"/>
              <w:right w:val="single" w:sz="2" w:space="0" w:color="auto"/>
            </w:tcBorders>
          </w:tcPr>
          <w:p w14:paraId="4A8CA675" w14:textId="0A4B505D" w:rsidR="00DE4650" w:rsidRPr="00FF353C" w:rsidRDefault="00DE4650" w:rsidP="00E31E70">
            <w:pPr>
              <w:pStyle w:val="NormalLeft"/>
              <w:rPr>
                <w:ins w:id="137" w:author="Author"/>
                <w:lang w:val="en-GB"/>
              </w:rPr>
            </w:pPr>
            <w:ins w:id="138" w:author="Author">
              <w:r w:rsidRPr="00FF353C">
                <w:rPr>
                  <w:lang w:val="en-GB"/>
                </w:rPr>
                <w:t>Portfolio product</w:t>
              </w:r>
            </w:ins>
          </w:p>
        </w:tc>
      </w:tr>
      <w:tr w:rsidR="00E31E70" w:rsidRPr="00FF353C" w14:paraId="012D6A49" w14:textId="77777777" w:rsidTr="00D45DD2">
        <w:trPr>
          <w:ins w:id="139" w:author="Author"/>
        </w:trPr>
        <w:tc>
          <w:tcPr>
            <w:tcW w:w="1857" w:type="dxa"/>
            <w:tcBorders>
              <w:top w:val="single" w:sz="2" w:space="0" w:color="auto"/>
              <w:left w:val="single" w:sz="2" w:space="0" w:color="auto"/>
              <w:bottom w:val="single" w:sz="2" w:space="0" w:color="auto"/>
              <w:right w:val="single" w:sz="2" w:space="0" w:color="auto"/>
            </w:tcBorders>
          </w:tcPr>
          <w:p w14:paraId="2F1EA8AD" w14:textId="2539CB92" w:rsidR="00E31E70" w:rsidRPr="00FF353C" w:rsidRDefault="00E31E70" w:rsidP="00485DF3">
            <w:pPr>
              <w:pStyle w:val="NormalLeft"/>
              <w:rPr>
                <w:ins w:id="140" w:author="Author"/>
                <w:lang w:val="en-GB"/>
              </w:rPr>
            </w:pPr>
            <w:ins w:id="141" w:author="Author">
              <w:r w:rsidRPr="00FF353C">
                <w:rPr>
                  <w:lang w:val="en-GB"/>
                </w:rPr>
                <w:t>C0020</w:t>
              </w:r>
            </w:ins>
          </w:p>
        </w:tc>
        <w:tc>
          <w:tcPr>
            <w:tcW w:w="2043" w:type="dxa"/>
            <w:tcBorders>
              <w:top w:val="single" w:sz="2" w:space="0" w:color="auto"/>
              <w:left w:val="single" w:sz="2" w:space="0" w:color="auto"/>
              <w:bottom w:val="single" w:sz="2" w:space="0" w:color="auto"/>
              <w:right w:val="single" w:sz="2" w:space="0" w:color="auto"/>
            </w:tcBorders>
          </w:tcPr>
          <w:p w14:paraId="4639D355" w14:textId="5F179295" w:rsidR="00E31E70" w:rsidRPr="00FF353C" w:rsidRDefault="00E31E70" w:rsidP="00D770FF">
            <w:pPr>
              <w:pStyle w:val="NormalLeft"/>
              <w:rPr>
                <w:ins w:id="142" w:author="Author"/>
                <w:lang w:val="en-GB"/>
              </w:rPr>
            </w:pPr>
            <w:ins w:id="143" w:author="Author">
              <w:r w:rsidRPr="00FF353C">
                <w:rPr>
                  <w:lang w:val="en-GB"/>
                </w:rPr>
                <w:t>Fund number</w:t>
              </w:r>
            </w:ins>
          </w:p>
        </w:tc>
        <w:tc>
          <w:tcPr>
            <w:tcW w:w="5386" w:type="dxa"/>
            <w:gridSpan w:val="2"/>
            <w:tcBorders>
              <w:top w:val="single" w:sz="2" w:space="0" w:color="auto"/>
              <w:left w:val="single" w:sz="2" w:space="0" w:color="auto"/>
              <w:bottom w:val="single" w:sz="2" w:space="0" w:color="auto"/>
              <w:right w:val="single" w:sz="2" w:space="0" w:color="auto"/>
            </w:tcBorders>
          </w:tcPr>
          <w:p w14:paraId="6BA0CE24" w14:textId="15687A6A" w:rsidR="00F21DBE" w:rsidRPr="00FF353C" w:rsidRDefault="00E31E70" w:rsidP="00E31E70">
            <w:pPr>
              <w:pStyle w:val="NormalLeft"/>
              <w:rPr>
                <w:ins w:id="144" w:author="Author"/>
                <w:lang w:val="en-GB"/>
              </w:rPr>
            </w:pPr>
            <w:ins w:id="145" w:author="Author">
              <w:r w:rsidRPr="00FF353C">
                <w:rPr>
                  <w:lang w:val="en-GB"/>
                </w:rPr>
                <w:t xml:space="preserve">Applicable to product that are part of </w:t>
              </w:r>
              <w:del w:id="146" w:author="Author">
                <w:r w:rsidRPr="00FF353C" w:rsidDel="0061766F">
                  <w:rPr>
                    <w:lang w:val="en-GB"/>
                  </w:rPr>
                  <w:delText>ring fenced</w:delText>
                </w:r>
              </w:del>
              <w:r w:rsidR="0061766F" w:rsidRPr="00FF353C">
                <w:rPr>
                  <w:lang w:val="en-GB"/>
                </w:rPr>
                <w:t>ring-fenced</w:t>
              </w:r>
              <w:r w:rsidRPr="00FF353C">
                <w:rPr>
                  <w:lang w:val="en-GB"/>
                </w:rPr>
                <w:t xml:space="preserve"> funds or other internal funds </w:t>
              </w:r>
              <w:r w:rsidR="00F21DBE" w:rsidRPr="00FF353C">
                <w:rPr>
                  <w:lang w:val="en-GB"/>
                </w:rPr>
                <w:t xml:space="preserve">- </w:t>
              </w:r>
              <w:del w:id="147" w:author="Author">
                <w:r w:rsidRPr="00FF353C" w:rsidDel="00F21DBE">
                  <w:rPr>
                    <w:lang w:val="en-GB"/>
                  </w:rPr>
                  <w:delText>(</w:delText>
                </w:r>
              </w:del>
              <w:r w:rsidRPr="00FF353C">
                <w:rPr>
                  <w:lang w:val="en-GB"/>
                </w:rPr>
                <w:t xml:space="preserve">defined </w:t>
              </w:r>
              <w:del w:id="148" w:author="Author">
                <w:r w:rsidRPr="00FF353C" w:rsidDel="002C7956">
                  <w:rPr>
                    <w:lang w:val="en-GB"/>
                  </w:rPr>
                  <w:delText>according to national markets</w:delText>
                </w:r>
              </w:del>
              <w:r w:rsidR="002C7956">
                <w:rPr>
                  <w:lang w:val="en-GB"/>
                </w:rPr>
                <w:t>at national level</w:t>
              </w:r>
              <w:r w:rsidR="00F21DBE" w:rsidRPr="00FF353C">
                <w:rPr>
                  <w:lang w:val="en-GB"/>
                </w:rPr>
                <w:t>, in particular regarding funds (asset portfolios) supporting life products</w:t>
              </w:r>
              <w:r w:rsidRPr="00FF353C">
                <w:rPr>
                  <w:lang w:val="en-GB"/>
                </w:rPr>
                <w:t>.</w:t>
              </w:r>
            </w:ins>
          </w:p>
          <w:p w14:paraId="5045409C" w14:textId="419BE1B8" w:rsidR="00E31E70" w:rsidRPr="00FF353C" w:rsidRDefault="00E31E70" w:rsidP="00F21DBE">
            <w:pPr>
              <w:pStyle w:val="NormalLeft"/>
              <w:rPr>
                <w:ins w:id="149" w:author="Author"/>
                <w:lang w:val="en-GB"/>
              </w:rPr>
            </w:pPr>
            <w:ins w:id="150" w:author="Author">
              <w:del w:id="151" w:author="Author">
                <w:r w:rsidRPr="00FF353C" w:rsidDel="00F21DBE">
                  <w:rPr>
                    <w:lang w:val="en-GB"/>
                  </w:rPr>
                  <w:delText>This n</w:delText>
                </w:r>
              </w:del>
              <w:r w:rsidR="00F21DBE" w:rsidRPr="00FF353C">
                <w:rPr>
                  <w:lang w:val="en-GB"/>
                </w:rPr>
                <w:t>N</w:t>
              </w:r>
              <w:r w:rsidRPr="00FF353C">
                <w:rPr>
                  <w:lang w:val="en-GB"/>
                </w:rPr>
                <w:t>umber</w:t>
              </w:r>
              <w:r w:rsidR="002C7956">
                <w:rPr>
                  <w:lang w:val="en-GB"/>
                </w:rPr>
                <w:t xml:space="preserve"> or code</w:t>
              </w:r>
              <w:r w:rsidR="00042E7A">
                <w:rPr>
                  <w:lang w:val="en-GB"/>
                </w:rPr>
                <w:t>,</w:t>
              </w:r>
              <w:r w:rsidR="00F21DBE" w:rsidRPr="00FF353C">
                <w:rPr>
                  <w:lang w:val="en-GB"/>
                </w:rPr>
                <w:t xml:space="preserve"> which</w:t>
              </w:r>
              <w:r w:rsidRPr="00FF353C">
                <w:rPr>
                  <w:lang w:val="en-GB"/>
                </w:rPr>
                <w:t xml:space="preserve"> is attributed by the undertaking</w:t>
              </w:r>
              <w:r w:rsidR="00F21DBE" w:rsidRPr="00FF353C">
                <w:rPr>
                  <w:lang w:val="en-GB"/>
                </w:rPr>
                <w:t>, corresponding to the unique number</w:t>
              </w:r>
              <w:r w:rsidR="002C7956">
                <w:rPr>
                  <w:lang w:val="en-GB"/>
                </w:rPr>
                <w:t xml:space="preserve"> or code</w:t>
              </w:r>
              <w:r w:rsidR="00F21DBE" w:rsidRPr="00FF353C">
                <w:rPr>
                  <w:lang w:val="en-GB"/>
                </w:rPr>
                <w:t xml:space="preserve"> </w:t>
              </w:r>
              <w:r w:rsidR="0061766F" w:rsidRPr="00FF353C">
                <w:rPr>
                  <w:lang w:val="en-GB"/>
                </w:rPr>
                <w:t>a</w:t>
              </w:r>
              <w:r w:rsidR="00F21DBE" w:rsidRPr="00FF353C">
                <w:rPr>
                  <w:lang w:val="en-GB"/>
                </w:rPr>
                <w:t xml:space="preserve">ssigned to each fund. This number </w:t>
              </w:r>
              <w:r w:rsidR="002C7956">
                <w:rPr>
                  <w:lang w:val="en-GB"/>
                </w:rPr>
                <w:t xml:space="preserve">or code has to </w:t>
              </w:r>
              <w:del w:id="152" w:author="Author">
                <w:r w:rsidR="00F21DBE" w:rsidRPr="00FF353C" w:rsidDel="002C7956">
                  <w:rPr>
                    <w:lang w:val="en-GB"/>
                  </w:rPr>
                  <w:delText>has to</w:delText>
                </w:r>
                <w:r w:rsidR="00042E7A" w:rsidDel="002C7956">
                  <w:rPr>
                    <w:lang w:val="en-GB"/>
                  </w:rPr>
                  <w:delText>must</w:delText>
                </w:r>
                <w:r w:rsidR="00F21DBE" w:rsidRPr="00FF353C" w:rsidDel="002C7956">
                  <w:rPr>
                    <w:lang w:val="en-GB"/>
                  </w:rPr>
                  <w:delText xml:space="preserve"> </w:delText>
                </w:r>
              </w:del>
              <w:r w:rsidR="00F21DBE" w:rsidRPr="00FF353C">
                <w:rPr>
                  <w:lang w:val="en-GB"/>
                </w:rPr>
                <w:t xml:space="preserve">be </w:t>
              </w:r>
              <w:r w:rsidRPr="00FF353C">
                <w:rPr>
                  <w:lang w:val="en-GB"/>
                </w:rPr>
                <w:t xml:space="preserve">consistent over time and shall be used </w:t>
              </w:r>
              <w:r w:rsidR="00F21DBE" w:rsidRPr="00FF353C">
                <w:rPr>
                  <w:lang w:val="en-GB"/>
                </w:rPr>
                <w:t>to identify the same funds in other templates (e.g. in S.08.01)</w:t>
              </w:r>
              <w:r w:rsidRPr="00FF353C">
                <w:rPr>
                  <w:lang w:val="en-GB"/>
                </w:rPr>
                <w:t>.</w:t>
              </w:r>
              <w:r w:rsidR="00F21DBE" w:rsidRPr="00FF353C">
                <w:rPr>
                  <w:lang w:val="en-GB"/>
                </w:rPr>
                <w:t xml:space="preserve"> It shall not be re–used for a different fund.</w:t>
              </w:r>
            </w:ins>
          </w:p>
          <w:p w14:paraId="336D3F98" w14:textId="1FE84990" w:rsidR="00F21DBE" w:rsidRPr="00FF353C" w:rsidRDefault="00340AF9" w:rsidP="00F21DBE">
            <w:pPr>
              <w:pStyle w:val="NormalLeft"/>
              <w:rPr>
                <w:ins w:id="153" w:author="Author"/>
                <w:lang w:val="en-GB"/>
              </w:rPr>
            </w:pPr>
            <w:ins w:id="154" w:author="Author">
              <w:r w:rsidRPr="00FF353C">
                <w:rPr>
                  <w:lang w:val="en-GB"/>
                </w:rPr>
                <w:t>The fund number is not mandatory, unless otherwise required by the national supervisory authority</w:t>
              </w:r>
              <w:r w:rsidR="005546F0" w:rsidRPr="00FF353C">
                <w:rPr>
                  <w:lang w:val="en-GB"/>
                </w:rPr>
                <w:t>.</w:t>
              </w:r>
            </w:ins>
          </w:p>
        </w:tc>
      </w:tr>
      <w:tr w:rsidR="00E6364D" w:rsidRPr="00FF353C" w14:paraId="4D8BC8E5"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2F94670A" w14:textId="77777777" w:rsidR="00E6364D" w:rsidRPr="00FF353C" w:rsidRDefault="00E6364D" w:rsidP="00485DF3">
            <w:pPr>
              <w:pStyle w:val="NormalLeft"/>
              <w:rPr>
                <w:lang w:val="en-GB"/>
              </w:rPr>
            </w:pPr>
            <w:r w:rsidRPr="00FF353C">
              <w:rPr>
                <w:lang w:val="en-GB"/>
              </w:rPr>
              <w:t>C0060</w:t>
            </w:r>
          </w:p>
        </w:tc>
        <w:tc>
          <w:tcPr>
            <w:tcW w:w="2043" w:type="dxa"/>
            <w:tcBorders>
              <w:top w:val="single" w:sz="2" w:space="0" w:color="auto"/>
              <w:left w:val="single" w:sz="2" w:space="0" w:color="auto"/>
              <w:bottom w:val="single" w:sz="2" w:space="0" w:color="auto"/>
              <w:right w:val="single" w:sz="2" w:space="0" w:color="auto"/>
            </w:tcBorders>
          </w:tcPr>
          <w:p w14:paraId="6B41B256" w14:textId="4FE43E54" w:rsidR="00E6364D" w:rsidRPr="00FF353C" w:rsidRDefault="00E6364D" w:rsidP="00485DF3">
            <w:pPr>
              <w:pStyle w:val="NormalLeft"/>
              <w:rPr>
                <w:lang w:val="en-GB"/>
              </w:rPr>
            </w:pPr>
            <w:r w:rsidRPr="00FF353C">
              <w:rPr>
                <w:lang w:val="en-GB"/>
              </w:rPr>
              <w:t>Total amount of Written premiums</w:t>
            </w:r>
          </w:p>
        </w:tc>
        <w:tc>
          <w:tcPr>
            <w:tcW w:w="5386" w:type="dxa"/>
            <w:tcBorders>
              <w:top w:val="single" w:sz="2" w:space="0" w:color="auto"/>
              <w:left w:val="single" w:sz="2" w:space="0" w:color="auto"/>
              <w:bottom w:val="single" w:sz="2" w:space="0" w:color="auto"/>
              <w:right w:val="single" w:sz="2" w:space="0" w:color="auto"/>
            </w:tcBorders>
          </w:tcPr>
          <w:p w14:paraId="526386ED" w14:textId="77777777" w:rsidR="00E6364D" w:rsidRPr="00FF353C" w:rsidRDefault="00E6364D" w:rsidP="00485DF3">
            <w:pPr>
              <w:pStyle w:val="NormalLeft"/>
              <w:rPr>
                <w:lang w:val="en-GB"/>
              </w:rPr>
            </w:pPr>
            <w:r w:rsidRPr="00FF353C">
              <w:rPr>
                <w:lang w:val="en-GB"/>
              </w:rPr>
              <w:t>Total amount of gross written premiums as defined in Article 1(11) of Delegated Regulation (EU) 2015/35.</w:t>
            </w:r>
          </w:p>
          <w:p w14:paraId="4F3C0B56" w14:textId="77777777" w:rsidR="00E6364D" w:rsidRPr="00FF353C" w:rsidRDefault="00E6364D" w:rsidP="00485DF3">
            <w:pPr>
              <w:pStyle w:val="NormalLeft"/>
              <w:rPr>
                <w:lang w:val="en-GB"/>
              </w:rPr>
            </w:pPr>
            <w:r w:rsidRPr="00FF353C">
              <w:rPr>
                <w:lang w:val="en-GB"/>
              </w:rPr>
              <w:t>For annuities stemming from non–life this cell is not applicable.</w:t>
            </w:r>
          </w:p>
        </w:tc>
      </w:tr>
      <w:tr w:rsidR="00D45DD2" w:rsidRPr="00FF353C" w14:paraId="7D836A0F" w14:textId="77777777" w:rsidTr="00D45DD2">
        <w:trPr>
          <w:ins w:id="155" w:author="Author"/>
        </w:trPr>
        <w:tc>
          <w:tcPr>
            <w:tcW w:w="1857" w:type="dxa"/>
            <w:tcBorders>
              <w:top w:val="single" w:sz="2" w:space="0" w:color="auto"/>
              <w:left w:val="single" w:sz="2" w:space="0" w:color="auto"/>
              <w:bottom w:val="single" w:sz="2" w:space="0" w:color="auto"/>
              <w:right w:val="single" w:sz="2" w:space="0" w:color="auto"/>
            </w:tcBorders>
          </w:tcPr>
          <w:p w14:paraId="31F174C7" w14:textId="189FA724" w:rsidR="00D45DD2" w:rsidRPr="00FF353C" w:rsidRDefault="00D45DD2" w:rsidP="00D45DD2">
            <w:pPr>
              <w:pStyle w:val="NormalLeft"/>
              <w:rPr>
                <w:ins w:id="156" w:author="Author"/>
                <w:lang w:val="en-GB"/>
              </w:rPr>
            </w:pPr>
            <w:ins w:id="157" w:author="Author">
              <w:r w:rsidRPr="00FF353C">
                <w:rPr>
                  <w:lang w:val="en-GB"/>
                </w:rPr>
                <w:t>C0061</w:t>
              </w:r>
            </w:ins>
          </w:p>
        </w:tc>
        <w:tc>
          <w:tcPr>
            <w:tcW w:w="2043" w:type="dxa"/>
            <w:tcBorders>
              <w:top w:val="single" w:sz="2" w:space="0" w:color="auto"/>
              <w:left w:val="single" w:sz="2" w:space="0" w:color="auto"/>
              <w:bottom w:val="single" w:sz="2" w:space="0" w:color="auto"/>
              <w:right w:val="single" w:sz="2" w:space="0" w:color="auto"/>
            </w:tcBorders>
          </w:tcPr>
          <w:p w14:paraId="1719BF5A" w14:textId="50859328" w:rsidR="00D45DD2" w:rsidRPr="00FF353C" w:rsidRDefault="00E31E70" w:rsidP="00D45DD2">
            <w:pPr>
              <w:pStyle w:val="NormalLeft"/>
              <w:rPr>
                <w:ins w:id="158" w:author="Author"/>
                <w:lang w:val="en-GB"/>
              </w:rPr>
            </w:pPr>
            <w:ins w:id="159" w:author="Author">
              <w:r w:rsidRPr="00FF353C">
                <w:rPr>
                  <w:lang w:val="en-GB"/>
                </w:rPr>
                <w:t xml:space="preserve">Total amount of written premiums – of which written </w:t>
              </w:r>
              <w:r w:rsidRPr="00FF353C">
                <w:rPr>
                  <w:lang w:val="en-GB"/>
                </w:rPr>
                <w:lastRenderedPageBreak/>
                <w:t>directly by the insurance undertaking</w:t>
              </w:r>
            </w:ins>
          </w:p>
        </w:tc>
        <w:tc>
          <w:tcPr>
            <w:tcW w:w="5386" w:type="dxa"/>
            <w:gridSpan w:val="2"/>
            <w:tcBorders>
              <w:top w:val="single" w:sz="2" w:space="0" w:color="auto"/>
              <w:left w:val="single" w:sz="2" w:space="0" w:color="auto"/>
              <w:bottom w:val="single" w:sz="2" w:space="0" w:color="auto"/>
              <w:right w:val="single" w:sz="2" w:space="0" w:color="auto"/>
            </w:tcBorders>
          </w:tcPr>
          <w:p w14:paraId="50B47C34" w14:textId="6DA899DC" w:rsidR="00E31E70" w:rsidRPr="00FF353C" w:rsidRDefault="00E31E70" w:rsidP="00E31E70">
            <w:pPr>
              <w:pStyle w:val="NormalLeft"/>
              <w:rPr>
                <w:ins w:id="160" w:author="Author"/>
                <w:lang w:val="en-GB"/>
              </w:rPr>
            </w:pPr>
            <w:ins w:id="161" w:author="Author">
              <w:r w:rsidRPr="00FF353C">
                <w:rPr>
                  <w:lang w:val="en-GB"/>
                </w:rPr>
                <w:lastRenderedPageBreak/>
                <w:t>Total amount of gross written premiums as defined in Article 1(11) of Delegated Regulation (EU) 2015/35 written directly by the insurance undertaking.</w:t>
              </w:r>
            </w:ins>
          </w:p>
          <w:p w14:paraId="51CE96FE" w14:textId="370DAEC8" w:rsidR="00D45DD2" w:rsidRPr="00FF353C" w:rsidRDefault="00E31E70" w:rsidP="00E31E70">
            <w:pPr>
              <w:pStyle w:val="NormalLeft"/>
              <w:rPr>
                <w:ins w:id="162" w:author="Author"/>
                <w:lang w:val="en-GB"/>
              </w:rPr>
            </w:pPr>
            <w:ins w:id="163" w:author="Author">
              <w:r w:rsidRPr="00FF353C">
                <w:rPr>
                  <w:lang w:val="en-GB"/>
                </w:rPr>
                <w:lastRenderedPageBreak/>
                <w:t>For annuities stemming from non–life this cell is not applicable.</w:t>
              </w:r>
            </w:ins>
          </w:p>
        </w:tc>
      </w:tr>
      <w:tr w:rsidR="00D45DD2" w:rsidRPr="00FF353C" w14:paraId="2F584ED8" w14:textId="77777777" w:rsidTr="00D45DD2">
        <w:trPr>
          <w:ins w:id="164" w:author="Author"/>
        </w:trPr>
        <w:tc>
          <w:tcPr>
            <w:tcW w:w="1857" w:type="dxa"/>
            <w:tcBorders>
              <w:top w:val="single" w:sz="2" w:space="0" w:color="auto"/>
              <w:left w:val="single" w:sz="2" w:space="0" w:color="auto"/>
              <w:bottom w:val="single" w:sz="2" w:space="0" w:color="auto"/>
              <w:right w:val="single" w:sz="2" w:space="0" w:color="auto"/>
            </w:tcBorders>
          </w:tcPr>
          <w:p w14:paraId="656F270A" w14:textId="58AD4658" w:rsidR="00D45DD2" w:rsidRPr="00FF353C" w:rsidRDefault="00D45DD2" w:rsidP="00D45DD2">
            <w:pPr>
              <w:pStyle w:val="NormalLeft"/>
              <w:rPr>
                <w:ins w:id="165" w:author="Author"/>
                <w:lang w:val="en-GB"/>
              </w:rPr>
            </w:pPr>
            <w:ins w:id="166" w:author="Author">
              <w:r w:rsidRPr="00FF353C">
                <w:rPr>
                  <w:lang w:val="en-GB"/>
                </w:rPr>
                <w:lastRenderedPageBreak/>
                <w:t>C0062</w:t>
              </w:r>
            </w:ins>
          </w:p>
        </w:tc>
        <w:tc>
          <w:tcPr>
            <w:tcW w:w="2043" w:type="dxa"/>
            <w:tcBorders>
              <w:top w:val="single" w:sz="2" w:space="0" w:color="auto"/>
              <w:left w:val="single" w:sz="2" w:space="0" w:color="auto"/>
              <w:bottom w:val="single" w:sz="2" w:space="0" w:color="auto"/>
              <w:right w:val="single" w:sz="2" w:space="0" w:color="auto"/>
            </w:tcBorders>
          </w:tcPr>
          <w:p w14:paraId="7439848B" w14:textId="42411E69" w:rsidR="00D45DD2" w:rsidRPr="00FF353C" w:rsidRDefault="00E31E70" w:rsidP="00D45DD2">
            <w:pPr>
              <w:pStyle w:val="NormalLeft"/>
              <w:rPr>
                <w:ins w:id="167" w:author="Author"/>
                <w:lang w:val="en-GB"/>
              </w:rPr>
            </w:pPr>
            <w:ins w:id="168" w:author="Author">
              <w:r w:rsidRPr="00FF353C">
                <w:rPr>
                  <w:lang w:val="en-GB"/>
                </w:rPr>
                <w:t>Total amount of written premiums – of which written via credit institutions</w:t>
              </w:r>
            </w:ins>
          </w:p>
        </w:tc>
        <w:tc>
          <w:tcPr>
            <w:tcW w:w="5386" w:type="dxa"/>
            <w:gridSpan w:val="2"/>
            <w:tcBorders>
              <w:top w:val="single" w:sz="2" w:space="0" w:color="auto"/>
              <w:left w:val="single" w:sz="2" w:space="0" w:color="auto"/>
              <w:bottom w:val="single" w:sz="2" w:space="0" w:color="auto"/>
              <w:right w:val="single" w:sz="2" w:space="0" w:color="auto"/>
            </w:tcBorders>
          </w:tcPr>
          <w:p w14:paraId="544B059A" w14:textId="0A4B2E17" w:rsidR="00E31E70" w:rsidRPr="00FF353C" w:rsidRDefault="00E31E70" w:rsidP="00E31E70">
            <w:pPr>
              <w:pStyle w:val="NormalLeft"/>
              <w:rPr>
                <w:ins w:id="169" w:author="Author"/>
                <w:lang w:val="en-GB"/>
              </w:rPr>
            </w:pPr>
            <w:ins w:id="170" w:author="Author">
              <w:r w:rsidRPr="00FF353C">
                <w:rPr>
                  <w:lang w:val="en-GB"/>
                </w:rPr>
                <w:t>Total amount of gross written premiums as defined in Article 1(11) of Delegated Regulation (EU) 2015/35 written via credit institutions acting as insurance distributors.</w:t>
              </w:r>
            </w:ins>
          </w:p>
          <w:p w14:paraId="5D9EC780" w14:textId="5D22D3C3" w:rsidR="00D45DD2" w:rsidRPr="00FF353C" w:rsidRDefault="00E31E70" w:rsidP="00E31E70">
            <w:pPr>
              <w:pStyle w:val="NormalLeft"/>
              <w:rPr>
                <w:ins w:id="171" w:author="Author"/>
                <w:lang w:val="en-GB"/>
              </w:rPr>
            </w:pPr>
            <w:ins w:id="172" w:author="Author">
              <w:r w:rsidRPr="00FF353C">
                <w:rPr>
                  <w:lang w:val="en-GB"/>
                </w:rPr>
                <w:t>For annuities stemming from non–life this cell is not applicable.</w:t>
              </w:r>
            </w:ins>
          </w:p>
        </w:tc>
      </w:tr>
      <w:tr w:rsidR="00D45DD2" w:rsidRPr="00FF353C" w14:paraId="2AB4A870" w14:textId="77777777" w:rsidTr="00D45DD2">
        <w:trPr>
          <w:ins w:id="173" w:author="Author"/>
        </w:trPr>
        <w:tc>
          <w:tcPr>
            <w:tcW w:w="1857" w:type="dxa"/>
            <w:tcBorders>
              <w:top w:val="single" w:sz="2" w:space="0" w:color="auto"/>
              <w:left w:val="single" w:sz="2" w:space="0" w:color="auto"/>
              <w:bottom w:val="single" w:sz="2" w:space="0" w:color="auto"/>
              <w:right w:val="single" w:sz="2" w:space="0" w:color="auto"/>
            </w:tcBorders>
          </w:tcPr>
          <w:p w14:paraId="4C0C0823" w14:textId="6E27CDA3" w:rsidR="00D45DD2" w:rsidRPr="00FF353C" w:rsidRDefault="00D45DD2" w:rsidP="00D45DD2">
            <w:pPr>
              <w:pStyle w:val="NormalLeft"/>
              <w:rPr>
                <w:ins w:id="174" w:author="Author"/>
                <w:lang w:val="en-GB"/>
              </w:rPr>
            </w:pPr>
            <w:ins w:id="175" w:author="Author">
              <w:r w:rsidRPr="00FF353C">
                <w:rPr>
                  <w:lang w:val="en-GB"/>
                </w:rPr>
                <w:t>C0063</w:t>
              </w:r>
            </w:ins>
          </w:p>
        </w:tc>
        <w:tc>
          <w:tcPr>
            <w:tcW w:w="2043" w:type="dxa"/>
            <w:tcBorders>
              <w:top w:val="single" w:sz="2" w:space="0" w:color="auto"/>
              <w:left w:val="single" w:sz="2" w:space="0" w:color="auto"/>
              <w:bottom w:val="single" w:sz="2" w:space="0" w:color="auto"/>
              <w:right w:val="single" w:sz="2" w:space="0" w:color="auto"/>
            </w:tcBorders>
          </w:tcPr>
          <w:p w14:paraId="04A10CD9" w14:textId="0FE68A00" w:rsidR="00D45DD2" w:rsidRPr="00FF353C" w:rsidRDefault="00E31E70" w:rsidP="00D45DD2">
            <w:pPr>
              <w:pStyle w:val="NormalLeft"/>
              <w:rPr>
                <w:ins w:id="176" w:author="Author"/>
                <w:lang w:val="en-GB"/>
              </w:rPr>
            </w:pPr>
            <w:ins w:id="177" w:author="Author">
              <w:r w:rsidRPr="00FF353C">
                <w:rPr>
                  <w:lang w:val="en-GB"/>
                </w:rPr>
                <w:t>Total amount of written premiums – of which written via other insurance distributors</w:t>
              </w:r>
            </w:ins>
          </w:p>
        </w:tc>
        <w:tc>
          <w:tcPr>
            <w:tcW w:w="5386" w:type="dxa"/>
            <w:gridSpan w:val="2"/>
            <w:tcBorders>
              <w:top w:val="single" w:sz="2" w:space="0" w:color="auto"/>
              <w:left w:val="single" w:sz="2" w:space="0" w:color="auto"/>
              <w:bottom w:val="single" w:sz="2" w:space="0" w:color="auto"/>
              <w:right w:val="single" w:sz="2" w:space="0" w:color="auto"/>
            </w:tcBorders>
          </w:tcPr>
          <w:p w14:paraId="246BD507" w14:textId="0133E32E" w:rsidR="00E31E70" w:rsidRPr="00FF353C" w:rsidRDefault="00E31E70" w:rsidP="00E31E70">
            <w:pPr>
              <w:pStyle w:val="NormalLeft"/>
              <w:rPr>
                <w:ins w:id="178" w:author="Author"/>
                <w:lang w:val="en-GB"/>
              </w:rPr>
            </w:pPr>
            <w:ins w:id="179" w:author="Author">
              <w:r w:rsidRPr="00FF353C">
                <w:rPr>
                  <w:lang w:val="en-GB"/>
                </w:rPr>
                <w:t>Total amount of gross written premiums as defined in Article 1(11) of Delegated Regulation (EU) 2015/35 written via insurance distributors other than credit institutions.</w:t>
              </w:r>
            </w:ins>
          </w:p>
          <w:p w14:paraId="3176840D" w14:textId="57D84103" w:rsidR="00D45DD2" w:rsidRPr="00FF353C" w:rsidRDefault="00E31E70" w:rsidP="00E31E70">
            <w:pPr>
              <w:pStyle w:val="NormalLeft"/>
              <w:rPr>
                <w:ins w:id="180" w:author="Author"/>
                <w:lang w:val="en-GB"/>
              </w:rPr>
            </w:pPr>
            <w:ins w:id="181" w:author="Author">
              <w:r w:rsidRPr="00FF353C">
                <w:rPr>
                  <w:lang w:val="en-GB"/>
                </w:rPr>
                <w:t>For annuities stemming from non–life this cell is not applicable.</w:t>
              </w:r>
            </w:ins>
          </w:p>
        </w:tc>
      </w:tr>
      <w:tr w:rsidR="00D45DD2" w:rsidRPr="00FF353C" w14:paraId="2CA011B8" w14:textId="77777777" w:rsidTr="00D45DD2">
        <w:trPr>
          <w:ins w:id="182" w:author="Author"/>
        </w:trPr>
        <w:tc>
          <w:tcPr>
            <w:tcW w:w="1857" w:type="dxa"/>
            <w:tcBorders>
              <w:top w:val="single" w:sz="2" w:space="0" w:color="auto"/>
              <w:left w:val="single" w:sz="2" w:space="0" w:color="auto"/>
              <w:bottom w:val="single" w:sz="2" w:space="0" w:color="auto"/>
              <w:right w:val="single" w:sz="2" w:space="0" w:color="auto"/>
            </w:tcBorders>
          </w:tcPr>
          <w:p w14:paraId="5F8D12D7" w14:textId="60FB3027" w:rsidR="00D45DD2" w:rsidRPr="00FF353C" w:rsidRDefault="00D45DD2" w:rsidP="00D45DD2">
            <w:pPr>
              <w:pStyle w:val="NormalLeft"/>
              <w:rPr>
                <w:ins w:id="183" w:author="Author"/>
                <w:lang w:val="en-GB"/>
              </w:rPr>
            </w:pPr>
            <w:ins w:id="184" w:author="Author">
              <w:del w:id="185" w:author="Author">
                <w:r w:rsidRPr="00FF353C" w:rsidDel="00FF2BEE">
                  <w:rPr>
                    <w:lang w:val="en-GB"/>
                  </w:rPr>
                  <w:delText>C0064</w:delText>
                </w:r>
              </w:del>
            </w:ins>
          </w:p>
        </w:tc>
        <w:tc>
          <w:tcPr>
            <w:tcW w:w="2043" w:type="dxa"/>
            <w:tcBorders>
              <w:top w:val="single" w:sz="2" w:space="0" w:color="auto"/>
              <w:left w:val="single" w:sz="2" w:space="0" w:color="auto"/>
              <w:bottom w:val="single" w:sz="2" w:space="0" w:color="auto"/>
              <w:right w:val="single" w:sz="2" w:space="0" w:color="auto"/>
            </w:tcBorders>
          </w:tcPr>
          <w:p w14:paraId="4218AC81" w14:textId="61B1118D" w:rsidR="00D45DD2" w:rsidRPr="00FF353C" w:rsidRDefault="00E31E70" w:rsidP="00D45DD2">
            <w:pPr>
              <w:pStyle w:val="NormalLeft"/>
              <w:rPr>
                <w:ins w:id="186" w:author="Author"/>
                <w:lang w:val="en-GB"/>
              </w:rPr>
            </w:pPr>
            <w:ins w:id="187" w:author="Author">
              <w:del w:id="188" w:author="Author">
                <w:r w:rsidRPr="00FF353C" w:rsidDel="00FF2BEE">
                  <w:rPr>
                    <w:lang w:val="en-GB"/>
                  </w:rPr>
                  <w:delText xml:space="preserve">Total amount of Written premiums - single premiums </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668F786C" w14:textId="1646A423" w:rsidR="00E31E70" w:rsidRPr="00FF353C" w:rsidDel="00FF2BEE" w:rsidRDefault="00E31E70" w:rsidP="00E31E70">
            <w:pPr>
              <w:pStyle w:val="NormalLeft"/>
              <w:rPr>
                <w:ins w:id="189" w:author="Author"/>
                <w:del w:id="190" w:author="Author"/>
                <w:lang w:val="en-GB"/>
              </w:rPr>
            </w:pPr>
            <w:ins w:id="191" w:author="Author">
              <w:del w:id="192" w:author="Author">
                <w:r w:rsidRPr="00FF353C" w:rsidDel="00FF2BEE">
                  <w:rPr>
                    <w:lang w:val="en-GB"/>
                  </w:rPr>
                  <w:delText>Total amount of gross written premiums as defined in Article 1(11) of Delegated Regulation (EU) 2015/35 corresponding to single premiums.</w:delText>
                </w:r>
              </w:del>
            </w:ins>
          </w:p>
          <w:p w14:paraId="290BB262" w14:textId="56CD8DC5" w:rsidR="00E31E70" w:rsidRPr="00FF353C" w:rsidDel="00FF2BEE" w:rsidRDefault="00E31E70" w:rsidP="00E31E70">
            <w:pPr>
              <w:pStyle w:val="NormalLeft"/>
              <w:rPr>
                <w:ins w:id="193" w:author="Author"/>
                <w:del w:id="194" w:author="Author"/>
                <w:lang w:val="en-GB"/>
              </w:rPr>
            </w:pPr>
            <w:ins w:id="195" w:author="Author">
              <w:del w:id="196" w:author="Author">
                <w:r w:rsidRPr="00FF353C" w:rsidDel="00FF2BEE">
                  <w:rPr>
                    <w:lang w:val="en-GB"/>
                  </w:rPr>
                  <w:delText>Single premiums are meant to correspond to the premiums for products for which a one-time premium payment is reflected in the valuation of technical provisions.</w:delText>
                </w:r>
              </w:del>
            </w:ins>
          </w:p>
          <w:p w14:paraId="479EA801" w14:textId="26C4A9C1" w:rsidR="00D45DD2" w:rsidRPr="00FF353C" w:rsidRDefault="00E31E70" w:rsidP="00E31E70">
            <w:pPr>
              <w:pStyle w:val="NormalLeft"/>
              <w:rPr>
                <w:ins w:id="197" w:author="Author"/>
                <w:lang w:val="en-GB"/>
              </w:rPr>
            </w:pPr>
            <w:ins w:id="198" w:author="Author">
              <w:del w:id="199" w:author="Author">
                <w:r w:rsidRPr="00FF353C" w:rsidDel="00FF2BEE">
                  <w:rPr>
                    <w:lang w:val="en-GB"/>
                  </w:rPr>
                  <w:delText>For annuities stemming from non–life this cell is not applicable.</w:delText>
                </w:r>
              </w:del>
            </w:ins>
          </w:p>
        </w:tc>
      </w:tr>
      <w:tr w:rsidR="00D45DD2" w:rsidRPr="00FF353C" w14:paraId="65D7195F" w14:textId="77777777" w:rsidTr="00D45DD2">
        <w:trPr>
          <w:ins w:id="200" w:author="Author"/>
        </w:trPr>
        <w:tc>
          <w:tcPr>
            <w:tcW w:w="1857" w:type="dxa"/>
            <w:tcBorders>
              <w:top w:val="single" w:sz="2" w:space="0" w:color="auto"/>
              <w:left w:val="single" w:sz="2" w:space="0" w:color="auto"/>
              <w:bottom w:val="single" w:sz="2" w:space="0" w:color="auto"/>
              <w:right w:val="single" w:sz="2" w:space="0" w:color="auto"/>
            </w:tcBorders>
          </w:tcPr>
          <w:p w14:paraId="72622186" w14:textId="23BDF11D" w:rsidR="00D45DD2" w:rsidRPr="00FF353C" w:rsidRDefault="00D45DD2" w:rsidP="00D45DD2">
            <w:pPr>
              <w:pStyle w:val="NormalLeft"/>
              <w:rPr>
                <w:ins w:id="201" w:author="Author"/>
                <w:lang w:val="en-GB"/>
              </w:rPr>
            </w:pPr>
            <w:ins w:id="202" w:author="Author">
              <w:del w:id="203" w:author="Author">
                <w:r w:rsidRPr="00FF353C" w:rsidDel="00FF2BEE">
                  <w:rPr>
                    <w:lang w:val="en-GB"/>
                  </w:rPr>
                  <w:delText>C0065</w:delText>
                </w:r>
              </w:del>
            </w:ins>
          </w:p>
        </w:tc>
        <w:tc>
          <w:tcPr>
            <w:tcW w:w="2043" w:type="dxa"/>
            <w:tcBorders>
              <w:top w:val="single" w:sz="2" w:space="0" w:color="auto"/>
              <w:left w:val="single" w:sz="2" w:space="0" w:color="auto"/>
              <w:bottom w:val="single" w:sz="2" w:space="0" w:color="auto"/>
              <w:right w:val="single" w:sz="2" w:space="0" w:color="auto"/>
            </w:tcBorders>
          </w:tcPr>
          <w:p w14:paraId="39AD06CB" w14:textId="647CD32A" w:rsidR="00D45DD2" w:rsidRPr="00FF353C" w:rsidRDefault="00E31E70" w:rsidP="00D45DD2">
            <w:pPr>
              <w:pStyle w:val="NormalLeft"/>
              <w:rPr>
                <w:ins w:id="204" w:author="Author"/>
                <w:lang w:val="en-GB"/>
              </w:rPr>
            </w:pPr>
            <w:ins w:id="205" w:author="Author">
              <w:del w:id="206" w:author="Author">
                <w:r w:rsidRPr="00FF353C" w:rsidDel="00FF2BEE">
                  <w:rPr>
                    <w:lang w:val="en-GB"/>
                  </w:rPr>
                  <w:delText>Total amount of Written premiums - single premiums – of which new contracts during year</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1C4FE5C5" w14:textId="1BC359D0" w:rsidR="00E31E70" w:rsidRPr="00FF353C" w:rsidDel="00FF2BEE" w:rsidRDefault="00E31E70" w:rsidP="00E31E70">
            <w:pPr>
              <w:pStyle w:val="NormalLeft"/>
              <w:rPr>
                <w:ins w:id="207" w:author="Author"/>
                <w:del w:id="208" w:author="Author"/>
                <w:lang w:val="en-GB"/>
              </w:rPr>
            </w:pPr>
            <w:ins w:id="209" w:author="Author">
              <w:del w:id="210" w:author="Author">
                <w:r w:rsidRPr="00FF353C" w:rsidDel="00FF2BEE">
                  <w:rPr>
                    <w:lang w:val="en-GB"/>
                  </w:rPr>
                  <w:delText>Total amount of gross written premiums as defined in Article 1(11) of Delegated Regulation (EU) 2015/35 corresponding to single premiums for new contracts during the reporting year..</w:delText>
                </w:r>
              </w:del>
            </w:ins>
          </w:p>
          <w:p w14:paraId="402E69E5" w14:textId="31F8027E" w:rsidR="00E31E70" w:rsidRPr="00FF353C" w:rsidDel="00FF2BEE" w:rsidRDefault="00E31E70" w:rsidP="00E31E70">
            <w:pPr>
              <w:pStyle w:val="NormalLeft"/>
              <w:rPr>
                <w:ins w:id="211" w:author="Author"/>
                <w:del w:id="212" w:author="Author"/>
                <w:lang w:val="en-GB"/>
              </w:rPr>
            </w:pPr>
            <w:ins w:id="213" w:author="Author">
              <w:del w:id="214" w:author="Author">
                <w:r w:rsidRPr="00FF353C" w:rsidDel="00FF2BEE">
                  <w:rPr>
                    <w:lang w:val="en-GB"/>
                  </w:rPr>
                  <w:delText>Single premiums are meant to correspond to the premiums for products for which a one-time premium payment is reflected in the valuation of technical provisions.</w:delText>
                </w:r>
              </w:del>
            </w:ins>
          </w:p>
          <w:p w14:paraId="4FA139ED" w14:textId="7A904885" w:rsidR="00E31E70" w:rsidRPr="00FF353C" w:rsidDel="00FF2BEE" w:rsidRDefault="00E31E70" w:rsidP="00E31E70">
            <w:pPr>
              <w:pStyle w:val="NormalLeft"/>
              <w:rPr>
                <w:ins w:id="215" w:author="Author"/>
                <w:del w:id="216" w:author="Author"/>
                <w:lang w:val="en-GB"/>
              </w:rPr>
            </w:pPr>
            <w:ins w:id="217" w:author="Author">
              <w:del w:id="218" w:author="Author">
                <w:r w:rsidRPr="00FF353C" w:rsidDel="00FF2BEE">
                  <w:rPr>
                    <w:lang w:val="en-GB"/>
                  </w:rPr>
                  <w:delText>For annuities stemming from non–life this cell is not applicable.</w:delText>
                </w:r>
              </w:del>
            </w:ins>
          </w:p>
          <w:p w14:paraId="3DEA6FFD" w14:textId="0C3B11BA" w:rsidR="00D45DD2" w:rsidRPr="00FF353C" w:rsidRDefault="00E31E70" w:rsidP="00E31E70">
            <w:pPr>
              <w:pStyle w:val="NormalLeft"/>
              <w:rPr>
                <w:ins w:id="219" w:author="Author"/>
                <w:lang w:val="en-GB"/>
              </w:rPr>
            </w:pPr>
            <w:ins w:id="220" w:author="Author">
              <w:del w:id="221" w:author="Author">
                <w:r w:rsidRPr="00FF353C" w:rsidDel="00FF2BEE">
                  <w:rPr>
                    <w:lang w:val="en-GB"/>
                  </w:rPr>
                  <w:delText>For the definition of new contracts please confer C0050.</w:delText>
                </w:r>
              </w:del>
            </w:ins>
          </w:p>
        </w:tc>
      </w:tr>
      <w:tr w:rsidR="00D45DD2" w:rsidRPr="00FF353C" w14:paraId="36ECE963" w14:textId="77777777" w:rsidTr="00D45DD2">
        <w:trPr>
          <w:ins w:id="222" w:author="Author"/>
        </w:trPr>
        <w:tc>
          <w:tcPr>
            <w:tcW w:w="1857" w:type="dxa"/>
            <w:tcBorders>
              <w:top w:val="single" w:sz="2" w:space="0" w:color="auto"/>
              <w:left w:val="single" w:sz="2" w:space="0" w:color="auto"/>
              <w:bottom w:val="single" w:sz="2" w:space="0" w:color="auto"/>
              <w:right w:val="single" w:sz="2" w:space="0" w:color="auto"/>
            </w:tcBorders>
          </w:tcPr>
          <w:p w14:paraId="72DC0968" w14:textId="0B91A847" w:rsidR="00D45DD2" w:rsidRPr="00FF353C" w:rsidRDefault="00D45DD2" w:rsidP="00D45DD2">
            <w:pPr>
              <w:pStyle w:val="NormalLeft"/>
              <w:rPr>
                <w:ins w:id="223" w:author="Author"/>
                <w:lang w:val="en-GB"/>
              </w:rPr>
            </w:pPr>
            <w:ins w:id="224" w:author="Author">
              <w:del w:id="225" w:author="Author">
                <w:r w:rsidRPr="00FF353C" w:rsidDel="00FF2BEE">
                  <w:rPr>
                    <w:lang w:val="en-GB"/>
                  </w:rPr>
                  <w:delText>C0066</w:delText>
                </w:r>
              </w:del>
            </w:ins>
          </w:p>
        </w:tc>
        <w:tc>
          <w:tcPr>
            <w:tcW w:w="2043" w:type="dxa"/>
            <w:tcBorders>
              <w:top w:val="single" w:sz="2" w:space="0" w:color="auto"/>
              <w:left w:val="single" w:sz="2" w:space="0" w:color="auto"/>
              <w:bottom w:val="single" w:sz="2" w:space="0" w:color="auto"/>
              <w:right w:val="single" w:sz="2" w:space="0" w:color="auto"/>
            </w:tcBorders>
          </w:tcPr>
          <w:p w14:paraId="7E61DBF4" w14:textId="403D5278" w:rsidR="00D45DD2" w:rsidRPr="00FF353C" w:rsidRDefault="00E31E70" w:rsidP="00D45DD2">
            <w:pPr>
              <w:pStyle w:val="NormalLeft"/>
              <w:rPr>
                <w:ins w:id="226" w:author="Author"/>
                <w:lang w:val="en-GB"/>
              </w:rPr>
            </w:pPr>
            <w:ins w:id="227" w:author="Author">
              <w:del w:id="228" w:author="Author">
                <w:r w:rsidRPr="00FF353C" w:rsidDel="00FF2BEE">
                  <w:rPr>
                    <w:lang w:val="en-GB"/>
                  </w:rPr>
                  <w:delText xml:space="preserve">Total amount of Written premiums – regular premiums  </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23F241B0" w14:textId="150F977E" w:rsidR="00E31E70" w:rsidRPr="00FF353C" w:rsidDel="00FF2BEE" w:rsidRDefault="00E31E70" w:rsidP="00E31E70">
            <w:pPr>
              <w:pStyle w:val="NormalLeft"/>
              <w:rPr>
                <w:ins w:id="229" w:author="Author"/>
                <w:del w:id="230" w:author="Author"/>
                <w:lang w:val="en-GB"/>
              </w:rPr>
            </w:pPr>
            <w:ins w:id="231" w:author="Author">
              <w:del w:id="232" w:author="Author">
                <w:r w:rsidRPr="00FF353C" w:rsidDel="00FF2BEE">
                  <w:rPr>
                    <w:lang w:val="en-GB"/>
                  </w:rPr>
                  <w:delText>Total amount of gross written premiums as defined in Article 1(11) of Delegated Regulation (EU) 2015/35 corresponding to single premiums for new contracts during the reporting year.</w:delText>
                </w:r>
              </w:del>
            </w:ins>
          </w:p>
          <w:p w14:paraId="1FCEC6AB" w14:textId="1D475FEF" w:rsidR="00E31E70" w:rsidRPr="00FF353C" w:rsidDel="00FF2BEE" w:rsidRDefault="00E31E70" w:rsidP="00E31E70">
            <w:pPr>
              <w:pStyle w:val="NormalLeft"/>
              <w:rPr>
                <w:ins w:id="233" w:author="Author"/>
                <w:del w:id="234" w:author="Author"/>
                <w:lang w:val="en-GB"/>
              </w:rPr>
            </w:pPr>
            <w:ins w:id="235" w:author="Author">
              <w:del w:id="236" w:author="Author">
                <w:r w:rsidRPr="00FF353C" w:rsidDel="00FF2BEE">
                  <w:rPr>
                    <w:lang w:val="en-GB"/>
                  </w:rPr>
                  <w:delText xml:space="preserve">Regular premiums are meant to correspond to the premiums received for products for which a recurrent premium payment is reflected in the valuation of </w:delText>
                </w:r>
                <w:r w:rsidRPr="00FF353C" w:rsidDel="00FF2BEE">
                  <w:rPr>
                    <w:lang w:val="en-GB"/>
                  </w:rPr>
                  <w:lastRenderedPageBreak/>
                  <w:delText>technical provisions.</w:delText>
                </w:r>
              </w:del>
            </w:ins>
          </w:p>
          <w:p w14:paraId="0B40258B" w14:textId="563812FD" w:rsidR="00D45DD2" w:rsidRPr="00FF353C" w:rsidRDefault="00E31E70" w:rsidP="00E31E70">
            <w:pPr>
              <w:pStyle w:val="NormalLeft"/>
              <w:rPr>
                <w:ins w:id="237" w:author="Author"/>
                <w:lang w:val="en-GB"/>
              </w:rPr>
            </w:pPr>
            <w:ins w:id="238" w:author="Author">
              <w:del w:id="239" w:author="Author">
                <w:r w:rsidRPr="00FF353C" w:rsidDel="00FF2BEE">
                  <w:rPr>
                    <w:lang w:val="en-GB"/>
                  </w:rPr>
                  <w:delText>For annuities stemming from non–life this cell is not applicable.</w:delText>
                </w:r>
              </w:del>
            </w:ins>
          </w:p>
        </w:tc>
      </w:tr>
      <w:tr w:rsidR="00D45DD2" w:rsidRPr="00FF353C" w14:paraId="60E8C43B" w14:textId="77777777" w:rsidTr="00D45DD2">
        <w:trPr>
          <w:ins w:id="240" w:author="Author"/>
        </w:trPr>
        <w:tc>
          <w:tcPr>
            <w:tcW w:w="1857" w:type="dxa"/>
            <w:tcBorders>
              <w:top w:val="single" w:sz="2" w:space="0" w:color="auto"/>
              <w:left w:val="single" w:sz="2" w:space="0" w:color="auto"/>
              <w:bottom w:val="single" w:sz="2" w:space="0" w:color="auto"/>
              <w:right w:val="single" w:sz="2" w:space="0" w:color="auto"/>
            </w:tcBorders>
          </w:tcPr>
          <w:p w14:paraId="39C25508" w14:textId="71299D5E" w:rsidR="00D45DD2" w:rsidRPr="00FF353C" w:rsidRDefault="00D45DD2" w:rsidP="00D45DD2">
            <w:pPr>
              <w:pStyle w:val="NormalLeft"/>
              <w:rPr>
                <w:ins w:id="241" w:author="Author"/>
                <w:lang w:val="en-GB"/>
              </w:rPr>
            </w:pPr>
            <w:ins w:id="242" w:author="Author">
              <w:del w:id="243" w:author="Author">
                <w:r w:rsidRPr="00FF353C" w:rsidDel="00FF2BEE">
                  <w:rPr>
                    <w:lang w:val="en-GB"/>
                  </w:rPr>
                  <w:lastRenderedPageBreak/>
                  <w:delText>C0067</w:delText>
                </w:r>
              </w:del>
            </w:ins>
          </w:p>
        </w:tc>
        <w:tc>
          <w:tcPr>
            <w:tcW w:w="2043" w:type="dxa"/>
            <w:tcBorders>
              <w:top w:val="single" w:sz="2" w:space="0" w:color="auto"/>
              <w:left w:val="single" w:sz="2" w:space="0" w:color="auto"/>
              <w:bottom w:val="single" w:sz="2" w:space="0" w:color="auto"/>
              <w:right w:val="single" w:sz="2" w:space="0" w:color="auto"/>
            </w:tcBorders>
          </w:tcPr>
          <w:p w14:paraId="6F44D41E" w14:textId="3EDE4C80" w:rsidR="00D45DD2" w:rsidRPr="00FF353C" w:rsidRDefault="00E31E70" w:rsidP="00D45DD2">
            <w:pPr>
              <w:pStyle w:val="NormalLeft"/>
              <w:rPr>
                <w:ins w:id="244" w:author="Author"/>
                <w:lang w:val="en-GB"/>
              </w:rPr>
            </w:pPr>
            <w:ins w:id="245" w:author="Author">
              <w:del w:id="246" w:author="Author">
                <w:r w:rsidRPr="00FF353C" w:rsidDel="00FF2BEE">
                  <w:rPr>
                    <w:lang w:val="en-GB"/>
                  </w:rPr>
                  <w:delText>Total amount of Written premiums – regular premiums – of which new contracts during year</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605FCEF0" w14:textId="031DB9F4" w:rsidR="00E31E70" w:rsidRPr="00FF353C" w:rsidDel="00FF2BEE" w:rsidRDefault="00E31E70" w:rsidP="00E31E70">
            <w:pPr>
              <w:pStyle w:val="NormalLeft"/>
              <w:rPr>
                <w:ins w:id="247" w:author="Author"/>
                <w:del w:id="248" w:author="Author"/>
                <w:lang w:val="en-GB"/>
              </w:rPr>
            </w:pPr>
            <w:ins w:id="249" w:author="Author">
              <w:del w:id="250" w:author="Author">
                <w:r w:rsidRPr="00FF353C" w:rsidDel="00FF2BEE">
                  <w:rPr>
                    <w:lang w:val="en-GB"/>
                  </w:rPr>
                  <w:delText>Total amount of gross written premiums as defined in Article 1(11) of Delegated Regulation (EU) 2015/35 corresponding to regular premiums for new contracts during the reporting year written.</w:delText>
                </w:r>
              </w:del>
            </w:ins>
          </w:p>
          <w:p w14:paraId="5692A813" w14:textId="34BE3F4F" w:rsidR="00E31E70" w:rsidRPr="00FF353C" w:rsidDel="00FF2BEE" w:rsidRDefault="00E31E70" w:rsidP="00E31E70">
            <w:pPr>
              <w:pStyle w:val="NormalLeft"/>
              <w:rPr>
                <w:ins w:id="251" w:author="Author"/>
                <w:del w:id="252" w:author="Author"/>
                <w:lang w:val="en-GB"/>
              </w:rPr>
            </w:pPr>
            <w:ins w:id="253" w:author="Author">
              <w:del w:id="254" w:author="Author">
                <w:r w:rsidRPr="00FF353C" w:rsidDel="00FF2BEE">
                  <w:rPr>
                    <w:lang w:val="en-GB"/>
                  </w:rPr>
                  <w:delText>Regular premiums are meant to correspond to the premiums received for products for which a recurrent premium payment is reflected in the valuation of technical provisions.</w:delText>
                </w:r>
              </w:del>
            </w:ins>
          </w:p>
          <w:p w14:paraId="5346C767" w14:textId="7BE82921" w:rsidR="00E31E70" w:rsidRPr="00FF353C" w:rsidDel="00FF2BEE" w:rsidRDefault="00E31E70" w:rsidP="00E31E70">
            <w:pPr>
              <w:pStyle w:val="NormalLeft"/>
              <w:rPr>
                <w:ins w:id="255" w:author="Author"/>
                <w:del w:id="256" w:author="Author"/>
                <w:lang w:val="en-GB"/>
              </w:rPr>
            </w:pPr>
            <w:ins w:id="257" w:author="Author">
              <w:del w:id="258" w:author="Author">
                <w:r w:rsidRPr="00FF353C" w:rsidDel="00FF2BEE">
                  <w:rPr>
                    <w:lang w:val="en-GB"/>
                  </w:rPr>
                  <w:delText>For annuities stemming from non–life this cell is not applicable.</w:delText>
                </w:r>
              </w:del>
            </w:ins>
          </w:p>
          <w:p w14:paraId="3E8A764A" w14:textId="609F5542" w:rsidR="00D45DD2" w:rsidRPr="00FF353C" w:rsidRDefault="00E31E70" w:rsidP="00E31E70">
            <w:pPr>
              <w:pStyle w:val="NormalLeft"/>
              <w:rPr>
                <w:ins w:id="259" w:author="Author"/>
                <w:lang w:val="en-GB"/>
              </w:rPr>
            </w:pPr>
            <w:ins w:id="260" w:author="Author">
              <w:del w:id="261" w:author="Author">
                <w:r w:rsidRPr="00FF353C" w:rsidDel="00FF2BEE">
                  <w:rPr>
                    <w:lang w:val="en-GB"/>
                  </w:rPr>
                  <w:delText>For the definition of new contracts please confer C0050.</w:delText>
                </w:r>
              </w:del>
            </w:ins>
          </w:p>
        </w:tc>
      </w:tr>
      <w:tr w:rsidR="00D45DD2" w:rsidRPr="00FF353C" w14:paraId="1AA52AF1"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06A6CD31" w14:textId="77777777" w:rsidR="00D45DD2" w:rsidRPr="00FF353C" w:rsidRDefault="00D45DD2" w:rsidP="00D45DD2">
            <w:pPr>
              <w:pStyle w:val="NormalLeft"/>
              <w:rPr>
                <w:lang w:val="en-GB"/>
              </w:rPr>
            </w:pPr>
            <w:r w:rsidRPr="00FF353C">
              <w:rPr>
                <w:lang w:val="en-GB"/>
              </w:rPr>
              <w:t>C0070</w:t>
            </w:r>
          </w:p>
        </w:tc>
        <w:tc>
          <w:tcPr>
            <w:tcW w:w="2043" w:type="dxa"/>
            <w:tcBorders>
              <w:top w:val="single" w:sz="2" w:space="0" w:color="auto"/>
              <w:left w:val="single" w:sz="2" w:space="0" w:color="auto"/>
              <w:bottom w:val="single" w:sz="2" w:space="0" w:color="auto"/>
              <w:right w:val="single" w:sz="2" w:space="0" w:color="auto"/>
            </w:tcBorders>
          </w:tcPr>
          <w:p w14:paraId="481A75AA" w14:textId="77777777" w:rsidR="00D45DD2" w:rsidRPr="00FF353C" w:rsidRDefault="00D45DD2" w:rsidP="00D45DD2">
            <w:pPr>
              <w:pStyle w:val="NormalLeft"/>
              <w:rPr>
                <w:lang w:val="en-GB"/>
              </w:rPr>
            </w:pPr>
            <w:r w:rsidRPr="00FF353C">
              <w:rPr>
                <w:lang w:val="en-GB"/>
              </w:rPr>
              <w:t>Total amount of claims paid during year</w:t>
            </w:r>
          </w:p>
        </w:tc>
        <w:tc>
          <w:tcPr>
            <w:tcW w:w="5386" w:type="dxa"/>
            <w:tcBorders>
              <w:top w:val="single" w:sz="2" w:space="0" w:color="auto"/>
              <w:left w:val="single" w:sz="2" w:space="0" w:color="auto"/>
              <w:bottom w:val="single" w:sz="2" w:space="0" w:color="auto"/>
              <w:right w:val="single" w:sz="2" w:space="0" w:color="auto"/>
            </w:tcBorders>
          </w:tcPr>
          <w:p w14:paraId="3A20E2AF" w14:textId="77777777" w:rsidR="00D45DD2" w:rsidRPr="00FF353C" w:rsidRDefault="00D45DD2" w:rsidP="00D45DD2">
            <w:pPr>
              <w:pStyle w:val="NormalLeft"/>
              <w:rPr>
                <w:lang w:val="en-GB"/>
              </w:rPr>
            </w:pPr>
            <w:r w:rsidRPr="00FF353C">
              <w:rPr>
                <w:lang w:val="en-GB"/>
              </w:rPr>
              <w:t>Total amount of gross claims paid during the year, including claims management expenses.</w:t>
            </w:r>
          </w:p>
        </w:tc>
      </w:tr>
      <w:tr w:rsidR="00D45DD2" w:rsidRPr="00FF353C" w14:paraId="17929395" w14:textId="77777777" w:rsidTr="00D45DD2">
        <w:trPr>
          <w:ins w:id="262" w:author="Author"/>
        </w:trPr>
        <w:tc>
          <w:tcPr>
            <w:tcW w:w="1857" w:type="dxa"/>
            <w:tcBorders>
              <w:top w:val="single" w:sz="2" w:space="0" w:color="auto"/>
              <w:left w:val="single" w:sz="2" w:space="0" w:color="auto"/>
              <w:bottom w:val="single" w:sz="2" w:space="0" w:color="auto"/>
              <w:right w:val="single" w:sz="2" w:space="0" w:color="auto"/>
            </w:tcBorders>
          </w:tcPr>
          <w:p w14:paraId="2B9C4552" w14:textId="244C348F" w:rsidR="00D45DD2" w:rsidRPr="00FF353C" w:rsidRDefault="00D45DD2" w:rsidP="00D45DD2">
            <w:pPr>
              <w:pStyle w:val="NormalLeft"/>
              <w:rPr>
                <w:ins w:id="263" w:author="Author"/>
                <w:lang w:val="en-GB"/>
              </w:rPr>
            </w:pPr>
            <w:ins w:id="264" w:author="Author">
              <w:r w:rsidRPr="00FF353C">
                <w:rPr>
                  <w:lang w:val="en-GB"/>
                </w:rPr>
                <w:t>C0071</w:t>
              </w:r>
            </w:ins>
          </w:p>
        </w:tc>
        <w:tc>
          <w:tcPr>
            <w:tcW w:w="2043" w:type="dxa"/>
            <w:tcBorders>
              <w:top w:val="single" w:sz="2" w:space="0" w:color="auto"/>
              <w:left w:val="single" w:sz="2" w:space="0" w:color="auto"/>
              <w:bottom w:val="single" w:sz="2" w:space="0" w:color="auto"/>
              <w:right w:val="single" w:sz="2" w:space="0" w:color="auto"/>
            </w:tcBorders>
          </w:tcPr>
          <w:p w14:paraId="251C2E43" w14:textId="6A0EB30A" w:rsidR="00D45DD2" w:rsidRPr="00FF353C" w:rsidRDefault="00E31E70" w:rsidP="00D45DD2">
            <w:pPr>
              <w:pStyle w:val="NormalLeft"/>
              <w:rPr>
                <w:ins w:id="265" w:author="Author"/>
                <w:lang w:val="en-GB"/>
              </w:rPr>
            </w:pPr>
            <w:ins w:id="266" w:author="Author">
              <w:r w:rsidRPr="00FF353C">
                <w:rPr>
                  <w:lang w:val="en-GB"/>
                </w:rPr>
                <w:t>Total amount of commissions paid during year</w:t>
              </w:r>
            </w:ins>
          </w:p>
        </w:tc>
        <w:tc>
          <w:tcPr>
            <w:tcW w:w="5386" w:type="dxa"/>
            <w:gridSpan w:val="2"/>
            <w:tcBorders>
              <w:top w:val="single" w:sz="2" w:space="0" w:color="auto"/>
              <w:left w:val="single" w:sz="2" w:space="0" w:color="auto"/>
              <w:bottom w:val="single" w:sz="2" w:space="0" w:color="auto"/>
              <w:right w:val="single" w:sz="2" w:space="0" w:color="auto"/>
            </w:tcBorders>
          </w:tcPr>
          <w:p w14:paraId="0647CFEE" w14:textId="77777777" w:rsidR="00E31E70" w:rsidRPr="00FF353C" w:rsidRDefault="00E31E70" w:rsidP="00E31E70">
            <w:pPr>
              <w:pStyle w:val="NormalLeft"/>
              <w:rPr>
                <w:ins w:id="267" w:author="Author"/>
                <w:lang w:val="en-GB"/>
              </w:rPr>
            </w:pPr>
            <w:ins w:id="268" w:author="Author">
              <w:r w:rsidRPr="00FF353C">
                <w:rPr>
                  <w:lang w:val="en-GB"/>
                </w:rPr>
                <w:t>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w:t>
              </w:r>
            </w:ins>
          </w:p>
          <w:p w14:paraId="45278127" w14:textId="0C00913D" w:rsidR="00D45DD2" w:rsidRPr="00FF353C" w:rsidRDefault="00E31E70" w:rsidP="00E31E70">
            <w:pPr>
              <w:pStyle w:val="NormalLeft"/>
              <w:rPr>
                <w:ins w:id="269" w:author="Author"/>
                <w:lang w:val="en-GB"/>
              </w:rPr>
            </w:pPr>
            <w:ins w:id="270" w:author="Author">
              <w:r w:rsidRPr="00FF353C">
                <w:rPr>
                  <w:lang w:val="en-GB"/>
                </w:rPr>
                <w:t>Where this cell is not applicable, e.g. in case of annuities from non-life expenses, the cell should be left blank.</w:t>
              </w:r>
            </w:ins>
          </w:p>
        </w:tc>
      </w:tr>
      <w:tr w:rsidR="00D45DD2" w:rsidRPr="00FF353C" w14:paraId="1302E22B" w14:textId="77777777" w:rsidTr="00D45DD2">
        <w:trPr>
          <w:ins w:id="271" w:author="Author"/>
        </w:trPr>
        <w:tc>
          <w:tcPr>
            <w:tcW w:w="1857" w:type="dxa"/>
            <w:tcBorders>
              <w:top w:val="single" w:sz="2" w:space="0" w:color="auto"/>
              <w:left w:val="single" w:sz="2" w:space="0" w:color="auto"/>
              <w:bottom w:val="single" w:sz="2" w:space="0" w:color="auto"/>
              <w:right w:val="single" w:sz="2" w:space="0" w:color="auto"/>
            </w:tcBorders>
          </w:tcPr>
          <w:p w14:paraId="4BE90958" w14:textId="7790D520" w:rsidR="00D45DD2" w:rsidRPr="00FF353C" w:rsidRDefault="00D45DD2" w:rsidP="00D45DD2">
            <w:pPr>
              <w:pStyle w:val="NormalLeft"/>
              <w:rPr>
                <w:ins w:id="272" w:author="Author"/>
                <w:lang w:val="en-GB"/>
              </w:rPr>
            </w:pPr>
            <w:ins w:id="273" w:author="Author">
              <w:del w:id="274" w:author="Author">
                <w:r w:rsidRPr="00FF353C" w:rsidDel="00FF2BEE">
                  <w:rPr>
                    <w:lang w:val="en-GB"/>
                  </w:rPr>
                  <w:delText>C0072</w:delText>
                </w:r>
              </w:del>
            </w:ins>
          </w:p>
        </w:tc>
        <w:tc>
          <w:tcPr>
            <w:tcW w:w="2043" w:type="dxa"/>
            <w:tcBorders>
              <w:top w:val="single" w:sz="2" w:space="0" w:color="auto"/>
              <w:left w:val="single" w:sz="2" w:space="0" w:color="auto"/>
              <w:bottom w:val="single" w:sz="2" w:space="0" w:color="auto"/>
              <w:right w:val="single" w:sz="2" w:space="0" w:color="auto"/>
            </w:tcBorders>
          </w:tcPr>
          <w:p w14:paraId="4618497D" w14:textId="54485FD2" w:rsidR="00D45DD2" w:rsidRPr="00FF353C" w:rsidRDefault="00E31E70" w:rsidP="00D45DD2">
            <w:pPr>
              <w:pStyle w:val="NormalLeft"/>
              <w:rPr>
                <w:ins w:id="275" w:author="Author"/>
                <w:lang w:val="en-GB"/>
              </w:rPr>
            </w:pPr>
            <w:ins w:id="276" w:author="Author">
              <w:del w:id="277" w:author="Author">
                <w:r w:rsidRPr="00FF353C" w:rsidDel="00FF2BEE">
                  <w:rPr>
                    <w:lang w:val="en-GB"/>
                  </w:rPr>
                  <w:delText>Total amount of commissions paid during year – of which new contracts single premium during year</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2D9B34CC" w14:textId="2E6387E4" w:rsidR="00E31E70" w:rsidRPr="00FF353C" w:rsidDel="00FF2BEE" w:rsidRDefault="00E31E70" w:rsidP="00E31E70">
            <w:pPr>
              <w:pStyle w:val="NormalLeft"/>
              <w:rPr>
                <w:ins w:id="278" w:author="Author"/>
                <w:del w:id="279" w:author="Author"/>
                <w:lang w:val="en-GB"/>
              </w:rPr>
            </w:pPr>
            <w:ins w:id="280" w:author="Author">
              <w:del w:id="281" w:author="Author">
                <w:r w:rsidRPr="00FF353C" w:rsidDel="00FF2BEE">
                  <w:rPr>
                    <w:lang w:val="en-GB"/>
                  </w:rPr>
                  <w:delText>Commissions paid relating to new contracts with single premium payment during reporting year.</w:delText>
                </w:r>
              </w:del>
            </w:ins>
          </w:p>
          <w:p w14:paraId="3645404A" w14:textId="2C36D0E9" w:rsidR="00E31E70" w:rsidRPr="00FF353C" w:rsidDel="00FF2BEE" w:rsidRDefault="00E31E70" w:rsidP="00E31E70">
            <w:pPr>
              <w:pStyle w:val="NormalLeft"/>
              <w:rPr>
                <w:ins w:id="282" w:author="Author"/>
                <w:del w:id="283" w:author="Author"/>
                <w:lang w:val="en-GB"/>
              </w:rPr>
            </w:pPr>
            <w:ins w:id="284" w:author="Author">
              <w:del w:id="285" w:author="Author">
                <w:r w:rsidRPr="00FF353C" w:rsidDel="00FF2BEE">
                  <w:rPr>
                    <w:lang w:val="en-GB"/>
                  </w:rPr>
                  <w:delText>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w:delText>
                </w:r>
              </w:del>
            </w:ins>
          </w:p>
          <w:p w14:paraId="19C029FB" w14:textId="6D65162B" w:rsidR="00E31E70" w:rsidRPr="00FF353C" w:rsidDel="00FF2BEE" w:rsidRDefault="00E31E70" w:rsidP="00E31E70">
            <w:pPr>
              <w:pStyle w:val="NormalLeft"/>
              <w:rPr>
                <w:ins w:id="286" w:author="Author"/>
                <w:del w:id="287" w:author="Author"/>
                <w:lang w:val="en-GB"/>
              </w:rPr>
            </w:pPr>
            <w:ins w:id="288" w:author="Author">
              <w:del w:id="289" w:author="Author">
                <w:r w:rsidRPr="00FF353C" w:rsidDel="00FF2BEE">
                  <w:rPr>
                    <w:lang w:val="en-GB"/>
                  </w:rPr>
                  <w:lastRenderedPageBreak/>
                  <w:delText>For the definition of new contracts please confer C0050.</w:delText>
                </w:r>
              </w:del>
            </w:ins>
          </w:p>
          <w:p w14:paraId="2CC8160E" w14:textId="44177DF8" w:rsidR="00D45DD2" w:rsidRPr="00FF353C" w:rsidRDefault="00E31E70" w:rsidP="00E31E70">
            <w:pPr>
              <w:pStyle w:val="NormalLeft"/>
              <w:rPr>
                <w:ins w:id="290" w:author="Author"/>
                <w:lang w:val="en-GB"/>
              </w:rPr>
            </w:pPr>
            <w:ins w:id="291" w:author="Author">
              <w:del w:id="292" w:author="Author">
                <w:r w:rsidRPr="00FF353C" w:rsidDel="00FF2BEE">
                  <w:rPr>
                    <w:lang w:val="en-GB"/>
                  </w:rPr>
                  <w:delText>Where this cell is not applicable, e.g. in case of annuities from non-life expenses, the cell should be left blank.</w:delText>
                </w:r>
              </w:del>
            </w:ins>
          </w:p>
        </w:tc>
      </w:tr>
      <w:tr w:rsidR="00D45DD2" w:rsidRPr="00FF353C" w14:paraId="07049F93" w14:textId="77777777" w:rsidTr="00D45DD2">
        <w:trPr>
          <w:ins w:id="293" w:author="Author"/>
        </w:trPr>
        <w:tc>
          <w:tcPr>
            <w:tcW w:w="1857" w:type="dxa"/>
            <w:tcBorders>
              <w:top w:val="single" w:sz="2" w:space="0" w:color="auto"/>
              <w:left w:val="single" w:sz="2" w:space="0" w:color="auto"/>
              <w:bottom w:val="single" w:sz="2" w:space="0" w:color="auto"/>
              <w:right w:val="single" w:sz="2" w:space="0" w:color="auto"/>
            </w:tcBorders>
          </w:tcPr>
          <w:p w14:paraId="70AB3F3E" w14:textId="2808C921" w:rsidR="00D45DD2" w:rsidRPr="00FF353C" w:rsidRDefault="00D45DD2" w:rsidP="00D45DD2">
            <w:pPr>
              <w:pStyle w:val="NormalLeft"/>
              <w:rPr>
                <w:ins w:id="294" w:author="Author"/>
                <w:lang w:val="en-GB"/>
              </w:rPr>
            </w:pPr>
            <w:ins w:id="295" w:author="Author">
              <w:del w:id="296" w:author="Author">
                <w:r w:rsidRPr="00FF353C" w:rsidDel="00FF2BEE">
                  <w:rPr>
                    <w:lang w:val="en-GB"/>
                  </w:rPr>
                  <w:lastRenderedPageBreak/>
                  <w:delText>C0073</w:delText>
                </w:r>
              </w:del>
            </w:ins>
          </w:p>
        </w:tc>
        <w:tc>
          <w:tcPr>
            <w:tcW w:w="2043" w:type="dxa"/>
            <w:tcBorders>
              <w:top w:val="single" w:sz="2" w:space="0" w:color="auto"/>
              <w:left w:val="single" w:sz="2" w:space="0" w:color="auto"/>
              <w:bottom w:val="single" w:sz="2" w:space="0" w:color="auto"/>
              <w:right w:val="single" w:sz="2" w:space="0" w:color="auto"/>
            </w:tcBorders>
          </w:tcPr>
          <w:p w14:paraId="74A6337E" w14:textId="7DE07C2D" w:rsidR="00D45DD2" w:rsidRPr="00FF353C" w:rsidRDefault="00E31E70" w:rsidP="00D45DD2">
            <w:pPr>
              <w:pStyle w:val="NormalLeft"/>
              <w:rPr>
                <w:ins w:id="297" w:author="Author"/>
                <w:lang w:val="en-GB"/>
              </w:rPr>
            </w:pPr>
            <w:ins w:id="298" w:author="Author">
              <w:del w:id="299" w:author="Author">
                <w:r w:rsidRPr="00FF353C" w:rsidDel="00FF2BEE">
                  <w:rPr>
                    <w:lang w:val="en-GB"/>
                  </w:rPr>
                  <w:delText>Total amount of commissions paid during year – of which new contracts regular premium during year</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62B483B7" w14:textId="1EB8A4F6" w:rsidR="00E31E70" w:rsidRPr="00FF353C" w:rsidDel="00FF2BEE" w:rsidRDefault="00E31E70" w:rsidP="00E31E70">
            <w:pPr>
              <w:pStyle w:val="NormalLeft"/>
              <w:rPr>
                <w:ins w:id="300" w:author="Author"/>
                <w:del w:id="301" w:author="Author"/>
                <w:lang w:val="en-GB"/>
              </w:rPr>
            </w:pPr>
            <w:ins w:id="302" w:author="Author">
              <w:del w:id="303" w:author="Author">
                <w:r w:rsidRPr="00FF353C" w:rsidDel="00FF2BEE">
                  <w:rPr>
                    <w:lang w:val="en-GB"/>
                  </w:rPr>
                  <w:delText>Commissions paid relating to new contracts with regular premium payment during reporting year (C0069).</w:delText>
                </w:r>
              </w:del>
            </w:ins>
          </w:p>
          <w:p w14:paraId="422DE39D" w14:textId="7DD3C1EE" w:rsidR="00E31E70" w:rsidRPr="00FF353C" w:rsidDel="00FF2BEE" w:rsidRDefault="00E31E70" w:rsidP="00E31E70">
            <w:pPr>
              <w:pStyle w:val="NormalLeft"/>
              <w:rPr>
                <w:ins w:id="304" w:author="Author"/>
                <w:del w:id="305" w:author="Author"/>
                <w:lang w:val="en-GB"/>
              </w:rPr>
            </w:pPr>
            <w:ins w:id="306" w:author="Author">
              <w:del w:id="307" w:author="Author">
                <w:r w:rsidRPr="00FF353C" w:rsidDel="00FF2BEE">
                  <w:rPr>
                    <w:lang w:val="en-GB"/>
                  </w:rPr>
                  <w:delText>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w:delText>
                </w:r>
              </w:del>
            </w:ins>
          </w:p>
          <w:p w14:paraId="7581D998" w14:textId="530F2AAE" w:rsidR="00E31E70" w:rsidRPr="00FF353C" w:rsidDel="00FF2BEE" w:rsidRDefault="00E31E70" w:rsidP="00E31E70">
            <w:pPr>
              <w:pStyle w:val="NormalLeft"/>
              <w:rPr>
                <w:ins w:id="308" w:author="Author"/>
                <w:del w:id="309" w:author="Author"/>
                <w:lang w:val="en-GB"/>
              </w:rPr>
            </w:pPr>
            <w:ins w:id="310" w:author="Author">
              <w:del w:id="311" w:author="Author">
                <w:r w:rsidRPr="00FF353C" w:rsidDel="00FF2BEE">
                  <w:rPr>
                    <w:lang w:val="en-GB"/>
                  </w:rPr>
                  <w:delText>For the definition of new contracts please confer C0050.</w:delText>
                </w:r>
              </w:del>
            </w:ins>
          </w:p>
          <w:p w14:paraId="27126049" w14:textId="07E52C48" w:rsidR="00D45DD2" w:rsidRPr="00FF353C" w:rsidRDefault="00E31E70" w:rsidP="00E31E70">
            <w:pPr>
              <w:pStyle w:val="NormalLeft"/>
              <w:rPr>
                <w:ins w:id="312" w:author="Author"/>
                <w:lang w:val="en-GB"/>
              </w:rPr>
            </w:pPr>
            <w:ins w:id="313" w:author="Author">
              <w:del w:id="314" w:author="Author">
                <w:r w:rsidRPr="00FF353C" w:rsidDel="00FF2BEE">
                  <w:rPr>
                    <w:lang w:val="en-GB"/>
                  </w:rPr>
                  <w:delText>Where this cell is not applicable, e.g. in case of annuities from non-life expenses, the cell should be left blank.</w:delText>
                </w:r>
              </w:del>
            </w:ins>
          </w:p>
        </w:tc>
      </w:tr>
      <w:tr w:rsidR="00D45DD2" w:rsidRPr="00FF353C" w14:paraId="201E783E" w14:textId="77777777" w:rsidTr="00D45DD2">
        <w:trPr>
          <w:ins w:id="315" w:author="Author"/>
        </w:trPr>
        <w:tc>
          <w:tcPr>
            <w:tcW w:w="1857" w:type="dxa"/>
            <w:tcBorders>
              <w:top w:val="single" w:sz="2" w:space="0" w:color="auto"/>
              <w:left w:val="single" w:sz="2" w:space="0" w:color="auto"/>
              <w:bottom w:val="single" w:sz="2" w:space="0" w:color="auto"/>
              <w:right w:val="single" w:sz="2" w:space="0" w:color="auto"/>
            </w:tcBorders>
          </w:tcPr>
          <w:p w14:paraId="3D295BB8" w14:textId="22D72761" w:rsidR="00D45DD2" w:rsidRPr="00FF353C" w:rsidRDefault="00D45DD2" w:rsidP="00D45DD2">
            <w:pPr>
              <w:pStyle w:val="NormalLeft"/>
              <w:rPr>
                <w:ins w:id="316" w:author="Author"/>
                <w:lang w:val="en-GB"/>
              </w:rPr>
            </w:pPr>
            <w:ins w:id="317" w:author="Author">
              <w:del w:id="318" w:author="Author">
                <w:r w:rsidRPr="00FF353C" w:rsidDel="00FF2BEE">
                  <w:rPr>
                    <w:lang w:val="en-GB"/>
                  </w:rPr>
                  <w:delText>C0074</w:delText>
                </w:r>
              </w:del>
            </w:ins>
          </w:p>
        </w:tc>
        <w:tc>
          <w:tcPr>
            <w:tcW w:w="2043" w:type="dxa"/>
            <w:tcBorders>
              <w:top w:val="single" w:sz="2" w:space="0" w:color="auto"/>
              <w:left w:val="single" w:sz="2" w:space="0" w:color="auto"/>
              <w:bottom w:val="single" w:sz="2" w:space="0" w:color="auto"/>
              <w:right w:val="single" w:sz="2" w:space="0" w:color="auto"/>
            </w:tcBorders>
          </w:tcPr>
          <w:p w14:paraId="76B070BD" w14:textId="580DC1F8" w:rsidR="00D45DD2" w:rsidRPr="00FF353C" w:rsidRDefault="00D45DD2" w:rsidP="00D45DD2">
            <w:pPr>
              <w:pStyle w:val="NormalLeft"/>
              <w:rPr>
                <w:ins w:id="319" w:author="Author"/>
                <w:lang w:val="en-GB"/>
              </w:rPr>
            </w:pPr>
            <w:ins w:id="320" w:author="Author">
              <w:del w:id="321" w:author="Author">
                <w:r w:rsidRPr="00FF353C" w:rsidDel="00FF2BEE">
                  <w:rPr>
                    <w:lang w:val="en-GB"/>
                  </w:rPr>
                  <w:delText>Administrative expenses</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69E20D20" w14:textId="2B362A9E" w:rsidR="00D45DD2" w:rsidRPr="00FF353C" w:rsidRDefault="00E31E70" w:rsidP="00D45DD2">
            <w:pPr>
              <w:pStyle w:val="NormalLeft"/>
              <w:rPr>
                <w:ins w:id="322" w:author="Author"/>
                <w:lang w:val="en-GB"/>
              </w:rPr>
            </w:pPr>
            <w:ins w:id="323" w:author="Author">
              <w:del w:id="324" w:author="Author">
                <w:r w:rsidRPr="00FF353C" w:rsidDel="00FF2BEE">
                  <w:rPr>
                    <w:lang w:val="en-GB"/>
                  </w:rPr>
                  <w:delTex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delText>
                </w:r>
              </w:del>
            </w:ins>
          </w:p>
        </w:tc>
      </w:tr>
      <w:tr w:rsidR="00D45DD2" w:rsidRPr="00FF353C" w14:paraId="2BA2B5C9" w14:textId="77777777" w:rsidTr="00D45DD2">
        <w:trPr>
          <w:ins w:id="325" w:author="Author"/>
        </w:trPr>
        <w:tc>
          <w:tcPr>
            <w:tcW w:w="1857" w:type="dxa"/>
            <w:tcBorders>
              <w:top w:val="single" w:sz="2" w:space="0" w:color="auto"/>
              <w:left w:val="single" w:sz="2" w:space="0" w:color="auto"/>
              <w:bottom w:val="single" w:sz="2" w:space="0" w:color="auto"/>
              <w:right w:val="single" w:sz="2" w:space="0" w:color="auto"/>
            </w:tcBorders>
          </w:tcPr>
          <w:p w14:paraId="4BF7A06A" w14:textId="18B9A8F3" w:rsidR="00D45DD2" w:rsidRPr="00FF353C" w:rsidRDefault="00D45DD2" w:rsidP="00D45DD2">
            <w:pPr>
              <w:pStyle w:val="NormalLeft"/>
              <w:rPr>
                <w:ins w:id="326" w:author="Author"/>
                <w:lang w:val="en-GB"/>
              </w:rPr>
            </w:pPr>
            <w:ins w:id="327" w:author="Author">
              <w:r w:rsidRPr="00FF353C">
                <w:rPr>
                  <w:lang w:val="en-GB"/>
                </w:rPr>
                <w:t>C0075</w:t>
              </w:r>
            </w:ins>
          </w:p>
        </w:tc>
        <w:tc>
          <w:tcPr>
            <w:tcW w:w="2043" w:type="dxa"/>
            <w:tcBorders>
              <w:top w:val="single" w:sz="2" w:space="0" w:color="auto"/>
              <w:left w:val="single" w:sz="2" w:space="0" w:color="auto"/>
              <w:bottom w:val="single" w:sz="2" w:space="0" w:color="auto"/>
              <w:right w:val="single" w:sz="2" w:space="0" w:color="auto"/>
            </w:tcBorders>
          </w:tcPr>
          <w:p w14:paraId="75D1DDB1" w14:textId="7853B1CF" w:rsidR="00D45DD2" w:rsidRPr="00FF353C" w:rsidRDefault="00D45DD2" w:rsidP="00D45DD2">
            <w:pPr>
              <w:pStyle w:val="NormalLeft"/>
              <w:rPr>
                <w:ins w:id="328" w:author="Author"/>
                <w:lang w:val="en-GB"/>
              </w:rPr>
            </w:pPr>
            <w:ins w:id="329" w:author="Author">
              <w:r w:rsidRPr="00FF353C">
                <w:rPr>
                  <w:lang w:val="en-GB"/>
                </w:rPr>
                <w:t>Expected future premiums</w:t>
              </w:r>
            </w:ins>
          </w:p>
        </w:tc>
        <w:tc>
          <w:tcPr>
            <w:tcW w:w="5386" w:type="dxa"/>
            <w:gridSpan w:val="2"/>
            <w:tcBorders>
              <w:top w:val="single" w:sz="2" w:space="0" w:color="auto"/>
              <w:left w:val="single" w:sz="2" w:space="0" w:color="auto"/>
              <w:bottom w:val="single" w:sz="2" w:space="0" w:color="auto"/>
              <w:right w:val="single" w:sz="2" w:space="0" w:color="auto"/>
            </w:tcBorders>
          </w:tcPr>
          <w:p w14:paraId="79E7EC31" w14:textId="77777777" w:rsidR="00D45DD2" w:rsidRPr="00FF353C" w:rsidRDefault="00E31E70" w:rsidP="00D45DD2">
            <w:pPr>
              <w:pStyle w:val="NormalLeft"/>
              <w:rPr>
                <w:ins w:id="330" w:author="Author"/>
                <w:lang w:val="en-GB"/>
              </w:rPr>
            </w:pPr>
            <w:ins w:id="331" w:author="Author">
              <w:r w:rsidRPr="00FF353C">
                <w:rPr>
                  <w:lang w:val="en-GB"/>
                </w:rPr>
                <w:t>Total premiums for all contracts in force at the valuation date expected for the future as projected in the Best Estimate calculation. Projected future premiums should be the present value (reflecting the total premium volume for the expected duration of the contract).</w:t>
              </w:r>
            </w:ins>
          </w:p>
          <w:p w14:paraId="76912AD1" w14:textId="77777777" w:rsidR="00A73350" w:rsidRDefault="00A73350" w:rsidP="00D45DD2">
            <w:pPr>
              <w:pStyle w:val="NormalLeft"/>
              <w:rPr>
                <w:ins w:id="332" w:author="Author"/>
                <w:lang w:val="en-GB"/>
              </w:rPr>
            </w:pPr>
            <w:ins w:id="333" w:author="Author">
              <w:r w:rsidRPr="00FF353C">
                <w:rPr>
                  <w:lang w:val="en-GB"/>
                </w:rPr>
                <w:t>The premiums should only be recognised in the contract boundaries.</w:t>
              </w:r>
            </w:ins>
          </w:p>
          <w:p w14:paraId="2788992C" w14:textId="77777777" w:rsidR="00FF2BEE" w:rsidRDefault="00FF2BEE" w:rsidP="00FF2BEE">
            <w:pPr>
              <w:pStyle w:val="NormalLeft"/>
              <w:rPr>
                <w:ins w:id="334" w:author="Author"/>
                <w:lang w:val="en-GB"/>
              </w:rPr>
            </w:pPr>
            <w:ins w:id="335" w:author="Author">
              <w:r>
                <w:rPr>
                  <w:lang w:val="en-GB"/>
                </w:rPr>
                <w:lastRenderedPageBreak/>
                <w:t>As the calculation of technical provisions is only required on the level of HRG, approximations can be applied for the breakdown of the provisions by product.</w:t>
              </w:r>
            </w:ins>
          </w:p>
          <w:p w14:paraId="0F32D1AE" w14:textId="3E68F717" w:rsidR="00FF2BEE" w:rsidRPr="00FF353C" w:rsidRDefault="00FF2BEE" w:rsidP="00FF2BEE">
            <w:pPr>
              <w:pStyle w:val="NormalLeft"/>
              <w:rPr>
                <w:ins w:id="336" w:author="Author"/>
                <w:lang w:val="en-GB"/>
              </w:rPr>
            </w:pPr>
            <w:ins w:id="337" w:author="Author">
              <w:r>
                <w:rPr>
                  <w:lang w:val="en-GB"/>
                </w:rPr>
                <w:t>Not applicable for annuities stemming from non-life contracts.</w:t>
              </w:r>
            </w:ins>
          </w:p>
        </w:tc>
      </w:tr>
      <w:tr w:rsidR="00D45DD2" w:rsidRPr="00FF353C" w14:paraId="3E0C5FB8" w14:textId="77777777" w:rsidTr="00D45DD2">
        <w:trPr>
          <w:ins w:id="338" w:author="Author"/>
        </w:trPr>
        <w:tc>
          <w:tcPr>
            <w:tcW w:w="1857" w:type="dxa"/>
            <w:tcBorders>
              <w:top w:val="single" w:sz="2" w:space="0" w:color="auto"/>
              <w:left w:val="single" w:sz="2" w:space="0" w:color="auto"/>
              <w:bottom w:val="single" w:sz="2" w:space="0" w:color="auto"/>
              <w:right w:val="single" w:sz="2" w:space="0" w:color="auto"/>
            </w:tcBorders>
          </w:tcPr>
          <w:p w14:paraId="1C24B4FE" w14:textId="30A64821" w:rsidR="00D45DD2" w:rsidRPr="00FF353C" w:rsidRDefault="00D45DD2" w:rsidP="00D45DD2">
            <w:pPr>
              <w:pStyle w:val="NormalLeft"/>
              <w:rPr>
                <w:ins w:id="339" w:author="Author"/>
                <w:lang w:val="en-GB"/>
              </w:rPr>
            </w:pPr>
            <w:ins w:id="340" w:author="Author">
              <w:del w:id="341" w:author="Author">
                <w:r w:rsidRPr="00FF353C" w:rsidDel="00FF2BEE">
                  <w:rPr>
                    <w:lang w:val="en-GB"/>
                  </w:rPr>
                  <w:lastRenderedPageBreak/>
                  <w:delText>C0076</w:delText>
                </w:r>
              </w:del>
            </w:ins>
          </w:p>
        </w:tc>
        <w:tc>
          <w:tcPr>
            <w:tcW w:w="2043" w:type="dxa"/>
            <w:tcBorders>
              <w:top w:val="single" w:sz="2" w:space="0" w:color="auto"/>
              <w:left w:val="single" w:sz="2" w:space="0" w:color="auto"/>
              <w:bottom w:val="single" w:sz="2" w:space="0" w:color="auto"/>
              <w:right w:val="single" w:sz="2" w:space="0" w:color="auto"/>
            </w:tcBorders>
          </w:tcPr>
          <w:p w14:paraId="47402700" w14:textId="3FB57DC2" w:rsidR="00D45DD2" w:rsidRPr="00FF353C" w:rsidRDefault="00D45DD2" w:rsidP="00D45DD2">
            <w:pPr>
              <w:pStyle w:val="NormalLeft"/>
              <w:rPr>
                <w:ins w:id="342" w:author="Author"/>
                <w:lang w:val="en-GB"/>
              </w:rPr>
            </w:pPr>
            <w:ins w:id="343" w:author="Author">
              <w:del w:id="344" w:author="Author">
                <w:r w:rsidRPr="00FF353C" w:rsidDel="00FF2BEE">
                  <w:rPr>
                    <w:lang w:val="en-GB"/>
                  </w:rPr>
                  <w:delText>Expected future premiums – of which : new contracts</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211BDFB0" w14:textId="523C625C" w:rsidR="00E31E70" w:rsidRPr="00FF353C" w:rsidDel="00FF2BEE" w:rsidRDefault="00E31E70" w:rsidP="00E31E70">
            <w:pPr>
              <w:pStyle w:val="NormalLeft"/>
              <w:rPr>
                <w:ins w:id="345" w:author="Author"/>
                <w:del w:id="346" w:author="Author"/>
                <w:lang w:val="en-GB"/>
              </w:rPr>
            </w:pPr>
            <w:ins w:id="347" w:author="Author">
              <w:del w:id="348" w:author="Author">
                <w:r w:rsidRPr="00FF353C" w:rsidDel="00FF2BEE">
                  <w:rPr>
                    <w:lang w:val="en-GB"/>
                  </w:rPr>
                  <w:delText>Total premiums for all products entering the business during the reporting year.</w:delText>
                </w:r>
              </w:del>
            </w:ins>
          </w:p>
          <w:p w14:paraId="45612540" w14:textId="07645D84" w:rsidR="00E31E70" w:rsidRPr="00FF353C" w:rsidDel="00FF2BEE" w:rsidRDefault="00E31E70" w:rsidP="00E31E70">
            <w:pPr>
              <w:pStyle w:val="NormalLeft"/>
              <w:rPr>
                <w:ins w:id="349" w:author="Author"/>
                <w:del w:id="350" w:author="Author"/>
                <w:lang w:val="en-GB"/>
              </w:rPr>
            </w:pPr>
            <w:ins w:id="351" w:author="Author">
              <w:del w:id="352" w:author="Author">
                <w:r w:rsidRPr="00FF353C" w:rsidDel="00FF2BEE">
                  <w:rPr>
                    <w:lang w:val="en-GB"/>
                  </w:rPr>
                  <w:delText>Should amount to the premiums expected for the future as projected in the Best Estimate calculation. Projected future premiums should be the present value (reflecting the total premium volume for the expected duration of the contract).</w:delText>
                </w:r>
              </w:del>
            </w:ins>
          </w:p>
          <w:p w14:paraId="384EEC74" w14:textId="1473812D" w:rsidR="00D45DD2" w:rsidRPr="00FF353C" w:rsidDel="00FF2BEE" w:rsidRDefault="00E31E70" w:rsidP="00E31E70">
            <w:pPr>
              <w:pStyle w:val="NormalLeft"/>
              <w:rPr>
                <w:ins w:id="353" w:author="Author"/>
                <w:del w:id="354" w:author="Author"/>
                <w:lang w:val="en-GB"/>
              </w:rPr>
            </w:pPr>
            <w:ins w:id="355" w:author="Author">
              <w:del w:id="356" w:author="Author">
                <w:r w:rsidRPr="00FF353C" w:rsidDel="00FF2BEE">
                  <w:rPr>
                    <w:lang w:val="en-GB"/>
                  </w:rPr>
                  <w:delText>For the definition of new contracts please confer C0050.</w:delText>
                </w:r>
              </w:del>
            </w:ins>
          </w:p>
          <w:p w14:paraId="032503B8" w14:textId="681524A4" w:rsidR="00D45DD2" w:rsidRPr="00FF353C" w:rsidRDefault="006C6023" w:rsidP="00E31E70">
            <w:pPr>
              <w:pStyle w:val="NormalLeft"/>
              <w:rPr>
                <w:ins w:id="357" w:author="Author"/>
                <w:lang w:val="en-GB"/>
              </w:rPr>
            </w:pPr>
            <w:ins w:id="358" w:author="Author">
              <w:del w:id="359" w:author="Author">
                <w:r w:rsidRPr="00FF353C" w:rsidDel="00FF2BEE">
                  <w:rPr>
                    <w:lang w:val="en-GB"/>
                  </w:rPr>
                  <w:delText>The premiums should only be recognised in the contract boundaries.</w:delText>
                </w:r>
              </w:del>
            </w:ins>
          </w:p>
        </w:tc>
      </w:tr>
      <w:tr w:rsidR="00D45DD2" w:rsidRPr="00FF353C" w14:paraId="08EE5263" w14:textId="77777777" w:rsidTr="00D45DD2">
        <w:trPr>
          <w:ins w:id="360" w:author="Author"/>
        </w:trPr>
        <w:tc>
          <w:tcPr>
            <w:tcW w:w="1857" w:type="dxa"/>
            <w:tcBorders>
              <w:top w:val="single" w:sz="2" w:space="0" w:color="auto"/>
              <w:left w:val="single" w:sz="2" w:space="0" w:color="auto"/>
              <w:bottom w:val="single" w:sz="2" w:space="0" w:color="auto"/>
              <w:right w:val="single" w:sz="2" w:space="0" w:color="auto"/>
            </w:tcBorders>
          </w:tcPr>
          <w:p w14:paraId="7506E881" w14:textId="238A9E73" w:rsidR="00D45DD2" w:rsidRPr="00FF353C" w:rsidRDefault="00D45DD2" w:rsidP="00D45DD2">
            <w:pPr>
              <w:pStyle w:val="NormalLeft"/>
              <w:rPr>
                <w:ins w:id="361" w:author="Author"/>
                <w:lang w:val="en-GB"/>
              </w:rPr>
            </w:pPr>
            <w:ins w:id="362" w:author="Author">
              <w:r w:rsidRPr="00FF353C">
                <w:rPr>
                  <w:lang w:val="en-GB"/>
                </w:rPr>
                <w:t>C0077</w:t>
              </w:r>
            </w:ins>
          </w:p>
        </w:tc>
        <w:tc>
          <w:tcPr>
            <w:tcW w:w="2043" w:type="dxa"/>
            <w:tcBorders>
              <w:top w:val="single" w:sz="2" w:space="0" w:color="auto"/>
              <w:left w:val="single" w:sz="2" w:space="0" w:color="auto"/>
              <w:bottom w:val="single" w:sz="2" w:space="0" w:color="auto"/>
              <w:right w:val="single" w:sz="2" w:space="0" w:color="auto"/>
            </w:tcBorders>
          </w:tcPr>
          <w:p w14:paraId="2512974C" w14:textId="6D82CCC4" w:rsidR="00D45DD2" w:rsidRPr="00FF353C" w:rsidRDefault="00070D61" w:rsidP="00D45DD2">
            <w:pPr>
              <w:pStyle w:val="NormalLeft"/>
              <w:rPr>
                <w:ins w:id="363" w:author="Author"/>
                <w:lang w:val="en-GB"/>
              </w:rPr>
            </w:pPr>
            <w:ins w:id="364" w:author="Author">
              <w:r w:rsidRPr="00FF353C">
                <w:rPr>
                  <w:lang w:val="en-GB"/>
                </w:rPr>
                <w:t>Expected future commissions</w:t>
              </w:r>
            </w:ins>
          </w:p>
        </w:tc>
        <w:tc>
          <w:tcPr>
            <w:tcW w:w="5386" w:type="dxa"/>
            <w:gridSpan w:val="2"/>
            <w:tcBorders>
              <w:top w:val="single" w:sz="2" w:space="0" w:color="auto"/>
              <w:left w:val="single" w:sz="2" w:space="0" w:color="auto"/>
              <w:bottom w:val="single" w:sz="2" w:space="0" w:color="auto"/>
              <w:right w:val="single" w:sz="2" w:space="0" w:color="auto"/>
            </w:tcBorders>
          </w:tcPr>
          <w:p w14:paraId="769A4C6B" w14:textId="77777777" w:rsidR="00E31E70" w:rsidRPr="00FF353C" w:rsidRDefault="00E31E70" w:rsidP="00E31E70">
            <w:pPr>
              <w:pStyle w:val="NormalLeft"/>
              <w:rPr>
                <w:ins w:id="365" w:author="Author"/>
                <w:lang w:val="en-GB"/>
              </w:rPr>
            </w:pPr>
            <w:ins w:id="366" w:author="Author">
              <w:r w:rsidRPr="00FF353C">
                <w:rPr>
                  <w:lang w:val="en-GB"/>
                </w:rPr>
                <w:t>Total future commissions for all contracts in force at the valuation date expected for the future as projected in the Best Estimate calculation.</w:t>
              </w:r>
            </w:ins>
          </w:p>
          <w:p w14:paraId="338FF407" w14:textId="77777777" w:rsidR="00D45DD2" w:rsidRPr="00FF353C" w:rsidRDefault="00E31E70" w:rsidP="00E31E70">
            <w:pPr>
              <w:pStyle w:val="NormalLeft"/>
              <w:rPr>
                <w:ins w:id="367" w:author="Author"/>
                <w:lang w:val="en-GB"/>
              </w:rPr>
            </w:pPr>
            <w:ins w:id="368" w:author="Author">
              <w:r w:rsidRPr="00FF353C">
                <w:rPr>
                  <w:lang w:val="en-GB"/>
                </w:rPr>
                <w:t>Projected future commissions should be the present value (reflecting the total volume of future commissions for the expected duration of the contract). For the definition of commissions please confer C0071.</w:t>
              </w:r>
            </w:ins>
          </w:p>
          <w:p w14:paraId="20DABF1B" w14:textId="77777777" w:rsidR="00D45DD2" w:rsidRDefault="006C6023" w:rsidP="00E31E70">
            <w:pPr>
              <w:pStyle w:val="NormalLeft"/>
              <w:rPr>
                <w:ins w:id="369" w:author="Author"/>
                <w:lang w:val="en-GB"/>
              </w:rPr>
            </w:pPr>
            <w:ins w:id="370" w:author="Author">
              <w:r w:rsidRPr="00FF353C">
                <w:rPr>
                  <w:lang w:val="en-GB"/>
                </w:rPr>
                <w:t>The commissions should only be recognised in the contract boundaries.</w:t>
              </w:r>
            </w:ins>
          </w:p>
          <w:p w14:paraId="73E7804C" w14:textId="77777777" w:rsidR="00FF2BEE" w:rsidRDefault="00FF2BEE" w:rsidP="00FF2BEE">
            <w:pPr>
              <w:pStyle w:val="NormalLeft"/>
              <w:rPr>
                <w:ins w:id="371" w:author="Author"/>
                <w:lang w:val="en-GB"/>
              </w:rPr>
            </w:pPr>
            <w:ins w:id="372" w:author="Author">
              <w:r>
                <w:rPr>
                  <w:lang w:val="en-GB"/>
                </w:rPr>
                <w:t>As the calculation of technical provisions is only required on the level of HRG, approximations can be applied for the breakdown of the provisions by product.</w:t>
              </w:r>
            </w:ins>
          </w:p>
          <w:p w14:paraId="554310F4" w14:textId="1331D50E" w:rsidR="00FF2BEE" w:rsidRPr="00FF353C" w:rsidRDefault="00FF2BEE" w:rsidP="00FF2BEE">
            <w:pPr>
              <w:pStyle w:val="NormalLeft"/>
              <w:rPr>
                <w:ins w:id="373" w:author="Author"/>
                <w:lang w:val="en-GB"/>
              </w:rPr>
            </w:pPr>
            <w:ins w:id="374" w:author="Author">
              <w:r>
                <w:rPr>
                  <w:lang w:val="en-GB"/>
                </w:rPr>
                <w:t>Not applicable for annuities stemming from non-life contracts.</w:t>
              </w:r>
            </w:ins>
          </w:p>
        </w:tc>
      </w:tr>
      <w:tr w:rsidR="00D45DD2" w:rsidRPr="00FF353C" w14:paraId="1BA5E8D4" w14:textId="77777777" w:rsidTr="00D45DD2">
        <w:trPr>
          <w:ins w:id="375" w:author="Author"/>
        </w:trPr>
        <w:tc>
          <w:tcPr>
            <w:tcW w:w="1857" w:type="dxa"/>
            <w:tcBorders>
              <w:top w:val="single" w:sz="2" w:space="0" w:color="auto"/>
              <w:left w:val="single" w:sz="2" w:space="0" w:color="auto"/>
              <w:bottom w:val="single" w:sz="2" w:space="0" w:color="auto"/>
              <w:right w:val="single" w:sz="2" w:space="0" w:color="auto"/>
            </w:tcBorders>
          </w:tcPr>
          <w:p w14:paraId="39DB491A" w14:textId="1713C6E2" w:rsidR="00D45DD2" w:rsidRPr="00FF353C" w:rsidRDefault="00D45DD2" w:rsidP="00D45DD2">
            <w:pPr>
              <w:pStyle w:val="NormalLeft"/>
              <w:rPr>
                <w:ins w:id="376" w:author="Author"/>
                <w:lang w:val="en-GB"/>
              </w:rPr>
            </w:pPr>
            <w:ins w:id="377" w:author="Author">
              <w:del w:id="378" w:author="Author">
                <w:r w:rsidRPr="00FF353C" w:rsidDel="00FF2BEE">
                  <w:rPr>
                    <w:lang w:val="en-GB"/>
                  </w:rPr>
                  <w:delText>C0078</w:delText>
                </w:r>
              </w:del>
            </w:ins>
          </w:p>
        </w:tc>
        <w:tc>
          <w:tcPr>
            <w:tcW w:w="2043" w:type="dxa"/>
            <w:tcBorders>
              <w:top w:val="single" w:sz="2" w:space="0" w:color="auto"/>
              <w:left w:val="single" w:sz="2" w:space="0" w:color="auto"/>
              <w:bottom w:val="single" w:sz="2" w:space="0" w:color="auto"/>
              <w:right w:val="single" w:sz="2" w:space="0" w:color="auto"/>
            </w:tcBorders>
          </w:tcPr>
          <w:p w14:paraId="2C903992" w14:textId="495D3053" w:rsidR="00D45DD2" w:rsidRPr="00FF353C" w:rsidRDefault="00070D61" w:rsidP="00D45DD2">
            <w:pPr>
              <w:pStyle w:val="NormalLeft"/>
              <w:rPr>
                <w:ins w:id="379" w:author="Author"/>
                <w:lang w:val="en-GB"/>
              </w:rPr>
            </w:pPr>
            <w:ins w:id="380" w:author="Author">
              <w:del w:id="381" w:author="Author">
                <w:r w:rsidRPr="00FF353C" w:rsidDel="00FF2BEE">
                  <w:rPr>
                    <w:lang w:val="en-GB"/>
                  </w:rPr>
                  <w:delText>Expected future commissions – contracts during year</w:delText>
                </w:r>
              </w:del>
            </w:ins>
          </w:p>
        </w:tc>
        <w:tc>
          <w:tcPr>
            <w:tcW w:w="5386" w:type="dxa"/>
            <w:gridSpan w:val="2"/>
            <w:tcBorders>
              <w:top w:val="single" w:sz="2" w:space="0" w:color="auto"/>
              <w:left w:val="single" w:sz="2" w:space="0" w:color="auto"/>
              <w:bottom w:val="single" w:sz="2" w:space="0" w:color="auto"/>
              <w:right w:val="single" w:sz="2" w:space="0" w:color="auto"/>
            </w:tcBorders>
          </w:tcPr>
          <w:p w14:paraId="2B326761" w14:textId="10488F5A" w:rsidR="00E31E70" w:rsidRPr="00FF353C" w:rsidDel="00FF2BEE" w:rsidRDefault="00E31E70" w:rsidP="00E31E70">
            <w:pPr>
              <w:pStyle w:val="NormalLeft"/>
              <w:rPr>
                <w:ins w:id="382" w:author="Author"/>
                <w:del w:id="383" w:author="Author"/>
                <w:lang w:val="en-GB"/>
              </w:rPr>
            </w:pPr>
            <w:ins w:id="384" w:author="Author">
              <w:del w:id="385" w:author="Author">
                <w:r w:rsidRPr="00FF353C" w:rsidDel="00FF2BEE">
                  <w:rPr>
                    <w:lang w:val="en-GB"/>
                  </w:rPr>
                  <w:delText xml:space="preserve">Total future commissions relating to new contracts during the reporting year expected for the future as projected in the Best Estimate calculation. </w:delText>
                </w:r>
              </w:del>
            </w:ins>
          </w:p>
          <w:p w14:paraId="47B4C456" w14:textId="316D037D" w:rsidR="00E31E70" w:rsidRPr="00FF353C" w:rsidDel="00FF2BEE" w:rsidRDefault="00E31E70" w:rsidP="00E31E70">
            <w:pPr>
              <w:pStyle w:val="NormalLeft"/>
              <w:rPr>
                <w:ins w:id="386" w:author="Author"/>
                <w:del w:id="387" w:author="Author"/>
                <w:lang w:val="en-GB"/>
              </w:rPr>
            </w:pPr>
            <w:ins w:id="388" w:author="Author">
              <w:del w:id="389" w:author="Author">
                <w:r w:rsidRPr="00FF353C" w:rsidDel="00FF2BEE">
                  <w:rPr>
                    <w:lang w:val="en-GB"/>
                  </w:rPr>
                  <w:delText>Projected future commissions should be the present value (reflecting the total volume of future commissions for the expected duration of the contract). For the definition of commissions please confer C0071.</w:delText>
                </w:r>
              </w:del>
            </w:ins>
          </w:p>
          <w:p w14:paraId="322B4645" w14:textId="2A9BDA85" w:rsidR="00D45DD2" w:rsidRPr="00FF353C" w:rsidDel="00FF2BEE" w:rsidRDefault="00E31E70" w:rsidP="00E31E70">
            <w:pPr>
              <w:pStyle w:val="NormalLeft"/>
              <w:rPr>
                <w:ins w:id="390" w:author="Author"/>
                <w:del w:id="391" w:author="Author"/>
                <w:lang w:val="en-GB"/>
              </w:rPr>
            </w:pPr>
            <w:ins w:id="392" w:author="Author">
              <w:del w:id="393" w:author="Author">
                <w:r w:rsidRPr="00FF353C" w:rsidDel="00FF2BEE">
                  <w:rPr>
                    <w:lang w:val="en-GB"/>
                  </w:rPr>
                  <w:delText>For the definition of new contracts please confer C0050.</w:delText>
                </w:r>
              </w:del>
            </w:ins>
          </w:p>
          <w:p w14:paraId="33FD68B0" w14:textId="381AF762" w:rsidR="00D45DD2" w:rsidRPr="00FF353C" w:rsidRDefault="006C6023" w:rsidP="00E31E70">
            <w:pPr>
              <w:pStyle w:val="NormalLeft"/>
              <w:rPr>
                <w:ins w:id="394" w:author="Author"/>
                <w:lang w:val="en-GB"/>
              </w:rPr>
            </w:pPr>
            <w:ins w:id="395" w:author="Author">
              <w:del w:id="396" w:author="Author">
                <w:r w:rsidRPr="00FF353C" w:rsidDel="00FF2BEE">
                  <w:rPr>
                    <w:lang w:val="en-GB"/>
                  </w:rPr>
                  <w:delText xml:space="preserve">The commissions should only be recognized in the </w:delText>
                </w:r>
                <w:r w:rsidRPr="00FF353C" w:rsidDel="00FF2BEE">
                  <w:rPr>
                    <w:lang w:val="en-GB"/>
                  </w:rPr>
                  <w:lastRenderedPageBreak/>
                  <w:delText>contract boundaries.</w:delText>
                </w:r>
              </w:del>
            </w:ins>
          </w:p>
        </w:tc>
      </w:tr>
      <w:tr w:rsidR="00E31E70" w:rsidRPr="00FF353C" w14:paraId="70454729" w14:textId="77777777" w:rsidTr="00D45DD2">
        <w:trPr>
          <w:ins w:id="397" w:author="Author"/>
        </w:trPr>
        <w:tc>
          <w:tcPr>
            <w:tcW w:w="1857" w:type="dxa"/>
            <w:tcBorders>
              <w:top w:val="single" w:sz="2" w:space="0" w:color="auto"/>
              <w:left w:val="single" w:sz="2" w:space="0" w:color="auto"/>
              <w:bottom w:val="single" w:sz="2" w:space="0" w:color="auto"/>
              <w:right w:val="single" w:sz="2" w:space="0" w:color="auto"/>
            </w:tcBorders>
          </w:tcPr>
          <w:p w14:paraId="2E08486A" w14:textId="3EBC133B" w:rsidR="00E31E70" w:rsidRPr="00FF353C" w:rsidRDefault="00E31E70" w:rsidP="00D45DD2">
            <w:pPr>
              <w:pStyle w:val="NormalLeft"/>
              <w:rPr>
                <w:ins w:id="398" w:author="Author"/>
                <w:lang w:val="en-GB"/>
              </w:rPr>
            </w:pPr>
            <w:ins w:id="399" w:author="Author">
              <w:r w:rsidRPr="00FF353C">
                <w:rPr>
                  <w:lang w:val="en-GB"/>
                </w:rPr>
                <w:lastRenderedPageBreak/>
                <w:t>C0180</w:t>
              </w:r>
            </w:ins>
          </w:p>
        </w:tc>
        <w:tc>
          <w:tcPr>
            <w:tcW w:w="2043" w:type="dxa"/>
            <w:tcBorders>
              <w:top w:val="single" w:sz="2" w:space="0" w:color="auto"/>
              <w:left w:val="single" w:sz="2" w:space="0" w:color="auto"/>
              <w:bottom w:val="single" w:sz="2" w:space="0" w:color="auto"/>
              <w:right w:val="single" w:sz="2" w:space="0" w:color="auto"/>
            </w:tcBorders>
          </w:tcPr>
          <w:p w14:paraId="0ECED032" w14:textId="6CB37336" w:rsidR="00E31E70" w:rsidRPr="00FF353C" w:rsidRDefault="00E31E70" w:rsidP="00D45DD2">
            <w:pPr>
              <w:pStyle w:val="NormalLeft"/>
              <w:rPr>
                <w:ins w:id="400" w:author="Author"/>
                <w:lang w:val="en-GB"/>
              </w:rPr>
            </w:pPr>
            <w:ins w:id="401" w:author="Author">
              <w:r w:rsidRPr="00FF353C">
                <w:rPr>
                  <w:lang w:val="en-GB"/>
                </w:rPr>
                <w:t>Best Estimate and Technical Provisions as a whole</w:t>
              </w:r>
            </w:ins>
          </w:p>
        </w:tc>
        <w:tc>
          <w:tcPr>
            <w:tcW w:w="5386" w:type="dxa"/>
            <w:gridSpan w:val="2"/>
            <w:tcBorders>
              <w:top w:val="single" w:sz="2" w:space="0" w:color="auto"/>
              <w:left w:val="single" w:sz="2" w:space="0" w:color="auto"/>
              <w:bottom w:val="single" w:sz="2" w:space="0" w:color="auto"/>
              <w:right w:val="single" w:sz="2" w:space="0" w:color="auto"/>
            </w:tcBorders>
          </w:tcPr>
          <w:p w14:paraId="741875CB" w14:textId="77777777" w:rsidR="00E31E70" w:rsidRPr="00FF353C" w:rsidRDefault="00E31E70" w:rsidP="00E31E70">
            <w:pPr>
              <w:pStyle w:val="NormalLeft"/>
              <w:rPr>
                <w:ins w:id="402" w:author="Author"/>
                <w:lang w:val="en-GB"/>
              </w:rPr>
            </w:pPr>
            <w:ins w:id="403" w:author="Author">
              <w:r w:rsidRPr="00FF353C">
                <w:rPr>
                  <w:lang w:val="en-GB"/>
                </w:rPr>
                <w:t xml:space="preserve">Amount of gross best estimate and Technical Provisions as a whole calculated </w:t>
              </w:r>
              <w:del w:id="404" w:author="Author">
                <w:r w:rsidRPr="00FF353C" w:rsidDel="0061766F">
                  <w:rPr>
                    <w:lang w:val="en-GB"/>
                  </w:rPr>
                  <w:delText>j</w:delText>
                </w:r>
              </w:del>
              <w:r w:rsidRPr="00FF353C">
                <w:rPr>
                  <w:lang w:val="en-GB"/>
                </w:rPr>
                <w:t xml:space="preserve">product. </w:t>
              </w:r>
            </w:ins>
          </w:p>
          <w:p w14:paraId="2F15BECB" w14:textId="696BEE38" w:rsidR="00E31E70" w:rsidRPr="00FF353C" w:rsidRDefault="00E31E70" w:rsidP="00E31E70">
            <w:pPr>
              <w:pStyle w:val="NormalLeft"/>
              <w:rPr>
                <w:ins w:id="405" w:author="Author"/>
                <w:lang w:val="en-GB"/>
              </w:rPr>
            </w:pPr>
            <w:ins w:id="406" w:author="Author">
              <w:r w:rsidRPr="00FF353C">
                <w:rPr>
                  <w:lang w:val="en-GB"/>
                </w:rPr>
                <w:t>As the calculation of technical provisions is only required on the level of HRG, approximations can be applied for the breakdown of the provisions by product.</w:t>
              </w:r>
            </w:ins>
          </w:p>
        </w:tc>
      </w:tr>
      <w:tr w:rsidR="00E31E70" w:rsidRPr="00FF353C" w14:paraId="28433DD3" w14:textId="77777777" w:rsidTr="00D45DD2">
        <w:trPr>
          <w:ins w:id="407" w:author="Author"/>
        </w:trPr>
        <w:tc>
          <w:tcPr>
            <w:tcW w:w="1857" w:type="dxa"/>
            <w:tcBorders>
              <w:top w:val="single" w:sz="2" w:space="0" w:color="auto"/>
              <w:left w:val="single" w:sz="2" w:space="0" w:color="auto"/>
              <w:bottom w:val="single" w:sz="2" w:space="0" w:color="auto"/>
              <w:right w:val="single" w:sz="2" w:space="0" w:color="auto"/>
            </w:tcBorders>
          </w:tcPr>
          <w:p w14:paraId="3BB8A4A4" w14:textId="506B19BA" w:rsidR="00E31E70" w:rsidRPr="00FF353C" w:rsidRDefault="00E31E70" w:rsidP="00E31E70">
            <w:pPr>
              <w:pStyle w:val="NormalLeft"/>
              <w:rPr>
                <w:ins w:id="408" w:author="Author"/>
                <w:lang w:val="en-GB"/>
              </w:rPr>
            </w:pPr>
            <w:ins w:id="409" w:author="Author">
              <w:r w:rsidRPr="00FF353C">
                <w:rPr>
                  <w:lang w:val="en-GB"/>
                </w:rPr>
                <w:t>C0190</w:t>
              </w:r>
            </w:ins>
          </w:p>
        </w:tc>
        <w:tc>
          <w:tcPr>
            <w:tcW w:w="2043" w:type="dxa"/>
            <w:tcBorders>
              <w:top w:val="single" w:sz="2" w:space="0" w:color="auto"/>
              <w:left w:val="single" w:sz="2" w:space="0" w:color="auto"/>
              <w:bottom w:val="single" w:sz="2" w:space="0" w:color="auto"/>
              <w:right w:val="single" w:sz="2" w:space="0" w:color="auto"/>
            </w:tcBorders>
          </w:tcPr>
          <w:p w14:paraId="35910384" w14:textId="5F9BDF07" w:rsidR="00E31E70" w:rsidRPr="00FF353C" w:rsidRDefault="00E31E70" w:rsidP="00E31E70">
            <w:pPr>
              <w:pStyle w:val="NormalLeft"/>
              <w:rPr>
                <w:ins w:id="410" w:author="Author"/>
                <w:lang w:val="en-GB"/>
              </w:rPr>
            </w:pPr>
            <w:ins w:id="411" w:author="Author">
              <w:r w:rsidRPr="00FF353C">
                <w:rPr>
                  <w:lang w:val="en-GB"/>
                </w:rPr>
                <w:t>Capital–at–risk</w:t>
              </w:r>
            </w:ins>
          </w:p>
        </w:tc>
        <w:tc>
          <w:tcPr>
            <w:tcW w:w="5386" w:type="dxa"/>
            <w:gridSpan w:val="2"/>
            <w:tcBorders>
              <w:top w:val="single" w:sz="2" w:space="0" w:color="auto"/>
              <w:left w:val="single" w:sz="2" w:space="0" w:color="auto"/>
              <w:bottom w:val="single" w:sz="2" w:space="0" w:color="auto"/>
              <w:right w:val="single" w:sz="2" w:space="0" w:color="auto"/>
            </w:tcBorders>
          </w:tcPr>
          <w:p w14:paraId="3003790E" w14:textId="2FF8FB92" w:rsidR="00E31E70" w:rsidRDefault="00E31E70" w:rsidP="00E31E70">
            <w:pPr>
              <w:pStyle w:val="NormalLeft"/>
              <w:rPr>
                <w:ins w:id="412" w:author="Author"/>
                <w:lang w:val="en-GB"/>
              </w:rPr>
            </w:pPr>
            <w:ins w:id="413" w:author="Author">
              <w:r w:rsidRPr="00FF353C">
                <w:rPr>
                  <w:lang w:val="en-GB"/>
                </w:rPr>
                <w:t>The capital at risk, as defined in the Delegated Regulation (EU) 2015/35.</w:t>
              </w:r>
            </w:ins>
          </w:p>
          <w:p w14:paraId="2B95F6E5" w14:textId="77777777" w:rsidR="00FF2BEE" w:rsidRDefault="00FF2BEE" w:rsidP="00FF2BEE">
            <w:pPr>
              <w:pStyle w:val="NormalLeft"/>
              <w:rPr>
                <w:ins w:id="414" w:author="Author"/>
                <w:lang w:val="en-GB"/>
              </w:rPr>
            </w:pPr>
            <w:ins w:id="415" w:author="Author">
              <w:r>
                <w:rPr>
                  <w:lang w:val="en-GB"/>
                </w:rPr>
                <w:t>As the calculation of technical provisions is only required on the level of HRG, approximations can be applied for the breakdown of the provisions by product.</w:t>
              </w:r>
            </w:ins>
          </w:p>
          <w:p w14:paraId="7DD7CA08" w14:textId="77777777" w:rsidR="00FF2BEE" w:rsidRPr="00FF353C" w:rsidRDefault="00FF2BEE" w:rsidP="00E31E70">
            <w:pPr>
              <w:pStyle w:val="NormalLeft"/>
              <w:rPr>
                <w:ins w:id="416" w:author="Author"/>
                <w:lang w:val="en-GB"/>
              </w:rPr>
            </w:pPr>
          </w:p>
          <w:p w14:paraId="1740B3ED" w14:textId="1047DF3D" w:rsidR="00E31E70" w:rsidRPr="00FF353C" w:rsidRDefault="00E31E70" w:rsidP="00E31E70">
            <w:pPr>
              <w:pStyle w:val="NormalLeft"/>
              <w:rPr>
                <w:ins w:id="417" w:author="Author"/>
                <w:lang w:val="en-GB"/>
              </w:rPr>
            </w:pPr>
            <w:ins w:id="418" w:author="Author">
              <w:r w:rsidRPr="00FF353C">
                <w:rPr>
                  <w:lang w:val="en-GB"/>
                </w:rPr>
                <w:t>For annuities stemming from non–life contracts this cell shall be filled in with zero unless the annuities have positive risk.</w:t>
              </w:r>
            </w:ins>
          </w:p>
        </w:tc>
      </w:tr>
      <w:tr w:rsidR="00E31E70" w:rsidRPr="00FF353C" w14:paraId="3DB70512" w14:textId="77777777" w:rsidTr="00D45DD2">
        <w:trPr>
          <w:ins w:id="419" w:author="Author"/>
        </w:trPr>
        <w:tc>
          <w:tcPr>
            <w:tcW w:w="1857" w:type="dxa"/>
            <w:tcBorders>
              <w:top w:val="single" w:sz="2" w:space="0" w:color="auto"/>
              <w:left w:val="single" w:sz="2" w:space="0" w:color="auto"/>
              <w:bottom w:val="single" w:sz="2" w:space="0" w:color="auto"/>
              <w:right w:val="single" w:sz="2" w:space="0" w:color="auto"/>
            </w:tcBorders>
          </w:tcPr>
          <w:p w14:paraId="14CDF2EE" w14:textId="21C9A688" w:rsidR="00E31E70" w:rsidRPr="00FF353C" w:rsidRDefault="00E31E70" w:rsidP="00E31E70">
            <w:pPr>
              <w:pStyle w:val="NormalLeft"/>
              <w:rPr>
                <w:ins w:id="420" w:author="Author"/>
                <w:lang w:val="en-GB"/>
              </w:rPr>
            </w:pPr>
            <w:ins w:id="421" w:author="Author">
              <w:r w:rsidRPr="00FF353C">
                <w:rPr>
                  <w:lang w:val="en-GB"/>
                </w:rPr>
                <w:t>C0200</w:t>
              </w:r>
            </w:ins>
          </w:p>
        </w:tc>
        <w:tc>
          <w:tcPr>
            <w:tcW w:w="2043" w:type="dxa"/>
            <w:tcBorders>
              <w:top w:val="single" w:sz="2" w:space="0" w:color="auto"/>
              <w:left w:val="single" w:sz="2" w:space="0" w:color="auto"/>
              <w:bottom w:val="single" w:sz="2" w:space="0" w:color="auto"/>
              <w:right w:val="single" w:sz="2" w:space="0" w:color="auto"/>
            </w:tcBorders>
          </w:tcPr>
          <w:p w14:paraId="3BED5520" w14:textId="10D8A1C4" w:rsidR="00E31E70" w:rsidRPr="00FF353C" w:rsidRDefault="00E31E70" w:rsidP="00E31E70">
            <w:pPr>
              <w:pStyle w:val="NormalLeft"/>
              <w:rPr>
                <w:ins w:id="422" w:author="Author"/>
                <w:lang w:val="en-GB"/>
              </w:rPr>
            </w:pPr>
            <w:ins w:id="423" w:author="Author">
              <w:r w:rsidRPr="00FF353C">
                <w:rPr>
                  <w:lang w:val="en-GB"/>
                </w:rPr>
                <w:t>Surrender value</w:t>
              </w:r>
            </w:ins>
          </w:p>
        </w:tc>
        <w:tc>
          <w:tcPr>
            <w:tcW w:w="5386" w:type="dxa"/>
            <w:gridSpan w:val="2"/>
            <w:tcBorders>
              <w:top w:val="single" w:sz="2" w:space="0" w:color="auto"/>
              <w:left w:val="single" w:sz="2" w:space="0" w:color="auto"/>
              <w:bottom w:val="single" w:sz="2" w:space="0" w:color="auto"/>
              <w:right w:val="single" w:sz="2" w:space="0" w:color="auto"/>
            </w:tcBorders>
          </w:tcPr>
          <w:p w14:paraId="17B5EC66" w14:textId="77777777" w:rsidR="00E31E70" w:rsidRDefault="00E31E70" w:rsidP="00E31E70">
            <w:pPr>
              <w:pStyle w:val="NormalLeft"/>
              <w:rPr>
                <w:ins w:id="424" w:author="Author"/>
                <w:lang w:val="en-GB"/>
              </w:rPr>
            </w:pPr>
            <w:ins w:id="425" w:author="Author">
              <w:r w:rsidRPr="00FF353C">
                <w:rPr>
                  <w:lang w:val="en-GB"/>
                </w:rPr>
                <w:t>Surrender value (where available), as mentioned in Article 185 (3) (f) of 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ins>
          </w:p>
          <w:p w14:paraId="1AE77D1A" w14:textId="0D8D5A90" w:rsidR="00FF2BEE" w:rsidRPr="00FF353C" w:rsidRDefault="00FF2BEE" w:rsidP="00E31E70">
            <w:pPr>
              <w:pStyle w:val="NormalLeft"/>
              <w:rPr>
                <w:ins w:id="426" w:author="Author"/>
                <w:lang w:val="en-GB"/>
              </w:rPr>
            </w:pPr>
            <w:ins w:id="427" w:author="Author">
              <w:r>
                <w:rPr>
                  <w:lang w:val="en-GB"/>
                </w:rPr>
                <w:t>Not applicable for annuities stemming from non-life contracts.</w:t>
              </w:r>
            </w:ins>
          </w:p>
        </w:tc>
      </w:tr>
      <w:tr w:rsidR="00E31E70" w:rsidRPr="00FF353C" w14:paraId="0E6629DF" w14:textId="77777777" w:rsidTr="00D45DD2">
        <w:trPr>
          <w:ins w:id="428" w:author="Author"/>
        </w:trPr>
        <w:tc>
          <w:tcPr>
            <w:tcW w:w="1857" w:type="dxa"/>
            <w:tcBorders>
              <w:top w:val="single" w:sz="2" w:space="0" w:color="auto"/>
              <w:left w:val="single" w:sz="2" w:space="0" w:color="auto"/>
              <w:bottom w:val="single" w:sz="2" w:space="0" w:color="auto"/>
              <w:right w:val="single" w:sz="2" w:space="0" w:color="auto"/>
            </w:tcBorders>
          </w:tcPr>
          <w:p w14:paraId="314A46FA" w14:textId="03C766CF" w:rsidR="00E31E70" w:rsidRPr="00FF353C" w:rsidRDefault="00E31E70" w:rsidP="00E31E70">
            <w:pPr>
              <w:pStyle w:val="NormalLeft"/>
              <w:rPr>
                <w:ins w:id="429" w:author="Author"/>
                <w:lang w:val="en-GB"/>
              </w:rPr>
            </w:pPr>
            <w:ins w:id="430" w:author="Author">
              <w:r w:rsidRPr="00FF353C">
                <w:rPr>
                  <w:lang w:val="en-GB"/>
                </w:rPr>
                <w:t>C0260</w:t>
              </w:r>
            </w:ins>
          </w:p>
        </w:tc>
        <w:tc>
          <w:tcPr>
            <w:tcW w:w="2043" w:type="dxa"/>
            <w:tcBorders>
              <w:top w:val="single" w:sz="2" w:space="0" w:color="auto"/>
              <w:left w:val="single" w:sz="2" w:space="0" w:color="auto"/>
              <w:bottom w:val="single" w:sz="2" w:space="0" w:color="auto"/>
              <w:right w:val="single" w:sz="2" w:space="0" w:color="auto"/>
            </w:tcBorders>
          </w:tcPr>
          <w:p w14:paraId="0991AA95" w14:textId="26233830" w:rsidR="00E31E70" w:rsidRPr="00FF353C" w:rsidRDefault="00C04395" w:rsidP="00E31E70">
            <w:pPr>
              <w:pStyle w:val="NormalLeft"/>
              <w:rPr>
                <w:ins w:id="431" w:author="Author"/>
                <w:lang w:val="en-GB"/>
              </w:rPr>
            </w:pPr>
            <w:ins w:id="432" w:author="Author">
              <w:r w:rsidRPr="00FF353C">
                <w:rPr>
                  <w:lang w:val="en-GB"/>
                </w:rPr>
                <w:t>Guaranteed</w:t>
              </w:r>
              <w:r w:rsidR="005909BB" w:rsidRPr="00FF353C">
                <w:rPr>
                  <w:lang w:val="en-GB"/>
                </w:rPr>
                <w:t xml:space="preserve"> rate - </w:t>
              </w:r>
              <w:r w:rsidR="00E31E70" w:rsidRPr="00FF353C">
                <w:rPr>
                  <w:lang w:val="en-GB"/>
                </w:rPr>
                <w:t>Annualised  guaranteed  rate (over average duration of guarantee)</w:t>
              </w:r>
            </w:ins>
          </w:p>
        </w:tc>
        <w:tc>
          <w:tcPr>
            <w:tcW w:w="5386" w:type="dxa"/>
            <w:gridSpan w:val="2"/>
            <w:tcBorders>
              <w:top w:val="single" w:sz="2" w:space="0" w:color="auto"/>
              <w:left w:val="single" w:sz="2" w:space="0" w:color="auto"/>
              <w:bottom w:val="single" w:sz="2" w:space="0" w:color="auto"/>
              <w:right w:val="single" w:sz="2" w:space="0" w:color="auto"/>
            </w:tcBorders>
          </w:tcPr>
          <w:p w14:paraId="4D610CFE" w14:textId="3726D031" w:rsidR="00E31E70" w:rsidRPr="00FF353C" w:rsidRDefault="00E31E70" w:rsidP="00E31E70">
            <w:pPr>
              <w:pStyle w:val="NormalLeft"/>
              <w:rPr>
                <w:ins w:id="433" w:author="Author"/>
                <w:lang w:val="en-GB"/>
              </w:rPr>
            </w:pPr>
            <w:ins w:id="434" w:author="Author">
              <w:r w:rsidRPr="00FF353C">
                <w:rPr>
                  <w:lang w:val="en-GB"/>
                </w:rPr>
                <w:t>Average guaranteed yearly interest rate to the policy holder over the remaining life time of the contract expressed as a percentage.</w:t>
              </w:r>
            </w:ins>
          </w:p>
          <w:p w14:paraId="1F3C41EB" w14:textId="77777777" w:rsidR="00E31E70" w:rsidRPr="00FF353C" w:rsidRDefault="00E31E70" w:rsidP="00E31E70">
            <w:pPr>
              <w:pStyle w:val="NormalLeft"/>
              <w:rPr>
                <w:ins w:id="435" w:author="Author"/>
                <w:lang w:val="en-GB"/>
              </w:rPr>
            </w:pPr>
            <w:ins w:id="436" w:author="Author">
              <w:r w:rsidRPr="00FF353C">
                <w:rPr>
                  <w:lang w:val="en-GB"/>
                </w:rPr>
                <w:t>Where no guaranteed interest rate is implicitly or explicitly provided in the contract, the cell should be left blank, where a guaranteed interest rate is implicitly or explicitly provided, this should be reported accordingly (e.g. “0%”).</w:t>
              </w:r>
            </w:ins>
          </w:p>
          <w:p w14:paraId="65B99F73" w14:textId="670DBD38" w:rsidR="00E31E70" w:rsidRPr="00FF353C" w:rsidRDefault="00E31E70" w:rsidP="00E31E70">
            <w:pPr>
              <w:pStyle w:val="NormalLeft"/>
              <w:rPr>
                <w:ins w:id="437" w:author="Author"/>
                <w:lang w:val="en-GB"/>
              </w:rPr>
            </w:pPr>
            <w:ins w:id="438" w:author="Author">
              <w:r w:rsidRPr="00FF353C">
                <w:rPr>
                  <w:lang w:val="en-GB"/>
                </w:rPr>
                <w:t>Applicable where an average guaranteed interest rate is explicitly provided in the contract or where an alternative financial guarantee is implicitly provided, e.g. in form of a guaranteed sum assured, a guaranteed return of premiums or a guaranteed annuity benefit.</w:t>
              </w:r>
            </w:ins>
          </w:p>
          <w:p w14:paraId="10943437" w14:textId="77777777" w:rsidR="00E31E70" w:rsidRDefault="00E31E70" w:rsidP="007F7673">
            <w:pPr>
              <w:pStyle w:val="NormalLeft"/>
              <w:rPr>
                <w:ins w:id="439" w:author="Author"/>
                <w:lang w:val="en-GB"/>
              </w:rPr>
            </w:pPr>
            <w:ins w:id="440" w:author="Author">
              <w:r w:rsidRPr="00FF353C">
                <w:rPr>
                  <w:lang w:val="en-GB"/>
                </w:rPr>
                <w:t>Where no yearly interest rate guarantee is prescribed explicitly in the contract, the implied</w:t>
              </w:r>
              <w:r w:rsidR="007F7673" w:rsidRPr="00FF353C">
                <w:rPr>
                  <w:lang w:val="en-GB"/>
                </w:rPr>
                <w:t xml:space="preserve"> </w:t>
              </w:r>
              <w:r w:rsidRPr="00FF353C">
                <w:rPr>
                  <w:lang w:val="en-GB"/>
                </w:rPr>
                <w:t xml:space="preserve">(yearly)  </w:t>
              </w:r>
              <w:del w:id="441" w:author="Author">
                <w:r w:rsidRPr="00FF353C" w:rsidDel="007F7673">
                  <w:rPr>
                    <w:lang w:val="en-GB"/>
                  </w:rPr>
                  <w:delText>g</w:delText>
                </w:r>
              </w:del>
              <w:r w:rsidR="0061766F" w:rsidRPr="00FF353C">
                <w:rPr>
                  <w:lang w:val="en-GB"/>
                </w:rPr>
                <w:t>g</w:t>
              </w:r>
              <w:r w:rsidRPr="00FF353C">
                <w:rPr>
                  <w:lang w:val="en-GB"/>
                </w:rPr>
                <w:t xml:space="preserve">uaranteed rate from the valuation date to the </w:t>
              </w:r>
              <w:r w:rsidRPr="00FF353C">
                <w:rPr>
                  <w:lang w:val="en-GB"/>
                </w:rPr>
                <w:lastRenderedPageBreak/>
                <w:t>expected end of the guarantee should be reported.</w:t>
              </w:r>
            </w:ins>
          </w:p>
          <w:p w14:paraId="3449CDBA" w14:textId="03334D8F" w:rsidR="00FF2BEE" w:rsidRPr="00FF353C" w:rsidRDefault="00FF2BEE" w:rsidP="007F7673">
            <w:pPr>
              <w:pStyle w:val="NormalLeft"/>
              <w:rPr>
                <w:ins w:id="442" w:author="Author"/>
                <w:lang w:val="en-GB"/>
              </w:rPr>
            </w:pPr>
            <w:ins w:id="443" w:author="Author">
              <w:r>
                <w:rPr>
                  <w:lang w:val="en-GB"/>
                </w:rPr>
                <w:t>Not applicable for annuities stemming from non-life contracts.</w:t>
              </w:r>
            </w:ins>
          </w:p>
        </w:tc>
      </w:tr>
      <w:tr w:rsidR="00E31E70" w:rsidRPr="00FF353C" w14:paraId="086B9464" w14:textId="77777777" w:rsidTr="00D45DD2">
        <w:trPr>
          <w:ins w:id="444" w:author="Author"/>
        </w:trPr>
        <w:tc>
          <w:tcPr>
            <w:tcW w:w="1857" w:type="dxa"/>
            <w:tcBorders>
              <w:top w:val="single" w:sz="2" w:space="0" w:color="auto"/>
              <w:left w:val="single" w:sz="2" w:space="0" w:color="auto"/>
              <w:bottom w:val="single" w:sz="2" w:space="0" w:color="auto"/>
              <w:right w:val="single" w:sz="2" w:space="0" w:color="auto"/>
            </w:tcBorders>
          </w:tcPr>
          <w:p w14:paraId="5190D4FF" w14:textId="11E3EDA1" w:rsidR="00E31E70" w:rsidRPr="00FF353C" w:rsidRDefault="00E31E70" w:rsidP="00E31E70">
            <w:pPr>
              <w:pStyle w:val="NormalLeft"/>
              <w:rPr>
                <w:ins w:id="445" w:author="Author"/>
                <w:lang w:val="en-GB"/>
              </w:rPr>
            </w:pPr>
            <w:ins w:id="446" w:author="Author">
              <w:r w:rsidRPr="00FF353C">
                <w:rPr>
                  <w:lang w:val="en-GB"/>
                </w:rPr>
                <w:lastRenderedPageBreak/>
                <w:t>C0261</w:t>
              </w:r>
            </w:ins>
          </w:p>
        </w:tc>
        <w:tc>
          <w:tcPr>
            <w:tcW w:w="2043" w:type="dxa"/>
            <w:tcBorders>
              <w:top w:val="single" w:sz="2" w:space="0" w:color="auto"/>
              <w:left w:val="single" w:sz="2" w:space="0" w:color="auto"/>
              <w:bottom w:val="single" w:sz="2" w:space="0" w:color="auto"/>
              <w:right w:val="single" w:sz="2" w:space="0" w:color="auto"/>
            </w:tcBorders>
          </w:tcPr>
          <w:p w14:paraId="3C481B85" w14:textId="728B14CC" w:rsidR="00E31E70" w:rsidRPr="00FF353C" w:rsidRDefault="00C04395" w:rsidP="00E31E70">
            <w:pPr>
              <w:pStyle w:val="NormalLeft"/>
              <w:rPr>
                <w:ins w:id="447" w:author="Author"/>
                <w:lang w:val="en-GB"/>
              </w:rPr>
            </w:pPr>
            <w:ins w:id="448" w:author="Author">
              <w:r w:rsidRPr="00FF353C">
                <w:rPr>
                  <w:lang w:val="en-GB"/>
                </w:rPr>
                <w:t>Guaranteed</w:t>
              </w:r>
              <w:r w:rsidR="005909BB" w:rsidRPr="00FF353C">
                <w:rPr>
                  <w:lang w:val="en-GB"/>
                </w:rPr>
                <w:t xml:space="preserve"> rate - </w:t>
              </w:r>
              <w:r w:rsidR="00E31E70" w:rsidRPr="00FF353C">
                <w:rPr>
                  <w:lang w:val="en-GB"/>
                </w:rPr>
                <w:t>Yearly interest rate guarantee for the reporting year</w:t>
              </w:r>
            </w:ins>
          </w:p>
        </w:tc>
        <w:tc>
          <w:tcPr>
            <w:tcW w:w="5386" w:type="dxa"/>
            <w:gridSpan w:val="2"/>
            <w:tcBorders>
              <w:top w:val="single" w:sz="2" w:space="0" w:color="auto"/>
              <w:left w:val="single" w:sz="2" w:space="0" w:color="auto"/>
              <w:bottom w:val="single" w:sz="2" w:space="0" w:color="auto"/>
              <w:right w:val="single" w:sz="2" w:space="0" w:color="auto"/>
            </w:tcBorders>
          </w:tcPr>
          <w:p w14:paraId="762061AD" w14:textId="77777777" w:rsidR="00E31E70" w:rsidRPr="00FF353C" w:rsidRDefault="00E31E70" w:rsidP="00E31E70">
            <w:pPr>
              <w:pStyle w:val="NormalLeft"/>
              <w:rPr>
                <w:ins w:id="449" w:author="Author"/>
                <w:lang w:val="en-GB"/>
              </w:rPr>
            </w:pPr>
            <w:ins w:id="450" w:author="Author">
              <w:r w:rsidRPr="00FF353C">
                <w:rPr>
                  <w:lang w:val="en-GB"/>
                </w:rPr>
                <w:t>Guaranteed yearly interest rate to the policyholder of the contract for the reporting year expressed as a percentage.</w:t>
              </w:r>
            </w:ins>
          </w:p>
          <w:p w14:paraId="7B5E669B" w14:textId="77777777" w:rsidR="00E31E70" w:rsidRPr="00FF353C" w:rsidRDefault="00E31E70" w:rsidP="00E31E70">
            <w:pPr>
              <w:pStyle w:val="NormalLeft"/>
              <w:rPr>
                <w:ins w:id="451" w:author="Author"/>
                <w:lang w:val="en-GB"/>
              </w:rPr>
            </w:pPr>
            <w:ins w:id="452" w:author="Author">
              <w:r w:rsidRPr="00FF353C">
                <w:rPr>
                  <w:lang w:val="en-GB"/>
                </w:rPr>
                <w:t>Where no guaranteed interest rate is implicitly or explicitly provided in the contract, the cell should be left blank, where a guaranteed interest rate is implicitly or explicitly provided, this should be reported accordingly (e.g. “0%”).</w:t>
              </w:r>
            </w:ins>
          </w:p>
          <w:p w14:paraId="6F933195" w14:textId="77777777" w:rsidR="00E31E70" w:rsidRPr="00FF353C" w:rsidRDefault="00E31E70" w:rsidP="00E31E70">
            <w:pPr>
              <w:pStyle w:val="NormalLeft"/>
              <w:rPr>
                <w:ins w:id="453" w:author="Author"/>
                <w:lang w:val="en-GB"/>
              </w:rPr>
            </w:pPr>
            <w:ins w:id="454" w:author="Author">
              <w:r w:rsidRPr="00FF353C">
                <w:rPr>
                  <w:lang w:val="en-GB"/>
                </w:rPr>
                <w:t>Applicable where an average guaranteed interest rate is explicitly provided in the contract or where an alternative financial guarantee is implicitly provided, e.g. in form of a guaranteed sum assured, a guaranteed return of premiums.</w:t>
              </w:r>
            </w:ins>
          </w:p>
          <w:p w14:paraId="49E06345" w14:textId="77777777" w:rsidR="00E31E70" w:rsidRDefault="00E31E70" w:rsidP="004F12D2">
            <w:pPr>
              <w:pStyle w:val="NormalLeft"/>
              <w:rPr>
                <w:ins w:id="455" w:author="Author"/>
                <w:lang w:val="en-GB"/>
              </w:rPr>
            </w:pPr>
            <w:ins w:id="456" w:author="Author">
              <w:r w:rsidRPr="00FF353C">
                <w:rPr>
                  <w:lang w:val="en-GB"/>
                </w:rPr>
                <w:t>Where no yearly interest rate guarantee is prescribed explicitly in the contract, the implied (yearly) guaranteed rate for the reporting year should be reported.</w:t>
              </w:r>
            </w:ins>
          </w:p>
          <w:p w14:paraId="355491D6" w14:textId="6F7634DF" w:rsidR="00FF2BEE" w:rsidRPr="00FF353C" w:rsidRDefault="00FF2BEE" w:rsidP="004F12D2">
            <w:pPr>
              <w:pStyle w:val="NormalLeft"/>
              <w:rPr>
                <w:ins w:id="457" w:author="Author"/>
                <w:lang w:val="en-GB"/>
              </w:rPr>
            </w:pPr>
            <w:ins w:id="458" w:author="Author">
              <w:r>
                <w:rPr>
                  <w:lang w:val="en-GB"/>
                </w:rPr>
                <w:t>Not applicable for annuities stemming from non-life contracts.</w:t>
              </w:r>
            </w:ins>
          </w:p>
        </w:tc>
      </w:tr>
      <w:tr w:rsidR="00E31E70" w:rsidRPr="00FF353C" w14:paraId="7334F017" w14:textId="77777777" w:rsidTr="00D45DD2">
        <w:trPr>
          <w:ins w:id="459" w:author="Author"/>
        </w:trPr>
        <w:tc>
          <w:tcPr>
            <w:tcW w:w="1857" w:type="dxa"/>
            <w:tcBorders>
              <w:top w:val="single" w:sz="2" w:space="0" w:color="auto"/>
              <w:left w:val="single" w:sz="2" w:space="0" w:color="auto"/>
              <w:bottom w:val="single" w:sz="2" w:space="0" w:color="auto"/>
              <w:right w:val="single" w:sz="2" w:space="0" w:color="auto"/>
            </w:tcBorders>
          </w:tcPr>
          <w:p w14:paraId="029F6E73" w14:textId="16B95786" w:rsidR="00E31E70" w:rsidRPr="00FF353C" w:rsidRDefault="00E31E70" w:rsidP="00E31E70">
            <w:pPr>
              <w:pStyle w:val="NormalLeft"/>
              <w:rPr>
                <w:ins w:id="460" w:author="Author"/>
                <w:lang w:val="en-GB"/>
              </w:rPr>
            </w:pPr>
            <w:ins w:id="461" w:author="Author">
              <w:r w:rsidRPr="00FF353C">
                <w:rPr>
                  <w:lang w:val="en-GB"/>
                </w:rPr>
                <w:t>C0270</w:t>
              </w:r>
            </w:ins>
          </w:p>
        </w:tc>
        <w:tc>
          <w:tcPr>
            <w:tcW w:w="2043" w:type="dxa"/>
            <w:tcBorders>
              <w:top w:val="single" w:sz="2" w:space="0" w:color="auto"/>
              <w:left w:val="single" w:sz="2" w:space="0" w:color="auto"/>
              <w:bottom w:val="single" w:sz="2" w:space="0" w:color="auto"/>
              <w:right w:val="single" w:sz="2" w:space="0" w:color="auto"/>
            </w:tcBorders>
          </w:tcPr>
          <w:p w14:paraId="395CD55E" w14:textId="298488F3" w:rsidR="00E31E70" w:rsidRPr="00FF353C" w:rsidRDefault="00E31E70" w:rsidP="00E31E70">
            <w:pPr>
              <w:pStyle w:val="NormalLeft"/>
              <w:rPr>
                <w:ins w:id="462" w:author="Author"/>
                <w:lang w:val="en-GB"/>
              </w:rPr>
            </w:pPr>
            <w:ins w:id="463" w:author="Author">
              <w:r w:rsidRPr="00FF353C">
                <w:rPr>
                  <w:lang w:val="en-GB"/>
                </w:rPr>
                <w:t>Exit conditions</w:t>
              </w:r>
              <w:r w:rsidR="009C080D" w:rsidRPr="00FF353C">
                <w:rPr>
                  <w:lang w:val="en-GB"/>
                </w:rPr>
                <w:t xml:space="preserve"> at reporting date</w:t>
              </w:r>
            </w:ins>
          </w:p>
        </w:tc>
        <w:tc>
          <w:tcPr>
            <w:tcW w:w="5386" w:type="dxa"/>
            <w:gridSpan w:val="2"/>
            <w:tcBorders>
              <w:top w:val="single" w:sz="2" w:space="0" w:color="auto"/>
              <w:left w:val="single" w:sz="2" w:space="0" w:color="auto"/>
              <w:bottom w:val="single" w:sz="2" w:space="0" w:color="auto"/>
              <w:right w:val="single" w:sz="2" w:space="0" w:color="auto"/>
            </w:tcBorders>
          </w:tcPr>
          <w:p w14:paraId="415A8E7C" w14:textId="1520E9E2" w:rsidR="00E31E70" w:rsidRPr="00FF353C" w:rsidRDefault="00E31E70" w:rsidP="00E31E70">
            <w:pPr>
              <w:pStyle w:val="NormalLeft"/>
              <w:rPr>
                <w:ins w:id="464" w:author="Author"/>
                <w:lang w:val="en-GB"/>
              </w:rPr>
            </w:pPr>
            <w:ins w:id="465" w:author="Author">
              <w:r w:rsidRPr="00FF353C">
                <w:rPr>
                  <w:lang w:val="en-GB"/>
                </w:rPr>
                <w:t>Please classify the product according to the following close list regarding exit conditions</w:t>
              </w:r>
              <w:r w:rsidR="006C6023" w:rsidRPr="00FF353C">
                <w:rPr>
                  <w:lang w:val="en-GB"/>
                </w:rPr>
                <w:t xml:space="preserve"> at the situation of the reporting date</w:t>
              </w:r>
              <w:r w:rsidRPr="00FF353C">
                <w:rPr>
                  <w:lang w:val="en-GB"/>
                </w:rPr>
                <w:t>:</w:t>
              </w:r>
            </w:ins>
          </w:p>
          <w:p w14:paraId="4A18F11B" w14:textId="77777777" w:rsidR="00E31E70" w:rsidRPr="00FF353C" w:rsidRDefault="00E31E70" w:rsidP="00E31E70">
            <w:pPr>
              <w:pStyle w:val="NormalLeft"/>
              <w:rPr>
                <w:ins w:id="466" w:author="Author"/>
                <w:lang w:val="en-GB"/>
              </w:rPr>
            </w:pPr>
            <w:ins w:id="467" w:author="Author">
              <w:r w:rsidRPr="00FF353C">
                <w:rPr>
                  <w:lang w:val="en-GB"/>
                </w:rPr>
                <w:t>1 – Surrender value equal to the best estimate/local statutory reserves and notice required lower than one week</w:t>
              </w:r>
            </w:ins>
          </w:p>
          <w:p w14:paraId="39E66C48" w14:textId="77777777" w:rsidR="00E31E70" w:rsidRPr="00FF353C" w:rsidRDefault="00E31E70" w:rsidP="00E31E70">
            <w:pPr>
              <w:pStyle w:val="NormalLeft"/>
              <w:rPr>
                <w:ins w:id="468" w:author="Author"/>
                <w:lang w:val="en-GB"/>
              </w:rPr>
            </w:pPr>
            <w:ins w:id="469" w:author="Author">
              <w:r w:rsidRPr="00FF353C">
                <w:rPr>
                  <w:lang w:val="en-GB"/>
                </w:rPr>
                <w:t>2 – Surrender value equal to the best estimate/local statutory reserves and notice required higher than one week but lower than 3 months</w:t>
              </w:r>
            </w:ins>
          </w:p>
          <w:p w14:paraId="57D4C6F8" w14:textId="77777777" w:rsidR="00E31E70" w:rsidRPr="00FF353C" w:rsidRDefault="00E31E70" w:rsidP="00E31E70">
            <w:pPr>
              <w:pStyle w:val="NormalLeft"/>
              <w:rPr>
                <w:ins w:id="470" w:author="Author"/>
                <w:lang w:val="en-GB"/>
              </w:rPr>
            </w:pPr>
            <w:ins w:id="471" w:author="Author">
              <w:r w:rsidRPr="00FF353C">
                <w:rPr>
                  <w:lang w:val="en-GB"/>
                </w:rPr>
                <w:t>3 – Surrender value equal to the best estimate/local statutory reserves and notice required higher than 3 months</w:t>
              </w:r>
            </w:ins>
          </w:p>
          <w:p w14:paraId="18E1F682" w14:textId="77777777" w:rsidR="00E31E70" w:rsidRPr="00FF353C" w:rsidRDefault="00E31E70" w:rsidP="00E31E70">
            <w:pPr>
              <w:pStyle w:val="NormalLeft"/>
              <w:rPr>
                <w:ins w:id="472" w:author="Author"/>
                <w:lang w:val="en-GB"/>
              </w:rPr>
            </w:pPr>
            <w:ins w:id="473" w:author="Author">
              <w:r w:rsidRPr="00FF353C">
                <w:rPr>
                  <w:lang w:val="en-GB"/>
                </w:rPr>
                <w:t>4 - Surrender value between 100% (exclusively) and 80% of the best estimate/local statutory reserves and notice required lower than one week</w:t>
              </w:r>
            </w:ins>
          </w:p>
          <w:p w14:paraId="2FBA879C" w14:textId="2AB94318" w:rsidR="00E31E70" w:rsidRPr="00FF353C" w:rsidRDefault="00E31E70" w:rsidP="00E31E70">
            <w:pPr>
              <w:pStyle w:val="NormalLeft"/>
              <w:rPr>
                <w:ins w:id="474" w:author="Author"/>
                <w:lang w:val="en-GB"/>
              </w:rPr>
            </w:pPr>
            <w:ins w:id="475" w:author="Author">
              <w:r w:rsidRPr="00FF353C">
                <w:rPr>
                  <w:lang w:val="en-GB"/>
                </w:rPr>
                <w:t>5 - Surrender value between 100% (exclusively) and 80% of the best estimate/local statutory reserves and notice required higher than one week but lower than 3 months</w:t>
              </w:r>
            </w:ins>
          </w:p>
          <w:p w14:paraId="21F12FDC" w14:textId="204FA7D8" w:rsidR="00E31E70" w:rsidRPr="00FF353C" w:rsidRDefault="00E31E70" w:rsidP="00E31E70">
            <w:pPr>
              <w:pStyle w:val="NormalLeft"/>
              <w:rPr>
                <w:ins w:id="476" w:author="Author"/>
                <w:lang w:val="en-GB"/>
              </w:rPr>
            </w:pPr>
            <w:ins w:id="477" w:author="Author">
              <w:r w:rsidRPr="00FF353C">
                <w:rPr>
                  <w:lang w:val="en-GB"/>
                </w:rPr>
                <w:t>6 - Surrender value between 100% (exclusively) and 80% of the best estimate/local statutory reserves and notice required higher than 3 months</w:t>
              </w:r>
            </w:ins>
          </w:p>
          <w:p w14:paraId="3CC5C9A3" w14:textId="77777777" w:rsidR="00E31E70" w:rsidRPr="00FF353C" w:rsidRDefault="00E31E70" w:rsidP="00E31E70">
            <w:pPr>
              <w:pStyle w:val="NormalLeft"/>
              <w:rPr>
                <w:ins w:id="478" w:author="Author"/>
                <w:lang w:val="en-GB"/>
              </w:rPr>
            </w:pPr>
            <w:ins w:id="479" w:author="Author">
              <w:r w:rsidRPr="00FF353C">
                <w:rPr>
                  <w:lang w:val="en-GB"/>
                </w:rPr>
                <w:lastRenderedPageBreak/>
                <w:t>7 - Surrender value lower than 80% of the best estimate/local statutory reserves and notice required lower than one week</w:t>
              </w:r>
            </w:ins>
          </w:p>
          <w:p w14:paraId="0AD54D55" w14:textId="2AE6BED2" w:rsidR="00E31E70" w:rsidRPr="00FF353C" w:rsidRDefault="00E31E70" w:rsidP="00E31E70">
            <w:pPr>
              <w:pStyle w:val="NormalLeft"/>
              <w:rPr>
                <w:ins w:id="480" w:author="Author"/>
                <w:lang w:val="en-GB"/>
              </w:rPr>
            </w:pPr>
            <w:ins w:id="481" w:author="Author">
              <w:r w:rsidRPr="00FF353C">
                <w:rPr>
                  <w:lang w:val="en-GB"/>
                </w:rPr>
                <w:t>8 - Surrender value lower than 80% of the best estimate/local statutory reserves and notice required higher than one week but lower than 3 months</w:t>
              </w:r>
            </w:ins>
          </w:p>
          <w:p w14:paraId="3404648F" w14:textId="77777777" w:rsidR="00E31E70" w:rsidRPr="00FF353C" w:rsidRDefault="00E31E70" w:rsidP="00E31E70">
            <w:pPr>
              <w:pStyle w:val="NormalLeft"/>
              <w:rPr>
                <w:ins w:id="482" w:author="Author"/>
                <w:lang w:val="en-GB"/>
              </w:rPr>
            </w:pPr>
            <w:ins w:id="483" w:author="Author">
              <w:r w:rsidRPr="00FF353C">
                <w:rPr>
                  <w:lang w:val="en-GB"/>
                </w:rPr>
                <w:t>9 - Surrender value lower than 80% of the best estimate/local statutory reserves and notice required higher than 3 months</w:t>
              </w:r>
            </w:ins>
          </w:p>
          <w:p w14:paraId="2792A202" w14:textId="77777777" w:rsidR="00E31E70" w:rsidRPr="00FF353C" w:rsidRDefault="00E31E70" w:rsidP="00E31E70">
            <w:pPr>
              <w:pStyle w:val="NormalLeft"/>
              <w:rPr>
                <w:ins w:id="484" w:author="Author"/>
                <w:lang w:val="en-GB"/>
              </w:rPr>
            </w:pPr>
            <w:ins w:id="485" w:author="Author">
              <w:r w:rsidRPr="00FF353C">
                <w:rPr>
                  <w:lang w:val="en-GB"/>
                </w:rPr>
                <w:t>10 – Other</w:t>
              </w:r>
            </w:ins>
          </w:p>
          <w:p w14:paraId="3F5DFB52" w14:textId="77777777" w:rsidR="00E31E70" w:rsidRPr="00FF353C" w:rsidRDefault="00E31E70" w:rsidP="00E31E70">
            <w:pPr>
              <w:pStyle w:val="NormalLeft"/>
              <w:rPr>
                <w:ins w:id="486" w:author="Author"/>
                <w:lang w:val="en-GB"/>
              </w:rPr>
            </w:pPr>
            <w:ins w:id="487" w:author="Author">
              <w:r w:rsidRPr="00FF353C">
                <w:rPr>
                  <w:lang w:val="en-GB"/>
                </w:rPr>
                <w:t>The notice period should be understood as the time period (e.g. days or weeks) requested by the insurance company between the notification of the policyholder of his/her intention to terminate the insurance policy and the actual termination date. This term does not refer to the cool-off period which a client has to cancel the policy without penalty.</w:t>
              </w:r>
            </w:ins>
          </w:p>
          <w:p w14:paraId="532CDF19" w14:textId="77777777" w:rsidR="00E31E70" w:rsidRDefault="00E31E70" w:rsidP="00E31E70">
            <w:pPr>
              <w:pStyle w:val="NormalLeft"/>
              <w:rPr>
                <w:ins w:id="488" w:author="Author"/>
                <w:lang w:val="en-GB"/>
              </w:rPr>
            </w:pPr>
            <w:ins w:id="489" w:author="Author">
              <w:r w:rsidRPr="00FF353C">
                <w:rPr>
                  <w:lang w:val="en-GB"/>
                </w:rPr>
                <w:t>Where this cell is not applicable, i.e. a contract cannot be surrender, e.g. for annuities from non-life contracts, this cell can be left blank.</w:t>
              </w:r>
            </w:ins>
          </w:p>
          <w:p w14:paraId="39725BB5" w14:textId="199808D4" w:rsidR="00FF2BEE" w:rsidRPr="00FF353C" w:rsidRDefault="00FF2BEE" w:rsidP="00E31E70">
            <w:pPr>
              <w:pStyle w:val="NormalLeft"/>
              <w:rPr>
                <w:ins w:id="490" w:author="Author"/>
                <w:lang w:val="en-GB"/>
              </w:rPr>
            </w:pPr>
            <w:ins w:id="491" w:author="Author">
              <w:r>
                <w:rPr>
                  <w:lang w:val="en-GB"/>
                </w:rPr>
                <w:t>Not applicable for annuities stemming from non-life contracts.</w:t>
              </w:r>
            </w:ins>
          </w:p>
        </w:tc>
      </w:tr>
      <w:tr w:rsidR="00E31E70" w:rsidRPr="00FF353C" w14:paraId="11063411" w14:textId="77777777" w:rsidTr="00D45DD2">
        <w:trPr>
          <w:ins w:id="492" w:author="Author"/>
        </w:trPr>
        <w:tc>
          <w:tcPr>
            <w:tcW w:w="1857" w:type="dxa"/>
            <w:tcBorders>
              <w:top w:val="single" w:sz="2" w:space="0" w:color="auto"/>
              <w:left w:val="single" w:sz="2" w:space="0" w:color="auto"/>
              <w:bottom w:val="single" w:sz="2" w:space="0" w:color="auto"/>
              <w:right w:val="single" w:sz="2" w:space="0" w:color="auto"/>
            </w:tcBorders>
          </w:tcPr>
          <w:p w14:paraId="45A097BB" w14:textId="671AE942" w:rsidR="00E31E70" w:rsidRPr="00FF353C" w:rsidRDefault="00E31E70" w:rsidP="00E31E70">
            <w:pPr>
              <w:pStyle w:val="NormalLeft"/>
              <w:rPr>
                <w:ins w:id="493" w:author="Author"/>
                <w:lang w:val="en-GB"/>
              </w:rPr>
            </w:pPr>
            <w:ins w:id="494" w:author="Author">
              <w:r w:rsidRPr="00FF353C">
                <w:rPr>
                  <w:lang w:val="en-GB"/>
                </w:rPr>
                <w:lastRenderedPageBreak/>
                <w:t>C0280</w:t>
              </w:r>
            </w:ins>
          </w:p>
        </w:tc>
        <w:tc>
          <w:tcPr>
            <w:tcW w:w="2043" w:type="dxa"/>
            <w:tcBorders>
              <w:top w:val="single" w:sz="2" w:space="0" w:color="auto"/>
              <w:left w:val="single" w:sz="2" w:space="0" w:color="auto"/>
              <w:bottom w:val="single" w:sz="2" w:space="0" w:color="auto"/>
              <w:right w:val="single" w:sz="2" w:space="0" w:color="auto"/>
            </w:tcBorders>
          </w:tcPr>
          <w:p w14:paraId="3CE9CB68" w14:textId="326EBAB3" w:rsidR="00E31E70" w:rsidRPr="00FF353C" w:rsidRDefault="00E31E70" w:rsidP="00E31E70">
            <w:pPr>
              <w:pStyle w:val="NormalLeft"/>
              <w:rPr>
                <w:ins w:id="495" w:author="Author"/>
                <w:lang w:val="en-GB"/>
              </w:rPr>
            </w:pPr>
            <w:ins w:id="496" w:author="Author">
              <w:del w:id="497" w:author="Author">
                <w:r w:rsidRPr="00FF353C" w:rsidDel="00F1015B">
                  <w:rPr>
                    <w:lang w:val="en-GB"/>
                  </w:rPr>
                  <w:delText>a</w:delText>
                </w:r>
              </w:del>
              <w:r w:rsidR="00F1015B" w:rsidRPr="00FF353C">
                <w:rPr>
                  <w:lang w:val="en-GB"/>
                </w:rPr>
                <w:t>A</w:t>
              </w:r>
              <w:r w:rsidRPr="00FF353C">
                <w:rPr>
                  <w:lang w:val="en-GB"/>
                </w:rPr>
                <w:t>mount on which interest rate is guaranteed</w:t>
              </w:r>
            </w:ins>
          </w:p>
        </w:tc>
        <w:tc>
          <w:tcPr>
            <w:tcW w:w="5386" w:type="dxa"/>
            <w:gridSpan w:val="2"/>
            <w:tcBorders>
              <w:top w:val="single" w:sz="2" w:space="0" w:color="auto"/>
              <w:left w:val="single" w:sz="2" w:space="0" w:color="auto"/>
              <w:bottom w:val="single" w:sz="2" w:space="0" w:color="auto"/>
              <w:right w:val="single" w:sz="2" w:space="0" w:color="auto"/>
            </w:tcBorders>
          </w:tcPr>
          <w:p w14:paraId="06C487E1" w14:textId="77777777" w:rsidR="00FF2BEE" w:rsidRDefault="00E31E70" w:rsidP="00E31E70">
            <w:pPr>
              <w:pStyle w:val="NormalLeft"/>
              <w:rPr>
                <w:ins w:id="498" w:author="Author"/>
                <w:lang w:val="en-GB"/>
              </w:rPr>
            </w:pPr>
            <w:ins w:id="499" w:author="Author">
              <w:r w:rsidRPr="00FF353C">
                <w:rPr>
                  <w:lang w:val="en-GB"/>
                </w:rPr>
                <w:t>Monetary amount to which the guaranteed interest rate reported in C0260 need to be applied. Amount is to be reported as the monetary value at the reference date</w:t>
              </w:r>
              <w:r w:rsidR="00FF2BEE">
                <w:rPr>
                  <w:lang w:val="en-GB"/>
                </w:rPr>
                <w:t>.</w:t>
              </w:r>
            </w:ins>
          </w:p>
          <w:p w14:paraId="702D32E3" w14:textId="6F6BD590" w:rsidR="00E31E70" w:rsidRPr="00FF353C" w:rsidRDefault="00FF2BEE" w:rsidP="00E31E70">
            <w:pPr>
              <w:pStyle w:val="NormalLeft"/>
              <w:rPr>
                <w:ins w:id="500" w:author="Author"/>
                <w:lang w:val="en-GB"/>
              </w:rPr>
            </w:pPr>
            <w:ins w:id="501" w:author="Author">
              <w:r>
                <w:rPr>
                  <w:lang w:val="en-GB"/>
                </w:rPr>
                <w:t>Not applicable for annuities stemming from non-life contracts.</w:t>
              </w:r>
            </w:ins>
          </w:p>
        </w:tc>
      </w:tr>
      <w:tr w:rsidR="00F1015B" w:rsidRPr="00FF353C" w14:paraId="3506512F" w14:textId="77777777" w:rsidTr="008C2317">
        <w:trPr>
          <w:ins w:id="502" w:author="Author"/>
        </w:trPr>
        <w:tc>
          <w:tcPr>
            <w:tcW w:w="9286" w:type="dxa"/>
            <w:gridSpan w:val="4"/>
            <w:tcBorders>
              <w:top w:val="single" w:sz="2" w:space="0" w:color="auto"/>
              <w:left w:val="single" w:sz="2" w:space="0" w:color="auto"/>
              <w:bottom w:val="single" w:sz="2" w:space="0" w:color="auto"/>
              <w:right w:val="single" w:sz="2" w:space="0" w:color="auto"/>
            </w:tcBorders>
          </w:tcPr>
          <w:p w14:paraId="74928BB3" w14:textId="51D72B66" w:rsidR="00F1015B" w:rsidRPr="00FF353C" w:rsidRDefault="00F1015B" w:rsidP="00E31E70">
            <w:pPr>
              <w:pStyle w:val="NormalLeft"/>
              <w:rPr>
                <w:ins w:id="503" w:author="Author"/>
                <w:lang w:val="en-GB"/>
              </w:rPr>
            </w:pPr>
            <w:ins w:id="504" w:author="Author">
              <w:r w:rsidRPr="00FF353C">
                <w:rPr>
                  <w:lang w:val="en-GB"/>
                </w:rPr>
                <w:t>Characteristics of product</w:t>
              </w:r>
            </w:ins>
          </w:p>
        </w:tc>
      </w:tr>
      <w:tr w:rsidR="00B41996" w:rsidRPr="00FF353C" w14:paraId="29C5556F" w14:textId="77777777" w:rsidTr="00D45DD2">
        <w:trPr>
          <w:ins w:id="505" w:author="Author"/>
        </w:trPr>
        <w:tc>
          <w:tcPr>
            <w:tcW w:w="1857" w:type="dxa"/>
            <w:tcBorders>
              <w:top w:val="single" w:sz="2" w:space="0" w:color="auto"/>
              <w:left w:val="single" w:sz="2" w:space="0" w:color="auto"/>
              <w:bottom w:val="single" w:sz="2" w:space="0" w:color="auto"/>
              <w:right w:val="single" w:sz="2" w:space="0" w:color="auto"/>
            </w:tcBorders>
          </w:tcPr>
          <w:p w14:paraId="2C05E0D9" w14:textId="745B9E7F" w:rsidR="00B41996" w:rsidRPr="00FF353C" w:rsidRDefault="00B41996" w:rsidP="00B41996">
            <w:pPr>
              <w:pStyle w:val="NormalLeft"/>
              <w:rPr>
                <w:ins w:id="506" w:author="Author"/>
                <w:lang w:val="en-GB"/>
              </w:rPr>
            </w:pPr>
            <w:ins w:id="507" w:author="Author">
              <w:r w:rsidRPr="00FF353C">
                <w:rPr>
                  <w:lang w:val="en-GB"/>
                </w:rPr>
                <w:t>C010</w:t>
              </w:r>
              <w:r w:rsidR="008D4776">
                <w:rPr>
                  <w:lang w:val="en-GB"/>
                </w:rPr>
                <w:t>1</w:t>
              </w:r>
              <w:del w:id="508" w:author="Author">
                <w:r w:rsidRPr="00FF353C" w:rsidDel="008D4776">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788FA3B2" w14:textId="37BAD7BA" w:rsidR="00B41996" w:rsidRPr="00FF353C" w:rsidRDefault="00B41996" w:rsidP="00B41996">
            <w:pPr>
              <w:pStyle w:val="NormalLeft"/>
              <w:rPr>
                <w:ins w:id="509" w:author="Author"/>
                <w:lang w:val="en-GB"/>
              </w:rPr>
            </w:pPr>
            <w:ins w:id="510" w:author="Author">
              <w:r w:rsidRPr="00FF353C">
                <w:rPr>
                  <w:lang w:val="en-GB"/>
                </w:rPr>
                <w:t>Product  classification</w:t>
              </w:r>
            </w:ins>
          </w:p>
        </w:tc>
        <w:tc>
          <w:tcPr>
            <w:tcW w:w="5386" w:type="dxa"/>
            <w:gridSpan w:val="2"/>
            <w:tcBorders>
              <w:top w:val="single" w:sz="2" w:space="0" w:color="auto"/>
              <w:left w:val="single" w:sz="2" w:space="0" w:color="auto"/>
              <w:bottom w:val="single" w:sz="2" w:space="0" w:color="auto"/>
              <w:right w:val="single" w:sz="2" w:space="0" w:color="auto"/>
            </w:tcBorders>
          </w:tcPr>
          <w:p w14:paraId="143AB095" w14:textId="77777777" w:rsidR="00B41996" w:rsidRPr="00FF353C" w:rsidRDefault="00B41996" w:rsidP="00B41996">
            <w:pPr>
              <w:pStyle w:val="NormalLeft"/>
              <w:rPr>
                <w:ins w:id="511" w:author="Author"/>
                <w:lang w:val="en-GB"/>
              </w:rPr>
            </w:pPr>
            <w:ins w:id="512" w:author="Author">
              <w:r w:rsidRPr="00FF353C">
                <w:rPr>
                  <w:lang w:val="en-GB"/>
                </w:rPr>
                <w:t>The following closed list shall be used:</w:t>
              </w:r>
            </w:ins>
          </w:p>
          <w:p w14:paraId="357F0C59" w14:textId="77777777" w:rsidR="00B41996" w:rsidRPr="00FF353C" w:rsidRDefault="00B41996" w:rsidP="00D06B3A">
            <w:pPr>
              <w:pStyle w:val="NormalLeft"/>
              <w:numPr>
                <w:ilvl w:val="0"/>
                <w:numId w:val="17"/>
              </w:numPr>
              <w:rPr>
                <w:ins w:id="513" w:author="Author"/>
                <w:lang w:val="en-GB"/>
              </w:rPr>
            </w:pPr>
            <w:ins w:id="514" w:author="Author">
              <w:r w:rsidRPr="00FF353C">
                <w:rPr>
                  <w:lang w:val="en-GB"/>
                </w:rPr>
                <w:t>single life</w:t>
              </w:r>
            </w:ins>
          </w:p>
          <w:p w14:paraId="1A36E501" w14:textId="71333E5A" w:rsidR="00B41996" w:rsidRPr="00FF353C" w:rsidRDefault="00B41996" w:rsidP="00D06B3A">
            <w:pPr>
              <w:pStyle w:val="NormalLeft"/>
              <w:numPr>
                <w:ilvl w:val="0"/>
                <w:numId w:val="17"/>
              </w:numPr>
              <w:rPr>
                <w:ins w:id="515" w:author="Author"/>
                <w:lang w:val="en-GB"/>
              </w:rPr>
            </w:pPr>
            <w:ins w:id="516" w:author="Author">
              <w:r w:rsidRPr="00FF353C">
                <w:rPr>
                  <w:lang w:val="en-GB"/>
                </w:rPr>
                <w:t>joint life</w:t>
              </w:r>
            </w:ins>
          </w:p>
          <w:p w14:paraId="1CCBE66D" w14:textId="55EBE826" w:rsidR="00B41996" w:rsidRPr="00FF353C" w:rsidRDefault="00B41996" w:rsidP="00D06B3A">
            <w:pPr>
              <w:pStyle w:val="NormalLeft"/>
              <w:numPr>
                <w:ilvl w:val="0"/>
                <w:numId w:val="17"/>
              </w:numPr>
              <w:rPr>
                <w:ins w:id="517" w:author="Author"/>
                <w:lang w:val="en-GB"/>
              </w:rPr>
            </w:pPr>
            <w:ins w:id="518" w:author="Author">
              <w:r w:rsidRPr="00FF353C">
                <w:rPr>
                  <w:lang w:val="en-GB"/>
                </w:rPr>
                <w:t>collective</w:t>
              </w:r>
            </w:ins>
          </w:p>
          <w:p w14:paraId="08BBBC01" w14:textId="626A22F4" w:rsidR="00B41996" w:rsidRPr="00FF353C" w:rsidRDefault="00B41996" w:rsidP="00D06B3A">
            <w:pPr>
              <w:pStyle w:val="NormalLeft"/>
              <w:numPr>
                <w:ilvl w:val="0"/>
                <w:numId w:val="17"/>
              </w:numPr>
              <w:rPr>
                <w:ins w:id="519" w:author="Author"/>
                <w:lang w:val="en-GB"/>
              </w:rPr>
            </w:pPr>
            <w:ins w:id="520" w:author="Author">
              <w:r w:rsidRPr="00FF353C">
                <w:rPr>
                  <w:lang w:val="en-GB"/>
                </w:rPr>
                <w:t>other</w:t>
              </w:r>
            </w:ins>
          </w:p>
          <w:p w14:paraId="25282ED5" w14:textId="77777777" w:rsidR="00B41996" w:rsidRPr="00FF353C" w:rsidRDefault="00B41996" w:rsidP="00B41996">
            <w:pPr>
              <w:pStyle w:val="NormalLeft"/>
              <w:rPr>
                <w:ins w:id="521" w:author="Author"/>
                <w:lang w:val="en-GB"/>
              </w:rPr>
            </w:pPr>
            <w:ins w:id="522" w:author="Author">
              <w:r w:rsidRPr="00FF353C">
                <w:rPr>
                  <w:lang w:val="en-GB"/>
                </w:rPr>
                <w:t>If more than one characteristic is applicable use “4 – other”.</w:t>
              </w:r>
            </w:ins>
          </w:p>
          <w:p w14:paraId="3987CCB7" w14:textId="11996B43" w:rsidR="00B41996" w:rsidRPr="00FF353C" w:rsidRDefault="00B41996" w:rsidP="00B41996">
            <w:pPr>
              <w:pStyle w:val="NormalLeft"/>
              <w:rPr>
                <w:ins w:id="523" w:author="Author"/>
                <w:lang w:val="en-GB"/>
              </w:rPr>
            </w:pPr>
            <w:ins w:id="524" w:author="Author">
              <w:r w:rsidRPr="00FF353C">
                <w:rPr>
                  <w:lang w:val="en-GB"/>
                </w:rPr>
                <w:t>For annuities stemming from non–life use “4 – other”.</w:t>
              </w:r>
            </w:ins>
          </w:p>
        </w:tc>
      </w:tr>
      <w:tr w:rsidR="00B41996" w:rsidRPr="00FF353C" w14:paraId="19F73B19" w14:textId="77777777" w:rsidTr="00D45DD2">
        <w:trPr>
          <w:ins w:id="525" w:author="Author"/>
        </w:trPr>
        <w:tc>
          <w:tcPr>
            <w:tcW w:w="1857" w:type="dxa"/>
            <w:tcBorders>
              <w:top w:val="single" w:sz="2" w:space="0" w:color="auto"/>
              <w:left w:val="single" w:sz="2" w:space="0" w:color="auto"/>
              <w:bottom w:val="single" w:sz="2" w:space="0" w:color="auto"/>
              <w:right w:val="single" w:sz="2" w:space="0" w:color="auto"/>
            </w:tcBorders>
          </w:tcPr>
          <w:p w14:paraId="2E3A4E46" w14:textId="636927B6" w:rsidR="00B41996" w:rsidRPr="00FF353C" w:rsidRDefault="00B41996" w:rsidP="00B41996">
            <w:pPr>
              <w:pStyle w:val="NormalLeft"/>
              <w:rPr>
                <w:ins w:id="526" w:author="Author"/>
                <w:lang w:val="en-GB"/>
              </w:rPr>
            </w:pPr>
            <w:ins w:id="527" w:author="Author">
              <w:r w:rsidRPr="00FF353C">
                <w:rPr>
                  <w:lang w:val="en-GB"/>
                </w:rPr>
                <w:t>C010</w:t>
              </w:r>
              <w:r w:rsidR="008D4776">
                <w:rPr>
                  <w:lang w:val="en-GB"/>
                </w:rPr>
                <w:t>2</w:t>
              </w:r>
              <w:del w:id="528" w:author="Author">
                <w:r w:rsidRPr="00FF353C" w:rsidDel="008D4776">
                  <w:rPr>
                    <w:lang w:val="en-GB"/>
                  </w:rPr>
                  <w:delText>1</w:delText>
                </w:r>
              </w:del>
            </w:ins>
          </w:p>
        </w:tc>
        <w:tc>
          <w:tcPr>
            <w:tcW w:w="2043" w:type="dxa"/>
            <w:tcBorders>
              <w:top w:val="single" w:sz="2" w:space="0" w:color="auto"/>
              <w:left w:val="single" w:sz="2" w:space="0" w:color="auto"/>
              <w:bottom w:val="single" w:sz="2" w:space="0" w:color="auto"/>
              <w:right w:val="single" w:sz="2" w:space="0" w:color="auto"/>
            </w:tcBorders>
          </w:tcPr>
          <w:p w14:paraId="0DD9AA80" w14:textId="5A060045" w:rsidR="00B41996" w:rsidRPr="00FF353C" w:rsidRDefault="00B41996" w:rsidP="00B41996">
            <w:pPr>
              <w:pStyle w:val="NormalLeft"/>
              <w:rPr>
                <w:ins w:id="529" w:author="Author"/>
                <w:lang w:val="en-GB"/>
              </w:rPr>
            </w:pPr>
            <w:ins w:id="530" w:author="Author">
              <w:r w:rsidRPr="00FF353C">
                <w:rPr>
                  <w:lang w:val="en-GB"/>
                </w:rPr>
                <w:t>Pension entitlements</w:t>
              </w:r>
            </w:ins>
          </w:p>
        </w:tc>
        <w:tc>
          <w:tcPr>
            <w:tcW w:w="5386" w:type="dxa"/>
            <w:gridSpan w:val="2"/>
            <w:tcBorders>
              <w:top w:val="single" w:sz="2" w:space="0" w:color="auto"/>
              <w:left w:val="single" w:sz="2" w:space="0" w:color="auto"/>
              <w:bottom w:val="single" w:sz="2" w:space="0" w:color="auto"/>
              <w:right w:val="single" w:sz="2" w:space="0" w:color="auto"/>
            </w:tcBorders>
          </w:tcPr>
          <w:p w14:paraId="6735D021" w14:textId="77777777" w:rsidR="00B41996" w:rsidRPr="00FF353C" w:rsidRDefault="00B41996" w:rsidP="00B41996">
            <w:pPr>
              <w:pStyle w:val="NormalLeft"/>
              <w:rPr>
                <w:ins w:id="531" w:author="Author"/>
                <w:lang w:val="en-GB"/>
              </w:rPr>
            </w:pPr>
            <w:ins w:id="532" w:author="Author">
              <w:r w:rsidRPr="00FF353C">
                <w:rPr>
                  <w:lang w:val="en-GB"/>
                </w:rPr>
                <w:t>Specify if the product category is a pension entitlement. The following closed list shall be used:</w:t>
              </w:r>
            </w:ins>
          </w:p>
          <w:p w14:paraId="167E66B2" w14:textId="7AC10A57" w:rsidR="00B41996" w:rsidRPr="00FF353C" w:rsidRDefault="00B41996" w:rsidP="00D06B3A">
            <w:pPr>
              <w:pStyle w:val="NormalLeft"/>
              <w:numPr>
                <w:ilvl w:val="0"/>
                <w:numId w:val="18"/>
              </w:numPr>
              <w:rPr>
                <w:ins w:id="533" w:author="Author"/>
                <w:lang w:val="en-GB"/>
              </w:rPr>
            </w:pPr>
            <w:ins w:id="534" w:author="Author">
              <w:r w:rsidRPr="00FF353C">
                <w:rPr>
                  <w:lang w:val="en-GB"/>
                </w:rPr>
                <w:t>Yes</w:t>
              </w:r>
            </w:ins>
          </w:p>
          <w:p w14:paraId="0A3672F0" w14:textId="48F335E3" w:rsidR="00B41996" w:rsidRPr="00FF353C" w:rsidRDefault="00B41996" w:rsidP="00D06B3A">
            <w:pPr>
              <w:pStyle w:val="NormalLeft"/>
              <w:numPr>
                <w:ilvl w:val="0"/>
                <w:numId w:val="18"/>
              </w:numPr>
              <w:rPr>
                <w:ins w:id="535" w:author="Author"/>
                <w:lang w:val="en-GB"/>
              </w:rPr>
            </w:pPr>
            <w:ins w:id="536" w:author="Author">
              <w:r w:rsidRPr="00FF353C">
                <w:rPr>
                  <w:lang w:val="en-GB"/>
                </w:rPr>
                <w:lastRenderedPageBreak/>
                <w:t>No</w:t>
              </w:r>
            </w:ins>
          </w:p>
          <w:p w14:paraId="4FC9E946" w14:textId="77777777" w:rsidR="008F6280" w:rsidRPr="00FF353C" w:rsidRDefault="00B41996" w:rsidP="00B41996">
            <w:pPr>
              <w:pStyle w:val="NormalLeft"/>
              <w:rPr>
                <w:ins w:id="537" w:author="Author"/>
                <w:lang w:val="en-GB"/>
              </w:rPr>
            </w:pPr>
            <w:ins w:id="538" w:author="Author">
              <w:r w:rsidRPr="00FF353C">
                <w:rPr>
                  <w:lang w:val="en-GB"/>
                </w:rPr>
                <w:t>When assessing if a product should be classified as pension entitlement under template S.14 the following should be considered:</w:t>
              </w:r>
            </w:ins>
          </w:p>
          <w:p w14:paraId="32C1F03A" w14:textId="657CE6A2" w:rsidR="008F6280" w:rsidRPr="00FF353C" w:rsidRDefault="00B41996" w:rsidP="00E961F4">
            <w:pPr>
              <w:pStyle w:val="NormalLeft"/>
              <w:numPr>
                <w:ilvl w:val="0"/>
                <w:numId w:val="20"/>
              </w:numPr>
              <w:rPr>
                <w:ins w:id="539" w:author="Author"/>
                <w:lang w:val="en-GB"/>
              </w:rPr>
            </w:pPr>
            <w:ins w:id="540" w:author="Author">
              <w:r w:rsidRPr="00FF353C">
                <w:rPr>
                  <w:lang w:val="en-GB"/>
                </w:rPr>
                <w:t xml:space="preserve">If product is a pension product based on national regulation/law. For this the “Database of pension plans and products in the EEA” published at EIOPA website might be considered (with the caveats referred to </w:t>
              </w:r>
              <w:del w:id="541" w:author="Author">
                <w:r w:rsidRPr="00FF353C" w:rsidDel="0061766F">
                  <w:rPr>
                    <w:lang w:val="en-GB"/>
                  </w:rPr>
                  <w:delText>in</w:delText>
                </w:r>
              </w:del>
              <w:r w:rsidR="0061766F" w:rsidRPr="00FF353C">
                <w:rPr>
                  <w:lang w:val="en-GB"/>
                </w:rPr>
                <w:t>on</w:t>
              </w:r>
              <w:r w:rsidRPr="00FF353C">
                <w:rPr>
                  <w:lang w:val="en-GB"/>
                </w:rPr>
                <w:t xml:space="preserve"> the website); </w:t>
              </w:r>
              <w:del w:id="542" w:author="Author">
                <w:r w:rsidRPr="00FF353C" w:rsidDel="00EF5923">
                  <w:rPr>
                    <w:lang w:val="en-GB"/>
                  </w:rPr>
                  <w:delText>https://eiopa.europa.eu/publications/database-of-pension-plans-and-products-in-the-</w:delText>
                </w:r>
                <w:r w:rsidR="008F6280" w:rsidRPr="00FF353C" w:rsidDel="00EF5923">
                  <w:rPr>
                    <w:lang w:val="en-GB"/>
                  </w:rPr>
                  <w:delText xml:space="preserve">european-economic-area-(eea) </w:delText>
                </w:r>
              </w:del>
            </w:ins>
          </w:p>
          <w:p w14:paraId="5D7CC259" w14:textId="77777777" w:rsidR="00EF5923" w:rsidRDefault="00B41996" w:rsidP="00E961F4">
            <w:pPr>
              <w:pStyle w:val="NormalLeft"/>
              <w:numPr>
                <w:ilvl w:val="0"/>
                <w:numId w:val="20"/>
              </w:numPr>
              <w:rPr>
                <w:ins w:id="543" w:author="Author"/>
                <w:lang w:val="en-GB"/>
              </w:rPr>
            </w:pPr>
            <w:ins w:id="544" w:author="Author">
              <w:r w:rsidRPr="00FF353C">
                <w:rPr>
                  <w:lang w:val="en-GB"/>
                </w:rPr>
                <w:t xml:space="preserve">If a product (e.g. a unit-linked product) accumulates money for retirement using a tax advantage related to pensions;  </w:t>
              </w:r>
            </w:ins>
          </w:p>
          <w:p w14:paraId="10E6DA83" w14:textId="4E00BCC6" w:rsidR="00EF5923" w:rsidRDefault="00B41996" w:rsidP="00E961F4">
            <w:pPr>
              <w:pStyle w:val="NormalLeft"/>
              <w:numPr>
                <w:ilvl w:val="0"/>
                <w:numId w:val="20"/>
              </w:numPr>
              <w:rPr>
                <w:ins w:id="545" w:author="Author"/>
                <w:lang w:val="en-GB"/>
              </w:rPr>
            </w:pPr>
            <w:ins w:id="546" w:author="Author">
              <w:del w:id="547" w:author="Author">
                <w:r w:rsidRPr="00FF353C" w:rsidDel="00EF5923">
                  <w:rPr>
                    <w:lang w:val="en-GB"/>
                  </w:rPr>
                  <w:delText>-</w:delText>
                </w:r>
              </w:del>
            </w:ins>
            <w:del w:id="548" w:author="Author">
              <w:r w:rsidR="00E961F4" w:rsidRPr="00FF353C" w:rsidDel="00EF5923">
                <w:rPr>
                  <w:lang w:val="en-GB"/>
                </w:rPr>
                <w:delText xml:space="preserve"> </w:delText>
              </w:r>
            </w:del>
            <w:ins w:id="549" w:author="Author">
              <w:r w:rsidRPr="00FF353C">
                <w:rPr>
                  <w:lang w:val="en-GB"/>
                </w:rPr>
                <w:t xml:space="preserve">If the future payments are explicitly linked to the retirement itself; </w:t>
              </w:r>
            </w:ins>
          </w:p>
          <w:p w14:paraId="7C581423" w14:textId="1B2C9989" w:rsidR="00B41996" w:rsidRPr="00FF353C" w:rsidRDefault="00B41996" w:rsidP="00E961F4">
            <w:pPr>
              <w:pStyle w:val="NormalLeft"/>
              <w:numPr>
                <w:ilvl w:val="0"/>
                <w:numId w:val="20"/>
              </w:numPr>
              <w:rPr>
                <w:ins w:id="550" w:author="Author"/>
                <w:lang w:val="en-GB"/>
              </w:rPr>
            </w:pPr>
            <w:ins w:id="551" w:author="Author">
              <w:del w:id="552" w:author="Author">
                <w:r w:rsidRPr="00FF353C" w:rsidDel="00EF5923">
                  <w:rPr>
                    <w:lang w:val="en-GB"/>
                  </w:rPr>
                  <w:delText>-</w:delText>
                </w:r>
                <w:r w:rsidRPr="00FF353C" w:rsidDel="00EF5923">
                  <w:rPr>
                    <w:lang w:val="en-GB"/>
                  </w:rPr>
                  <w:tab/>
                </w:r>
              </w:del>
              <w:r w:rsidRPr="00FF353C">
                <w:rPr>
                  <w:lang w:val="en-GB"/>
                </w:rPr>
                <w:t>If the product complies with all features identified but also includes some very exceptional situations where the money could be surrendered like long unemployment or serious illness, it should continue to be considered as a pension entitlement.</w:t>
              </w:r>
            </w:ins>
          </w:p>
          <w:p w14:paraId="5A098F47" w14:textId="77777777" w:rsidR="00B41996" w:rsidRPr="00FF353C" w:rsidRDefault="00B41996" w:rsidP="00B41996">
            <w:pPr>
              <w:pStyle w:val="NormalLeft"/>
              <w:rPr>
                <w:ins w:id="553" w:author="Author"/>
                <w:lang w:val="en-GB"/>
              </w:rPr>
            </w:pPr>
            <w:ins w:id="554" w:author="Author">
              <w:r w:rsidRPr="00FF353C">
                <w:rPr>
                  <w:lang w:val="en-GB"/>
                </w:rPr>
                <w:t>The following should not influence the decision:</w:t>
              </w:r>
            </w:ins>
          </w:p>
          <w:p w14:paraId="32FACA4E" w14:textId="77777777" w:rsidR="001271AD" w:rsidRPr="00FF353C" w:rsidRDefault="00B41996" w:rsidP="00D06B3A">
            <w:pPr>
              <w:pStyle w:val="NormalLeft"/>
              <w:numPr>
                <w:ilvl w:val="0"/>
                <w:numId w:val="22"/>
              </w:numPr>
              <w:rPr>
                <w:ins w:id="555" w:author="Author"/>
                <w:lang w:val="en-GB"/>
              </w:rPr>
            </w:pPr>
            <w:ins w:id="556" w:author="Author">
              <w:r w:rsidRPr="00FF353C">
                <w:rPr>
                  <w:lang w:val="en-GB"/>
                </w:rPr>
                <w:t>If the product substitutes or is additional to the social security system in place;</w:t>
              </w:r>
            </w:ins>
          </w:p>
          <w:p w14:paraId="64AB1658" w14:textId="68A592BA" w:rsidR="00B41996" w:rsidRPr="00FF353C" w:rsidRDefault="00B41996" w:rsidP="00D06B3A">
            <w:pPr>
              <w:pStyle w:val="NormalLeft"/>
              <w:numPr>
                <w:ilvl w:val="0"/>
                <w:numId w:val="22"/>
              </w:numPr>
              <w:rPr>
                <w:ins w:id="557" w:author="Author"/>
                <w:lang w:val="en-GB"/>
              </w:rPr>
            </w:pPr>
            <w:ins w:id="558" w:author="Author">
              <w:r w:rsidRPr="00FF353C">
                <w:rPr>
                  <w:lang w:val="en-GB"/>
                </w:rPr>
                <w:t>If the product is compulsory (usually if substitute) or not compulsory (usually if additional);</w:t>
              </w:r>
            </w:ins>
          </w:p>
          <w:p w14:paraId="726EA685" w14:textId="52177BDC" w:rsidR="00B41996" w:rsidRPr="00FF353C" w:rsidRDefault="00B41996" w:rsidP="00D06B3A">
            <w:pPr>
              <w:pStyle w:val="NormalLeft"/>
              <w:numPr>
                <w:ilvl w:val="0"/>
                <w:numId w:val="22"/>
              </w:numPr>
              <w:rPr>
                <w:ins w:id="559" w:author="Author"/>
                <w:lang w:val="en-GB"/>
              </w:rPr>
            </w:pPr>
            <w:ins w:id="560" w:author="Author">
              <w:r w:rsidRPr="00FF353C">
                <w:rPr>
                  <w:lang w:val="en-GB"/>
                </w:rPr>
                <w:t>If the payment in future is to be done through annuities or through a lump sum, as long as the payment is at retirement age.</w:t>
              </w:r>
            </w:ins>
          </w:p>
        </w:tc>
      </w:tr>
      <w:tr w:rsidR="00F25F43" w:rsidRPr="00FF353C" w14:paraId="0C3E18BC" w14:textId="77777777" w:rsidTr="00D45DD2">
        <w:trPr>
          <w:ins w:id="561" w:author="Author"/>
        </w:trPr>
        <w:tc>
          <w:tcPr>
            <w:tcW w:w="1857" w:type="dxa"/>
            <w:tcBorders>
              <w:top w:val="single" w:sz="2" w:space="0" w:color="auto"/>
              <w:left w:val="single" w:sz="2" w:space="0" w:color="auto"/>
              <w:bottom w:val="single" w:sz="2" w:space="0" w:color="auto"/>
              <w:right w:val="single" w:sz="2" w:space="0" w:color="auto"/>
            </w:tcBorders>
          </w:tcPr>
          <w:p w14:paraId="0AB80A00" w14:textId="3AFACC95" w:rsidR="00F25F43" w:rsidRPr="00FF353C" w:rsidRDefault="00F25F43" w:rsidP="00F25F43">
            <w:pPr>
              <w:pStyle w:val="NormalLeft"/>
              <w:rPr>
                <w:ins w:id="562" w:author="Author"/>
                <w:lang w:val="en-GB"/>
              </w:rPr>
            </w:pPr>
            <w:ins w:id="563" w:author="Author">
              <w:r w:rsidRPr="00FF353C">
                <w:rPr>
                  <w:lang w:val="en-GB"/>
                </w:rPr>
                <w:lastRenderedPageBreak/>
                <w:t>C0110</w:t>
              </w:r>
            </w:ins>
          </w:p>
        </w:tc>
        <w:tc>
          <w:tcPr>
            <w:tcW w:w="2043" w:type="dxa"/>
            <w:tcBorders>
              <w:top w:val="single" w:sz="2" w:space="0" w:color="auto"/>
              <w:left w:val="single" w:sz="2" w:space="0" w:color="auto"/>
              <w:bottom w:val="single" w:sz="2" w:space="0" w:color="auto"/>
              <w:right w:val="single" w:sz="2" w:space="0" w:color="auto"/>
            </w:tcBorders>
          </w:tcPr>
          <w:p w14:paraId="51645CF8" w14:textId="3B06F57D" w:rsidR="00F25F43" w:rsidRPr="00FF353C" w:rsidRDefault="00F25F43" w:rsidP="00F25F43">
            <w:pPr>
              <w:pStyle w:val="NormalLeft"/>
              <w:rPr>
                <w:ins w:id="564" w:author="Author"/>
                <w:lang w:val="en-GB"/>
              </w:rPr>
            </w:pPr>
            <w:ins w:id="565" w:author="Author">
              <w:r w:rsidRPr="00FF353C">
                <w:rPr>
                  <w:lang w:val="en-GB"/>
                </w:rPr>
                <w:t>Type of product</w:t>
              </w:r>
            </w:ins>
          </w:p>
        </w:tc>
        <w:tc>
          <w:tcPr>
            <w:tcW w:w="5386" w:type="dxa"/>
            <w:gridSpan w:val="2"/>
            <w:tcBorders>
              <w:top w:val="single" w:sz="2" w:space="0" w:color="auto"/>
              <w:left w:val="single" w:sz="2" w:space="0" w:color="auto"/>
              <w:bottom w:val="single" w:sz="2" w:space="0" w:color="auto"/>
              <w:right w:val="single" w:sz="2" w:space="0" w:color="auto"/>
            </w:tcBorders>
          </w:tcPr>
          <w:p w14:paraId="124F6E10" w14:textId="4D7EBF09" w:rsidR="00F25F43" w:rsidRPr="00FF353C" w:rsidRDefault="00F25F43" w:rsidP="00F25F43">
            <w:pPr>
              <w:pStyle w:val="NormalLeft"/>
              <w:rPr>
                <w:ins w:id="566" w:author="Author"/>
                <w:lang w:val="en-GB"/>
              </w:rPr>
            </w:pPr>
            <w:ins w:id="567" w:author="Author">
              <w:r w:rsidRPr="00FF353C">
                <w:rPr>
                  <w:lang w:val="en-GB"/>
                </w:rPr>
                <w:t>General qualitative description of the product type. If a product code is attributed by the competent authority for supervisory purposes, the description of product type for that code shall be used.</w:t>
              </w:r>
            </w:ins>
          </w:p>
        </w:tc>
      </w:tr>
      <w:tr w:rsidR="00F25F43" w:rsidRPr="00FF353C" w14:paraId="4EDAB4AE" w14:textId="77777777" w:rsidTr="00D45DD2">
        <w:trPr>
          <w:ins w:id="568" w:author="Author"/>
        </w:trPr>
        <w:tc>
          <w:tcPr>
            <w:tcW w:w="1857" w:type="dxa"/>
            <w:tcBorders>
              <w:top w:val="single" w:sz="2" w:space="0" w:color="auto"/>
              <w:left w:val="single" w:sz="2" w:space="0" w:color="auto"/>
              <w:bottom w:val="single" w:sz="2" w:space="0" w:color="auto"/>
              <w:right w:val="single" w:sz="2" w:space="0" w:color="auto"/>
            </w:tcBorders>
          </w:tcPr>
          <w:p w14:paraId="4562802F" w14:textId="5760CEB3" w:rsidR="00F25F43" w:rsidRPr="00FF353C" w:rsidRDefault="00F25F43" w:rsidP="00F25F43">
            <w:pPr>
              <w:pStyle w:val="NormalLeft"/>
              <w:rPr>
                <w:ins w:id="569" w:author="Author"/>
                <w:lang w:val="en-GB"/>
              </w:rPr>
            </w:pPr>
            <w:ins w:id="570" w:author="Author">
              <w:r w:rsidRPr="00FF353C">
                <w:rPr>
                  <w:lang w:val="en-GB"/>
                </w:rPr>
                <w:t>C0120</w:t>
              </w:r>
            </w:ins>
          </w:p>
        </w:tc>
        <w:tc>
          <w:tcPr>
            <w:tcW w:w="2043" w:type="dxa"/>
            <w:tcBorders>
              <w:top w:val="single" w:sz="2" w:space="0" w:color="auto"/>
              <w:left w:val="single" w:sz="2" w:space="0" w:color="auto"/>
              <w:bottom w:val="single" w:sz="2" w:space="0" w:color="auto"/>
              <w:right w:val="single" w:sz="2" w:space="0" w:color="auto"/>
            </w:tcBorders>
          </w:tcPr>
          <w:p w14:paraId="6EDC589F" w14:textId="732427F3" w:rsidR="00F25F43" w:rsidRPr="00FF353C" w:rsidRDefault="00F25F43" w:rsidP="00F25F43">
            <w:pPr>
              <w:pStyle w:val="NormalLeft"/>
              <w:rPr>
                <w:ins w:id="571" w:author="Author"/>
                <w:lang w:val="en-GB"/>
              </w:rPr>
            </w:pPr>
            <w:ins w:id="572" w:author="Author">
              <w:r w:rsidRPr="00FF353C">
                <w:rPr>
                  <w:lang w:val="en-GB"/>
                </w:rPr>
                <w:t>Product denomination</w:t>
              </w:r>
            </w:ins>
          </w:p>
        </w:tc>
        <w:tc>
          <w:tcPr>
            <w:tcW w:w="5386" w:type="dxa"/>
            <w:gridSpan w:val="2"/>
            <w:tcBorders>
              <w:top w:val="single" w:sz="2" w:space="0" w:color="auto"/>
              <w:left w:val="single" w:sz="2" w:space="0" w:color="auto"/>
              <w:bottom w:val="single" w:sz="2" w:space="0" w:color="auto"/>
              <w:right w:val="single" w:sz="2" w:space="0" w:color="auto"/>
            </w:tcBorders>
          </w:tcPr>
          <w:p w14:paraId="1640CBE4" w14:textId="12B57BF3" w:rsidR="00F25F43" w:rsidRPr="00FF353C" w:rsidRDefault="00F25F43" w:rsidP="00F25F43">
            <w:pPr>
              <w:pStyle w:val="NormalLeft"/>
              <w:rPr>
                <w:ins w:id="573" w:author="Author"/>
                <w:lang w:val="en-GB"/>
              </w:rPr>
            </w:pPr>
            <w:ins w:id="574" w:author="Author">
              <w:r w:rsidRPr="00FF353C">
                <w:rPr>
                  <w:lang w:val="en-GB"/>
                </w:rPr>
                <w:t>Commercial name of product (undertaking–specific).</w:t>
              </w:r>
            </w:ins>
          </w:p>
        </w:tc>
      </w:tr>
      <w:tr w:rsidR="00F25F43" w:rsidRPr="00FF353C" w14:paraId="519F7F75" w14:textId="77777777" w:rsidTr="00D45DD2">
        <w:trPr>
          <w:ins w:id="575" w:author="Author"/>
        </w:trPr>
        <w:tc>
          <w:tcPr>
            <w:tcW w:w="1857" w:type="dxa"/>
            <w:tcBorders>
              <w:top w:val="single" w:sz="2" w:space="0" w:color="auto"/>
              <w:left w:val="single" w:sz="2" w:space="0" w:color="auto"/>
              <w:bottom w:val="single" w:sz="2" w:space="0" w:color="auto"/>
              <w:right w:val="single" w:sz="2" w:space="0" w:color="auto"/>
            </w:tcBorders>
          </w:tcPr>
          <w:p w14:paraId="61CED4EC" w14:textId="5E2D80DD" w:rsidR="00F25F43" w:rsidRPr="00FF353C" w:rsidRDefault="00F25F43" w:rsidP="00F25F43">
            <w:pPr>
              <w:pStyle w:val="NormalLeft"/>
              <w:rPr>
                <w:ins w:id="576" w:author="Author"/>
                <w:lang w:val="en-GB"/>
              </w:rPr>
            </w:pPr>
            <w:ins w:id="577" w:author="Author">
              <w:r w:rsidRPr="00FF353C">
                <w:rPr>
                  <w:lang w:val="en-GB"/>
                </w:rPr>
                <w:t>C0130</w:t>
              </w:r>
            </w:ins>
          </w:p>
        </w:tc>
        <w:tc>
          <w:tcPr>
            <w:tcW w:w="2043" w:type="dxa"/>
            <w:tcBorders>
              <w:top w:val="single" w:sz="2" w:space="0" w:color="auto"/>
              <w:left w:val="single" w:sz="2" w:space="0" w:color="auto"/>
              <w:bottom w:val="single" w:sz="2" w:space="0" w:color="auto"/>
              <w:right w:val="single" w:sz="2" w:space="0" w:color="auto"/>
            </w:tcBorders>
          </w:tcPr>
          <w:p w14:paraId="56CB50B4" w14:textId="5254492D" w:rsidR="00F25F43" w:rsidRPr="00FF353C" w:rsidRDefault="00F25F43" w:rsidP="00F25F43">
            <w:pPr>
              <w:pStyle w:val="NormalLeft"/>
              <w:rPr>
                <w:ins w:id="578" w:author="Author"/>
                <w:lang w:val="en-GB"/>
              </w:rPr>
            </w:pPr>
            <w:ins w:id="579" w:author="Author">
              <w:r w:rsidRPr="00FF353C">
                <w:rPr>
                  <w:lang w:val="en-GB"/>
                </w:rPr>
                <w:t>Product still commercialised</w:t>
              </w:r>
              <w:r w:rsidR="00F1015B" w:rsidRPr="00FF353C">
                <w:rPr>
                  <w:lang w:val="en-GB"/>
                </w:rPr>
                <w:t>?</w:t>
              </w:r>
            </w:ins>
          </w:p>
        </w:tc>
        <w:tc>
          <w:tcPr>
            <w:tcW w:w="5386" w:type="dxa"/>
            <w:gridSpan w:val="2"/>
            <w:tcBorders>
              <w:top w:val="single" w:sz="2" w:space="0" w:color="auto"/>
              <w:left w:val="single" w:sz="2" w:space="0" w:color="auto"/>
              <w:bottom w:val="single" w:sz="2" w:space="0" w:color="auto"/>
              <w:right w:val="single" w:sz="2" w:space="0" w:color="auto"/>
            </w:tcBorders>
          </w:tcPr>
          <w:p w14:paraId="1A818329" w14:textId="77777777" w:rsidR="00F25F43" w:rsidRPr="00FF353C" w:rsidRDefault="00F25F43" w:rsidP="00F25F43">
            <w:pPr>
              <w:pStyle w:val="NormalLeft"/>
              <w:rPr>
                <w:ins w:id="580" w:author="Author"/>
                <w:lang w:val="en-GB"/>
              </w:rPr>
            </w:pPr>
            <w:ins w:id="581" w:author="Author">
              <w:r w:rsidRPr="00FF353C">
                <w:rPr>
                  <w:lang w:val="en-GB"/>
                </w:rPr>
                <w:t>Specify if product is still for sale or if it is just in run–off. The following closed list shall be used:</w:t>
              </w:r>
            </w:ins>
          </w:p>
          <w:p w14:paraId="447FD2AB" w14:textId="17944D8D" w:rsidR="00F25F43" w:rsidRPr="00FF353C" w:rsidRDefault="00F25F43" w:rsidP="00D06B3A">
            <w:pPr>
              <w:pStyle w:val="NormalLeft"/>
              <w:ind w:left="720"/>
              <w:rPr>
                <w:ins w:id="582" w:author="Author"/>
                <w:lang w:val="en-GB"/>
              </w:rPr>
            </w:pPr>
            <w:ins w:id="583" w:author="Author">
              <w:r w:rsidRPr="00FF353C">
                <w:rPr>
                  <w:lang w:val="en-GB"/>
                </w:rPr>
                <w:t>1 – still commercialised</w:t>
              </w:r>
            </w:ins>
          </w:p>
          <w:p w14:paraId="50E3E39B" w14:textId="26DF6A1B" w:rsidR="00F25F43" w:rsidRPr="00FF353C" w:rsidRDefault="00F25F43" w:rsidP="00D06B3A">
            <w:pPr>
              <w:pStyle w:val="NormalLeft"/>
              <w:ind w:left="720"/>
              <w:rPr>
                <w:ins w:id="584" w:author="Author"/>
                <w:lang w:val="en-GB"/>
              </w:rPr>
            </w:pPr>
            <w:ins w:id="585" w:author="Author">
              <w:r w:rsidRPr="00FF353C">
                <w:rPr>
                  <w:lang w:val="en-GB"/>
                </w:rPr>
                <w:t>2 – In run-off</w:t>
              </w:r>
            </w:ins>
          </w:p>
        </w:tc>
      </w:tr>
      <w:tr w:rsidR="00F25F43" w:rsidRPr="00FF353C" w14:paraId="280FCB4C" w14:textId="77777777" w:rsidTr="00D45DD2">
        <w:trPr>
          <w:ins w:id="586" w:author="Author"/>
        </w:trPr>
        <w:tc>
          <w:tcPr>
            <w:tcW w:w="1857" w:type="dxa"/>
            <w:tcBorders>
              <w:top w:val="single" w:sz="2" w:space="0" w:color="auto"/>
              <w:left w:val="single" w:sz="2" w:space="0" w:color="auto"/>
              <w:bottom w:val="single" w:sz="2" w:space="0" w:color="auto"/>
              <w:right w:val="single" w:sz="2" w:space="0" w:color="auto"/>
            </w:tcBorders>
          </w:tcPr>
          <w:p w14:paraId="58776D11" w14:textId="0F461C04" w:rsidR="00F25F43" w:rsidRPr="00FF353C" w:rsidRDefault="00F25F43" w:rsidP="00F25F43">
            <w:pPr>
              <w:pStyle w:val="NormalLeft"/>
              <w:rPr>
                <w:ins w:id="587" w:author="Author"/>
                <w:lang w:val="en-GB"/>
              </w:rPr>
            </w:pPr>
            <w:ins w:id="588" w:author="Author">
              <w:r w:rsidRPr="00FF353C">
                <w:rPr>
                  <w:lang w:val="en-GB"/>
                </w:rPr>
                <w:lastRenderedPageBreak/>
                <w:t>C0141</w:t>
              </w:r>
            </w:ins>
          </w:p>
        </w:tc>
        <w:tc>
          <w:tcPr>
            <w:tcW w:w="2043" w:type="dxa"/>
            <w:tcBorders>
              <w:top w:val="single" w:sz="2" w:space="0" w:color="auto"/>
              <w:left w:val="single" w:sz="2" w:space="0" w:color="auto"/>
              <w:bottom w:val="single" w:sz="2" w:space="0" w:color="auto"/>
              <w:right w:val="single" w:sz="2" w:space="0" w:color="auto"/>
            </w:tcBorders>
          </w:tcPr>
          <w:p w14:paraId="78A0018F" w14:textId="2CDF16BD" w:rsidR="00F25F43" w:rsidRPr="00FF353C" w:rsidRDefault="00F25F43" w:rsidP="008810CC">
            <w:pPr>
              <w:pStyle w:val="NormalLeft"/>
              <w:rPr>
                <w:ins w:id="589" w:author="Author"/>
                <w:lang w:val="en-GB"/>
              </w:rPr>
            </w:pPr>
            <w:ins w:id="590" w:author="Author">
              <w:r w:rsidRPr="00FF353C">
                <w:rPr>
                  <w:lang w:val="en-GB"/>
                </w:rPr>
                <w:t>Pro</w:t>
              </w:r>
              <w:r w:rsidR="008810CC">
                <w:rPr>
                  <w:lang w:val="en-GB"/>
                </w:rPr>
                <w:t>fit</w:t>
              </w:r>
              <w:del w:id="591" w:author="Author">
                <w:r w:rsidRPr="00FF353C" w:rsidDel="008810CC">
                  <w:rPr>
                    <w:lang w:val="en-GB"/>
                  </w:rPr>
                  <w:delText>duct</w:delText>
                </w:r>
              </w:del>
              <w:r w:rsidRPr="00FF353C">
                <w:rPr>
                  <w:lang w:val="en-GB"/>
                </w:rPr>
                <w:t xml:space="preserve"> sharing</w:t>
              </w:r>
            </w:ins>
          </w:p>
        </w:tc>
        <w:tc>
          <w:tcPr>
            <w:tcW w:w="5386" w:type="dxa"/>
            <w:gridSpan w:val="2"/>
            <w:tcBorders>
              <w:top w:val="single" w:sz="2" w:space="0" w:color="auto"/>
              <w:left w:val="single" w:sz="2" w:space="0" w:color="auto"/>
              <w:bottom w:val="single" w:sz="2" w:space="0" w:color="auto"/>
              <w:right w:val="single" w:sz="2" w:space="0" w:color="auto"/>
            </w:tcBorders>
          </w:tcPr>
          <w:p w14:paraId="5EB2AD54" w14:textId="53B87117" w:rsidR="00F25F43" w:rsidRPr="00FF353C" w:rsidRDefault="00F25F43" w:rsidP="00F25F43">
            <w:pPr>
              <w:pStyle w:val="NormalLeft"/>
              <w:rPr>
                <w:ins w:id="592" w:author="Author"/>
                <w:lang w:val="en-GB"/>
              </w:rPr>
            </w:pPr>
            <w:ins w:id="593" w:author="Author">
              <w:r w:rsidRPr="00FF353C">
                <w:rPr>
                  <w:lang w:val="en-GB"/>
                </w:rPr>
                <w:t>Specify if product category includes profit sharing or not. The following closed list shall be used.</w:t>
              </w:r>
            </w:ins>
          </w:p>
          <w:p w14:paraId="07B069F4" w14:textId="4324EF44" w:rsidR="00F25F43" w:rsidRPr="00FF353C" w:rsidRDefault="00F25F43" w:rsidP="00F25F43">
            <w:pPr>
              <w:pStyle w:val="NormalLeft"/>
              <w:ind w:left="720"/>
              <w:rPr>
                <w:ins w:id="594" w:author="Author"/>
                <w:lang w:val="en-GB"/>
              </w:rPr>
            </w:pPr>
            <w:ins w:id="595" w:author="Author">
              <w:r w:rsidRPr="00FF353C">
                <w:rPr>
                  <w:lang w:val="en-GB"/>
                </w:rPr>
                <w:t>1 – Yes</w:t>
              </w:r>
            </w:ins>
          </w:p>
          <w:p w14:paraId="2D68C9BB" w14:textId="4E767CA1" w:rsidR="00F25F43" w:rsidRPr="00FF353C" w:rsidRDefault="00F25F43" w:rsidP="00D06B3A">
            <w:pPr>
              <w:pStyle w:val="NormalLeft"/>
              <w:ind w:left="720"/>
              <w:rPr>
                <w:ins w:id="596" w:author="Author"/>
                <w:lang w:val="en-GB"/>
              </w:rPr>
            </w:pPr>
            <w:ins w:id="597" w:author="Author">
              <w:r w:rsidRPr="00FF353C">
                <w:rPr>
                  <w:lang w:val="en-GB"/>
                </w:rPr>
                <w:t>2 – No</w:t>
              </w:r>
            </w:ins>
          </w:p>
        </w:tc>
      </w:tr>
      <w:tr w:rsidR="00D61371" w:rsidRPr="00FF353C" w14:paraId="153C7A4D" w14:textId="77777777" w:rsidTr="00D45DD2">
        <w:trPr>
          <w:ins w:id="598" w:author="Author"/>
        </w:trPr>
        <w:tc>
          <w:tcPr>
            <w:tcW w:w="1857" w:type="dxa"/>
            <w:tcBorders>
              <w:top w:val="single" w:sz="2" w:space="0" w:color="auto"/>
              <w:left w:val="single" w:sz="2" w:space="0" w:color="auto"/>
              <w:bottom w:val="single" w:sz="2" w:space="0" w:color="auto"/>
              <w:right w:val="single" w:sz="2" w:space="0" w:color="auto"/>
            </w:tcBorders>
          </w:tcPr>
          <w:p w14:paraId="6C6CF751" w14:textId="5C204005" w:rsidR="00D61371" w:rsidRPr="00FF353C" w:rsidRDefault="00D61371" w:rsidP="00D61371">
            <w:pPr>
              <w:pStyle w:val="NormalLeft"/>
              <w:rPr>
                <w:ins w:id="599" w:author="Author"/>
                <w:lang w:val="en-GB"/>
              </w:rPr>
            </w:pPr>
            <w:ins w:id="600" w:author="Author">
              <w:r w:rsidRPr="00FF353C">
                <w:rPr>
                  <w:lang w:val="en-GB"/>
                </w:rPr>
                <w:t>C0142</w:t>
              </w:r>
            </w:ins>
          </w:p>
        </w:tc>
        <w:tc>
          <w:tcPr>
            <w:tcW w:w="2043" w:type="dxa"/>
            <w:tcBorders>
              <w:top w:val="single" w:sz="2" w:space="0" w:color="auto"/>
              <w:left w:val="single" w:sz="2" w:space="0" w:color="auto"/>
              <w:bottom w:val="single" w:sz="2" w:space="0" w:color="auto"/>
              <w:right w:val="single" w:sz="2" w:space="0" w:color="auto"/>
            </w:tcBorders>
          </w:tcPr>
          <w:p w14:paraId="2B58C89A" w14:textId="18C7F9ED" w:rsidR="00D61371" w:rsidRPr="00FF353C" w:rsidRDefault="00D61371" w:rsidP="00D61371">
            <w:pPr>
              <w:pStyle w:val="NormalLeft"/>
              <w:rPr>
                <w:ins w:id="601" w:author="Author"/>
                <w:lang w:val="en-GB"/>
              </w:rPr>
            </w:pPr>
            <w:ins w:id="602" w:author="Author">
              <w:r w:rsidRPr="00FF353C">
                <w:rPr>
                  <w:lang w:val="en-GB"/>
                </w:rPr>
                <w:t>Remaining contractual maturity</w:t>
              </w:r>
            </w:ins>
          </w:p>
        </w:tc>
        <w:tc>
          <w:tcPr>
            <w:tcW w:w="5386" w:type="dxa"/>
            <w:gridSpan w:val="2"/>
            <w:tcBorders>
              <w:top w:val="single" w:sz="2" w:space="0" w:color="auto"/>
              <w:left w:val="single" w:sz="2" w:space="0" w:color="auto"/>
              <w:bottom w:val="single" w:sz="2" w:space="0" w:color="auto"/>
              <w:right w:val="single" w:sz="2" w:space="0" w:color="auto"/>
            </w:tcBorders>
          </w:tcPr>
          <w:p w14:paraId="1C26BEF4" w14:textId="77777777" w:rsidR="00D61371" w:rsidRPr="00FF353C" w:rsidRDefault="00D61371" w:rsidP="00D61371">
            <w:pPr>
              <w:pStyle w:val="NormalLeft"/>
              <w:rPr>
                <w:ins w:id="603" w:author="Author"/>
                <w:lang w:val="en-GB"/>
              </w:rPr>
            </w:pPr>
            <w:ins w:id="604" w:author="Author">
              <w:r w:rsidRPr="00FF353C">
                <w:rPr>
                  <w:lang w:val="en-GB"/>
                </w:rPr>
                <w:t>This field is to provide information about the average contractually defined remaining maturity of the contracts according to that product category. The selection should be made from the following six options:</w:t>
              </w:r>
            </w:ins>
          </w:p>
          <w:p w14:paraId="15786A90" w14:textId="0480622B" w:rsidR="00D61371" w:rsidRPr="00FF353C" w:rsidRDefault="000129B7" w:rsidP="00D61371">
            <w:pPr>
              <w:pStyle w:val="NormalLeft"/>
              <w:rPr>
                <w:ins w:id="605" w:author="Author"/>
                <w:lang w:val="en-GB"/>
              </w:rPr>
            </w:pPr>
            <w:ins w:id="606" w:author="Author">
              <w:del w:id="607" w:author="Author">
                <w:r w:rsidRPr="00FF353C" w:rsidDel="00450B13">
                  <w:rPr>
                    <w:lang w:val="en-GB"/>
                  </w:rPr>
                  <w:delText>I</w:delText>
                </w:r>
              </w:del>
              <w:r>
                <w:rPr>
                  <w:lang w:val="en-GB"/>
                </w:rPr>
                <w:t>1</w:t>
              </w:r>
              <w:del w:id="608" w:author="Author">
                <w:r w:rsidDel="00450B13">
                  <w:rPr>
                    <w:lang w:val="en-GB"/>
                  </w:rPr>
                  <w:delText xml:space="preserve"> </w:delText>
                </w:r>
              </w:del>
              <w:r>
                <w:rPr>
                  <w:lang w:val="en-GB"/>
                </w:rPr>
                <w:t>-</w:t>
              </w:r>
              <w:del w:id="609" w:author="Author">
                <w:r w:rsidR="00D61371" w:rsidRPr="00FF353C" w:rsidDel="000129B7">
                  <w:rPr>
                    <w:lang w:val="en-GB"/>
                  </w:rPr>
                  <w:delText>.</w:delText>
                </w:r>
              </w:del>
              <w:r w:rsidR="00D61371" w:rsidRPr="00FF353C">
                <w:rPr>
                  <w:lang w:val="en-GB"/>
                </w:rPr>
                <w:tab/>
                <w:t>&lt;5 years</w:t>
              </w:r>
            </w:ins>
          </w:p>
          <w:p w14:paraId="479CDA92" w14:textId="6C1ED416" w:rsidR="00D61371" w:rsidRPr="00FF353C" w:rsidRDefault="000129B7" w:rsidP="00D61371">
            <w:pPr>
              <w:pStyle w:val="NormalLeft"/>
              <w:rPr>
                <w:ins w:id="610" w:author="Author"/>
                <w:lang w:val="en-GB"/>
              </w:rPr>
            </w:pPr>
            <w:ins w:id="611" w:author="Author">
              <w:r>
                <w:rPr>
                  <w:lang w:val="en-GB"/>
                </w:rPr>
                <w:t xml:space="preserve">2 - </w:t>
              </w:r>
              <w:del w:id="612" w:author="Author">
                <w:r w:rsidR="00D61371" w:rsidRPr="00FF353C" w:rsidDel="000129B7">
                  <w:rPr>
                    <w:lang w:val="en-GB"/>
                  </w:rPr>
                  <w:delText>ii.</w:delText>
                </w:r>
              </w:del>
              <w:r w:rsidR="00D61371" w:rsidRPr="00FF353C">
                <w:rPr>
                  <w:lang w:val="en-GB"/>
                </w:rPr>
                <w:tab/>
                <w:t>5-10 years</w:t>
              </w:r>
            </w:ins>
          </w:p>
          <w:p w14:paraId="6779FF15" w14:textId="6555E228" w:rsidR="00D61371" w:rsidRPr="00FF353C" w:rsidRDefault="000129B7" w:rsidP="00D61371">
            <w:pPr>
              <w:pStyle w:val="NormalLeft"/>
              <w:rPr>
                <w:ins w:id="613" w:author="Author"/>
                <w:lang w:val="en-GB"/>
              </w:rPr>
            </w:pPr>
            <w:ins w:id="614" w:author="Author">
              <w:r>
                <w:rPr>
                  <w:lang w:val="en-GB"/>
                </w:rPr>
                <w:t xml:space="preserve">3 - </w:t>
              </w:r>
              <w:del w:id="615" w:author="Author">
                <w:r w:rsidR="00D61371" w:rsidRPr="00FF353C" w:rsidDel="000129B7">
                  <w:rPr>
                    <w:lang w:val="en-GB"/>
                  </w:rPr>
                  <w:delText>iii.</w:delText>
                </w:r>
              </w:del>
              <w:r w:rsidR="00D61371" w:rsidRPr="00FF353C">
                <w:rPr>
                  <w:lang w:val="en-GB"/>
                </w:rPr>
                <w:tab/>
                <w:t>10-15 years</w:t>
              </w:r>
            </w:ins>
          </w:p>
          <w:p w14:paraId="4E3BC5FC" w14:textId="34979448" w:rsidR="00D61371" w:rsidRPr="00FF353C" w:rsidRDefault="000129B7" w:rsidP="00D61371">
            <w:pPr>
              <w:pStyle w:val="NormalLeft"/>
              <w:rPr>
                <w:ins w:id="616" w:author="Author"/>
                <w:lang w:val="en-GB"/>
              </w:rPr>
            </w:pPr>
            <w:ins w:id="617" w:author="Author">
              <w:r>
                <w:rPr>
                  <w:lang w:val="en-GB"/>
                </w:rPr>
                <w:t xml:space="preserve">4 - </w:t>
              </w:r>
              <w:del w:id="618" w:author="Author">
                <w:r w:rsidR="00D61371" w:rsidRPr="00FF353C" w:rsidDel="000129B7">
                  <w:rPr>
                    <w:lang w:val="en-GB"/>
                  </w:rPr>
                  <w:delText>iv.</w:delText>
                </w:r>
              </w:del>
              <w:r w:rsidR="00D61371" w:rsidRPr="00FF353C">
                <w:rPr>
                  <w:lang w:val="en-GB"/>
                </w:rPr>
                <w:tab/>
                <w:t>15-20 years</w:t>
              </w:r>
            </w:ins>
          </w:p>
          <w:p w14:paraId="662729F7" w14:textId="63CB497F" w:rsidR="00D61371" w:rsidRPr="00FF353C" w:rsidRDefault="000129B7" w:rsidP="00D61371">
            <w:pPr>
              <w:pStyle w:val="NormalLeft"/>
              <w:rPr>
                <w:ins w:id="619" w:author="Author"/>
                <w:lang w:val="en-GB"/>
              </w:rPr>
            </w:pPr>
            <w:ins w:id="620" w:author="Author">
              <w:r>
                <w:rPr>
                  <w:lang w:val="en-GB"/>
                </w:rPr>
                <w:t xml:space="preserve">5 - </w:t>
              </w:r>
              <w:del w:id="621" w:author="Author">
                <w:r w:rsidR="00D61371" w:rsidRPr="00FF353C" w:rsidDel="000129B7">
                  <w:rPr>
                    <w:lang w:val="en-GB"/>
                  </w:rPr>
                  <w:delText>v.</w:delText>
                </w:r>
              </w:del>
              <w:r w:rsidR="00D61371" w:rsidRPr="00FF353C">
                <w:rPr>
                  <w:lang w:val="en-GB"/>
                </w:rPr>
                <w:tab/>
                <w:t>&gt;20 years</w:t>
              </w:r>
            </w:ins>
          </w:p>
          <w:p w14:paraId="0781C545" w14:textId="390653AA" w:rsidR="00D61371" w:rsidRPr="00FF353C" w:rsidRDefault="000129B7" w:rsidP="00D61371">
            <w:pPr>
              <w:pStyle w:val="NormalLeft"/>
              <w:rPr>
                <w:ins w:id="622" w:author="Author"/>
                <w:lang w:val="en-GB"/>
              </w:rPr>
            </w:pPr>
            <w:ins w:id="623" w:author="Author">
              <w:r>
                <w:rPr>
                  <w:lang w:val="en-GB"/>
                </w:rPr>
                <w:t xml:space="preserve">6 - </w:t>
              </w:r>
              <w:del w:id="624" w:author="Author">
                <w:r w:rsidR="00D61371" w:rsidRPr="00FF353C" w:rsidDel="000129B7">
                  <w:rPr>
                    <w:lang w:val="en-GB"/>
                  </w:rPr>
                  <w:delText>vi.</w:delText>
                </w:r>
              </w:del>
              <w:r w:rsidR="00D61371" w:rsidRPr="00FF353C">
                <w:rPr>
                  <w:lang w:val="en-GB"/>
                </w:rPr>
                <w:tab/>
                <w:t>Lifelong</w:t>
              </w:r>
            </w:ins>
          </w:p>
          <w:p w14:paraId="0E30FF93" w14:textId="31DB46CD" w:rsidR="00D61371" w:rsidRPr="00FF353C" w:rsidRDefault="00D61371" w:rsidP="00D61371">
            <w:pPr>
              <w:pStyle w:val="NormalLeft"/>
              <w:rPr>
                <w:ins w:id="625" w:author="Author"/>
                <w:lang w:val="en-GB"/>
              </w:rPr>
            </w:pPr>
            <w:ins w:id="626" w:author="Author">
              <w:r w:rsidRPr="00FF353C">
                <w:rPr>
                  <w:lang w:val="en-GB"/>
                </w:rPr>
                <w:t xml:space="preserve">The determination is based on the assumptions that </w:t>
              </w:r>
              <w:del w:id="627" w:author="Author">
                <w:r w:rsidRPr="00FF353C" w:rsidDel="00EF5923">
                  <w:rPr>
                    <w:lang w:val="en-GB"/>
                  </w:rPr>
                  <w:delText xml:space="preserve">1. </w:delText>
                </w:r>
              </w:del>
              <w:r w:rsidRPr="00FF353C">
                <w:rPr>
                  <w:lang w:val="en-GB"/>
                </w:rPr>
                <w:t xml:space="preserve">the contract does not end due to the realisation of a biometrical risk, </w:t>
              </w:r>
              <w:del w:id="628" w:author="Author">
                <w:r w:rsidRPr="00FF353C" w:rsidDel="00EF5923">
                  <w:rPr>
                    <w:lang w:val="en-GB"/>
                  </w:rPr>
                  <w:delText xml:space="preserve">2. </w:delText>
                </w:r>
              </w:del>
              <w:r w:rsidRPr="00FF353C">
                <w:rPr>
                  <w:lang w:val="en-GB"/>
                </w:rPr>
                <w:t xml:space="preserve">the policyholder does not exercise any surrender/cancellation option and exercises all renewal options </w:t>
              </w:r>
              <w:r w:rsidR="00EF5923">
                <w:rPr>
                  <w:lang w:val="en-GB"/>
                </w:rPr>
                <w:t xml:space="preserve">and </w:t>
              </w:r>
              <w:del w:id="629" w:author="Author">
                <w:r w:rsidRPr="00FF353C" w:rsidDel="00EF5923">
                  <w:rPr>
                    <w:lang w:val="en-GB"/>
                  </w:rPr>
                  <w:delText xml:space="preserve">3. </w:delText>
                </w:r>
              </w:del>
              <w:r w:rsidRPr="00FF353C">
                <w:rPr>
                  <w:lang w:val="en-GB"/>
                </w:rPr>
                <w:t>the insurance or reinsurance undertaking does not exercise any option to terminate the contract and exercises all renewal options. In the case of an endowment policy this would for example mean that the insured person does not die and the policyholder does not cancel the contract. For the determination a typical age of the policyholder when entering the contract should be assumed.</w:t>
              </w:r>
            </w:ins>
          </w:p>
          <w:p w14:paraId="1BB05969" w14:textId="77777777" w:rsidR="00D61371" w:rsidRDefault="00D61371" w:rsidP="00D61371">
            <w:pPr>
              <w:pStyle w:val="NormalLeft"/>
              <w:rPr>
                <w:ins w:id="630" w:author="Author"/>
                <w:lang w:val="en-GB"/>
              </w:rPr>
            </w:pPr>
            <w:ins w:id="631" w:author="Author">
              <w:r w:rsidRPr="00FF353C">
                <w:rPr>
                  <w:lang w:val="en-GB"/>
                </w:rPr>
                <w:t xml:space="preserve">Consider as example an endowment policy with the possibility to cancel at any time where the typical contract is entered into at age 30 and ends with </w:t>
              </w:r>
              <w:del w:id="632" w:author="Author">
                <w:r w:rsidRPr="00FF353C" w:rsidDel="0061766F">
                  <w:rPr>
                    <w:lang w:val="en-GB"/>
                  </w:rPr>
                  <w:delText>an</w:delText>
                </w:r>
              </w:del>
              <w:r w:rsidR="0061766F" w:rsidRPr="00FF353C">
                <w:rPr>
                  <w:lang w:val="en-GB"/>
                </w:rPr>
                <w:t>a</w:t>
              </w:r>
              <w:r w:rsidRPr="00FF353C">
                <w:rPr>
                  <w:lang w:val="en-GB"/>
                </w:rPr>
                <w:t xml:space="preserve"> lump-sum payment at age 65 in case the insured person is still alive. Even though the contract may end earlier due to death or cancellation the option “&gt;20 years” should be selected.</w:t>
              </w:r>
            </w:ins>
          </w:p>
          <w:p w14:paraId="08147E43" w14:textId="5DCD3357" w:rsidR="00FF2BEE" w:rsidRPr="00FF353C" w:rsidRDefault="00FF2BEE" w:rsidP="00D61371">
            <w:pPr>
              <w:pStyle w:val="NormalLeft"/>
              <w:rPr>
                <w:ins w:id="633" w:author="Author"/>
                <w:lang w:val="en-GB"/>
              </w:rPr>
            </w:pPr>
            <w:ins w:id="634" w:author="Author">
              <w:r>
                <w:rPr>
                  <w:lang w:val="en-GB"/>
                </w:rPr>
                <w:t>Not applicable for annuities stemming from non-life contracts.</w:t>
              </w:r>
            </w:ins>
          </w:p>
        </w:tc>
      </w:tr>
      <w:tr w:rsidR="00D45DD2" w:rsidRPr="00FF353C" w14:paraId="10BEFC22" w14:textId="77777777" w:rsidTr="00D45DD2">
        <w:trPr>
          <w:gridAfter w:val="1"/>
          <w:wAfter w:w="111" w:type="dxa"/>
        </w:trPr>
        <w:tc>
          <w:tcPr>
            <w:tcW w:w="1857" w:type="dxa"/>
            <w:tcBorders>
              <w:top w:val="single" w:sz="2" w:space="0" w:color="auto"/>
              <w:left w:val="single" w:sz="2" w:space="0" w:color="auto"/>
              <w:bottom w:val="single" w:sz="2" w:space="0" w:color="auto"/>
              <w:right w:val="single" w:sz="2" w:space="0" w:color="auto"/>
            </w:tcBorders>
          </w:tcPr>
          <w:p w14:paraId="4D6D3172" w14:textId="6536387A" w:rsidR="00D45DD2" w:rsidRPr="00FF353C" w:rsidRDefault="00D45DD2" w:rsidP="00D45DD2">
            <w:pPr>
              <w:pStyle w:val="NormalLeft"/>
              <w:rPr>
                <w:lang w:val="en-GB"/>
              </w:rPr>
            </w:pPr>
            <w:del w:id="635" w:author="Author">
              <w:r w:rsidRPr="00FF353C" w:rsidDel="00F25F43">
                <w:rPr>
                  <w:lang w:val="en-GB"/>
                </w:rPr>
                <w:delText>C0080</w:delText>
              </w:r>
            </w:del>
          </w:p>
        </w:tc>
        <w:tc>
          <w:tcPr>
            <w:tcW w:w="2043" w:type="dxa"/>
            <w:tcBorders>
              <w:top w:val="single" w:sz="2" w:space="0" w:color="auto"/>
              <w:left w:val="single" w:sz="2" w:space="0" w:color="auto"/>
              <w:bottom w:val="single" w:sz="2" w:space="0" w:color="auto"/>
              <w:right w:val="single" w:sz="2" w:space="0" w:color="auto"/>
            </w:tcBorders>
          </w:tcPr>
          <w:p w14:paraId="710ED0B5" w14:textId="5EC5CC29" w:rsidR="00D45DD2" w:rsidRPr="00FF353C" w:rsidRDefault="00D45DD2" w:rsidP="00D45DD2">
            <w:pPr>
              <w:pStyle w:val="NormalLeft"/>
              <w:rPr>
                <w:lang w:val="en-GB"/>
              </w:rPr>
            </w:pPr>
            <w:del w:id="636" w:author="Author">
              <w:r w:rsidRPr="00FF353C" w:rsidDel="00F25F43">
                <w:rPr>
                  <w:lang w:val="en-GB"/>
                </w:rPr>
                <w:delText>Country</w:delText>
              </w:r>
            </w:del>
          </w:p>
        </w:tc>
        <w:tc>
          <w:tcPr>
            <w:tcW w:w="5386" w:type="dxa"/>
            <w:tcBorders>
              <w:top w:val="single" w:sz="2" w:space="0" w:color="auto"/>
              <w:left w:val="single" w:sz="2" w:space="0" w:color="auto"/>
              <w:bottom w:val="single" w:sz="2" w:space="0" w:color="auto"/>
              <w:right w:val="single" w:sz="2" w:space="0" w:color="auto"/>
            </w:tcBorders>
          </w:tcPr>
          <w:p w14:paraId="606997FA" w14:textId="36E9C48D" w:rsidR="00D45DD2" w:rsidRPr="00FF353C" w:rsidDel="00F25F43" w:rsidRDefault="00D45DD2" w:rsidP="00D45DD2">
            <w:pPr>
              <w:pStyle w:val="NormalLeft"/>
              <w:rPr>
                <w:del w:id="637" w:author="Author"/>
                <w:lang w:val="en-GB"/>
              </w:rPr>
            </w:pPr>
            <w:del w:id="638" w:author="Author">
              <w:r w:rsidRPr="00FF353C" w:rsidDel="00F25F43">
                <w:rPr>
                  <w:lang w:val="en-GB"/>
                </w:rPr>
                <w:delText>Country ISO 3166–1 alpha–2 code or list of codes according to the following instructions:</w:delText>
              </w:r>
            </w:del>
          </w:p>
          <w:p w14:paraId="4DF84522" w14:textId="5F7DC4CF" w:rsidR="00D45DD2" w:rsidRPr="00FF353C" w:rsidDel="00F25F43" w:rsidRDefault="00D45DD2" w:rsidP="00D45DD2">
            <w:pPr>
              <w:pStyle w:val="Tiret0"/>
              <w:numPr>
                <w:ilvl w:val="0"/>
                <w:numId w:val="14"/>
              </w:numPr>
              <w:ind w:left="851" w:hanging="851"/>
              <w:rPr>
                <w:del w:id="639" w:author="Author"/>
                <w:lang w:val="en-GB"/>
              </w:rPr>
            </w:pPr>
            <w:del w:id="640" w:author="Author">
              <w:r w:rsidRPr="00FF353C" w:rsidDel="00F25F43">
                <w:rPr>
                  <w:lang w:val="en-GB"/>
                </w:rPr>
                <w:delText>ISO 3166–1 alpha–2 code of the country where the contract was entered into, for countries representing more than 10 % of technical provisions or written premiums for a given product.</w:delText>
              </w:r>
            </w:del>
          </w:p>
          <w:p w14:paraId="48811818" w14:textId="0E5163E0" w:rsidR="00D45DD2" w:rsidRPr="00FF353C" w:rsidDel="00F25F43" w:rsidRDefault="00D45DD2" w:rsidP="00D45DD2">
            <w:pPr>
              <w:pStyle w:val="Tiret0"/>
              <w:numPr>
                <w:ilvl w:val="0"/>
                <w:numId w:val="14"/>
              </w:numPr>
              <w:ind w:left="851" w:hanging="851"/>
              <w:rPr>
                <w:del w:id="641" w:author="Author"/>
                <w:lang w:val="en-GB"/>
              </w:rPr>
            </w:pPr>
            <w:del w:id="642" w:author="Author">
              <w:r w:rsidRPr="00FF353C" w:rsidDel="00F25F43">
                <w:rPr>
                  <w:lang w:val="en-GB"/>
                </w:rPr>
                <w:lastRenderedPageBreak/>
                <w:delText>If reinsurance it shall refer to the country of the cedent undertaking.</w:delText>
              </w:r>
            </w:del>
          </w:p>
          <w:p w14:paraId="07C7A2D8" w14:textId="0A28EAD6" w:rsidR="00D45DD2" w:rsidRPr="00FF353C" w:rsidRDefault="00D45DD2" w:rsidP="00D45DD2">
            <w:pPr>
              <w:pStyle w:val="Tiret0"/>
              <w:numPr>
                <w:ilvl w:val="0"/>
                <w:numId w:val="14"/>
              </w:numPr>
              <w:ind w:left="851" w:hanging="851"/>
              <w:rPr>
                <w:lang w:val="en-GB"/>
              </w:rPr>
            </w:pPr>
            <w:del w:id="643" w:author="Author">
              <w:r w:rsidRPr="00FF353C" w:rsidDel="00F25F43">
                <w:rPr>
                  <w:lang w:val="en-GB"/>
                </w:rPr>
                <w:delText xml:space="preserve">For countries representing less than 10 % of Technical Provisions or written premiums for a given product, report a list of ISO 3166–1 alpha–2 Codes of the countries concerned. </w:delText>
              </w:r>
            </w:del>
          </w:p>
        </w:tc>
      </w:tr>
    </w:tbl>
    <w:p w14:paraId="5AEDBF2A" w14:textId="31C6D5C7" w:rsidR="00E961F4" w:rsidRPr="00FF353C" w:rsidRDefault="00E961F4" w:rsidP="00E961F4">
      <w:pPr>
        <w:pStyle w:val="ManualHeading2"/>
        <w:numPr>
          <w:ilvl w:val="0"/>
          <w:numId w:val="0"/>
        </w:numPr>
        <w:ind w:left="851" w:hanging="851"/>
        <w:rPr>
          <w:ins w:id="644" w:author="Author"/>
          <w:lang w:val="en-GB"/>
        </w:rPr>
      </w:pPr>
      <w:ins w:id="645" w:author="Author">
        <w:r w:rsidRPr="00FF353C">
          <w:rPr>
            <w:i/>
            <w:iCs/>
            <w:lang w:val="en-GB"/>
          </w:rPr>
          <w:lastRenderedPageBreak/>
          <w:t xml:space="preserve">S.14.02 </w:t>
        </w:r>
        <w:r w:rsidRPr="000776F2">
          <w:rPr>
            <w:i/>
            <w:iCs/>
            <w:lang w:val="en-GB"/>
          </w:rPr>
          <w:t xml:space="preserve">— Non-Life </w:t>
        </w:r>
        <w:r w:rsidR="00EF5923" w:rsidRPr="000776F2">
          <w:rPr>
            <w:i/>
            <w:iCs/>
            <w:lang w:val="en-GB"/>
          </w:rPr>
          <w:t>obligation analysis</w:t>
        </w:r>
        <w:del w:id="646" w:author="Author">
          <w:r w:rsidRPr="00FF353C" w:rsidDel="00EF5923">
            <w:rPr>
              <w:i/>
              <w:iCs/>
              <w:lang w:val="en-GB"/>
            </w:rPr>
            <w:delText>business – policy and customer information</w:delText>
          </w:r>
        </w:del>
      </w:ins>
    </w:p>
    <w:p w14:paraId="6DCB8971" w14:textId="77777777" w:rsidR="00E961F4" w:rsidRPr="00FF353C" w:rsidRDefault="00E961F4" w:rsidP="00E961F4">
      <w:pPr>
        <w:rPr>
          <w:ins w:id="647" w:author="Author"/>
          <w:lang w:val="en-GB"/>
        </w:rPr>
      </w:pPr>
      <w:ins w:id="648" w:author="Author">
        <w:r w:rsidRPr="00FF353C">
          <w:rPr>
            <w:i/>
            <w:iCs/>
            <w:lang w:val="en-GB"/>
          </w:rPr>
          <w:t>General comments:</w:t>
        </w:r>
      </w:ins>
    </w:p>
    <w:p w14:paraId="4FACEA36" w14:textId="77777777" w:rsidR="001A3160" w:rsidRPr="00FF353C" w:rsidRDefault="001A3160" w:rsidP="001A3160">
      <w:pPr>
        <w:pStyle w:val="BodyText"/>
        <w:jc w:val="both"/>
        <w:rPr>
          <w:ins w:id="649" w:author="Author"/>
          <w:rFonts w:ascii="Times New Roman" w:hAnsi="Times New Roman" w:cs="Times New Roman"/>
          <w:sz w:val="24"/>
          <w:szCs w:val="24"/>
        </w:rPr>
      </w:pPr>
      <w:ins w:id="650" w:author="Author">
        <w:r w:rsidRPr="00FF353C">
          <w:rPr>
            <w:rFonts w:ascii="Times New Roman" w:hAnsi="Times New Roman" w:cs="Times New Roman"/>
            <w:sz w:val="24"/>
            <w:szCs w:val="24"/>
          </w:rPr>
          <w:t>This section relates to annual submission of information for individual entities.</w:t>
        </w:r>
      </w:ins>
    </w:p>
    <w:p w14:paraId="37A1E6DE" w14:textId="77777777" w:rsidR="001A3160" w:rsidRDefault="001A3160" w:rsidP="001A3160">
      <w:pPr>
        <w:pStyle w:val="BodyText"/>
        <w:jc w:val="both"/>
        <w:rPr>
          <w:ins w:id="651" w:author="Author"/>
          <w:rFonts w:ascii="Times New Roman" w:hAnsi="Times New Roman" w:cs="Times New Roman"/>
          <w:sz w:val="24"/>
          <w:szCs w:val="24"/>
        </w:rPr>
      </w:pPr>
      <w:ins w:id="652" w:author="Author">
        <w:r w:rsidRPr="00FF353C">
          <w:rPr>
            <w:rFonts w:ascii="Times New Roman" w:hAnsi="Times New Roman" w:cs="Times New Roman"/>
            <w:sz w:val="24"/>
            <w:szCs w:val="24"/>
          </w:rPr>
          <w:t>This template includes information abou</w:t>
        </w:r>
        <w:r>
          <w:rPr>
            <w:rFonts w:ascii="Times New Roman" w:hAnsi="Times New Roman" w:cs="Times New Roman"/>
            <w:sz w:val="24"/>
            <w:szCs w:val="24"/>
          </w:rPr>
          <w:t xml:space="preserve">t non-life insurance contracts </w:t>
        </w:r>
        <w:r w:rsidRPr="006060EC">
          <w:rPr>
            <w:rFonts w:ascii="Times New Roman" w:hAnsi="Times New Roman" w:cs="Times New Roman"/>
            <w:sz w:val="24"/>
            <w:szCs w:val="24"/>
          </w:rPr>
          <w:t>only to direct business. No information has to be provided for accepted reinsurance business.</w:t>
        </w:r>
      </w:ins>
    </w:p>
    <w:p w14:paraId="5922B6E7" w14:textId="105F65A6" w:rsidR="001A3160" w:rsidRPr="00FF353C" w:rsidRDefault="001A3160" w:rsidP="001A3160">
      <w:pPr>
        <w:pStyle w:val="BodyText"/>
        <w:jc w:val="both"/>
        <w:rPr>
          <w:ins w:id="653" w:author="Author"/>
          <w:rFonts w:ascii="Times New Roman" w:hAnsi="Times New Roman" w:cs="Times New Roman"/>
          <w:sz w:val="24"/>
          <w:szCs w:val="24"/>
        </w:rPr>
      </w:pPr>
      <w:ins w:id="654" w:author="Author">
        <w:r w:rsidRPr="00FF353C">
          <w:rPr>
            <w:rFonts w:ascii="Times New Roman" w:hAnsi="Times New Roman" w:cs="Times New Roman"/>
            <w:sz w:val="24"/>
            <w:szCs w:val="24"/>
          </w:rPr>
          <w:t>Columns C00</w:t>
        </w:r>
        <w:r>
          <w:rPr>
            <w:rFonts w:ascii="Times New Roman" w:hAnsi="Times New Roman" w:cs="Times New Roman"/>
            <w:sz w:val="24"/>
            <w:szCs w:val="24"/>
          </w:rPr>
          <w:t>10</w:t>
        </w:r>
        <w:r w:rsidRPr="00FF353C">
          <w:rPr>
            <w:rFonts w:ascii="Times New Roman" w:hAnsi="Times New Roman" w:cs="Times New Roman"/>
            <w:sz w:val="24"/>
            <w:szCs w:val="24"/>
          </w:rPr>
          <w:t xml:space="preserve"> to C0</w:t>
        </w:r>
        <w:r>
          <w:rPr>
            <w:rFonts w:ascii="Times New Roman" w:hAnsi="Times New Roman" w:cs="Times New Roman"/>
            <w:sz w:val="24"/>
            <w:szCs w:val="24"/>
          </w:rPr>
          <w:t>120</w:t>
        </w:r>
        <w:r w:rsidRPr="00FF353C">
          <w:rPr>
            <w:rFonts w:ascii="Times New Roman" w:hAnsi="Times New Roman" w:cs="Times New Roman"/>
            <w:sz w:val="24"/>
            <w:szCs w:val="24"/>
          </w:rPr>
          <w:t xml:space="preserve"> shall be reported by </w:t>
        </w:r>
        <w:r>
          <w:rPr>
            <w:rFonts w:ascii="Times New Roman" w:hAnsi="Times New Roman" w:cs="Times New Roman"/>
            <w:sz w:val="24"/>
            <w:szCs w:val="24"/>
          </w:rPr>
          <w:t xml:space="preserve">line of business with the exceptions indicated below where further breakdown by </w:t>
        </w:r>
        <w:r w:rsidRPr="00FF353C">
          <w:rPr>
            <w:rFonts w:ascii="Times New Roman" w:hAnsi="Times New Roman" w:cs="Times New Roman"/>
            <w:sz w:val="24"/>
            <w:szCs w:val="24"/>
          </w:rPr>
          <w:t xml:space="preserve">product categories </w:t>
        </w:r>
        <w:r>
          <w:rPr>
            <w:rFonts w:ascii="Times New Roman" w:hAnsi="Times New Roman" w:cs="Times New Roman"/>
            <w:sz w:val="24"/>
            <w:szCs w:val="24"/>
          </w:rPr>
          <w:t xml:space="preserve">is envisaged </w:t>
        </w:r>
        <w:r w:rsidRPr="00FF353C">
          <w:rPr>
            <w:rFonts w:ascii="Times New Roman" w:hAnsi="Times New Roman" w:cs="Times New Roman"/>
            <w:sz w:val="24"/>
            <w:szCs w:val="24"/>
          </w:rPr>
          <w:t>as defined in C00</w:t>
        </w:r>
        <w:r w:rsidR="002C7956">
          <w:rPr>
            <w:rFonts w:ascii="Times New Roman" w:hAnsi="Times New Roman" w:cs="Times New Roman"/>
            <w:sz w:val="24"/>
            <w:szCs w:val="24"/>
          </w:rPr>
          <w:t>20</w:t>
        </w:r>
        <w:r w:rsidRPr="00FF353C">
          <w:rPr>
            <w:rFonts w:ascii="Times New Roman" w:hAnsi="Times New Roman" w:cs="Times New Roman"/>
            <w:sz w:val="24"/>
            <w:szCs w:val="24"/>
          </w:rPr>
          <w:t xml:space="preserve">. </w:t>
        </w:r>
      </w:ins>
    </w:p>
    <w:p w14:paraId="1F9DA56B" w14:textId="4CABEE26" w:rsidR="00F315BB" w:rsidRPr="00FF353C" w:rsidDel="001A3160" w:rsidRDefault="00F315BB" w:rsidP="00F315BB">
      <w:pPr>
        <w:pStyle w:val="BodyText"/>
        <w:jc w:val="both"/>
        <w:rPr>
          <w:ins w:id="655" w:author="Author"/>
          <w:del w:id="656" w:author="Author"/>
          <w:rFonts w:ascii="Times New Roman" w:hAnsi="Times New Roman" w:cs="Times New Roman"/>
          <w:sz w:val="24"/>
          <w:szCs w:val="24"/>
        </w:rPr>
      </w:pPr>
      <w:ins w:id="657" w:author="Author">
        <w:del w:id="658" w:author="Author">
          <w:r w:rsidRPr="00FF353C" w:rsidDel="001A3160">
            <w:rPr>
              <w:rFonts w:ascii="Times New Roman" w:hAnsi="Times New Roman" w:cs="Times New Roman"/>
              <w:sz w:val="24"/>
              <w:szCs w:val="24"/>
            </w:rPr>
            <w:delText>This section relates to annual submission of information for individual entities.</w:delText>
          </w:r>
        </w:del>
      </w:ins>
    </w:p>
    <w:p w14:paraId="7DDFABD8" w14:textId="2A933A93" w:rsidR="00F315BB" w:rsidRPr="00FF353C" w:rsidDel="001A3160" w:rsidRDefault="00F315BB" w:rsidP="00F315BB">
      <w:pPr>
        <w:pStyle w:val="BodyText"/>
        <w:jc w:val="both"/>
        <w:rPr>
          <w:ins w:id="659" w:author="Author"/>
          <w:del w:id="660" w:author="Author"/>
          <w:rFonts w:ascii="Times New Roman" w:hAnsi="Times New Roman" w:cs="Times New Roman"/>
          <w:sz w:val="24"/>
          <w:szCs w:val="24"/>
        </w:rPr>
      </w:pPr>
      <w:ins w:id="661" w:author="Author">
        <w:del w:id="662" w:author="Author">
          <w:r w:rsidRPr="00FF353C" w:rsidDel="001A3160">
            <w:rPr>
              <w:rFonts w:ascii="Times New Roman" w:hAnsi="Times New Roman" w:cs="Times New Roman"/>
              <w:sz w:val="24"/>
              <w:szCs w:val="24"/>
            </w:rPr>
            <w:delText>This template includes information about non-life insurance contracts (direct business). Columns C0020 to C01</w:delText>
          </w:r>
          <w:r w:rsidRPr="00FF353C" w:rsidDel="0097013F">
            <w:rPr>
              <w:rFonts w:ascii="Times New Roman" w:hAnsi="Times New Roman" w:cs="Times New Roman"/>
              <w:sz w:val="24"/>
              <w:szCs w:val="24"/>
            </w:rPr>
            <w:delText>1</w:delText>
          </w:r>
          <w:r w:rsidRPr="00FF353C" w:rsidDel="001A3160">
            <w:rPr>
              <w:rFonts w:ascii="Times New Roman" w:hAnsi="Times New Roman" w:cs="Times New Roman"/>
              <w:sz w:val="24"/>
              <w:szCs w:val="24"/>
            </w:rPr>
            <w:delText xml:space="preserve">0 shall be reported by product categories as defined in C0010. Only a maximum of </w:delText>
          </w:r>
          <w:r w:rsidRPr="00FF353C" w:rsidDel="0097013F">
            <w:rPr>
              <w:rFonts w:ascii="Times New Roman" w:hAnsi="Times New Roman" w:cs="Times New Roman"/>
              <w:sz w:val="24"/>
              <w:szCs w:val="24"/>
            </w:rPr>
            <w:delText>two</w:delText>
          </w:r>
          <w:r w:rsidRPr="00FF353C" w:rsidDel="001A3160">
            <w:rPr>
              <w:rFonts w:ascii="Times New Roman" w:hAnsi="Times New Roman" w:cs="Times New Roman"/>
              <w:sz w:val="24"/>
              <w:szCs w:val="24"/>
            </w:rPr>
            <w:delText xml:space="preserve"> row</w:delText>
          </w:r>
          <w:r w:rsidRPr="00FF353C" w:rsidDel="0097013F">
            <w:rPr>
              <w:rFonts w:ascii="Times New Roman" w:hAnsi="Times New Roman" w:cs="Times New Roman"/>
              <w:sz w:val="24"/>
              <w:szCs w:val="24"/>
            </w:rPr>
            <w:delText>s</w:delText>
          </w:r>
          <w:r w:rsidRPr="00FF353C" w:rsidDel="001A3160">
            <w:rPr>
              <w:rFonts w:ascii="Times New Roman" w:hAnsi="Times New Roman" w:cs="Times New Roman"/>
              <w:sz w:val="24"/>
              <w:szCs w:val="24"/>
            </w:rPr>
            <w:delText xml:space="preserve"> for each product category should be filled in</w:delText>
          </w:r>
          <w:r w:rsidRPr="00FF353C" w:rsidDel="0097013F">
            <w:rPr>
              <w:rFonts w:ascii="Times New Roman" w:hAnsi="Times New Roman" w:cs="Times New Roman"/>
              <w:sz w:val="24"/>
              <w:szCs w:val="24"/>
            </w:rPr>
            <w:delText>:</w:delText>
          </w:r>
          <w:r w:rsidRPr="00FF353C" w:rsidDel="001A3160">
            <w:rPr>
              <w:rFonts w:ascii="Times New Roman" w:hAnsi="Times New Roman" w:cs="Times New Roman"/>
              <w:sz w:val="24"/>
              <w:szCs w:val="24"/>
            </w:rPr>
            <w:delText xml:space="preserve"> </w:delText>
          </w:r>
        </w:del>
      </w:ins>
    </w:p>
    <w:p w14:paraId="08D08398" w14:textId="069C8191" w:rsidR="00F315BB" w:rsidRPr="00FF353C" w:rsidDel="0097013F" w:rsidRDefault="00F315BB" w:rsidP="00F315BB">
      <w:pPr>
        <w:pStyle w:val="BodyText"/>
        <w:numPr>
          <w:ilvl w:val="0"/>
          <w:numId w:val="26"/>
        </w:numPr>
        <w:jc w:val="both"/>
        <w:rPr>
          <w:ins w:id="663" w:author="Author"/>
          <w:del w:id="664" w:author="Author"/>
          <w:rFonts w:ascii="Times New Roman" w:hAnsi="Times New Roman" w:cs="Times New Roman"/>
          <w:sz w:val="24"/>
          <w:szCs w:val="24"/>
        </w:rPr>
      </w:pPr>
      <w:ins w:id="665" w:author="Author">
        <w:del w:id="666" w:author="Author">
          <w:r w:rsidRPr="00FF353C" w:rsidDel="0097013F">
            <w:rPr>
              <w:rFonts w:ascii="Times New Roman" w:hAnsi="Times New Roman" w:cs="Times New Roman"/>
              <w:sz w:val="24"/>
              <w:szCs w:val="24"/>
            </w:rPr>
            <w:delText xml:space="preserve">one row referring to all contracts where the main product category – corresponding to the product category – is sold independently (e.g., basic motor and </w:delText>
          </w:r>
          <w:r w:rsidR="0061766F" w:rsidRPr="00FF353C" w:rsidDel="0097013F">
            <w:rPr>
              <w:rFonts w:ascii="Times New Roman" w:hAnsi="Times New Roman" w:cs="Times New Roman"/>
              <w:sz w:val="24"/>
              <w:szCs w:val="24"/>
            </w:rPr>
            <w:delText>third-party</w:delText>
          </w:r>
          <w:r w:rsidRPr="00FF353C" w:rsidDel="0097013F">
            <w:rPr>
              <w:rFonts w:ascii="Times New Roman" w:hAnsi="Times New Roman" w:cs="Times New Roman"/>
              <w:sz w:val="24"/>
              <w:szCs w:val="24"/>
            </w:rPr>
            <w:delText xml:space="preserve"> liability) and without any additional product / coverage which may fall under one or more other product categories; and </w:delText>
          </w:r>
        </w:del>
      </w:ins>
    </w:p>
    <w:p w14:paraId="42551717" w14:textId="0C273E20" w:rsidR="00F315BB" w:rsidRPr="00FF353C" w:rsidDel="0097013F" w:rsidRDefault="00F315BB" w:rsidP="00F315BB">
      <w:pPr>
        <w:pStyle w:val="BodyText"/>
        <w:numPr>
          <w:ilvl w:val="0"/>
          <w:numId w:val="26"/>
        </w:numPr>
        <w:jc w:val="both"/>
        <w:rPr>
          <w:ins w:id="667" w:author="Author"/>
          <w:del w:id="668" w:author="Author"/>
          <w:rFonts w:ascii="Times New Roman" w:hAnsi="Times New Roman" w:cs="Times New Roman"/>
          <w:sz w:val="24"/>
          <w:szCs w:val="24"/>
        </w:rPr>
      </w:pPr>
      <w:ins w:id="669" w:author="Author">
        <w:del w:id="670" w:author="Author">
          <w:r w:rsidRPr="00FF353C" w:rsidDel="0097013F">
            <w:rPr>
              <w:rFonts w:ascii="Times New Roman" w:hAnsi="Times New Roman" w:cs="Times New Roman"/>
              <w:sz w:val="24"/>
              <w:szCs w:val="24"/>
            </w:rPr>
            <w:delText xml:space="preserve">one row referring to all contracts where the main product category is sold jointly with additional products / coverage (e.g., basic motor and </w:delText>
          </w:r>
          <w:r w:rsidR="0061766F" w:rsidRPr="00FF353C" w:rsidDel="0097013F">
            <w:rPr>
              <w:rFonts w:ascii="Times New Roman" w:hAnsi="Times New Roman" w:cs="Times New Roman"/>
              <w:sz w:val="24"/>
              <w:szCs w:val="24"/>
            </w:rPr>
            <w:delText>third-party</w:delText>
          </w:r>
          <w:r w:rsidRPr="00FF353C" w:rsidDel="0097013F">
            <w:rPr>
              <w:rFonts w:ascii="Times New Roman" w:hAnsi="Times New Roman" w:cs="Times New Roman"/>
              <w:sz w:val="24"/>
              <w:szCs w:val="24"/>
            </w:rPr>
            <w:delText xml:space="preserve"> liability jointly with road assistance) which may fall under one or more product categories. </w:delText>
          </w:r>
        </w:del>
      </w:ins>
    </w:p>
    <w:p w14:paraId="5563A206" w14:textId="212626D8" w:rsidR="00F315BB" w:rsidRPr="00FF353C" w:rsidRDefault="00F315BB" w:rsidP="00F315BB">
      <w:pPr>
        <w:pStyle w:val="BodyText"/>
        <w:jc w:val="both"/>
        <w:rPr>
          <w:ins w:id="671" w:author="Author"/>
          <w:rFonts w:ascii="Times New Roman" w:hAnsi="Times New Roman" w:cs="Times New Roman"/>
          <w:sz w:val="24"/>
          <w:szCs w:val="24"/>
        </w:rPr>
      </w:pPr>
      <w:ins w:id="672" w:author="Author">
        <w:del w:id="673" w:author="Author">
          <w:r w:rsidRPr="00FF353C" w:rsidDel="0097013F">
            <w:rPr>
              <w:rFonts w:ascii="Times New Roman" w:hAnsi="Times New Roman" w:cs="Times New Roman"/>
              <w:sz w:val="24"/>
              <w:szCs w:val="24"/>
            </w:rPr>
            <w:delText>Unless products are sold as modules where there are multiple ‘main’ products, information for one product should not be unbundled into different product categories and information for additional ancillary products / coverages sold jointly with a main product should be neither unbundled nor reported independently for its product category. In cases where multiple ‘main’ products are sold together, they should be split and ancillary products /coverages divided according to their actual assignment to the ‘main’ products in the contracts.</w:delText>
          </w:r>
        </w:del>
      </w:ins>
    </w:p>
    <w:tbl>
      <w:tblPr>
        <w:tblW w:w="9286" w:type="dxa"/>
        <w:tblLayout w:type="fixed"/>
        <w:tblLook w:val="0000" w:firstRow="0" w:lastRow="0" w:firstColumn="0" w:lastColumn="0" w:noHBand="0" w:noVBand="0"/>
      </w:tblPr>
      <w:tblGrid>
        <w:gridCol w:w="1809"/>
        <w:gridCol w:w="2091"/>
        <w:gridCol w:w="5386"/>
      </w:tblGrid>
      <w:tr w:rsidR="00F315BB" w:rsidRPr="00FF353C" w:rsidDel="001A3160" w14:paraId="1F68D04F" w14:textId="6E3648F9" w:rsidTr="004F528E">
        <w:trPr>
          <w:ins w:id="674" w:author="Author"/>
          <w:del w:id="675" w:author="Author"/>
        </w:trPr>
        <w:tc>
          <w:tcPr>
            <w:tcW w:w="1809" w:type="dxa"/>
            <w:tcBorders>
              <w:top w:val="single" w:sz="2" w:space="0" w:color="auto"/>
              <w:left w:val="single" w:sz="2" w:space="0" w:color="auto"/>
              <w:bottom w:val="single" w:sz="2" w:space="0" w:color="auto"/>
              <w:right w:val="single" w:sz="2" w:space="0" w:color="auto"/>
            </w:tcBorders>
          </w:tcPr>
          <w:p w14:paraId="660A7704" w14:textId="539B64EF" w:rsidR="00F315BB" w:rsidRPr="00FF353C" w:rsidDel="001A3160" w:rsidRDefault="00F315BB" w:rsidP="00F315BB">
            <w:pPr>
              <w:adjustRightInd w:val="0"/>
              <w:spacing w:before="0" w:after="0"/>
              <w:jc w:val="left"/>
              <w:rPr>
                <w:ins w:id="676" w:author="Author"/>
                <w:del w:id="677" w:author="Author"/>
                <w:lang w:val="en-GB"/>
              </w:rPr>
            </w:pPr>
          </w:p>
        </w:tc>
        <w:tc>
          <w:tcPr>
            <w:tcW w:w="2091" w:type="dxa"/>
            <w:tcBorders>
              <w:top w:val="single" w:sz="2" w:space="0" w:color="auto"/>
              <w:left w:val="single" w:sz="2" w:space="0" w:color="auto"/>
              <w:bottom w:val="single" w:sz="2" w:space="0" w:color="auto"/>
              <w:right w:val="single" w:sz="2" w:space="0" w:color="auto"/>
            </w:tcBorders>
          </w:tcPr>
          <w:p w14:paraId="3A84CA04" w14:textId="31413646" w:rsidR="00F315BB" w:rsidRPr="00FF353C" w:rsidDel="001A3160" w:rsidRDefault="00F315BB" w:rsidP="00F315BB">
            <w:pPr>
              <w:pStyle w:val="NormalCentered"/>
              <w:rPr>
                <w:ins w:id="678" w:author="Author"/>
                <w:del w:id="679" w:author="Author"/>
                <w:lang w:val="en-GB"/>
              </w:rPr>
            </w:pPr>
            <w:ins w:id="680" w:author="Author">
              <w:del w:id="681" w:author="Author">
                <w:r w:rsidRPr="00FF353C" w:rsidDel="001A3160">
                  <w:rPr>
                    <w:lang w:val="en-GB"/>
                  </w:rPr>
                  <w:delText>ITEM</w:delText>
                </w:r>
              </w:del>
            </w:ins>
          </w:p>
        </w:tc>
        <w:tc>
          <w:tcPr>
            <w:tcW w:w="5386" w:type="dxa"/>
            <w:tcBorders>
              <w:top w:val="single" w:sz="2" w:space="0" w:color="auto"/>
              <w:left w:val="single" w:sz="2" w:space="0" w:color="auto"/>
              <w:bottom w:val="single" w:sz="2" w:space="0" w:color="auto"/>
              <w:right w:val="single" w:sz="2" w:space="0" w:color="auto"/>
            </w:tcBorders>
          </w:tcPr>
          <w:p w14:paraId="1346D512" w14:textId="0145CF81" w:rsidR="00F315BB" w:rsidRPr="00FF353C" w:rsidDel="001A3160" w:rsidRDefault="00F315BB" w:rsidP="00F315BB">
            <w:pPr>
              <w:pStyle w:val="NormalCentered"/>
              <w:rPr>
                <w:ins w:id="682" w:author="Author"/>
                <w:del w:id="683" w:author="Author"/>
                <w:lang w:val="en-GB"/>
              </w:rPr>
            </w:pPr>
            <w:ins w:id="684" w:author="Author">
              <w:del w:id="685" w:author="Author">
                <w:r w:rsidRPr="00FF353C" w:rsidDel="001A3160">
                  <w:rPr>
                    <w:lang w:val="en-GB"/>
                  </w:rPr>
                  <w:delText>INSTRUCTIONS</w:delText>
                </w:r>
              </w:del>
            </w:ins>
          </w:p>
        </w:tc>
      </w:tr>
      <w:tr w:rsidR="00F315BB" w:rsidRPr="00FF353C" w:rsidDel="001A3160" w14:paraId="6559B6B8" w14:textId="19E298C0" w:rsidTr="004F528E">
        <w:trPr>
          <w:ins w:id="686" w:author="Author"/>
          <w:del w:id="687" w:author="Author"/>
        </w:trPr>
        <w:tc>
          <w:tcPr>
            <w:tcW w:w="1809" w:type="dxa"/>
            <w:tcBorders>
              <w:top w:val="single" w:sz="2" w:space="0" w:color="auto"/>
              <w:left w:val="single" w:sz="2" w:space="0" w:color="auto"/>
              <w:bottom w:val="single" w:sz="2" w:space="0" w:color="auto"/>
              <w:right w:val="single" w:sz="2" w:space="0" w:color="auto"/>
            </w:tcBorders>
          </w:tcPr>
          <w:p w14:paraId="130C2617" w14:textId="4730B2D2" w:rsidR="00F315BB" w:rsidRPr="00FF353C" w:rsidDel="001A3160" w:rsidRDefault="00F315BB" w:rsidP="00F315BB">
            <w:pPr>
              <w:pStyle w:val="NormalCentered"/>
              <w:rPr>
                <w:ins w:id="688" w:author="Author"/>
                <w:del w:id="689" w:author="Author"/>
                <w:lang w:val="en-GB"/>
              </w:rPr>
            </w:pPr>
            <w:ins w:id="690" w:author="Author">
              <w:del w:id="691" w:author="Author">
                <w:r w:rsidRPr="00FF353C" w:rsidDel="001A3160">
                  <w:rPr>
                    <w:i/>
                    <w:iCs/>
                    <w:lang w:val="en-GB"/>
                  </w:rPr>
                  <w:delText>Portfolio</w:delText>
                </w:r>
              </w:del>
            </w:ins>
          </w:p>
        </w:tc>
        <w:tc>
          <w:tcPr>
            <w:tcW w:w="2091" w:type="dxa"/>
            <w:tcBorders>
              <w:top w:val="single" w:sz="2" w:space="0" w:color="auto"/>
              <w:left w:val="single" w:sz="2" w:space="0" w:color="auto"/>
              <w:bottom w:val="single" w:sz="2" w:space="0" w:color="auto"/>
              <w:right w:val="single" w:sz="2" w:space="0" w:color="auto"/>
            </w:tcBorders>
          </w:tcPr>
          <w:p w14:paraId="541E0D75" w14:textId="32490D4A" w:rsidR="00F315BB" w:rsidRPr="00FF353C" w:rsidDel="001A3160" w:rsidRDefault="00F315BB" w:rsidP="00F315BB">
            <w:pPr>
              <w:pStyle w:val="NormalCentered"/>
              <w:rPr>
                <w:ins w:id="692" w:author="Author"/>
                <w:del w:id="693" w:author="Author"/>
                <w:lang w:val="en-GB"/>
              </w:rPr>
            </w:pPr>
          </w:p>
        </w:tc>
        <w:tc>
          <w:tcPr>
            <w:tcW w:w="5386" w:type="dxa"/>
            <w:tcBorders>
              <w:top w:val="single" w:sz="2" w:space="0" w:color="auto"/>
              <w:left w:val="single" w:sz="2" w:space="0" w:color="auto"/>
              <w:bottom w:val="single" w:sz="2" w:space="0" w:color="auto"/>
              <w:right w:val="single" w:sz="2" w:space="0" w:color="auto"/>
            </w:tcBorders>
          </w:tcPr>
          <w:p w14:paraId="1FF717D3" w14:textId="378F920C" w:rsidR="00F315BB" w:rsidRPr="00FF353C" w:rsidDel="001A3160" w:rsidRDefault="00F315BB" w:rsidP="00F315BB">
            <w:pPr>
              <w:pStyle w:val="NormalCentered"/>
              <w:rPr>
                <w:ins w:id="694" w:author="Author"/>
                <w:del w:id="695" w:author="Author"/>
                <w:lang w:val="en-GB"/>
              </w:rPr>
            </w:pPr>
          </w:p>
        </w:tc>
      </w:tr>
    </w:tbl>
    <w:tbl>
      <w:tblPr>
        <w:tblStyle w:val="TableGrid"/>
        <w:tblW w:w="9322" w:type="dxa"/>
        <w:tblLook w:val="04A0" w:firstRow="1" w:lastRow="0" w:firstColumn="1" w:lastColumn="0" w:noHBand="0" w:noVBand="1"/>
      </w:tblPr>
      <w:tblGrid>
        <w:gridCol w:w="1809"/>
        <w:gridCol w:w="2084"/>
        <w:gridCol w:w="5429"/>
      </w:tblGrid>
      <w:tr w:rsidR="00F315BB" w:rsidRPr="00FF353C" w:rsidDel="001A3160" w14:paraId="79969805" w14:textId="20B0F404" w:rsidTr="00F315BB">
        <w:trPr>
          <w:trHeight w:val="1215"/>
          <w:ins w:id="696" w:author="Author"/>
          <w:del w:id="697" w:author="Author"/>
        </w:trPr>
        <w:tc>
          <w:tcPr>
            <w:tcW w:w="1809" w:type="dxa"/>
          </w:tcPr>
          <w:p w14:paraId="5A2B9D36" w14:textId="25DC1424" w:rsidR="00F315BB" w:rsidRPr="00FF353C" w:rsidDel="001A3160" w:rsidRDefault="00F315BB" w:rsidP="00F315BB">
            <w:pPr>
              <w:rPr>
                <w:ins w:id="698" w:author="Author"/>
                <w:del w:id="699" w:author="Author"/>
                <w:lang w:val="en-GB"/>
              </w:rPr>
            </w:pPr>
            <w:ins w:id="700" w:author="Author">
              <w:del w:id="701" w:author="Author">
                <w:r w:rsidRPr="00FF353C" w:rsidDel="001A3160">
                  <w:rPr>
                    <w:lang w:val="en-GB"/>
                  </w:rPr>
                  <w:delText>C0010</w:delText>
                </w:r>
              </w:del>
            </w:ins>
          </w:p>
        </w:tc>
        <w:tc>
          <w:tcPr>
            <w:tcW w:w="2084" w:type="dxa"/>
          </w:tcPr>
          <w:p w14:paraId="563AF4B0" w14:textId="44835AD7" w:rsidR="00F315BB" w:rsidRPr="00FF353C" w:rsidDel="001A3160" w:rsidRDefault="00F315BB" w:rsidP="00F315BB">
            <w:pPr>
              <w:rPr>
                <w:ins w:id="702" w:author="Author"/>
                <w:del w:id="703" w:author="Author"/>
                <w:lang w:val="en-GB"/>
              </w:rPr>
            </w:pPr>
            <w:ins w:id="704" w:author="Author">
              <w:del w:id="705" w:author="Author">
                <w:r w:rsidRPr="00FF353C" w:rsidDel="001A3160">
                  <w:rPr>
                    <w:lang w:val="en-GB"/>
                  </w:rPr>
                  <w:delText xml:space="preserve">Product category </w:delText>
                </w:r>
              </w:del>
            </w:ins>
          </w:p>
        </w:tc>
        <w:tc>
          <w:tcPr>
            <w:tcW w:w="5429" w:type="dxa"/>
          </w:tcPr>
          <w:p w14:paraId="2EC9D623" w14:textId="6C3DF1A8" w:rsidR="00F315BB" w:rsidRPr="00FF353C" w:rsidDel="001A3160" w:rsidRDefault="00F315BB" w:rsidP="00F315BB">
            <w:pPr>
              <w:rPr>
                <w:ins w:id="706" w:author="Author"/>
                <w:del w:id="707" w:author="Author"/>
                <w:lang w:val="en-GB"/>
              </w:rPr>
            </w:pPr>
            <w:ins w:id="708" w:author="Author">
              <w:del w:id="709" w:author="Author">
                <w:r w:rsidRPr="00FF353C" w:rsidDel="001A3160">
                  <w:rPr>
                    <w:lang w:val="en-GB"/>
                  </w:rPr>
                  <w:delText>The following closed list shall be used:</w:delText>
                </w:r>
              </w:del>
            </w:ins>
          </w:p>
          <w:p w14:paraId="1028BA29" w14:textId="2620A4ED" w:rsidR="00F315BB" w:rsidRPr="00FF353C" w:rsidDel="001A3160" w:rsidRDefault="00F315BB" w:rsidP="00F315BB">
            <w:pPr>
              <w:rPr>
                <w:ins w:id="710" w:author="Author"/>
                <w:del w:id="711" w:author="Author"/>
                <w:lang w:val="en-GB"/>
              </w:rPr>
            </w:pPr>
            <w:ins w:id="712" w:author="Author">
              <w:del w:id="713" w:author="Author">
                <w:r w:rsidRPr="00FF353C" w:rsidDel="001A3160">
                  <w:rPr>
                    <w:lang w:val="en-GB"/>
                  </w:rPr>
                  <w:delText>1 - Compulsory motor insurance: All products falling under "Risk class 10"</w:delText>
                </w:r>
              </w:del>
            </w:ins>
          </w:p>
          <w:p w14:paraId="057A6847" w14:textId="0C6B0B34" w:rsidR="00F315BB" w:rsidRPr="00FF353C" w:rsidDel="001A3160" w:rsidRDefault="00F315BB" w:rsidP="00F315BB">
            <w:pPr>
              <w:rPr>
                <w:ins w:id="714" w:author="Author"/>
                <w:del w:id="715" w:author="Author"/>
                <w:lang w:val="en-GB"/>
              </w:rPr>
            </w:pPr>
            <w:ins w:id="716" w:author="Author">
              <w:del w:id="717" w:author="Author">
                <w:r w:rsidRPr="00FF353C" w:rsidDel="001A3160">
                  <w:rPr>
                    <w:lang w:val="en-GB"/>
                  </w:rPr>
                  <w:delText>2 - Other motor insurance: All products falling under "Risk classes 3 and 4"</w:delText>
                </w:r>
              </w:del>
            </w:ins>
          </w:p>
          <w:p w14:paraId="43FF13CE" w14:textId="76C4C3D4" w:rsidR="00F315BB" w:rsidRPr="00FF353C" w:rsidDel="001A3160" w:rsidRDefault="00F315BB" w:rsidP="00F315BB">
            <w:pPr>
              <w:rPr>
                <w:ins w:id="718" w:author="Author"/>
                <w:del w:id="719" w:author="Author"/>
                <w:lang w:val="en-GB"/>
              </w:rPr>
            </w:pPr>
            <w:ins w:id="720" w:author="Author">
              <w:del w:id="721" w:author="Author">
                <w:r w:rsidRPr="00FF353C" w:rsidDel="001A3160">
                  <w:rPr>
                    <w:lang w:val="en-GB"/>
                  </w:rPr>
                  <w:lastRenderedPageBreak/>
                  <w:delText>3 – Marine: All products falling under "Risk class 6"</w:delText>
                </w:r>
              </w:del>
            </w:ins>
          </w:p>
          <w:p w14:paraId="2BA79F87" w14:textId="0E337B5C" w:rsidR="00F315BB" w:rsidRPr="00FF353C" w:rsidDel="001A3160" w:rsidRDefault="00F315BB" w:rsidP="00F315BB">
            <w:pPr>
              <w:rPr>
                <w:ins w:id="722" w:author="Author"/>
                <w:del w:id="723" w:author="Author"/>
                <w:lang w:val="en-GB"/>
              </w:rPr>
            </w:pPr>
            <w:ins w:id="724" w:author="Author">
              <w:del w:id="725" w:author="Author">
                <w:r w:rsidRPr="00FF353C" w:rsidDel="001A3160">
                  <w:rPr>
                    <w:lang w:val="en-GB"/>
                  </w:rPr>
                  <w:delText>4 – Aviation: All products falling under "Risk class 5"</w:delText>
                </w:r>
              </w:del>
            </w:ins>
          </w:p>
          <w:p w14:paraId="589FC1C7" w14:textId="50C6F8D6" w:rsidR="00F315BB" w:rsidRPr="00FF353C" w:rsidDel="001A3160" w:rsidRDefault="00F315BB" w:rsidP="00F315BB">
            <w:pPr>
              <w:rPr>
                <w:ins w:id="726" w:author="Author"/>
                <w:del w:id="727" w:author="Author"/>
                <w:lang w:val="en-GB"/>
              </w:rPr>
            </w:pPr>
            <w:ins w:id="728" w:author="Author">
              <w:del w:id="729" w:author="Author">
                <w:r w:rsidRPr="00FF353C" w:rsidDel="001A3160">
                  <w:rPr>
                    <w:lang w:val="en-GB"/>
                  </w:rPr>
                  <w:delText>5 – Transport: All products falling under "Risk classes 11 and 12"</w:delText>
                </w:r>
              </w:del>
            </w:ins>
          </w:p>
          <w:p w14:paraId="03D9D0EE" w14:textId="7FD50F38" w:rsidR="00F315BB" w:rsidRPr="00FF353C" w:rsidDel="001A3160" w:rsidRDefault="00F315BB" w:rsidP="00F315BB">
            <w:pPr>
              <w:rPr>
                <w:ins w:id="730" w:author="Author"/>
                <w:del w:id="731" w:author="Author"/>
                <w:lang w:val="en-GB"/>
              </w:rPr>
            </w:pPr>
            <w:ins w:id="732" w:author="Author">
              <w:del w:id="733" w:author="Author">
                <w:r w:rsidRPr="00FF353C" w:rsidDel="001A3160">
                  <w:rPr>
                    <w:lang w:val="en-GB"/>
                  </w:rPr>
                  <w:delText>6 - Goods in transit: All products falling under "Risk class 7"</w:delText>
                </w:r>
              </w:del>
            </w:ins>
          </w:p>
          <w:p w14:paraId="5630E193" w14:textId="74364EC2" w:rsidR="00F315BB" w:rsidRPr="00FF353C" w:rsidDel="001A3160" w:rsidRDefault="00F315BB" w:rsidP="00F315BB">
            <w:pPr>
              <w:rPr>
                <w:ins w:id="734" w:author="Author"/>
                <w:del w:id="735" w:author="Author"/>
                <w:lang w:val="en-GB"/>
              </w:rPr>
            </w:pPr>
            <w:ins w:id="736" w:author="Author">
              <w:del w:id="737" w:author="Author">
                <w:r w:rsidRPr="00FF353C" w:rsidDel="001A3160">
                  <w:rPr>
                    <w:lang w:val="en-GB"/>
                  </w:rPr>
                  <w:delText xml:space="preserve">7 - </w:delText>
                </w:r>
                <w:r w:rsidR="00E30DDB" w:rsidRPr="00E30DDB" w:rsidDel="001A3160">
                  <w:rPr>
                    <w:lang w:val="en-GB"/>
                  </w:rPr>
                  <w:delText>All products falling under "Risk class 1" excluding the fourth indent as this is only connected to the injuries of passengers, products that fall under category 20, and excluding products solely falling under product category 17</w:delText>
                </w:r>
                <w:r w:rsidRPr="00FF353C" w:rsidDel="001A3160">
                  <w:rPr>
                    <w:lang w:val="en-GB"/>
                  </w:rPr>
                  <w:delText>Accident insurance: All products falling under "Risk class 1" excluding the fourth indent as this is only connected to the injuries of passengers, products that fall under category 23, and excluding products solely falling under product category 20</w:delText>
                </w:r>
              </w:del>
            </w:ins>
          </w:p>
          <w:p w14:paraId="2C4A9733" w14:textId="06AA3AB1" w:rsidR="00F315BB" w:rsidRPr="00FF353C" w:rsidDel="001A3160" w:rsidRDefault="00F315BB" w:rsidP="00F315BB">
            <w:pPr>
              <w:rPr>
                <w:ins w:id="738" w:author="Author"/>
                <w:del w:id="739" w:author="Author"/>
                <w:lang w:val="en-GB"/>
              </w:rPr>
            </w:pPr>
            <w:ins w:id="740" w:author="Author">
              <w:del w:id="741" w:author="Author">
                <w:r w:rsidRPr="00FF353C" w:rsidDel="001A3160">
                  <w:rPr>
                    <w:lang w:val="en-GB"/>
                  </w:rPr>
                  <w:delText xml:space="preserve">8 - </w:delText>
                </w:r>
                <w:r w:rsidR="00E30DDB" w:rsidRPr="00E30DDB" w:rsidDel="001A3160">
                  <w:rPr>
                    <w:lang w:val="en-GB"/>
                  </w:rPr>
                  <w:delText>All products falling under "Risk class 2" with the exception of products solely and specifically covering risk falling under product category 16 and excluding products solely falling under product category 17</w:delText>
                </w:r>
                <w:r w:rsidRPr="00FF353C" w:rsidDel="001A3160">
                  <w:rPr>
                    <w:lang w:val="en-GB"/>
                  </w:rPr>
                  <w:delText>Medical insurance: All products falling under "Risk class 2" with the exception of products solely and specifically covering risk falling under product category 18 and excluding products solely falling under product category 20</w:delText>
                </w:r>
              </w:del>
            </w:ins>
          </w:p>
          <w:p w14:paraId="44974E5A" w14:textId="5FF20AE0" w:rsidR="00F315BB" w:rsidRPr="00FF353C" w:rsidDel="001A3160" w:rsidRDefault="00F315BB" w:rsidP="00F315BB">
            <w:pPr>
              <w:rPr>
                <w:ins w:id="742" w:author="Author"/>
                <w:del w:id="743" w:author="Author"/>
                <w:lang w:val="en-GB"/>
              </w:rPr>
            </w:pPr>
            <w:ins w:id="744" w:author="Author">
              <w:del w:id="745" w:author="Author">
                <w:r w:rsidRPr="00FF353C" w:rsidDel="001A3160">
                  <w:rPr>
                    <w:lang w:val="en-GB"/>
                  </w:rPr>
                  <w:delText xml:space="preserve">9 - Home and content insurance distributed jointly: Insurance products covering damages to </w:delText>
                </w:r>
                <w:r w:rsidR="0061766F" w:rsidRPr="00FF353C" w:rsidDel="001A3160">
                  <w:rPr>
                    <w:lang w:val="en-GB"/>
                  </w:rPr>
                  <w:delText>a</w:delText>
                </w:r>
                <w:r w:rsidRPr="00FF353C" w:rsidDel="001A3160">
                  <w:rPr>
                    <w:lang w:val="en-GB"/>
                  </w:rPr>
                  <w:delText xml:space="preserve"> household. The coverage is twofold:</w:delText>
                </w:r>
              </w:del>
            </w:ins>
          </w:p>
          <w:p w14:paraId="7BA5AFD4" w14:textId="42E153B3" w:rsidR="00F315BB" w:rsidRPr="00FF353C" w:rsidDel="001A3160" w:rsidRDefault="00F315BB" w:rsidP="00F315BB">
            <w:pPr>
              <w:rPr>
                <w:ins w:id="746" w:author="Author"/>
                <w:del w:id="747" w:author="Author"/>
                <w:lang w:val="en-GB"/>
              </w:rPr>
            </w:pPr>
            <w:ins w:id="748" w:author="Author">
              <w:del w:id="749" w:author="Author">
                <w:r w:rsidRPr="00FF353C" w:rsidDel="001A3160">
                  <w:rPr>
                    <w:lang w:val="en-GB"/>
                  </w:rPr>
                  <w:delText>(i) Home refers to the structure of the home including additional elements, such as walls, fences, paths and driveways, garages, outbuildings and fuel storage tanks.</w:delText>
                </w:r>
              </w:del>
            </w:ins>
          </w:p>
          <w:p w14:paraId="1E574FC1" w14:textId="6F38A953" w:rsidR="00F315BB" w:rsidRPr="00FF353C" w:rsidDel="001A3160" w:rsidRDefault="00F315BB" w:rsidP="00F315BB">
            <w:pPr>
              <w:rPr>
                <w:ins w:id="750" w:author="Author"/>
                <w:del w:id="751" w:author="Author"/>
                <w:lang w:val="en-GB"/>
              </w:rPr>
            </w:pPr>
            <w:ins w:id="752" w:author="Author">
              <w:del w:id="753" w:author="Author">
                <w:r w:rsidRPr="00FF353C" w:rsidDel="001A3160">
                  <w:rPr>
                    <w:lang w:val="en-GB"/>
                  </w:rPr>
                  <w:delText>(ii) Content refers to goods and personal belonging to the household or for which they are legally responsible. Certain items of property are specifically excluded, such as securities, certificates, documents, livestock and pets.</w:delText>
                </w:r>
              </w:del>
            </w:ins>
          </w:p>
          <w:p w14:paraId="169B5CC8" w14:textId="76121A38" w:rsidR="00F315BB" w:rsidRPr="00FF353C" w:rsidDel="001A3160" w:rsidRDefault="00F315BB" w:rsidP="00F315BB">
            <w:pPr>
              <w:rPr>
                <w:ins w:id="754" w:author="Author"/>
                <w:del w:id="755" w:author="Author"/>
                <w:lang w:val="en-GB"/>
              </w:rPr>
            </w:pPr>
            <w:ins w:id="756" w:author="Author">
              <w:del w:id="757" w:author="Author">
                <w:r w:rsidRPr="00FF353C" w:rsidDel="001A3160">
                  <w:rPr>
                    <w:lang w:val="en-GB"/>
                  </w:rPr>
                  <w:delText>In other to fall under this product category the coverage needs to be distributed jointly. This should include also homeowners comprehensive insurance</w:delText>
                </w:r>
              </w:del>
            </w:ins>
          </w:p>
          <w:p w14:paraId="61432AF0" w14:textId="5D139E78" w:rsidR="00F315BB" w:rsidRPr="00FF353C" w:rsidDel="001A3160" w:rsidRDefault="00F315BB" w:rsidP="00F315BB">
            <w:pPr>
              <w:rPr>
                <w:ins w:id="758" w:author="Author"/>
                <w:del w:id="759" w:author="Author"/>
                <w:lang w:val="en-GB"/>
              </w:rPr>
            </w:pPr>
            <w:ins w:id="760" w:author="Author">
              <w:del w:id="761" w:author="Author">
                <w:r w:rsidRPr="00FF353C" w:rsidDel="001A3160">
                  <w:rPr>
                    <w:lang w:val="en-GB"/>
                  </w:rPr>
                  <w:delText>10 - Building insurance: Insurance products covering damages to a building, different from what already covered under product categories 9, 10 and 11</w:delText>
                </w:r>
              </w:del>
            </w:ins>
          </w:p>
          <w:p w14:paraId="68D3218F" w14:textId="1B6AECD7" w:rsidR="00F315BB" w:rsidRPr="00FF353C" w:rsidDel="001A3160" w:rsidRDefault="00E30DDB" w:rsidP="00F315BB">
            <w:pPr>
              <w:rPr>
                <w:ins w:id="762" w:author="Author"/>
                <w:del w:id="763" w:author="Author"/>
                <w:lang w:val="en-GB"/>
              </w:rPr>
            </w:pPr>
            <w:ins w:id="764" w:author="Author">
              <w:del w:id="765" w:author="Author">
                <w:r w:rsidDel="001A3160">
                  <w:rPr>
                    <w:lang w:val="en-GB"/>
                  </w:rPr>
                  <w:delText>9</w:delText>
                </w:r>
                <w:r w:rsidR="00F315BB" w:rsidRPr="00FF353C" w:rsidDel="001A3160">
                  <w:rPr>
                    <w:lang w:val="en-GB"/>
                  </w:rPr>
                  <w:delText xml:space="preserve">11 - </w:delText>
                </w:r>
                <w:r w:rsidRPr="00E30DDB" w:rsidDel="001A3160">
                  <w:rPr>
                    <w:lang w:val="en-GB"/>
                  </w:rPr>
                  <w:delText xml:space="preserve">All products falling under "Risk classes 8", with the exception of what is covered under product </w:delText>
                </w:r>
                <w:r w:rsidRPr="00E30DDB" w:rsidDel="001A3160">
                  <w:rPr>
                    <w:lang w:val="en-GB"/>
                  </w:rPr>
                  <w:lastRenderedPageBreak/>
                  <w:delText>category 10 and 13</w:delText>
                </w:r>
                <w:r w:rsidR="00F315BB" w:rsidRPr="00FF353C" w:rsidDel="001A3160">
                  <w:rPr>
                    <w:lang w:val="en-GB"/>
                  </w:rPr>
                  <w:delText>Fire damages to property: All products falling under "Risk classes 8", with the exception of what is covered under product category 9, 10, 12, and 13</w:delText>
                </w:r>
              </w:del>
            </w:ins>
          </w:p>
          <w:p w14:paraId="06BB6C21" w14:textId="6EBF839A" w:rsidR="00F315BB" w:rsidRPr="00FF353C" w:rsidDel="001A3160" w:rsidRDefault="00F315BB" w:rsidP="00F315BB">
            <w:pPr>
              <w:rPr>
                <w:ins w:id="766" w:author="Author"/>
                <w:del w:id="767" w:author="Author"/>
                <w:lang w:val="en-GB"/>
              </w:rPr>
            </w:pPr>
            <w:ins w:id="768" w:author="Author">
              <w:del w:id="769" w:author="Author">
                <w:r w:rsidRPr="00FF353C" w:rsidDel="001A3160">
                  <w:rPr>
                    <w:lang w:val="en-GB"/>
                  </w:rPr>
                  <w:delText>1</w:delText>
                </w:r>
                <w:r w:rsidR="002F27DF" w:rsidDel="001A3160">
                  <w:rPr>
                    <w:lang w:val="en-GB"/>
                  </w:rPr>
                  <w:delText>0</w:delText>
                </w:r>
                <w:r w:rsidRPr="00FF353C" w:rsidDel="001A3160">
                  <w:rPr>
                    <w:lang w:val="en-GB"/>
                  </w:rPr>
                  <w:delText>2 - Other damage to property: All products falling under "Risk classes 9", with the exception of what is covered under product category 9, 10, 12, 13, and 19</w:delText>
                </w:r>
                <w:r w:rsidR="002F27DF" w:rsidDel="001A3160">
                  <w:rPr>
                    <w:lang w:val="en-GB"/>
                  </w:rPr>
                  <w:delText>9 and 13</w:delText>
                </w:r>
              </w:del>
            </w:ins>
          </w:p>
          <w:p w14:paraId="5F2FE728" w14:textId="202EF443" w:rsidR="00F315BB" w:rsidRPr="00FF353C" w:rsidDel="001A3160" w:rsidRDefault="00F315BB" w:rsidP="00F315BB">
            <w:pPr>
              <w:rPr>
                <w:ins w:id="770" w:author="Author"/>
                <w:del w:id="771" w:author="Author"/>
                <w:lang w:val="en-GB"/>
              </w:rPr>
            </w:pPr>
            <w:ins w:id="772" w:author="Author">
              <w:del w:id="773" w:author="Author">
                <w:r w:rsidRPr="00FF353C" w:rsidDel="001A3160">
                  <w:rPr>
                    <w:lang w:val="en-GB"/>
                  </w:rPr>
                  <w:delText>1</w:delText>
                </w:r>
                <w:r w:rsidR="002F27DF" w:rsidDel="001A3160">
                  <w:rPr>
                    <w:lang w:val="en-GB"/>
                  </w:rPr>
                  <w:delText>1</w:delText>
                </w:r>
                <w:r w:rsidRPr="00FF353C" w:rsidDel="001A3160">
                  <w:rPr>
                    <w:lang w:val="en-GB"/>
                  </w:rPr>
                  <w:delText>3 - Natural catastrophe insurance: Products covering damages to properties and people caused by natural forces including earthquake, floods, storm, hail, frost, drought.</w:delText>
                </w:r>
              </w:del>
            </w:ins>
          </w:p>
          <w:p w14:paraId="4BC3DA13" w14:textId="0F58A80A" w:rsidR="00F315BB" w:rsidRPr="00FF353C" w:rsidDel="001A3160" w:rsidRDefault="00F315BB" w:rsidP="00F315BB">
            <w:pPr>
              <w:rPr>
                <w:ins w:id="774" w:author="Author"/>
                <w:del w:id="775" w:author="Author"/>
                <w:lang w:val="en-GB"/>
              </w:rPr>
            </w:pPr>
            <w:ins w:id="776" w:author="Author">
              <w:del w:id="777" w:author="Author">
                <w:r w:rsidRPr="00FF353C" w:rsidDel="001A3160">
                  <w:rPr>
                    <w:lang w:val="en-GB"/>
                  </w:rPr>
                  <w:delText>In order to fall under this product category this coverage needs to be distributed separately and not as an "add-on" to products falling under product category 9, 10, 11, and 12.</w:delText>
                </w:r>
              </w:del>
            </w:ins>
          </w:p>
          <w:p w14:paraId="3391DE00" w14:textId="2D67771F" w:rsidR="00F315BB" w:rsidRPr="00FF353C" w:rsidDel="001A3160" w:rsidRDefault="00F315BB" w:rsidP="00F315BB">
            <w:pPr>
              <w:rPr>
                <w:ins w:id="778" w:author="Author"/>
                <w:del w:id="779" w:author="Author"/>
                <w:lang w:val="en-GB"/>
              </w:rPr>
            </w:pPr>
            <w:ins w:id="780" w:author="Author">
              <w:del w:id="781" w:author="Author">
                <w:r w:rsidRPr="00FF353C" w:rsidDel="001A3160">
                  <w:rPr>
                    <w:lang w:val="en-GB"/>
                  </w:rPr>
                  <w:delText>1</w:delText>
                </w:r>
                <w:r w:rsidR="002F27DF" w:rsidDel="001A3160">
                  <w:rPr>
                    <w:lang w:val="en-GB"/>
                  </w:rPr>
                  <w:delText>2</w:delText>
                </w:r>
                <w:r w:rsidRPr="00FF353C" w:rsidDel="001A3160">
                  <w:rPr>
                    <w:lang w:val="en-GB"/>
                  </w:rPr>
                  <w:delText>4 - Business Interruption: Products covering business interruption, closure of business, or any financial loss of such nature regardless of whether physical damages on an insured property are required (e.g. business interruption referring to coverage for property damage arising from storm or flood; business closure covering damage for temporary closure of shops due to administrative actions or health authorities’ decisions)</w:delText>
                </w:r>
              </w:del>
            </w:ins>
          </w:p>
          <w:p w14:paraId="7DFE6A55" w14:textId="5A29B6F4" w:rsidR="00F315BB" w:rsidRPr="00FF353C" w:rsidDel="001A3160" w:rsidRDefault="00F315BB" w:rsidP="00F315BB">
            <w:pPr>
              <w:rPr>
                <w:ins w:id="782" w:author="Author"/>
                <w:del w:id="783" w:author="Author"/>
                <w:lang w:val="en-GB"/>
              </w:rPr>
            </w:pPr>
            <w:ins w:id="784" w:author="Author">
              <w:del w:id="785" w:author="Author">
                <w:r w:rsidRPr="00FF353C" w:rsidDel="001A3160">
                  <w:rPr>
                    <w:lang w:val="en-GB"/>
                  </w:rPr>
                  <w:delText>In order to fall under this product category this coverage needs to be distributed separately and not as an "add-on" to products falling under product category 15 and 9.</w:delText>
                </w:r>
              </w:del>
            </w:ins>
          </w:p>
          <w:p w14:paraId="244231E5" w14:textId="51EB73AC" w:rsidR="00F315BB" w:rsidRPr="00FF353C" w:rsidDel="001A3160" w:rsidRDefault="00F315BB" w:rsidP="00F315BB">
            <w:pPr>
              <w:rPr>
                <w:ins w:id="786" w:author="Author"/>
                <w:del w:id="787" w:author="Author"/>
                <w:lang w:val="en-GB"/>
              </w:rPr>
            </w:pPr>
            <w:ins w:id="788" w:author="Author">
              <w:del w:id="789" w:author="Author">
                <w:r w:rsidRPr="00FF353C" w:rsidDel="001A3160">
                  <w:rPr>
                    <w:lang w:val="en-GB"/>
                  </w:rPr>
                  <w:delText>1</w:delText>
                </w:r>
                <w:r w:rsidR="00B303BE" w:rsidDel="001A3160">
                  <w:rPr>
                    <w:lang w:val="en-GB"/>
                  </w:rPr>
                  <w:delText>3</w:delText>
                </w:r>
                <w:r w:rsidRPr="00FF353C" w:rsidDel="001A3160">
                  <w:rPr>
                    <w:lang w:val="en-GB"/>
                  </w:rPr>
                  <w:delText>5 - Third party liability: All products falling under "Risk class 13" with the exception of all the other product categories that cover liability risks</w:delText>
                </w:r>
              </w:del>
            </w:ins>
          </w:p>
          <w:p w14:paraId="1A80F124" w14:textId="1CEA3FD0" w:rsidR="00F315BB" w:rsidRPr="00FF353C" w:rsidDel="001A3160" w:rsidRDefault="00F315BB" w:rsidP="00F315BB">
            <w:pPr>
              <w:rPr>
                <w:ins w:id="790" w:author="Author"/>
                <w:del w:id="791" w:author="Author"/>
                <w:lang w:val="en-GB"/>
              </w:rPr>
            </w:pPr>
            <w:ins w:id="792" w:author="Author">
              <w:del w:id="793" w:author="Author">
                <w:r w:rsidRPr="00FF353C" w:rsidDel="001A3160">
                  <w:rPr>
                    <w:lang w:val="en-GB"/>
                  </w:rPr>
                  <w:delText>1</w:delText>
                </w:r>
                <w:r w:rsidR="00B303BE" w:rsidDel="001A3160">
                  <w:rPr>
                    <w:lang w:val="en-GB"/>
                  </w:rPr>
                  <w:delText>4</w:delText>
                </w:r>
                <w:r w:rsidRPr="00FF353C" w:rsidDel="001A3160">
                  <w:rPr>
                    <w:lang w:val="en-GB"/>
                  </w:rPr>
                  <w:delText xml:space="preserve">6 - Legal expense insurance: All products falling "Risk class 17 ". </w:delText>
                </w:r>
              </w:del>
            </w:ins>
          </w:p>
          <w:p w14:paraId="5FAFA879" w14:textId="06A60093" w:rsidR="00F315BB" w:rsidRPr="00FF353C" w:rsidDel="001A3160" w:rsidRDefault="00F315BB" w:rsidP="00F315BB">
            <w:pPr>
              <w:rPr>
                <w:ins w:id="794" w:author="Author"/>
                <w:del w:id="795" w:author="Author"/>
                <w:lang w:val="en-GB"/>
              </w:rPr>
            </w:pPr>
            <w:ins w:id="796" w:author="Author">
              <w:del w:id="797" w:author="Author">
                <w:r w:rsidRPr="00FF353C" w:rsidDel="001A3160">
                  <w:rPr>
                    <w:lang w:val="en-GB"/>
                  </w:rPr>
                  <w:delText>In order for product to be falling under this product category they do not need to be distributed as an "add-on".</w:delText>
                </w:r>
              </w:del>
            </w:ins>
          </w:p>
          <w:p w14:paraId="70DF2536" w14:textId="51FD6416" w:rsidR="00F315BB" w:rsidRPr="00FF353C" w:rsidDel="001A3160" w:rsidRDefault="00F315BB" w:rsidP="00F315BB">
            <w:pPr>
              <w:rPr>
                <w:ins w:id="798" w:author="Author"/>
                <w:del w:id="799" w:author="Author"/>
                <w:lang w:val="en-GB"/>
              </w:rPr>
            </w:pPr>
            <w:ins w:id="800" w:author="Author">
              <w:del w:id="801" w:author="Author">
                <w:r w:rsidRPr="00FF353C" w:rsidDel="001A3160">
                  <w:rPr>
                    <w:lang w:val="en-GB"/>
                  </w:rPr>
                  <w:delText>1</w:delText>
                </w:r>
                <w:r w:rsidR="00B303BE" w:rsidDel="001A3160">
                  <w:rPr>
                    <w:lang w:val="en-GB"/>
                  </w:rPr>
                  <w:delText>5</w:delText>
                </w:r>
                <w:r w:rsidRPr="00FF353C" w:rsidDel="001A3160">
                  <w:rPr>
                    <w:lang w:val="en-GB"/>
                  </w:rPr>
                  <w:delText>7 - Income Protection: All products falling under "risk class 16" with the exception of what is covered under product category 1</w:delText>
                </w:r>
                <w:r w:rsidR="00B303BE" w:rsidDel="001A3160">
                  <w:rPr>
                    <w:lang w:val="en-GB"/>
                  </w:rPr>
                  <w:delText>2</w:delText>
                </w:r>
                <w:r w:rsidRPr="00FF353C" w:rsidDel="001A3160">
                  <w:rPr>
                    <w:lang w:val="en-GB"/>
                  </w:rPr>
                  <w:delText>4 and 20</w:delText>
                </w:r>
                <w:r w:rsidR="00B303BE" w:rsidDel="001A3160">
                  <w:rPr>
                    <w:lang w:val="en-GB"/>
                  </w:rPr>
                  <w:delText>17</w:delText>
                </w:r>
              </w:del>
            </w:ins>
          </w:p>
          <w:p w14:paraId="3BA3811A" w14:textId="4AD44340" w:rsidR="00F315BB" w:rsidRPr="00FF353C" w:rsidDel="001A3160" w:rsidRDefault="00F315BB" w:rsidP="00F315BB">
            <w:pPr>
              <w:rPr>
                <w:ins w:id="802" w:author="Author"/>
                <w:del w:id="803" w:author="Author"/>
                <w:lang w:val="en-GB"/>
              </w:rPr>
            </w:pPr>
            <w:ins w:id="804" w:author="Author">
              <w:del w:id="805" w:author="Author">
                <w:r w:rsidRPr="00FF353C" w:rsidDel="001A3160">
                  <w:rPr>
                    <w:lang w:val="en-GB"/>
                  </w:rPr>
                  <w:delText>1</w:delText>
                </w:r>
                <w:r w:rsidR="00B303BE" w:rsidDel="001A3160">
                  <w:rPr>
                    <w:lang w:val="en-GB"/>
                  </w:rPr>
                  <w:delText>6</w:delText>
                </w:r>
                <w:r w:rsidRPr="00FF353C" w:rsidDel="001A3160">
                  <w:rPr>
                    <w:lang w:val="en-GB"/>
                  </w:rPr>
                  <w:delText>8 - Travel insurance: Products covering unforeseen losses incurred while travelling such as coverage for trip cancellation, lost luggage, flight delays and/or medical expenses medical expenses' need while on travel</w:delText>
                </w:r>
              </w:del>
            </w:ins>
          </w:p>
          <w:p w14:paraId="0A9C9F49" w14:textId="72892A9C" w:rsidR="00F315BB" w:rsidRPr="00FF353C" w:rsidDel="001A3160" w:rsidRDefault="00F315BB" w:rsidP="00F315BB">
            <w:pPr>
              <w:rPr>
                <w:ins w:id="806" w:author="Author"/>
                <w:del w:id="807" w:author="Author"/>
                <w:lang w:val="en-GB"/>
              </w:rPr>
            </w:pPr>
            <w:ins w:id="808" w:author="Author">
              <w:del w:id="809" w:author="Author">
                <w:r w:rsidRPr="00FF353C" w:rsidDel="001A3160">
                  <w:rPr>
                    <w:lang w:val="en-GB"/>
                  </w:rPr>
                  <w:delText xml:space="preserve">19 - Gadget insurance: Products covering for loss, </w:delText>
                </w:r>
                <w:r w:rsidRPr="00FF353C" w:rsidDel="001A3160">
                  <w:rPr>
                    <w:lang w:val="en-GB"/>
                  </w:rPr>
                  <w:lastRenderedPageBreak/>
                  <w:delText xml:space="preserve">damages or thefts of different types of items including but not limited to electronic items such as washing-machines, mobile phones, laptops, cameras, tablets, music players, eReaders and GPS devices. In order for products to fall under this category the coverage needs to be specific to the item concerned and not to part of coverages sold under other product categories - e.g., product category 9 or product category 17 </w:delText>
                </w:r>
              </w:del>
            </w:ins>
          </w:p>
          <w:p w14:paraId="35976905" w14:textId="1457CF38" w:rsidR="00F315BB" w:rsidRPr="00FF353C" w:rsidDel="001A3160" w:rsidRDefault="00B303BE" w:rsidP="00F315BB">
            <w:pPr>
              <w:rPr>
                <w:ins w:id="810" w:author="Author"/>
                <w:del w:id="811" w:author="Author"/>
                <w:lang w:val="en-GB"/>
              </w:rPr>
            </w:pPr>
            <w:ins w:id="812" w:author="Author">
              <w:del w:id="813" w:author="Author">
                <w:r w:rsidDel="001A3160">
                  <w:rPr>
                    <w:lang w:val="en-GB"/>
                  </w:rPr>
                  <w:delText>17</w:delText>
                </w:r>
                <w:r w:rsidR="00F315BB" w:rsidRPr="00FF353C" w:rsidDel="001A3160">
                  <w:rPr>
                    <w:lang w:val="en-GB"/>
                  </w:rPr>
                  <w:delText xml:space="preserve">20 - Payment protection insurance: Products covering the event of not being able to meet the financial obligations of a mortgage, loan or any credit facilities. In order to fall under this product category it needs to be distributed separately from products falling under product category 17.  </w:delText>
                </w:r>
              </w:del>
            </w:ins>
          </w:p>
          <w:p w14:paraId="0CA4B2D2" w14:textId="1F6A70BF" w:rsidR="00F315BB" w:rsidRPr="00FF353C" w:rsidDel="001A3160" w:rsidRDefault="00B303BE" w:rsidP="00F315BB">
            <w:pPr>
              <w:rPr>
                <w:ins w:id="814" w:author="Author"/>
                <w:del w:id="815" w:author="Author"/>
                <w:lang w:val="en-GB"/>
              </w:rPr>
            </w:pPr>
            <w:ins w:id="816" w:author="Author">
              <w:del w:id="817" w:author="Author">
                <w:r w:rsidDel="001A3160">
                  <w:rPr>
                    <w:lang w:val="en-GB"/>
                  </w:rPr>
                  <w:delText>18</w:delText>
                </w:r>
                <w:r w:rsidR="00F315BB" w:rsidRPr="00FF353C" w:rsidDel="001A3160">
                  <w:rPr>
                    <w:lang w:val="en-GB"/>
                  </w:rPr>
                  <w:delText xml:space="preserve">21 – Credit: All products falling under "Risk class 14 "   </w:delText>
                </w:r>
              </w:del>
            </w:ins>
          </w:p>
          <w:p w14:paraId="256CD923" w14:textId="7F1AD4DD" w:rsidR="00F315BB" w:rsidRPr="00FF353C" w:rsidDel="001A3160" w:rsidRDefault="00F315BB" w:rsidP="00F315BB">
            <w:pPr>
              <w:rPr>
                <w:ins w:id="818" w:author="Author"/>
                <w:del w:id="819" w:author="Author"/>
                <w:lang w:val="en-GB"/>
              </w:rPr>
            </w:pPr>
            <w:ins w:id="820" w:author="Author">
              <w:del w:id="821" w:author="Author">
                <w:r w:rsidRPr="00FF353C" w:rsidDel="001A3160">
                  <w:rPr>
                    <w:lang w:val="en-GB"/>
                  </w:rPr>
                  <w:delText>22</w:delText>
                </w:r>
                <w:r w:rsidR="00B303BE" w:rsidDel="001A3160">
                  <w:rPr>
                    <w:lang w:val="en-GB"/>
                  </w:rPr>
                  <w:delText>19</w:delText>
                </w:r>
                <w:r w:rsidRPr="00FF353C" w:rsidDel="001A3160">
                  <w:rPr>
                    <w:lang w:val="en-GB"/>
                  </w:rPr>
                  <w:delText xml:space="preserve"> - Suretyship insurance: All products falling under "Risk class 15 " </w:delText>
                </w:r>
              </w:del>
            </w:ins>
          </w:p>
          <w:p w14:paraId="5BD2EC0E" w14:textId="0F925CC6" w:rsidR="00F315BB" w:rsidRPr="00FF353C" w:rsidDel="001A3160" w:rsidRDefault="00B303BE" w:rsidP="00F315BB">
            <w:pPr>
              <w:rPr>
                <w:ins w:id="822" w:author="Author"/>
                <w:del w:id="823" w:author="Author"/>
                <w:lang w:val="en-GB"/>
              </w:rPr>
            </w:pPr>
            <w:ins w:id="824" w:author="Author">
              <w:del w:id="825" w:author="Author">
                <w:r w:rsidDel="001A3160">
                  <w:rPr>
                    <w:lang w:val="en-GB"/>
                  </w:rPr>
                  <w:delText>20</w:delText>
                </w:r>
                <w:r w:rsidR="00F315BB" w:rsidRPr="00FF353C" w:rsidDel="001A3160">
                  <w:rPr>
                    <w:lang w:val="en-GB"/>
                  </w:rPr>
                  <w:delText xml:space="preserve">23 - Workers' compensation insurance: All products falling under "Risk class 1" covering injuries materialized in the workplace or connected to the workplace </w:delText>
                </w:r>
              </w:del>
            </w:ins>
          </w:p>
          <w:p w14:paraId="45B6B4D8" w14:textId="62C7C871" w:rsidR="00F315BB" w:rsidRPr="00FF353C" w:rsidDel="001A3160" w:rsidRDefault="00F315BB" w:rsidP="00F315BB">
            <w:pPr>
              <w:rPr>
                <w:ins w:id="826" w:author="Author"/>
                <w:del w:id="827" w:author="Author"/>
                <w:lang w:val="en-GB"/>
              </w:rPr>
            </w:pPr>
            <w:ins w:id="828" w:author="Author">
              <w:del w:id="829" w:author="Author">
                <w:r w:rsidRPr="00FF353C" w:rsidDel="001A3160">
                  <w:rPr>
                    <w:lang w:val="en-GB"/>
                  </w:rPr>
                  <w:delText>2</w:delText>
                </w:r>
                <w:r w:rsidR="00B303BE" w:rsidDel="001A3160">
                  <w:rPr>
                    <w:lang w:val="en-GB"/>
                  </w:rPr>
                  <w:delText>1</w:delText>
                </w:r>
                <w:r w:rsidRPr="00FF353C" w:rsidDel="001A3160">
                  <w:rPr>
                    <w:lang w:val="en-GB"/>
                  </w:rPr>
                  <w:delText>4 - Professional liability insurance: All product falling under "Risk class 13, subclass III. Only"</w:delText>
                </w:r>
              </w:del>
            </w:ins>
          </w:p>
          <w:p w14:paraId="0D44A18E" w14:textId="6538C630" w:rsidR="00F315BB" w:rsidRPr="00FF353C" w:rsidDel="001A3160" w:rsidRDefault="00F315BB" w:rsidP="00F315BB">
            <w:pPr>
              <w:rPr>
                <w:ins w:id="830" w:author="Author"/>
                <w:del w:id="831" w:author="Author"/>
                <w:lang w:val="en-GB"/>
              </w:rPr>
            </w:pPr>
            <w:ins w:id="832" w:author="Author">
              <w:del w:id="833" w:author="Author">
                <w:r w:rsidRPr="00FF353C" w:rsidDel="001A3160">
                  <w:rPr>
                    <w:lang w:val="en-GB"/>
                  </w:rPr>
                  <w:delText xml:space="preserve">25 - Directors and officers liability insurance: Products covering  personal assets of corporate directors and officers, and their spouses, in the event they are personally sued by employees, vendors, competitors, investors, customers, or other parties, for actual or alleged wrongful acts in managing a company - in order to fall under this category this product should be sold separately from products selling under product category 24 and product category 15 </w:delText>
                </w:r>
              </w:del>
            </w:ins>
          </w:p>
          <w:p w14:paraId="1CF68B52" w14:textId="15993803" w:rsidR="00F315BB" w:rsidRPr="00FF353C" w:rsidDel="001A3160" w:rsidRDefault="00F315BB" w:rsidP="00F315BB">
            <w:pPr>
              <w:rPr>
                <w:ins w:id="834" w:author="Author"/>
                <w:del w:id="835" w:author="Author"/>
                <w:lang w:val="en-GB"/>
              </w:rPr>
            </w:pPr>
            <w:ins w:id="836" w:author="Author">
              <w:del w:id="837" w:author="Author">
                <w:r w:rsidRPr="00FF353C" w:rsidDel="001A3160">
                  <w:rPr>
                    <w:lang w:val="en-GB"/>
                  </w:rPr>
                  <w:delText>2</w:delText>
                </w:r>
                <w:r w:rsidR="00B303BE" w:rsidDel="001A3160">
                  <w:rPr>
                    <w:lang w:val="en-GB"/>
                  </w:rPr>
                  <w:delText>2</w:delText>
                </w:r>
                <w:r w:rsidRPr="00FF353C" w:rsidDel="001A3160">
                  <w:rPr>
                    <w:lang w:val="en-GB"/>
                  </w:rPr>
                  <w:delText>6 - Assistance insurance: All products falling under "Risk class 18", with the exception of what is covered under product category 1</w:delText>
                </w:r>
                <w:r w:rsidR="00B303BE" w:rsidDel="001A3160">
                  <w:rPr>
                    <w:lang w:val="en-GB"/>
                  </w:rPr>
                  <w:delText>6</w:delText>
                </w:r>
                <w:r w:rsidRPr="00FF353C" w:rsidDel="001A3160">
                  <w:rPr>
                    <w:lang w:val="en-GB"/>
                  </w:rPr>
                  <w:delText>8</w:delText>
                </w:r>
              </w:del>
            </w:ins>
          </w:p>
          <w:p w14:paraId="394B8E40" w14:textId="1573A5FE" w:rsidR="00F315BB" w:rsidRPr="00FF353C" w:rsidDel="001A3160" w:rsidRDefault="00F315BB" w:rsidP="00F315BB">
            <w:pPr>
              <w:rPr>
                <w:ins w:id="838" w:author="Author"/>
                <w:del w:id="839" w:author="Author"/>
                <w:lang w:val="en-GB"/>
              </w:rPr>
            </w:pPr>
            <w:ins w:id="840" w:author="Author">
              <w:del w:id="841" w:author="Author">
                <w:r w:rsidRPr="00FF353C" w:rsidDel="001A3160">
                  <w:rPr>
                    <w:lang w:val="en-GB"/>
                  </w:rPr>
                  <w:delText>2</w:delText>
                </w:r>
                <w:r w:rsidR="00B303BE" w:rsidDel="001A3160">
                  <w:rPr>
                    <w:lang w:val="en-GB"/>
                  </w:rPr>
                  <w:delText>3</w:delText>
                </w:r>
                <w:r w:rsidRPr="00FF353C" w:rsidDel="001A3160">
                  <w:rPr>
                    <w:lang w:val="en-GB"/>
                  </w:rPr>
                  <w:delText xml:space="preserve">7 - Other miscellaneous financial loss: All products falling under "Risk class 12", with the exception of those falling specifically in other product categories (E.g., product category </w:delText>
                </w:r>
                <w:r w:rsidR="00251432" w:rsidDel="001A3160">
                  <w:rPr>
                    <w:lang w:val="en-GB"/>
                  </w:rPr>
                  <w:delText>13</w:delText>
                </w:r>
                <w:r w:rsidRPr="00FF353C" w:rsidDel="001A3160">
                  <w:rPr>
                    <w:lang w:val="en-GB"/>
                  </w:rPr>
                  <w:delText>19 and 15)</w:delText>
                </w:r>
              </w:del>
            </w:ins>
          </w:p>
          <w:p w14:paraId="229CEF57" w14:textId="1CA27D63" w:rsidR="00F315BB" w:rsidRPr="00FF353C" w:rsidDel="001A3160" w:rsidRDefault="00F315BB" w:rsidP="00F315BB">
            <w:pPr>
              <w:rPr>
                <w:ins w:id="842" w:author="Author"/>
                <w:del w:id="843" w:author="Author"/>
                <w:lang w:val="en-GB"/>
              </w:rPr>
            </w:pPr>
            <w:ins w:id="844" w:author="Author">
              <w:del w:id="845" w:author="Author">
                <w:r w:rsidRPr="00FF353C" w:rsidDel="001A3160">
                  <w:rPr>
                    <w:lang w:val="en-GB"/>
                  </w:rPr>
                  <w:delText xml:space="preserve">Product categories have been defined based on the existing Classes of non-life insurance; however, some product categories have a more granular definition. All non-life products commercialized should be reported under the product category which best corresponds to the product taking into account the </w:delText>
                </w:r>
                <w:r w:rsidRPr="00FF353C" w:rsidDel="001A3160">
                  <w:rPr>
                    <w:lang w:val="en-GB"/>
                  </w:rPr>
                  <w:lastRenderedPageBreak/>
                  <w:delText xml:space="preserve">product characteristics and coverage. </w:delText>
                </w:r>
              </w:del>
            </w:ins>
          </w:p>
        </w:tc>
      </w:tr>
      <w:tr w:rsidR="00F315BB" w:rsidRPr="00FF353C" w:rsidDel="001A3160" w14:paraId="2B5D907B" w14:textId="2C275EB4" w:rsidTr="00F315BB">
        <w:trPr>
          <w:trHeight w:val="1215"/>
          <w:ins w:id="846" w:author="Author"/>
          <w:del w:id="847" w:author="Author"/>
        </w:trPr>
        <w:tc>
          <w:tcPr>
            <w:tcW w:w="1809" w:type="dxa"/>
          </w:tcPr>
          <w:p w14:paraId="2152F998" w14:textId="3F8E0802" w:rsidR="00F315BB" w:rsidRPr="00FF353C" w:rsidDel="001A3160" w:rsidRDefault="00F315BB" w:rsidP="00F315BB">
            <w:pPr>
              <w:rPr>
                <w:ins w:id="848" w:author="Author"/>
                <w:del w:id="849" w:author="Author"/>
                <w:lang w:val="en-GB"/>
              </w:rPr>
            </w:pPr>
            <w:ins w:id="850" w:author="Author">
              <w:del w:id="851" w:author="Author">
                <w:r w:rsidRPr="00FF353C" w:rsidDel="0097013F">
                  <w:rPr>
                    <w:lang w:val="en-GB"/>
                  </w:rPr>
                  <w:lastRenderedPageBreak/>
                  <w:delText>C0011</w:delText>
                </w:r>
              </w:del>
            </w:ins>
          </w:p>
        </w:tc>
        <w:tc>
          <w:tcPr>
            <w:tcW w:w="2084" w:type="dxa"/>
          </w:tcPr>
          <w:p w14:paraId="073E06C7" w14:textId="46D6044D" w:rsidR="00F315BB" w:rsidRPr="00FF353C" w:rsidDel="001A3160" w:rsidRDefault="00F315BB" w:rsidP="00F315BB">
            <w:pPr>
              <w:rPr>
                <w:ins w:id="852" w:author="Author"/>
                <w:del w:id="853" w:author="Author"/>
                <w:lang w:val="en-GB"/>
              </w:rPr>
            </w:pPr>
            <w:ins w:id="854" w:author="Author">
              <w:del w:id="855" w:author="Author">
                <w:r w:rsidRPr="00FF353C" w:rsidDel="0097013F">
                  <w:rPr>
                    <w:lang w:val="en-GB"/>
                  </w:rPr>
                  <w:delText>Is the product sold with an add-on?</w:delText>
                </w:r>
              </w:del>
            </w:ins>
          </w:p>
        </w:tc>
        <w:tc>
          <w:tcPr>
            <w:tcW w:w="5429" w:type="dxa"/>
          </w:tcPr>
          <w:p w14:paraId="7196A980" w14:textId="0C0B4FE1" w:rsidR="00F315BB" w:rsidRPr="00FF353C" w:rsidDel="0097013F" w:rsidRDefault="00F315BB" w:rsidP="00F315BB">
            <w:pPr>
              <w:rPr>
                <w:ins w:id="856" w:author="Author"/>
                <w:del w:id="857" w:author="Author"/>
                <w:lang w:val="en-GB"/>
              </w:rPr>
            </w:pPr>
            <w:ins w:id="858" w:author="Author">
              <w:del w:id="859" w:author="Author">
                <w:r w:rsidRPr="00FF353C" w:rsidDel="0097013F">
                  <w:rPr>
                    <w:lang w:val="en-GB"/>
                  </w:rPr>
                  <w:delText>If the main product corresponding to the product category referred to in C0010 is sold with additional products/coverages this should be specified by selecting either:</w:delText>
                </w:r>
              </w:del>
            </w:ins>
          </w:p>
          <w:p w14:paraId="3BF18FF5" w14:textId="1D196064" w:rsidR="00F315BB" w:rsidRPr="00FF353C" w:rsidDel="0097013F" w:rsidRDefault="00F315BB" w:rsidP="00F315BB">
            <w:pPr>
              <w:pStyle w:val="ListParagraph"/>
              <w:numPr>
                <w:ilvl w:val="0"/>
                <w:numId w:val="26"/>
              </w:numPr>
              <w:contextualSpacing/>
              <w:jc w:val="both"/>
              <w:rPr>
                <w:ins w:id="860" w:author="Author"/>
                <w:del w:id="861" w:author="Author"/>
                <w:rFonts w:ascii="Times New Roman" w:hAnsi="Times New Roman" w:cs="Times New Roman"/>
                <w:sz w:val="24"/>
                <w:szCs w:val="24"/>
              </w:rPr>
            </w:pPr>
            <w:ins w:id="862" w:author="Author">
              <w:del w:id="863" w:author="Author">
                <w:r w:rsidRPr="00FF353C" w:rsidDel="0097013F">
                  <w:rPr>
                    <w:rFonts w:ascii="Times New Roman" w:hAnsi="Times New Roman" w:cs="Times New Roman"/>
                    <w:sz w:val="24"/>
                    <w:szCs w:val="24"/>
                  </w:rPr>
                  <w:delText>Yes</w:delText>
                </w:r>
              </w:del>
            </w:ins>
          </w:p>
          <w:p w14:paraId="3D2C789B" w14:textId="4473C9D8" w:rsidR="00F315BB" w:rsidRPr="00FF353C" w:rsidDel="0097013F" w:rsidRDefault="00F315BB" w:rsidP="00F315BB">
            <w:pPr>
              <w:pStyle w:val="ListParagraph"/>
              <w:numPr>
                <w:ilvl w:val="0"/>
                <w:numId w:val="26"/>
              </w:numPr>
              <w:contextualSpacing/>
              <w:jc w:val="both"/>
              <w:rPr>
                <w:ins w:id="864" w:author="Author"/>
                <w:del w:id="865" w:author="Author"/>
                <w:rFonts w:ascii="Times New Roman" w:hAnsi="Times New Roman" w:cs="Times New Roman"/>
                <w:sz w:val="24"/>
                <w:szCs w:val="24"/>
              </w:rPr>
            </w:pPr>
            <w:ins w:id="866" w:author="Author">
              <w:del w:id="867" w:author="Author">
                <w:r w:rsidRPr="00FF353C" w:rsidDel="0097013F">
                  <w:rPr>
                    <w:rFonts w:ascii="Times New Roman" w:hAnsi="Times New Roman" w:cs="Times New Roman"/>
                    <w:sz w:val="24"/>
                    <w:szCs w:val="24"/>
                  </w:rPr>
                  <w:delText>No</w:delText>
                </w:r>
              </w:del>
            </w:ins>
          </w:p>
          <w:p w14:paraId="34047DDF" w14:textId="1B6FD411" w:rsidR="00F315BB" w:rsidRPr="00FF353C" w:rsidDel="001A3160" w:rsidRDefault="00F315BB" w:rsidP="00F315BB">
            <w:pPr>
              <w:rPr>
                <w:ins w:id="868" w:author="Author"/>
                <w:del w:id="869" w:author="Author"/>
                <w:lang w:val="en-GB"/>
              </w:rPr>
            </w:pPr>
            <w:ins w:id="870" w:author="Author">
              <w:del w:id="871" w:author="Author">
                <w:r w:rsidRPr="00FF353C" w:rsidDel="0097013F">
                  <w:rPr>
                    <w:lang w:val="en-GB"/>
                  </w:rPr>
                  <w:delText xml:space="preserve">Information on products corresponding to the product category selected in C0010 should be reported in one row for products sold without additional products/coverages and in another row for products sold with additional products/coverages. </w:delText>
                </w:r>
              </w:del>
            </w:ins>
          </w:p>
        </w:tc>
      </w:tr>
      <w:tr w:rsidR="00F315BB" w:rsidRPr="00FF353C" w:rsidDel="001A3160" w14:paraId="04EFB9E0" w14:textId="7941C2F8" w:rsidTr="00F315BB">
        <w:trPr>
          <w:trHeight w:val="1215"/>
          <w:ins w:id="872" w:author="Author"/>
          <w:del w:id="873" w:author="Author"/>
        </w:trPr>
        <w:tc>
          <w:tcPr>
            <w:tcW w:w="1809" w:type="dxa"/>
          </w:tcPr>
          <w:p w14:paraId="3F7C8890" w14:textId="3B7F4886" w:rsidR="00F315BB" w:rsidRPr="00FF353C" w:rsidDel="001A3160" w:rsidRDefault="00F315BB" w:rsidP="00F315BB">
            <w:pPr>
              <w:rPr>
                <w:ins w:id="874" w:author="Author"/>
                <w:del w:id="875" w:author="Author"/>
                <w:lang w:val="en-GB"/>
              </w:rPr>
            </w:pPr>
            <w:ins w:id="876" w:author="Author">
              <w:del w:id="877" w:author="Author">
                <w:r w:rsidRPr="00FF353C" w:rsidDel="001A3160">
                  <w:rPr>
                    <w:lang w:val="en-GB"/>
                  </w:rPr>
                  <w:delText>C0020</w:delText>
                </w:r>
              </w:del>
            </w:ins>
          </w:p>
        </w:tc>
        <w:tc>
          <w:tcPr>
            <w:tcW w:w="2084" w:type="dxa"/>
          </w:tcPr>
          <w:p w14:paraId="278FD9E6" w14:textId="41D02EFD" w:rsidR="00F315BB" w:rsidRPr="00FF353C" w:rsidDel="001A3160" w:rsidRDefault="00F315BB" w:rsidP="00F315BB">
            <w:pPr>
              <w:rPr>
                <w:ins w:id="878" w:author="Author"/>
                <w:del w:id="879" w:author="Author"/>
                <w:lang w:val="en-GB"/>
              </w:rPr>
            </w:pPr>
            <w:ins w:id="880" w:author="Author">
              <w:del w:id="881" w:author="Author">
                <w:r w:rsidRPr="00FF353C" w:rsidDel="001A3160">
                  <w:rPr>
                    <w:lang w:val="en-GB"/>
                  </w:rPr>
                  <w:delText>Line of Business</w:delText>
                </w:r>
              </w:del>
            </w:ins>
          </w:p>
        </w:tc>
        <w:tc>
          <w:tcPr>
            <w:tcW w:w="5429" w:type="dxa"/>
          </w:tcPr>
          <w:p w14:paraId="54A7215F" w14:textId="0FE5CB16" w:rsidR="00F315BB" w:rsidRPr="00FF353C" w:rsidDel="001A3160" w:rsidRDefault="00F315BB" w:rsidP="00F315BB">
            <w:pPr>
              <w:rPr>
                <w:ins w:id="882" w:author="Author"/>
                <w:del w:id="883" w:author="Author"/>
                <w:lang w:val="en-GB"/>
              </w:rPr>
            </w:pPr>
            <w:ins w:id="884" w:author="Author">
              <w:del w:id="885" w:author="Author">
                <w:r w:rsidRPr="00FF353C" w:rsidDel="001A3160">
                  <w:rPr>
                    <w:lang w:val="en-GB"/>
                  </w:rPr>
                  <w:delText>Line of business as defined in Annex 1 of Delegated Regulation (EU) 2015/35. Please select all the lines of business, in decreasing order of importance, which are relevant to the reported product category. The following list shall be used:</w:delText>
                </w:r>
              </w:del>
            </w:ins>
          </w:p>
          <w:p w14:paraId="2AB82B08" w14:textId="68FF5D26" w:rsidR="00F315BB" w:rsidRPr="00FF353C" w:rsidDel="001A3160" w:rsidRDefault="00F315BB" w:rsidP="00F315BB">
            <w:pPr>
              <w:rPr>
                <w:ins w:id="886" w:author="Author"/>
                <w:del w:id="887" w:author="Author"/>
                <w:lang w:val="en-GB"/>
              </w:rPr>
            </w:pPr>
            <w:ins w:id="888" w:author="Author">
              <w:del w:id="889" w:author="Author">
                <w:r w:rsidRPr="00FF353C" w:rsidDel="001A3160">
                  <w:rPr>
                    <w:lang w:val="en-GB"/>
                  </w:rPr>
                  <w:delText>1 - Medical expense insurance</w:delText>
                </w:r>
              </w:del>
            </w:ins>
          </w:p>
          <w:p w14:paraId="76578C7F" w14:textId="103F267E" w:rsidR="00F315BB" w:rsidRPr="00FF353C" w:rsidDel="001A3160" w:rsidRDefault="00F315BB" w:rsidP="00F315BB">
            <w:pPr>
              <w:rPr>
                <w:ins w:id="890" w:author="Author"/>
                <w:del w:id="891" w:author="Author"/>
                <w:lang w:val="en-GB"/>
              </w:rPr>
            </w:pPr>
            <w:ins w:id="892" w:author="Author">
              <w:del w:id="893" w:author="Author">
                <w:r w:rsidRPr="00FF353C" w:rsidDel="001A3160">
                  <w:rPr>
                    <w:lang w:val="en-GB"/>
                  </w:rPr>
                  <w:delText>2 - Income protection insurance</w:delText>
                </w:r>
              </w:del>
            </w:ins>
          </w:p>
          <w:p w14:paraId="17B5E5FE" w14:textId="5F536B4D" w:rsidR="00F315BB" w:rsidRPr="00FF353C" w:rsidDel="001A3160" w:rsidRDefault="00F315BB" w:rsidP="00F315BB">
            <w:pPr>
              <w:rPr>
                <w:ins w:id="894" w:author="Author"/>
                <w:del w:id="895" w:author="Author"/>
                <w:lang w:val="en-GB"/>
              </w:rPr>
            </w:pPr>
            <w:ins w:id="896" w:author="Author">
              <w:del w:id="897" w:author="Author">
                <w:r w:rsidRPr="00FF353C" w:rsidDel="001A3160">
                  <w:rPr>
                    <w:lang w:val="en-GB"/>
                  </w:rPr>
                  <w:delText>3 - Workers' compensation insurance</w:delText>
                </w:r>
              </w:del>
            </w:ins>
          </w:p>
          <w:p w14:paraId="3844EC82" w14:textId="57C19A01" w:rsidR="00F315BB" w:rsidRPr="00FF353C" w:rsidDel="001A3160" w:rsidRDefault="00F315BB" w:rsidP="00F315BB">
            <w:pPr>
              <w:rPr>
                <w:ins w:id="898" w:author="Author"/>
                <w:del w:id="899" w:author="Author"/>
                <w:lang w:val="en-GB"/>
              </w:rPr>
            </w:pPr>
            <w:ins w:id="900" w:author="Author">
              <w:del w:id="901" w:author="Author">
                <w:r w:rsidRPr="00FF353C" w:rsidDel="001A3160">
                  <w:rPr>
                    <w:lang w:val="en-GB"/>
                  </w:rPr>
                  <w:delText>4 - Motor vehicle liability insurance</w:delText>
                </w:r>
              </w:del>
            </w:ins>
          </w:p>
          <w:p w14:paraId="473209A6" w14:textId="1C97D77E" w:rsidR="00F315BB" w:rsidRPr="00FF353C" w:rsidDel="001A3160" w:rsidRDefault="00F315BB" w:rsidP="00F315BB">
            <w:pPr>
              <w:rPr>
                <w:ins w:id="902" w:author="Author"/>
                <w:del w:id="903" w:author="Author"/>
                <w:lang w:val="en-GB"/>
              </w:rPr>
            </w:pPr>
            <w:ins w:id="904" w:author="Author">
              <w:del w:id="905" w:author="Author">
                <w:r w:rsidRPr="00FF353C" w:rsidDel="001A3160">
                  <w:rPr>
                    <w:lang w:val="en-GB"/>
                  </w:rPr>
                  <w:delText>5 - Other motor insurance</w:delText>
                </w:r>
              </w:del>
            </w:ins>
          </w:p>
          <w:p w14:paraId="65A8F7A6" w14:textId="758C3176" w:rsidR="00F315BB" w:rsidRPr="00FF353C" w:rsidDel="001A3160" w:rsidRDefault="00F315BB" w:rsidP="00F315BB">
            <w:pPr>
              <w:rPr>
                <w:ins w:id="906" w:author="Author"/>
                <w:del w:id="907" w:author="Author"/>
                <w:lang w:val="en-GB"/>
              </w:rPr>
            </w:pPr>
            <w:ins w:id="908" w:author="Author">
              <w:del w:id="909" w:author="Author">
                <w:r w:rsidRPr="00FF353C" w:rsidDel="001A3160">
                  <w:rPr>
                    <w:lang w:val="en-GB"/>
                  </w:rPr>
                  <w:delText>6 - Marine, aviation and transport insurance</w:delText>
                </w:r>
              </w:del>
            </w:ins>
          </w:p>
          <w:p w14:paraId="1E318D0C" w14:textId="5E2F27B2" w:rsidR="00F315BB" w:rsidRPr="00FF353C" w:rsidDel="001A3160" w:rsidRDefault="00F315BB" w:rsidP="00F315BB">
            <w:pPr>
              <w:rPr>
                <w:ins w:id="910" w:author="Author"/>
                <w:del w:id="911" w:author="Author"/>
                <w:lang w:val="en-GB"/>
              </w:rPr>
            </w:pPr>
            <w:ins w:id="912" w:author="Author">
              <w:del w:id="913" w:author="Author">
                <w:r w:rsidRPr="00FF353C" w:rsidDel="001A3160">
                  <w:rPr>
                    <w:lang w:val="en-GB"/>
                  </w:rPr>
                  <w:delText>7 - Fire and other damage to property insurance</w:delText>
                </w:r>
              </w:del>
            </w:ins>
          </w:p>
          <w:p w14:paraId="6DFCD4DB" w14:textId="33138952" w:rsidR="00F315BB" w:rsidRPr="00FF353C" w:rsidDel="001A3160" w:rsidRDefault="00F315BB" w:rsidP="00F315BB">
            <w:pPr>
              <w:rPr>
                <w:ins w:id="914" w:author="Author"/>
                <w:del w:id="915" w:author="Author"/>
                <w:lang w:val="en-GB"/>
              </w:rPr>
            </w:pPr>
            <w:ins w:id="916" w:author="Author">
              <w:del w:id="917" w:author="Author">
                <w:r w:rsidRPr="00FF353C" w:rsidDel="001A3160">
                  <w:rPr>
                    <w:lang w:val="en-GB"/>
                  </w:rPr>
                  <w:delText>8 - General liability insurance</w:delText>
                </w:r>
              </w:del>
            </w:ins>
          </w:p>
          <w:p w14:paraId="177ECB0D" w14:textId="69173B23" w:rsidR="00F315BB" w:rsidRPr="00FF353C" w:rsidDel="001A3160" w:rsidRDefault="00F315BB" w:rsidP="00F315BB">
            <w:pPr>
              <w:rPr>
                <w:ins w:id="918" w:author="Author"/>
                <w:del w:id="919" w:author="Author"/>
                <w:lang w:val="en-GB"/>
              </w:rPr>
            </w:pPr>
            <w:ins w:id="920" w:author="Author">
              <w:del w:id="921" w:author="Author">
                <w:r w:rsidRPr="00FF353C" w:rsidDel="001A3160">
                  <w:rPr>
                    <w:lang w:val="en-GB"/>
                  </w:rPr>
                  <w:delText>9 - Credit and suretyship insurance</w:delText>
                </w:r>
              </w:del>
            </w:ins>
          </w:p>
          <w:p w14:paraId="76405E01" w14:textId="5141AB0A" w:rsidR="00F315BB" w:rsidRPr="00FF353C" w:rsidDel="001A3160" w:rsidRDefault="00F315BB" w:rsidP="00F315BB">
            <w:pPr>
              <w:rPr>
                <w:ins w:id="922" w:author="Author"/>
                <w:del w:id="923" w:author="Author"/>
                <w:lang w:val="en-GB"/>
              </w:rPr>
            </w:pPr>
            <w:ins w:id="924" w:author="Author">
              <w:del w:id="925" w:author="Author">
                <w:r w:rsidRPr="00FF353C" w:rsidDel="001A3160">
                  <w:rPr>
                    <w:lang w:val="en-GB"/>
                  </w:rPr>
                  <w:delText>10 - Legal expenses insurance</w:delText>
                </w:r>
              </w:del>
            </w:ins>
          </w:p>
          <w:p w14:paraId="1E63339E" w14:textId="6D95E8E9" w:rsidR="00F315BB" w:rsidRPr="00FF353C" w:rsidDel="001A3160" w:rsidRDefault="00F315BB" w:rsidP="00F315BB">
            <w:pPr>
              <w:rPr>
                <w:ins w:id="926" w:author="Author"/>
                <w:del w:id="927" w:author="Author"/>
                <w:lang w:val="en-GB"/>
              </w:rPr>
            </w:pPr>
            <w:ins w:id="928" w:author="Author">
              <w:del w:id="929" w:author="Author">
                <w:r w:rsidRPr="00FF353C" w:rsidDel="001A3160">
                  <w:rPr>
                    <w:lang w:val="en-GB"/>
                  </w:rPr>
                  <w:delText>11 - Assistance</w:delText>
                </w:r>
              </w:del>
            </w:ins>
          </w:p>
          <w:p w14:paraId="5EBFF390" w14:textId="65C2B25F" w:rsidR="00F315BB" w:rsidRPr="00FF353C" w:rsidDel="001A3160" w:rsidRDefault="00F315BB" w:rsidP="00F315BB">
            <w:pPr>
              <w:rPr>
                <w:ins w:id="930" w:author="Author"/>
                <w:del w:id="931" w:author="Author"/>
                <w:lang w:val="en-GB"/>
              </w:rPr>
            </w:pPr>
            <w:ins w:id="932" w:author="Author">
              <w:del w:id="933" w:author="Author">
                <w:r w:rsidRPr="00FF353C" w:rsidDel="001A3160">
                  <w:rPr>
                    <w:lang w:val="en-GB"/>
                  </w:rPr>
                  <w:delText>12 - Miscellaneous financial loss</w:delText>
                </w:r>
              </w:del>
            </w:ins>
          </w:p>
        </w:tc>
      </w:tr>
      <w:tr w:rsidR="00F315BB" w:rsidRPr="00FF353C" w:rsidDel="001A3160" w14:paraId="1BDEE4C9" w14:textId="7464553E" w:rsidTr="00F315BB">
        <w:trPr>
          <w:trHeight w:val="1215"/>
          <w:ins w:id="934" w:author="Author"/>
          <w:del w:id="935" w:author="Author"/>
        </w:trPr>
        <w:tc>
          <w:tcPr>
            <w:tcW w:w="1809" w:type="dxa"/>
          </w:tcPr>
          <w:p w14:paraId="7BBA82B0" w14:textId="6E3D7FC9" w:rsidR="00F315BB" w:rsidRPr="00FF353C" w:rsidDel="001A3160" w:rsidRDefault="00F315BB" w:rsidP="00F315BB">
            <w:pPr>
              <w:rPr>
                <w:ins w:id="936" w:author="Author"/>
                <w:del w:id="937" w:author="Author"/>
                <w:lang w:val="en-GB"/>
              </w:rPr>
            </w:pPr>
            <w:ins w:id="938" w:author="Author">
              <w:del w:id="939" w:author="Author">
                <w:r w:rsidRPr="00FF353C" w:rsidDel="001A3160">
                  <w:rPr>
                    <w:lang w:val="en-GB"/>
                  </w:rPr>
                  <w:delText>C0032</w:delText>
                </w:r>
              </w:del>
            </w:ins>
          </w:p>
        </w:tc>
        <w:tc>
          <w:tcPr>
            <w:tcW w:w="2084" w:type="dxa"/>
          </w:tcPr>
          <w:p w14:paraId="3D34A29B" w14:textId="5739E003" w:rsidR="00F315BB" w:rsidRPr="00FF353C" w:rsidDel="001A3160" w:rsidRDefault="00F315BB" w:rsidP="0097013F">
            <w:pPr>
              <w:rPr>
                <w:ins w:id="940" w:author="Author"/>
                <w:del w:id="941" w:author="Author"/>
                <w:lang w:val="en-GB"/>
              </w:rPr>
            </w:pPr>
            <w:ins w:id="942" w:author="Author">
              <w:del w:id="943" w:author="Author">
                <w:r w:rsidRPr="00FF353C" w:rsidDel="001A3160">
                  <w:rPr>
                    <w:lang w:val="en-GB"/>
                  </w:rPr>
                  <w:delText xml:space="preserve">Number of products commercialised under the </w:delText>
                </w:r>
                <w:r w:rsidRPr="00FF353C" w:rsidDel="0097013F">
                  <w:rPr>
                    <w:lang w:val="en-GB"/>
                  </w:rPr>
                  <w:delText xml:space="preserve">main </w:delText>
                </w:r>
                <w:r w:rsidRPr="00FF353C" w:rsidDel="001A3160">
                  <w:rPr>
                    <w:lang w:val="en-GB"/>
                  </w:rPr>
                  <w:delText>product category</w:delText>
                </w:r>
              </w:del>
            </w:ins>
          </w:p>
        </w:tc>
        <w:tc>
          <w:tcPr>
            <w:tcW w:w="5429" w:type="dxa"/>
          </w:tcPr>
          <w:p w14:paraId="274EFA23" w14:textId="0EC9F262" w:rsidR="00F315BB" w:rsidRPr="00FF353C" w:rsidDel="001A3160" w:rsidRDefault="00F315BB" w:rsidP="0097013F">
            <w:pPr>
              <w:rPr>
                <w:ins w:id="944" w:author="Author"/>
                <w:del w:id="945" w:author="Author"/>
                <w:lang w:val="en-GB"/>
              </w:rPr>
            </w:pPr>
            <w:ins w:id="946" w:author="Author">
              <w:del w:id="947" w:author="Author">
                <w:r w:rsidRPr="00FF353C" w:rsidDel="001A3160">
                  <w:rPr>
                    <w:lang w:val="en-GB"/>
                  </w:rPr>
                  <w:delText>As more than one product can fall under the same product category, specify the number of products commercialised which fall under the product category reported</w:delText>
                </w:r>
                <w:r w:rsidRPr="00FF353C" w:rsidDel="0097013F">
                  <w:rPr>
                    <w:lang w:val="en-GB"/>
                  </w:rPr>
                  <w:delText xml:space="preserve"> to which the main product – rather than the additional coverage – refers to</w:delText>
                </w:r>
                <w:r w:rsidRPr="00FF353C" w:rsidDel="001A3160">
                  <w:rPr>
                    <w:lang w:val="en-GB"/>
                  </w:rPr>
                  <w:delText>.</w:delText>
                </w:r>
              </w:del>
            </w:ins>
          </w:p>
        </w:tc>
      </w:tr>
      <w:tr w:rsidR="00F315BB" w:rsidRPr="00FF353C" w:rsidDel="001A3160" w14:paraId="7C102736" w14:textId="39D43AE1" w:rsidTr="00F315BB">
        <w:trPr>
          <w:trHeight w:val="1215"/>
          <w:ins w:id="948" w:author="Author"/>
          <w:del w:id="949" w:author="Author"/>
        </w:trPr>
        <w:tc>
          <w:tcPr>
            <w:tcW w:w="1809" w:type="dxa"/>
          </w:tcPr>
          <w:p w14:paraId="50FBC537" w14:textId="1F63EBBD" w:rsidR="00F315BB" w:rsidRPr="00FF353C" w:rsidDel="001A3160" w:rsidRDefault="00F315BB" w:rsidP="00F315BB">
            <w:pPr>
              <w:rPr>
                <w:ins w:id="950" w:author="Author"/>
                <w:del w:id="951" w:author="Author"/>
                <w:lang w:val="en-GB"/>
              </w:rPr>
            </w:pPr>
            <w:ins w:id="952" w:author="Author">
              <w:del w:id="953" w:author="Author">
                <w:r w:rsidRPr="00FF353C" w:rsidDel="001A3160">
                  <w:rPr>
                    <w:lang w:val="en-GB"/>
                  </w:rPr>
                  <w:lastRenderedPageBreak/>
                  <w:delText>C0033</w:delText>
                </w:r>
              </w:del>
            </w:ins>
          </w:p>
        </w:tc>
        <w:tc>
          <w:tcPr>
            <w:tcW w:w="2084" w:type="dxa"/>
          </w:tcPr>
          <w:p w14:paraId="65C9B2C8" w14:textId="4E7C6523" w:rsidR="00F315BB" w:rsidRPr="00FF353C" w:rsidDel="001A3160" w:rsidRDefault="00F315BB" w:rsidP="00F315BB">
            <w:pPr>
              <w:rPr>
                <w:ins w:id="954" w:author="Author"/>
                <w:del w:id="955" w:author="Author"/>
                <w:lang w:val="en-GB"/>
              </w:rPr>
            </w:pPr>
            <w:ins w:id="956" w:author="Author">
              <w:del w:id="957" w:author="Author">
                <w:r w:rsidRPr="00FF353C" w:rsidDel="001A3160">
                  <w:rPr>
                    <w:lang w:val="en-GB"/>
                  </w:rPr>
                  <w:delText>For the products commercialised under this product category, which proportion (measured by gross written premiums) covers climate related perils? (0-100)</w:delText>
                </w:r>
              </w:del>
            </w:ins>
          </w:p>
        </w:tc>
        <w:tc>
          <w:tcPr>
            <w:tcW w:w="5429" w:type="dxa"/>
          </w:tcPr>
          <w:p w14:paraId="05DCA0C4" w14:textId="1058CD9A" w:rsidR="00F315BB" w:rsidRPr="00FF353C" w:rsidDel="001A3160" w:rsidRDefault="00F315BB" w:rsidP="0097013F">
            <w:pPr>
              <w:rPr>
                <w:ins w:id="958" w:author="Author"/>
                <w:del w:id="959" w:author="Author"/>
                <w:lang w:val="en-GB"/>
              </w:rPr>
            </w:pPr>
            <w:ins w:id="960" w:author="Author">
              <w:del w:id="961" w:author="Author">
                <w:r w:rsidRPr="00FF353C" w:rsidDel="001A3160">
                  <w:rPr>
                    <w:lang w:val="en-GB"/>
                  </w:rPr>
                  <w:delText>Climate-related perils includes events such as flooding, heat waves, landslides, droughts or wildfires for example).</w:delText>
                </w:r>
                <w:r w:rsidRPr="00FF353C" w:rsidDel="001A3160">
                  <w:rPr>
                    <w:rStyle w:val="FootnoteReference"/>
                    <w:lang w:val="en-GB"/>
                  </w:rPr>
                  <w:footnoteReference w:id="2"/>
                </w:r>
                <w:r w:rsidRPr="00FF353C" w:rsidDel="001A3160">
                  <w:rPr>
                    <w:lang w:val="en-GB"/>
                  </w:rPr>
                  <w:delText xml:space="preserve"> </w:delText>
                </w:r>
                <w:r w:rsidRPr="00FF353C" w:rsidDel="0097013F">
                  <w:rPr>
                    <w:lang w:val="en-GB"/>
                  </w:rPr>
                  <w:delText>P</w:delText>
                </w:r>
                <w:r w:rsidRPr="00FF353C" w:rsidDel="001A3160">
                  <w:rPr>
                    <w:lang w:val="en-GB"/>
                  </w:rPr>
                  <w:delText>lease report here the percentage of products in this category (measured by gross written premiums) that cover at least one aspect of climate-related perils, between 0 and 100.</w:delText>
                </w:r>
              </w:del>
            </w:ins>
          </w:p>
        </w:tc>
      </w:tr>
      <w:tr w:rsidR="00F315BB" w:rsidRPr="00FF353C" w:rsidDel="001A3160" w14:paraId="62D76330" w14:textId="06C301FF" w:rsidTr="00F315BB">
        <w:trPr>
          <w:trHeight w:val="1215"/>
          <w:ins w:id="973" w:author="Author"/>
          <w:del w:id="974" w:author="Author"/>
        </w:trPr>
        <w:tc>
          <w:tcPr>
            <w:tcW w:w="1809" w:type="dxa"/>
          </w:tcPr>
          <w:p w14:paraId="12BD42AC" w14:textId="3D4441C3" w:rsidR="00F315BB" w:rsidRPr="00FF353C" w:rsidDel="001A3160" w:rsidRDefault="00F315BB" w:rsidP="00F315BB">
            <w:pPr>
              <w:rPr>
                <w:ins w:id="975" w:author="Author"/>
                <w:del w:id="976" w:author="Author"/>
                <w:lang w:val="en-GB"/>
              </w:rPr>
            </w:pPr>
            <w:ins w:id="977" w:author="Author">
              <w:del w:id="978" w:author="Author">
                <w:r w:rsidRPr="00FF353C" w:rsidDel="001A3160">
                  <w:rPr>
                    <w:lang w:val="en-GB"/>
                  </w:rPr>
                  <w:delText>C0034</w:delText>
                </w:r>
              </w:del>
            </w:ins>
          </w:p>
        </w:tc>
        <w:tc>
          <w:tcPr>
            <w:tcW w:w="2084" w:type="dxa"/>
          </w:tcPr>
          <w:p w14:paraId="01B3844C" w14:textId="0E0391FE" w:rsidR="00F315BB" w:rsidRPr="00FF353C" w:rsidDel="001A3160" w:rsidRDefault="00F315BB" w:rsidP="00F315BB">
            <w:pPr>
              <w:rPr>
                <w:ins w:id="979" w:author="Author"/>
                <w:del w:id="980" w:author="Author"/>
                <w:lang w:val="en-GB"/>
              </w:rPr>
            </w:pPr>
            <w:ins w:id="981" w:author="Author">
              <w:del w:id="982" w:author="Author">
                <w:r w:rsidRPr="00FF353C" w:rsidDel="001A3160">
                  <w:rPr>
                    <w:lang w:val="en-GB"/>
                  </w:rPr>
                  <w:delText>If the product covers climate related perils does the product design make allowance for risk-prevention measures? (Yes/No/Not applicable)</w:delText>
                </w:r>
              </w:del>
            </w:ins>
          </w:p>
        </w:tc>
        <w:tc>
          <w:tcPr>
            <w:tcW w:w="5429" w:type="dxa"/>
          </w:tcPr>
          <w:p w14:paraId="5EE719D8" w14:textId="74E816E3" w:rsidR="00F315BB" w:rsidRPr="00FF353C" w:rsidDel="001A3160" w:rsidRDefault="00F315BB" w:rsidP="0097013F">
            <w:pPr>
              <w:rPr>
                <w:ins w:id="983" w:author="Author"/>
                <w:del w:id="984" w:author="Author"/>
                <w:lang w:val="en-GB"/>
              </w:rPr>
            </w:pPr>
            <w:ins w:id="985" w:author="Author">
              <w:del w:id="986" w:author="Author">
                <w:r w:rsidRPr="00FF353C" w:rsidDel="001A3160">
                  <w:rPr>
                    <w:lang w:val="en-GB"/>
                  </w:rPr>
                  <w:delText>If th</w:delText>
                </w:r>
                <w:r w:rsidRPr="00FF353C" w:rsidDel="0097013F">
                  <w:rPr>
                    <w:lang w:val="en-GB"/>
                  </w:rPr>
                  <w:delText>e</w:delText>
                </w:r>
                <w:r w:rsidRPr="00FF353C" w:rsidDel="001A3160">
                  <w:rPr>
                    <w:lang w:val="en-GB"/>
                  </w:rPr>
                  <w:delText xml:space="preserve"> product category contains product</w:delText>
                </w:r>
                <w:r w:rsidRPr="00FF353C" w:rsidDel="0097013F">
                  <w:rPr>
                    <w:lang w:val="en-GB"/>
                  </w:rPr>
                  <w:delText>s</w:delText>
                </w:r>
                <w:r w:rsidRPr="00FF353C" w:rsidDel="001A3160">
                  <w:rPr>
                    <w:lang w:val="en-GB"/>
                  </w:rPr>
                  <w:delText xml:space="preserve"> that cover at least one aspect of climate-related perils, please indicate with ‘Yes’ or ‘No’ if some of these products include risk-prevention measures in their design. Prevention measures in this context refers to things such as financial incentives for the policyholder to mitigate the underlying insured risk (e.g. through rebates on premiums or lower deductibles) or tailored risk expertise provided by the insurer to advise the policyholder on the available risk mitigation measures to implement.</w:delText>
                </w:r>
              </w:del>
            </w:ins>
          </w:p>
        </w:tc>
      </w:tr>
      <w:tr w:rsidR="00F315BB" w:rsidRPr="00FF353C" w:rsidDel="001A3160" w14:paraId="53BD0C3D" w14:textId="196D6E65" w:rsidTr="00F315BB">
        <w:trPr>
          <w:trHeight w:val="1215"/>
          <w:ins w:id="987" w:author="Author"/>
          <w:del w:id="988" w:author="Author"/>
        </w:trPr>
        <w:tc>
          <w:tcPr>
            <w:tcW w:w="1809" w:type="dxa"/>
          </w:tcPr>
          <w:p w14:paraId="7C05129C" w14:textId="02304D1C" w:rsidR="00F315BB" w:rsidRPr="00FF353C" w:rsidDel="001A3160" w:rsidRDefault="00F315BB" w:rsidP="00F315BB">
            <w:pPr>
              <w:rPr>
                <w:ins w:id="989" w:author="Author"/>
                <w:del w:id="990" w:author="Author"/>
                <w:lang w:val="en-GB"/>
              </w:rPr>
            </w:pPr>
            <w:ins w:id="991" w:author="Author">
              <w:del w:id="992" w:author="Author">
                <w:r w:rsidRPr="00FF353C" w:rsidDel="0097013F">
                  <w:rPr>
                    <w:lang w:val="en-GB"/>
                  </w:rPr>
                  <w:delText>C0035</w:delText>
                </w:r>
              </w:del>
            </w:ins>
          </w:p>
        </w:tc>
        <w:tc>
          <w:tcPr>
            <w:tcW w:w="2084" w:type="dxa"/>
          </w:tcPr>
          <w:p w14:paraId="69A7D345" w14:textId="120AEADD" w:rsidR="00F315BB" w:rsidRPr="00FF353C" w:rsidDel="001A3160" w:rsidRDefault="00F315BB" w:rsidP="00F315BB">
            <w:pPr>
              <w:rPr>
                <w:ins w:id="993" w:author="Author"/>
                <w:del w:id="994" w:author="Author"/>
                <w:lang w:val="en-GB"/>
              </w:rPr>
            </w:pPr>
            <w:ins w:id="995" w:author="Author">
              <w:del w:id="996" w:author="Author">
                <w:r w:rsidRPr="00FF353C" w:rsidDel="0097013F">
                  <w:rPr>
                    <w:lang w:val="en-GB"/>
                  </w:rPr>
                  <w:delText xml:space="preserve">Types of add-on </w:delText>
                </w:r>
              </w:del>
            </w:ins>
          </w:p>
        </w:tc>
        <w:tc>
          <w:tcPr>
            <w:tcW w:w="5429" w:type="dxa"/>
          </w:tcPr>
          <w:p w14:paraId="6660EDC8" w14:textId="22B6623F" w:rsidR="00F315BB" w:rsidRPr="00FF353C" w:rsidDel="0097013F" w:rsidRDefault="00F315BB" w:rsidP="00F315BB">
            <w:pPr>
              <w:rPr>
                <w:ins w:id="997" w:author="Author"/>
                <w:del w:id="998" w:author="Author"/>
                <w:lang w:val="en-GB"/>
              </w:rPr>
            </w:pPr>
            <w:ins w:id="999" w:author="Author">
              <w:del w:id="1000" w:author="Author">
                <w:r w:rsidRPr="00FF353C" w:rsidDel="0097013F">
                  <w:rPr>
                    <w:lang w:val="en-GB"/>
                  </w:rPr>
                  <w:delText>Specify the products/additional coverages sold jointly with the main coverage. The following multiple-choice closed list shall be used:</w:delText>
                </w:r>
              </w:del>
            </w:ins>
          </w:p>
          <w:p w14:paraId="2F8F0B31" w14:textId="435DCCB0" w:rsidR="00F315BB" w:rsidRPr="00FF353C" w:rsidDel="0097013F" w:rsidRDefault="00F315BB" w:rsidP="00F315BB">
            <w:pPr>
              <w:rPr>
                <w:ins w:id="1001" w:author="Author"/>
                <w:del w:id="1002" w:author="Author"/>
                <w:lang w:val="en-GB"/>
              </w:rPr>
            </w:pPr>
            <w:ins w:id="1003" w:author="Author">
              <w:del w:id="1004" w:author="Author">
                <w:r w:rsidRPr="00FF353C" w:rsidDel="0097013F">
                  <w:rPr>
                    <w:lang w:val="en-GB"/>
                  </w:rPr>
                  <w:delText>1 - Compulsory motor insurance</w:delText>
                </w:r>
              </w:del>
            </w:ins>
          </w:p>
          <w:p w14:paraId="1DAD221B" w14:textId="21B47564" w:rsidR="00F315BB" w:rsidRPr="00FF353C" w:rsidDel="0097013F" w:rsidRDefault="00F315BB" w:rsidP="00F315BB">
            <w:pPr>
              <w:rPr>
                <w:ins w:id="1005" w:author="Author"/>
                <w:del w:id="1006" w:author="Author"/>
                <w:lang w:val="en-GB"/>
              </w:rPr>
            </w:pPr>
            <w:ins w:id="1007" w:author="Author">
              <w:del w:id="1008" w:author="Author">
                <w:r w:rsidRPr="00FF353C" w:rsidDel="0097013F">
                  <w:rPr>
                    <w:lang w:val="en-GB"/>
                  </w:rPr>
                  <w:delText>2 - Other motor insurance</w:delText>
                </w:r>
              </w:del>
            </w:ins>
          </w:p>
          <w:p w14:paraId="16022E58" w14:textId="0FE5A23E" w:rsidR="00F315BB" w:rsidRPr="00FF353C" w:rsidDel="0097013F" w:rsidRDefault="00F315BB" w:rsidP="00F315BB">
            <w:pPr>
              <w:rPr>
                <w:ins w:id="1009" w:author="Author"/>
                <w:del w:id="1010" w:author="Author"/>
                <w:lang w:val="en-GB"/>
              </w:rPr>
            </w:pPr>
            <w:ins w:id="1011" w:author="Author">
              <w:del w:id="1012" w:author="Author">
                <w:r w:rsidRPr="00FF353C" w:rsidDel="0097013F">
                  <w:rPr>
                    <w:lang w:val="en-GB"/>
                  </w:rPr>
                  <w:delText>3 - Marine</w:delText>
                </w:r>
              </w:del>
            </w:ins>
          </w:p>
          <w:p w14:paraId="6CB892D9" w14:textId="15C2CF56" w:rsidR="00F315BB" w:rsidRPr="00FF353C" w:rsidDel="0097013F" w:rsidRDefault="00F315BB" w:rsidP="00F315BB">
            <w:pPr>
              <w:rPr>
                <w:ins w:id="1013" w:author="Author"/>
                <w:del w:id="1014" w:author="Author"/>
                <w:lang w:val="en-GB"/>
              </w:rPr>
            </w:pPr>
            <w:ins w:id="1015" w:author="Author">
              <w:del w:id="1016" w:author="Author">
                <w:r w:rsidRPr="00FF353C" w:rsidDel="0097013F">
                  <w:rPr>
                    <w:lang w:val="en-GB"/>
                  </w:rPr>
                  <w:delText xml:space="preserve">4 - Aviation </w:delText>
                </w:r>
              </w:del>
            </w:ins>
          </w:p>
          <w:p w14:paraId="7FE68777" w14:textId="1C484972" w:rsidR="00F315BB" w:rsidRPr="00FF353C" w:rsidDel="0097013F" w:rsidRDefault="00F315BB" w:rsidP="00F315BB">
            <w:pPr>
              <w:rPr>
                <w:ins w:id="1017" w:author="Author"/>
                <w:del w:id="1018" w:author="Author"/>
                <w:lang w:val="en-GB"/>
              </w:rPr>
            </w:pPr>
            <w:ins w:id="1019" w:author="Author">
              <w:del w:id="1020" w:author="Author">
                <w:r w:rsidRPr="00FF353C" w:rsidDel="0097013F">
                  <w:rPr>
                    <w:lang w:val="en-GB"/>
                  </w:rPr>
                  <w:delText>5 - Transport</w:delText>
                </w:r>
              </w:del>
            </w:ins>
          </w:p>
          <w:p w14:paraId="49E7CB27" w14:textId="6C5C5E38" w:rsidR="00F315BB" w:rsidRPr="00FF353C" w:rsidDel="0097013F" w:rsidRDefault="00F315BB" w:rsidP="00F315BB">
            <w:pPr>
              <w:rPr>
                <w:ins w:id="1021" w:author="Author"/>
                <w:del w:id="1022" w:author="Author"/>
                <w:lang w:val="en-GB"/>
              </w:rPr>
            </w:pPr>
            <w:ins w:id="1023" w:author="Author">
              <w:del w:id="1024" w:author="Author">
                <w:r w:rsidRPr="00FF353C" w:rsidDel="0097013F">
                  <w:rPr>
                    <w:lang w:val="en-GB"/>
                  </w:rPr>
                  <w:delText xml:space="preserve">6 - Goods in transit </w:delText>
                </w:r>
              </w:del>
            </w:ins>
          </w:p>
          <w:p w14:paraId="5C6978CC" w14:textId="04AB45A1" w:rsidR="00F315BB" w:rsidRPr="00FF353C" w:rsidDel="0097013F" w:rsidRDefault="00F315BB" w:rsidP="00F315BB">
            <w:pPr>
              <w:rPr>
                <w:ins w:id="1025" w:author="Author"/>
                <w:del w:id="1026" w:author="Author"/>
                <w:lang w:val="en-GB"/>
              </w:rPr>
            </w:pPr>
            <w:ins w:id="1027" w:author="Author">
              <w:del w:id="1028" w:author="Author">
                <w:r w:rsidRPr="00FF353C" w:rsidDel="0097013F">
                  <w:rPr>
                    <w:lang w:val="en-GB"/>
                  </w:rPr>
                  <w:delText>7 - Accident insurance</w:delText>
                </w:r>
              </w:del>
            </w:ins>
          </w:p>
          <w:p w14:paraId="554C1DF3" w14:textId="07FAF623" w:rsidR="00F315BB" w:rsidRPr="00FF353C" w:rsidDel="0097013F" w:rsidRDefault="00F315BB" w:rsidP="00F315BB">
            <w:pPr>
              <w:rPr>
                <w:ins w:id="1029" w:author="Author"/>
                <w:del w:id="1030" w:author="Author"/>
                <w:lang w:val="en-GB"/>
              </w:rPr>
            </w:pPr>
            <w:ins w:id="1031" w:author="Author">
              <w:del w:id="1032" w:author="Author">
                <w:r w:rsidRPr="00FF353C" w:rsidDel="0097013F">
                  <w:rPr>
                    <w:lang w:val="en-GB"/>
                  </w:rPr>
                  <w:lastRenderedPageBreak/>
                  <w:delText>8 - Medical insurance</w:delText>
                </w:r>
              </w:del>
            </w:ins>
          </w:p>
          <w:p w14:paraId="6425C612" w14:textId="30145AA3" w:rsidR="00F315BB" w:rsidRPr="00FF353C" w:rsidDel="0097013F" w:rsidRDefault="00F315BB" w:rsidP="00F315BB">
            <w:pPr>
              <w:rPr>
                <w:ins w:id="1033" w:author="Author"/>
                <w:del w:id="1034" w:author="Author"/>
                <w:lang w:val="en-GB"/>
              </w:rPr>
            </w:pPr>
            <w:ins w:id="1035" w:author="Author">
              <w:del w:id="1036" w:author="Author">
                <w:r w:rsidRPr="00FF353C" w:rsidDel="0097013F">
                  <w:rPr>
                    <w:lang w:val="en-GB"/>
                  </w:rPr>
                  <w:delText>9 - Home and content insurance distributed jointly</w:delText>
                </w:r>
              </w:del>
            </w:ins>
          </w:p>
          <w:p w14:paraId="182C95BB" w14:textId="6C4E42BB" w:rsidR="00F315BB" w:rsidRPr="00FF353C" w:rsidDel="0097013F" w:rsidRDefault="00F315BB" w:rsidP="00F315BB">
            <w:pPr>
              <w:rPr>
                <w:ins w:id="1037" w:author="Author"/>
                <w:del w:id="1038" w:author="Author"/>
                <w:lang w:val="en-GB"/>
              </w:rPr>
            </w:pPr>
            <w:ins w:id="1039" w:author="Author">
              <w:del w:id="1040" w:author="Author">
                <w:r w:rsidRPr="00FF353C" w:rsidDel="0097013F">
                  <w:rPr>
                    <w:lang w:val="en-GB"/>
                  </w:rPr>
                  <w:delText>10 - Building insurance</w:delText>
                </w:r>
              </w:del>
            </w:ins>
          </w:p>
          <w:p w14:paraId="0178DDB6" w14:textId="1AECD45D" w:rsidR="00F315BB" w:rsidRPr="00FF353C" w:rsidDel="0097013F" w:rsidRDefault="00F315BB" w:rsidP="00F315BB">
            <w:pPr>
              <w:rPr>
                <w:ins w:id="1041" w:author="Author"/>
                <w:del w:id="1042" w:author="Author"/>
                <w:lang w:val="en-GB"/>
              </w:rPr>
            </w:pPr>
            <w:ins w:id="1043" w:author="Author">
              <w:del w:id="1044" w:author="Author">
                <w:r w:rsidRPr="00FF353C" w:rsidDel="0097013F">
                  <w:rPr>
                    <w:lang w:val="en-GB"/>
                  </w:rPr>
                  <w:delText>11 - Fire damages to property</w:delText>
                </w:r>
              </w:del>
            </w:ins>
          </w:p>
          <w:p w14:paraId="14DE3A21" w14:textId="5FA51777" w:rsidR="00F315BB" w:rsidRPr="00FF353C" w:rsidDel="0097013F" w:rsidRDefault="00F315BB" w:rsidP="00F315BB">
            <w:pPr>
              <w:rPr>
                <w:ins w:id="1045" w:author="Author"/>
                <w:del w:id="1046" w:author="Author"/>
                <w:lang w:val="en-GB"/>
              </w:rPr>
            </w:pPr>
            <w:ins w:id="1047" w:author="Author">
              <w:del w:id="1048" w:author="Author">
                <w:r w:rsidRPr="00FF353C" w:rsidDel="0097013F">
                  <w:rPr>
                    <w:lang w:val="en-GB"/>
                  </w:rPr>
                  <w:delText>12 - Other damage to property</w:delText>
                </w:r>
              </w:del>
            </w:ins>
          </w:p>
          <w:p w14:paraId="2C68C182" w14:textId="282216B2" w:rsidR="00F315BB" w:rsidRPr="00FF353C" w:rsidDel="0097013F" w:rsidRDefault="00F315BB" w:rsidP="00F315BB">
            <w:pPr>
              <w:rPr>
                <w:ins w:id="1049" w:author="Author"/>
                <w:del w:id="1050" w:author="Author"/>
                <w:lang w:val="en-GB"/>
              </w:rPr>
            </w:pPr>
            <w:ins w:id="1051" w:author="Author">
              <w:del w:id="1052" w:author="Author">
                <w:r w:rsidRPr="00FF353C" w:rsidDel="0097013F">
                  <w:rPr>
                    <w:lang w:val="en-GB"/>
                  </w:rPr>
                  <w:delText>13 - Natural catastrophe insurance</w:delText>
                </w:r>
              </w:del>
            </w:ins>
          </w:p>
          <w:p w14:paraId="49D45C13" w14:textId="68311648" w:rsidR="00F315BB" w:rsidRPr="00FF353C" w:rsidDel="0097013F" w:rsidRDefault="00F315BB" w:rsidP="00F315BB">
            <w:pPr>
              <w:rPr>
                <w:ins w:id="1053" w:author="Author"/>
                <w:del w:id="1054" w:author="Author"/>
                <w:lang w:val="en-GB"/>
              </w:rPr>
            </w:pPr>
            <w:ins w:id="1055" w:author="Author">
              <w:del w:id="1056" w:author="Author">
                <w:r w:rsidRPr="00FF353C" w:rsidDel="0097013F">
                  <w:rPr>
                    <w:lang w:val="en-GB"/>
                  </w:rPr>
                  <w:delText>14 - Business Interruption</w:delText>
                </w:r>
              </w:del>
            </w:ins>
          </w:p>
          <w:p w14:paraId="72DD1DCD" w14:textId="6E4FDC70" w:rsidR="00F315BB" w:rsidRPr="00FF353C" w:rsidDel="0097013F" w:rsidRDefault="00F315BB" w:rsidP="00F315BB">
            <w:pPr>
              <w:rPr>
                <w:ins w:id="1057" w:author="Author"/>
                <w:del w:id="1058" w:author="Author"/>
                <w:lang w:val="en-GB"/>
              </w:rPr>
            </w:pPr>
            <w:ins w:id="1059" w:author="Author">
              <w:del w:id="1060" w:author="Author">
                <w:r w:rsidRPr="00FF353C" w:rsidDel="0097013F">
                  <w:rPr>
                    <w:lang w:val="en-GB"/>
                  </w:rPr>
                  <w:delText>15 - Third party liability</w:delText>
                </w:r>
              </w:del>
            </w:ins>
          </w:p>
          <w:p w14:paraId="27CD425A" w14:textId="170F9DBC" w:rsidR="00F315BB" w:rsidRPr="00FF353C" w:rsidDel="0097013F" w:rsidRDefault="00F315BB" w:rsidP="00F315BB">
            <w:pPr>
              <w:rPr>
                <w:ins w:id="1061" w:author="Author"/>
                <w:del w:id="1062" w:author="Author"/>
                <w:lang w:val="en-GB"/>
              </w:rPr>
            </w:pPr>
            <w:ins w:id="1063" w:author="Author">
              <w:del w:id="1064" w:author="Author">
                <w:r w:rsidRPr="00FF353C" w:rsidDel="0097013F">
                  <w:rPr>
                    <w:lang w:val="en-GB"/>
                  </w:rPr>
                  <w:delText>16 - Legal expense insurance</w:delText>
                </w:r>
              </w:del>
            </w:ins>
          </w:p>
          <w:p w14:paraId="08773A5C" w14:textId="4E2C3267" w:rsidR="00F315BB" w:rsidRPr="00FF353C" w:rsidDel="0097013F" w:rsidRDefault="00F315BB" w:rsidP="00F315BB">
            <w:pPr>
              <w:rPr>
                <w:ins w:id="1065" w:author="Author"/>
                <w:del w:id="1066" w:author="Author"/>
                <w:lang w:val="en-GB"/>
              </w:rPr>
            </w:pPr>
            <w:ins w:id="1067" w:author="Author">
              <w:del w:id="1068" w:author="Author">
                <w:r w:rsidRPr="00FF353C" w:rsidDel="0097013F">
                  <w:rPr>
                    <w:lang w:val="en-GB"/>
                  </w:rPr>
                  <w:delText>17 - Income Protection</w:delText>
                </w:r>
              </w:del>
            </w:ins>
          </w:p>
          <w:p w14:paraId="61068FB8" w14:textId="7A657364" w:rsidR="00F315BB" w:rsidRPr="00FF353C" w:rsidDel="0097013F" w:rsidRDefault="00F315BB" w:rsidP="00F315BB">
            <w:pPr>
              <w:rPr>
                <w:ins w:id="1069" w:author="Author"/>
                <w:del w:id="1070" w:author="Author"/>
                <w:lang w:val="en-GB"/>
              </w:rPr>
            </w:pPr>
            <w:ins w:id="1071" w:author="Author">
              <w:del w:id="1072" w:author="Author">
                <w:r w:rsidRPr="00FF353C" w:rsidDel="0097013F">
                  <w:rPr>
                    <w:lang w:val="en-GB"/>
                  </w:rPr>
                  <w:delText>18 - Travel insurance</w:delText>
                </w:r>
              </w:del>
            </w:ins>
          </w:p>
          <w:p w14:paraId="53C47DCE" w14:textId="66A6FC92" w:rsidR="00F315BB" w:rsidRPr="00FF353C" w:rsidDel="0097013F" w:rsidRDefault="00F315BB" w:rsidP="00F315BB">
            <w:pPr>
              <w:rPr>
                <w:ins w:id="1073" w:author="Author"/>
                <w:del w:id="1074" w:author="Author"/>
                <w:lang w:val="en-GB"/>
              </w:rPr>
            </w:pPr>
            <w:ins w:id="1075" w:author="Author">
              <w:del w:id="1076" w:author="Author">
                <w:r w:rsidRPr="00FF353C" w:rsidDel="0097013F">
                  <w:rPr>
                    <w:lang w:val="en-GB"/>
                  </w:rPr>
                  <w:delText xml:space="preserve">19 - Gadget insurance </w:delText>
                </w:r>
              </w:del>
            </w:ins>
          </w:p>
          <w:p w14:paraId="341B1A42" w14:textId="05928044" w:rsidR="00F315BB" w:rsidRPr="00FF353C" w:rsidDel="0097013F" w:rsidRDefault="00F315BB" w:rsidP="00F315BB">
            <w:pPr>
              <w:rPr>
                <w:ins w:id="1077" w:author="Author"/>
                <w:del w:id="1078" w:author="Author"/>
                <w:lang w:val="en-GB"/>
              </w:rPr>
            </w:pPr>
            <w:ins w:id="1079" w:author="Author">
              <w:del w:id="1080" w:author="Author">
                <w:r w:rsidRPr="00FF353C" w:rsidDel="0097013F">
                  <w:rPr>
                    <w:lang w:val="en-GB"/>
                  </w:rPr>
                  <w:delText xml:space="preserve">20 - Payment protection insurance </w:delText>
                </w:r>
              </w:del>
            </w:ins>
          </w:p>
          <w:p w14:paraId="0ECB2853" w14:textId="5F617A4A" w:rsidR="00F315BB" w:rsidRPr="00FF353C" w:rsidDel="0097013F" w:rsidRDefault="00F315BB" w:rsidP="00F315BB">
            <w:pPr>
              <w:rPr>
                <w:ins w:id="1081" w:author="Author"/>
                <w:del w:id="1082" w:author="Author"/>
                <w:lang w:val="en-GB"/>
              </w:rPr>
            </w:pPr>
            <w:ins w:id="1083" w:author="Author">
              <w:del w:id="1084" w:author="Author">
                <w:r w:rsidRPr="00FF353C" w:rsidDel="0097013F">
                  <w:rPr>
                    <w:lang w:val="en-GB"/>
                  </w:rPr>
                  <w:delText xml:space="preserve">21 - Credit  </w:delText>
                </w:r>
              </w:del>
            </w:ins>
          </w:p>
          <w:p w14:paraId="22D6C388" w14:textId="623D978E" w:rsidR="00F315BB" w:rsidRPr="00FF353C" w:rsidDel="0097013F" w:rsidRDefault="00F315BB" w:rsidP="00F315BB">
            <w:pPr>
              <w:rPr>
                <w:ins w:id="1085" w:author="Author"/>
                <w:del w:id="1086" w:author="Author"/>
                <w:lang w:val="en-GB"/>
              </w:rPr>
            </w:pPr>
            <w:ins w:id="1087" w:author="Author">
              <w:del w:id="1088" w:author="Author">
                <w:r w:rsidRPr="00FF353C" w:rsidDel="0097013F">
                  <w:rPr>
                    <w:lang w:val="en-GB"/>
                  </w:rPr>
                  <w:delText xml:space="preserve">22 - Suretyship insurance </w:delText>
                </w:r>
              </w:del>
            </w:ins>
          </w:p>
          <w:p w14:paraId="241807E8" w14:textId="508F5619" w:rsidR="00F315BB" w:rsidRPr="00FF353C" w:rsidDel="0097013F" w:rsidRDefault="00F315BB" w:rsidP="00F315BB">
            <w:pPr>
              <w:rPr>
                <w:ins w:id="1089" w:author="Author"/>
                <w:del w:id="1090" w:author="Author"/>
                <w:lang w:val="en-GB"/>
              </w:rPr>
            </w:pPr>
            <w:ins w:id="1091" w:author="Author">
              <w:del w:id="1092" w:author="Author">
                <w:r w:rsidRPr="00FF353C" w:rsidDel="0097013F">
                  <w:rPr>
                    <w:lang w:val="en-GB"/>
                  </w:rPr>
                  <w:delText xml:space="preserve">23 - Workers' compensation insurance </w:delText>
                </w:r>
              </w:del>
            </w:ins>
          </w:p>
          <w:p w14:paraId="48F41E68" w14:textId="24D86183" w:rsidR="00F315BB" w:rsidRPr="00FF353C" w:rsidDel="0097013F" w:rsidRDefault="00F315BB" w:rsidP="00F315BB">
            <w:pPr>
              <w:rPr>
                <w:ins w:id="1093" w:author="Author"/>
                <w:del w:id="1094" w:author="Author"/>
                <w:lang w:val="en-GB"/>
              </w:rPr>
            </w:pPr>
            <w:ins w:id="1095" w:author="Author">
              <w:del w:id="1096" w:author="Author">
                <w:r w:rsidRPr="00FF353C" w:rsidDel="0097013F">
                  <w:rPr>
                    <w:lang w:val="en-GB"/>
                  </w:rPr>
                  <w:delText>24 - Professional liability insurance</w:delText>
                </w:r>
              </w:del>
            </w:ins>
          </w:p>
          <w:p w14:paraId="583F4E6D" w14:textId="4F88A0DD" w:rsidR="00F315BB" w:rsidRPr="00FF353C" w:rsidDel="0097013F" w:rsidRDefault="00F315BB" w:rsidP="00F315BB">
            <w:pPr>
              <w:rPr>
                <w:ins w:id="1097" w:author="Author"/>
                <w:del w:id="1098" w:author="Author"/>
                <w:lang w:val="en-GB"/>
              </w:rPr>
            </w:pPr>
            <w:ins w:id="1099" w:author="Author">
              <w:del w:id="1100" w:author="Author">
                <w:r w:rsidRPr="00FF353C" w:rsidDel="0097013F">
                  <w:rPr>
                    <w:lang w:val="en-GB"/>
                  </w:rPr>
                  <w:delText>25 - Directors and officers liability insurance</w:delText>
                </w:r>
              </w:del>
            </w:ins>
          </w:p>
          <w:p w14:paraId="0FB092DA" w14:textId="7F0E48E1" w:rsidR="00F315BB" w:rsidRPr="00FF353C" w:rsidDel="0097013F" w:rsidRDefault="00F315BB" w:rsidP="00F315BB">
            <w:pPr>
              <w:rPr>
                <w:ins w:id="1101" w:author="Author"/>
                <w:del w:id="1102" w:author="Author"/>
                <w:lang w:val="en-GB"/>
              </w:rPr>
            </w:pPr>
            <w:ins w:id="1103" w:author="Author">
              <w:del w:id="1104" w:author="Author">
                <w:r w:rsidRPr="00FF353C" w:rsidDel="0097013F">
                  <w:rPr>
                    <w:lang w:val="en-GB"/>
                  </w:rPr>
                  <w:delText>26 - Assistance insurance</w:delText>
                </w:r>
              </w:del>
            </w:ins>
          </w:p>
          <w:p w14:paraId="03FE7437" w14:textId="47E0E2E6" w:rsidR="00F315BB" w:rsidRPr="00FF353C" w:rsidDel="001A3160" w:rsidRDefault="00F315BB" w:rsidP="00F315BB">
            <w:pPr>
              <w:rPr>
                <w:ins w:id="1105" w:author="Author"/>
                <w:del w:id="1106" w:author="Author"/>
                <w:lang w:val="en-GB"/>
              </w:rPr>
            </w:pPr>
            <w:ins w:id="1107" w:author="Author">
              <w:del w:id="1108" w:author="Author">
                <w:r w:rsidRPr="00FF353C" w:rsidDel="0097013F">
                  <w:rPr>
                    <w:lang w:val="en-GB"/>
                  </w:rPr>
                  <w:delText>27 - Other miscellaneous financial loss</w:delText>
                </w:r>
              </w:del>
            </w:ins>
          </w:p>
        </w:tc>
      </w:tr>
      <w:tr w:rsidR="00F315BB" w:rsidRPr="00FF353C" w:rsidDel="001A3160" w14:paraId="432D6BE8" w14:textId="092045EB" w:rsidTr="00F315BB">
        <w:trPr>
          <w:trHeight w:val="1215"/>
          <w:ins w:id="1109" w:author="Author"/>
          <w:del w:id="1110" w:author="Author"/>
        </w:trPr>
        <w:tc>
          <w:tcPr>
            <w:tcW w:w="1809" w:type="dxa"/>
          </w:tcPr>
          <w:p w14:paraId="168B6B16" w14:textId="1630CE31" w:rsidR="00F315BB" w:rsidRPr="00FF353C" w:rsidDel="001A3160" w:rsidRDefault="00F315BB" w:rsidP="00F315BB">
            <w:pPr>
              <w:rPr>
                <w:ins w:id="1111" w:author="Author"/>
                <w:del w:id="1112" w:author="Author"/>
                <w:lang w:val="en-GB"/>
              </w:rPr>
            </w:pPr>
            <w:ins w:id="1113" w:author="Author">
              <w:del w:id="1114" w:author="Author">
                <w:r w:rsidRPr="00FF353C" w:rsidDel="0097013F">
                  <w:rPr>
                    <w:lang w:val="en-GB"/>
                  </w:rPr>
                  <w:lastRenderedPageBreak/>
                  <w:delText>C0036</w:delText>
                </w:r>
              </w:del>
            </w:ins>
          </w:p>
        </w:tc>
        <w:tc>
          <w:tcPr>
            <w:tcW w:w="2084" w:type="dxa"/>
          </w:tcPr>
          <w:p w14:paraId="7D97E62F" w14:textId="6962FBCD" w:rsidR="00F315BB" w:rsidRPr="00FF353C" w:rsidDel="001A3160" w:rsidRDefault="00F315BB" w:rsidP="00F315BB">
            <w:pPr>
              <w:rPr>
                <w:ins w:id="1115" w:author="Author"/>
                <w:del w:id="1116" w:author="Author"/>
                <w:lang w:val="en-GB"/>
              </w:rPr>
            </w:pPr>
            <w:ins w:id="1117" w:author="Author">
              <w:del w:id="1118" w:author="Author">
                <w:r w:rsidRPr="00FF353C" w:rsidDel="0097013F">
                  <w:rPr>
                    <w:lang w:val="en-GB"/>
                  </w:rPr>
                  <w:delText xml:space="preserve">Open description of the types of add-on </w:delText>
                </w:r>
              </w:del>
            </w:ins>
          </w:p>
        </w:tc>
        <w:tc>
          <w:tcPr>
            <w:tcW w:w="5429" w:type="dxa"/>
          </w:tcPr>
          <w:p w14:paraId="476685F2" w14:textId="1562C4B0" w:rsidR="00F315BB" w:rsidRPr="00FF353C" w:rsidDel="001A3160" w:rsidRDefault="00F315BB" w:rsidP="00F315BB">
            <w:pPr>
              <w:rPr>
                <w:ins w:id="1119" w:author="Author"/>
                <w:del w:id="1120" w:author="Author"/>
                <w:lang w:val="en-GB"/>
              </w:rPr>
            </w:pPr>
            <w:ins w:id="1121" w:author="Author">
              <w:del w:id="1122" w:author="Author">
                <w:r w:rsidRPr="00FF353C" w:rsidDel="0097013F">
                  <w:rPr>
                    <w:lang w:val="en-GB"/>
                  </w:rPr>
                  <w:delText>Further specify the products/additional coverages sold jointly with the main coverage.</w:delText>
                </w:r>
              </w:del>
            </w:ins>
          </w:p>
        </w:tc>
      </w:tr>
      <w:tr w:rsidR="00F315BB" w:rsidRPr="00FF353C" w:rsidDel="001A3160" w14:paraId="74C14B4F" w14:textId="5B973F30" w:rsidTr="00F315BB">
        <w:trPr>
          <w:trHeight w:val="1215"/>
          <w:ins w:id="1123" w:author="Author"/>
          <w:del w:id="1124" w:author="Author"/>
        </w:trPr>
        <w:tc>
          <w:tcPr>
            <w:tcW w:w="1809" w:type="dxa"/>
          </w:tcPr>
          <w:p w14:paraId="409178B3" w14:textId="117B9B4A" w:rsidR="00F315BB" w:rsidRPr="00FF353C" w:rsidDel="001A3160" w:rsidRDefault="00F315BB" w:rsidP="00F315BB">
            <w:pPr>
              <w:rPr>
                <w:ins w:id="1125" w:author="Author"/>
                <w:del w:id="1126" w:author="Author"/>
                <w:lang w:val="en-GB"/>
              </w:rPr>
            </w:pPr>
            <w:ins w:id="1127" w:author="Author">
              <w:del w:id="1128" w:author="Author">
                <w:r w:rsidRPr="00FF353C" w:rsidDel="001A3160">
                  <w:rPr>
                    <w:lang w:val="en-GB"/>
                  </w:rPr>
                  <w:delText>C0040</w:delText>
                </w:r>
              </w:del>
            </w:ins>
          </w:p>
        </w:tc>
        <w:tc>
          <w:tcPr>
            <w:tcW w:w="2084" w:type="dxa"/>
          </w:tcPr>
          <w:p w14:paraId="27D04791" w14:textId="1E196EDC" w:rsidR="00F315BB" w:rsidRPr="00FF353C" w:rsidDel="001A3160" w:rsidRDefault="00F315BB" w:rsidP="00F315BB">
            <w:pPr>
              <w:rPr>
                <w:ins w:id="1129" w:author="Author"/>
                <w:del w:id="1130" w:author="Author"/>
                <w:lang w:val="en-GB"/>
              </w:rPr>
            </w:pPr>
            <w:ins w:id="1131" w:author="Author">
              <w:del w:id="1132" w:author="Author">
                <w:r w:rsidRPr="00FF353C" w:rsidDel="001A3160">
                  <w:rPr>
                    <w:lang w:val="en-GB"/>
                  </w:rPr>
                  <w:delText xml:space="preserve">Number of contracts at the end of the year </w:delText>
                </w:r>
              </w:del>
            </w:ins>
          </w:p>
        </w:tc>
        <w:tc>
          <w:tcPr>
            <w:tcW w:w="5429" w:type="dxa"/>
          </w:tcPr>
          <w:p w14:paraId="7C5645A9" w14:textId="61663CA3" w:rsidR="00F315BB" w:rsidRPr="00FF353C" w:rsidDel="001A3160" w:rsidRDefault="00F315BB" w:rsidP="00F315BB">
            <w:pPr>
              <w:rPr>
                <w:ins w:id="1133" w:author="Author"/>
                <w:del w:id="1134" w:author="Author"/>
                <w:lang w:val="en-GB"/>
              </w:rPr>
            </w:pPr>
            <w:ins w:id="1135" w:author="Author">
              <w:del w:id="1136" w:author="Author">
                <w:r w:rsidRPr="00FF353C" w:rsidDel="001A3160">
                  <w:rPr>
                    <w:lang w:val="en-GB"/>
                  </w:rPr>
                  <w:delText>Number of contracts attached to each reported product. Contracts with more than one policyholder count as only one contract.</w:delText>
                </w:r>
              </w:del>
            </w:ins>
          </w:p>
          <w:p w14:paraId="14BB693F" w14:textId="3B2A29ED" w:rsidR="00F315BB" w:rsidRPr="00FF353C" w:rsidDel="001A3160" w:rsidRDefault="00F315BB" w:rsidP="00F315BB">
            <w:pPr>
              <w:rPr>
                <w:ins w:id="1137" w:author="Author"/>
                <w:del w:id="1138" w:author="Author"/>
                <w:lang w:val="en-GB"/>
              </w:rPr>
            </w:pPr>
            <w:ins w:id="1139" w:author="Author">
              <w:del w:id="1140" w:author="Author">
                <w:r w:rsidRPr="00FF353C" w:rsidDel="001A3160">
                  <w:rPr>
                    <w:lang w:val="en-GB"/>
                  </w:rPr>
                  <w:delText>In case of inactive policyholders (no premium paid) the contract shall be reported anyway unless the contract is cancelled.</w:delText>
                </w:r>
              </w:del>
            </w:ins>
          </w:p>
        </w:tc>
      </w:tr>
      <w:tr w:rsidR="00F315BB" w:rsidRPr="00FF353C" w:rsidDel="001A3160" w14:paraId="34481A47" w14:textId="3983066E" w:rsidTr="00F315BB">
        <w:trPr>
          <w:trHeight w:val="841"/>
          <w:ins w:id="1141" w:author="Author"/>
          <w:del w:id="1142" w:author="Author"/>
        </w:trPr>
        <w:tc>
          <w:tcPr>
            <w:tcW w:w="1809" w:type="dxa"/>
          </w:tcPr>
          <w:p w14:paraId="36730318" w14:textId="03529CC8" w:rsidR="00F315BB" w:rsidRPr="00FF353C" w:rsidDel="001A3160" w:rsidRDefault="00F315BB" w:rsidP="00F315BB">
            <w:pPr>
              <w:rPr>
                <w:ins w:id="1143" w:author="Author"/>
                <w:del w:id="1144" w:author="Author"/>
                <w:lang w:val="en-GB"/>
              </w:rPr>
            </w:pPr>
            <w:ins w:id="1145" w:author="Author">
              <w:del w:id="1146" w:author="Author">
                <w:r w:rsidRPr="00FF353C" w:rsidDel="001A3160">
                  <w:rPr>
                    <w:lang w:val="en-GB"/>
                  </w:rPr>
                  <w:delText>C0050</w:delText>
                </w:r>
              </w:del>
            </w:ins>
          </w:p>
        </w:tc>
        <w:tc>
          <w:tcPr>
            <w:tcW w:w="2084" w:type="dxa"/>
          </w:tcPr>
          <w:p w14:paraId="754A910C" w14:textId="4D567430" w:rsidR="00F315BB" w:rsidRPr="00FF353C" w:rsidDel="001A3160" w:rsidRDefault="00F315BB" w:rsidP="00F315BB">
            <w:pPr>
              <w:rPr>
                <w:ins w:id="1147" w:author="Author"/>
                <w:del w:id="1148" w:author="Author"/>
                <w:lang w:val="en-GB"/>
              </w:rPr>
            </w:pPr>
            <w:ins w:id="1149" w:author="Author">
              <w:del w:id="1150" w:author="Author">
                <w:r w:rsidRPr="00FF353C" w:rsidDel="001A3160">
                  <w:rPr>
                    <w:lang w:val="en-GB"/>
                  </w:rPr>
                  <w:delText>Number of new contracts during year</w:delText>
                </w:r>
              </w:del>
            </w:ins>
          </w:p>
        </w:tc>
        <w:tc>
          <w:tcPr>
            <w:tcW w:w="5429" w:type="dxa"/>
          </w:tcPr>
          <w:p w14:paraId="48AB77B0" w14:textId="2CFCDA60" w:rsidR="00F315BB" w:rsidRPr="00FF353C" w:rsidDel="001A3160" w:rsidRDefault="00F315BB" w:rsidP="00F315BB">
            <w:pPr>
              <w:rPr>
                <w:ins w:id="1151" w:author="Author"/>
                <w:del w:id="1152" w:author="Author"/>
                <w:lang w:val="en-GB"/>
              </w:rPr>
            </w:pPr>
            <w:ins w:id="1153" w:author="Author">
              <w:del w:id="1154" w:author="Author">
                <w:r w:rsidRPr="00FF353C" w:rsidDel="001A3160">
                  <w:rPr>
                    <w:lang w:val="en-GB"/>
                  </w:rPr>
                  <w:delText xml:space="preserve">Number of new contracts during reporting year (this is for all new contracts). </w:delText>
                </w:r>
              </w:del>
            </w:ins>
          </w:p>
          <w:p w14:paraId="751B7E5D" w14:textId="5DF5530D" w:rsidR="00F315BB" w:rsidRPr="00FF353C" w:rsidDel="001A3160" w:rsidRDefault="00F315BB" w:rsidP="00F315BB">
            <w:pPr>
              <w:rPr>
                <w:ins w:id="1155" w:author="Author"/>
                <w:del w:id="1156" w:author="Author"/>
                <w:lang w:val="en-GB"/>
              </w:rPr>
            </w:pPr>
            <w:ins w:id="1157" w:author="Author">
              <w:del w:id="1158" w:author="Author">
                <w:r w:rsidRPr="00FF353C" w:rsidDel="001A3160">
                  <w:rPr>
                    <w:lang w:val="en-GB"/>
                  </w:rPr>
                  <w:delText>Contracts with more than one policyholder count as only one contract.</w:delText>
                </w:r>
              </w:del>
            </w:ins>
          </w:p>
          <w:p w14:paraId="3ACBB769" w14:textId="734BAEEF" w:rsidR="00F315BB" w:rsidRPr="00FF353C" w:rsidDel="001A3160" w:rsidRDefault="00F315BB" w:rsidP="00F315BB">
            <w:pPr>
              <w:rPr>
                <w:ins w:id="1159" w:author="Author"/>
                <w:del w:id="1160" w:author="Author"/>
                <w:lang w:val="en-GB"/>
              </w:rPr>
            </w:pPr>
            <w:ins w:id="1161" w:author="Author">
              <w:del w:id="1162" w:author="Author">
                <w:r w:rsidRPr="00FF353C" w:rsidDel="001A3160">
                  <w:rPr>
                    <w:lang w:val="en-GB"/>
                  </w:rPr>
                  <w:delText>In case of inactive policyholders (no premium paid) the contract shall be reported anyway unless the contract is cancelled.</w:delText>
                </w:r>
              </w:del>
            </w:ins>
          </w:p>
        </w:tc>
      </w:tr>
      <w:tr w:rsidR="00F315BB" w:rsidRPr="00FF353C" w:rsidDel="001A3160" w14:paraId="4167E230" w14:textId="0AC43330" w:rsidTr="00F315BB">
        <w:trPr>
          <w:trHeight w:val="1215"/>
          <w:ins w:id="1163" w:author="Author"/>
          <w:del w:id="1164" w:author="Author"/>
        </w:trPr>
        <w:tc>
          <w:tcPr>
            <w:tcW w:w="1809" w:type="dxa"/>
          </w:tcPr>
          <w:p w14:paraId="4D24D52F" w14:textId="28EDCD1E" w:rsidR="00F315BB" w:rsidRPr="00FF353C" w:rsidDel="001A3160" w:rsidRDefault="00F315BB" w:rsidP="00F315BB">
            <w:pPr>
              <w:rPr>
                <w:ins w:id="1165" w:author="Author"/>
                <w:del w:id="1166" w:author="Author"/>
                <w:lang w:val="en-GB"/>
              </w:rPr>
            </w:pPr>
            <w:ins w:id="1167" w:author="Author">
              <w:del w:id="1168" w:author="Author">
                <w:r w:rsidRPr="00FF353C" w:rsidDel="001A3160">
                  <w:rPr>
                    <w:lang w:val="en-GB"/>
                  </w:rPr>
                  <w:lastRenderedPageBreak/>
                  <w:delText>C0070</w:delText>
                </w:r>
              </w:del>
            </w:ins>
          </w:p>
        </w:tc>
        <w:tc>
          <w:tcPr>
            <w:tcW w:w="2084" w:type="dxa"/>
          </w:tcPr>
          <w:p w14:paraId="1913392E" w14:textId="26CC3168" w:rsidR="00F315BB" w:rsidRPr="00FF353C" w:rsidDel="001A3160" w:rsidRDefault="00F315BB" w:rsidP="00F315BB">
            <w:pPr>
              <w:rPr>
                <w:ins w:id="1169" w:author="Author"/>
                <w:del w:id="1170" w:author="Author"/>
                <w:lang w:val="en-GB"/>
              </w:rPr>
            </w:pPr>
            <w:ins w:id="1171" w:author="Author">
              <w:del w:id="1172" w:author="Author">
                <w:r w:rsidRPr="00FF353C" w:rsidDel="001A3160">
                  <w:rPr>
                    <w:lang w:val="en-GB"/>
                  </w:rPr>
                  <w:delText>Total amount of Gross Written premiums - written directly by the insurance undertaking</w:delText>
                </w:r>
              </w:del>
            </w:ins>
          </w:p>
        </w:tc>
        <w:tc>
          <w:tcPr>
            <w:tcW w:w="5429" w:type="dxa"/>
          </w:tcPr>
          <w:p w14:paraId="118549AB" w14:textId="5333F17D" w:rsidR="00F315BB" w:rsidRPr="00FF353C" w:rsidDel="001A3160" w:rsidRDefault="00F315BB" w:rsidP="00F315BB">
            <w:pPr>
              <w:rPr>
                <w:ins w:id="1173" w:author="Author"/>
                <w:del w:id="1174" w:author="Author"/>
                <w:lang w:val="en-GB"/>
              </w:rPr>
            </w:pPr>
            <w:ins w:id="1175" w:author="Author">
              <w:del w:id="1176" w:author="Author">
                <w:r w:rsidRPr="00FF353C" w:rsidDel="001A3160">
                  <w:rPr>
                    <w:lang w:val="en-GB"/>
                  </w:rPr>
                  <w:delText xml:space="preserve">Total amount of gross written premiums as defined in Article 1(11) of Delegated Regulation (EU) 2015/35 written directly by the insurance undertaking. </w:delText>
                </w:r>
              </w:del>
            </w:ins>
          </w:p>
        </w:tc>
      </w:tr>
      <w:tr w:rsidR="00F315BB" w:rsidRPr="00FF353C" w:rsidDel="001A3160" w14:paraId="71AF4AAC" w14:textId="5DD97D2F" w:rsidTr="00F315BB">
        <w:trPr>
          <w:trHeight w:val="1215"/>
          <w:ins w:id="1177" w:author="Author"/>
          <w:del w:id="1178" w:author="Author"/>
        </w:trPr>
        <w:tc>
          <w:tcPr>
            <w:tcW w:w="1809" w:type="dxa"/>
          </w:tcPr>
          <w:p w14:paraId="495D26B3" w14:textId="3F062C6A" w:rsidR="00F315BB" w:rsidRPr="00FF353C" w:rsidDel="001A3160" w:rsidRDefault="00F315BB" w:rsidP="00F315BB">
            <w:pPr>
              <w:rPr>
                <w:ins w:id="1179" w:author="Author"/>
                <w:del w:id="1180" w:author="Author"/>
                <w:lang w:val="en-GB"/>
              </w:rPr>
            </w:pPr>
            <w:ins w:id="1181" w:author="Author">
              <w:del w:id="1182" w:author="Author">
                <w:r w:rsidRPr="00FF353C" w:rsidDel="001A3160">
                  <w:rPr>
                    <w:lang w:val="en-GB"/>
                  </w:rPr>
                  <w:delText>C0080</w:delText>
                </w:r>
              </w:del>
            </w:ins>
          </w:p>
        </w:tc>
        <w:tc>
          <w:tcPr>
            <w:tcW w:w="2084" w:type="dxa"/>
          </w:tcPr>
          <w:p w14:paraId="15A28403" w14:textId="163A2658" w:rsidR="00F315BB" w:rsidRPr="00FF353C" w:rsidDel="001A3160" w:rsidRDefault="00F315BB" w:rsidP="00F315BB">
            <w:pPr>
              <w:rPr>
                <w:ins w:id="1183" w:author="Author"/>
                <w:del w:id="1184" w:author="Author"/>
                <w:lang w:val="en-GB"/>
              </w:rPr>
            </w:pPr>
            <w:ins w:id="1185" w:author="Author">
              <w:del w:id="1186" w:author="Author">
                <w:r w:rsidRPr="00FF353C" w:rsidDel="001A3160">
                  <w:rPr>
                    <w:lang w:val="en-GB"/>
                  </w:rPr>
                  <w:delText>Total amount of Gross Written premiums - written via credit institutions</w:delText>
                </w:r>
              </w:del>
            </w:ins>
          </w:p>
        </w:tc>
        <w:tc>
          <w:tcPr>
            <w:tcW w:w="5429" w:type="dxa"/>
          </w:tcPr>
          <w:p w14:paraId="16AF188C" w14:textId="0862E347" w:rsidR="00F315BB" w:rsidRPr="00FF353C" w:rsidDel="001A3160" w:rsidRDefault="00F315BB" w:rsidP="00F315BB">
            <w:pPr>
              <w:rPr>
                <w:ins w:id="1187" w:author="Author"/>
                <w:del w:id="1188" w:author="Author"/>
                <w:lang w:val="en-GB"/>
              </w:rPr>
            </w:pPr>
            <w:ins w:id="1189" w:author="Author">
              <w:del w:id="1190" w:author="Author">
                <w:r w:rsidRPr="00FF353C" w:rsidDel="001A3160">
                  <w:rPr>
                    <w:lang w:val="en-GB"/>
                  </w:rPr>
                  <w:delText xml:space="preserve">Total amount of gross written premiums as defined in Article 1(11) of Delegated Regulation (EU) 2015/35 written via credit institutions acting as insurance distributors. </w:delText>
                </w:r>
              </w:del>
            </w:ins>
          </w:p>
          <w:p w14:paraId="564D61D7" w14:textId="54B5CF2B" w:rsidR="00F315BB" w:rsidRPr="00FF353C" w:rsidDel="001A3160" w:rsidRDefault="00F315BB" w:rsidP="00F315BB">
            <w:pPr>
              <w:rPr>
                <w:ins w:id="1191" w:author="Author"/>
                <w:del w:id="1192" w:author="Author"/>
                <w:lang w:val="en-GB"/>
              </w:rPr>
            </w:pPr>
          </w:p>
        </w:tc>
      </w:tr>
      <w:tr w:rsidR="00F315BB" w:rsidRPr="00FF353C" w:rsidDel="001A3160" w14:paraId="341EBCB9" w14:textId="1E9E024A" w:rsidTr="00F315BB">
        <w:trPr>
          <w:trHeight w:val="1215"/>
          <w:ins w:id="1193" w:author="Author"/>
          <w:del w:id="1194" w:author="Author"/>
        </w:trPr>
        <w:tc>
          <w:tcPr>
            <w:tcW w:w="1809" w:type="dxa"/>
          </w:tcPr>
          <w:p w14:paraId="6CD092F4" w14:textId="6D52ED61" w:rsidR="00F315BB" w:rsidRPr="00FF353C" w:rsidDel="001A3160" w:rsidRDefault="00F315BB" w:rsidP="00F315BB">
            <w:pPr>
              <w:rPr>
                <w:ins w:id="1195" w:author="Author"/>
                <w:del w:id="1196" w:author="Author"/>
                <w:lang w:val="en-GB"/>
              </w:rPr>
            </w:pPr>
            <w:ins w:id="1197" w:author="Author">
              <w:del w:id="1198" w:author="Author">
                <w:r w:rsidRPr="00FF353C" w:rsidDel="001A3160">
                  <w:rPr>
                    <w:lang w:val="en-GB"/>
                  </w:rPr>
                  <w:delText>C0090</w:delText>
                </w:r>
              </w:del>
            </w:ins>
          </w:p>
          <w:p w14:paraId="18A29F31" w14:textId="21699076" w:rsidR="00F315BB" w:rsidRPr="00FF353C" w:rsidDel="001A3160" w:rsidRDefault="00F315BB" w:rsidP="00F315BB">
            <w:pPr>
              <w:rPr>
                <w:ins w:id="1199" w:author="Author"/>
                <w:del w:id="1200" w:author="Author"/>
                <w:lang w:val="en-GB"/>
              </w:rPr>
            </w:pPr>
          </w:p>
        </w:tc>
        <w:tc>
          <w:tcPr>
            <w:tcW w:w="2084" w:type="dxa"/>
          </w:tcPr>
          <w:p w14:paraId="31C1DAB7" w14:textId="0A03E90A" w:rsidR="00F315BB" w:rsidRPr="00FF353C" w:rsidDel="001A3160" w:rsidRDefault="00F315BB" w:rsidP="00F315BB">
            <w:pPr>
              <w:rPr>
                <w:ins w:id="1201" w:author="Author"/>
                <w:del w:id="1202" w:author="Author"/>
                <w:lang w:val="en-GB"/>
              </w:rPr>
            </w:pPr>
            <w:ins w:id="1203" w:author="Author">
              <w:del w:id="1204" w:author="Author">
                <w:r w:rsidRPr="00FF353C" w:rsidDel="001A3160">
                  <w:rPr>
                    <w:lang w:val="en-GB"/>
                  </w:rPr>
                  <w:delText>Total amount of Gross Written premiums - written via insurance distributors other than credit institutions</w:delText>
                </w:r>
              </w:del>
            </w:ins>
          </w:p>
        </w:tc>
        <w:tc>
          <w:tcPr>
            <w:tcW w:w="5429" w:type="dxa"/>
          </w:tcPr>
          <w:p w14:paraId="74F075FE" w14:textId="20027172" w:rsidR="00F315BB" w:rsidRPr="00FF353C" w:rsidDel="001A3160" w:rsidRDefault="00F315BB" w:rsidP="00F315BB">
            <w:pPr>
              <w:rPr>
                <w:ins w:id="1205" w:author="Author"/>
                <w:del w:id="1206" w:author="Author"/>
                <w:lang w:val="en-GB"/>
              </w:rPr>
            </w:pPr>
            <w:ins w:id="1207" w:author="Author">
              <w:del w:id="1208" w:author="Author">
                <w:r w:rsidRPr="00FF353C" w:rsidDel="001A3160">
                  <w:rPr>
                    <w:lang w:val="en-GB"/>
                  </w:rPr>
                  <w:delText xml:space="preserve">Total amount of gross written premiums as defined in Article 1(11) of Delegated Regulation (EU) 2015/35 written via insurance distributors other than credit institutions. </w:delText>
                </w:r>
              </w:del>
            </w:ins>
          </w:p>
          <w:p w14:paraId="47EB9778" w14:textId="18C6D31F" w:rsidR="00F315BB" w:rsidRPr="00FF353C" w:rsidDel="001A3160" w:rsidRDefault="00F315BB" w:rsidP="00F315BB">
            <w:pPr>
              <w:rPr>
                <w:ins w:id="1209" w:author="Author"/>
                <w:del w:id="1210" w:author="Author"/>
                <w:lang w:val="en-GB"/>
              </w:rPr>
            </w:pPr>
          </w:p>
        </w:tc>
      </w:tr>
      <w:tr w:rsidR="00F315BB" w:rsidRPr="00FF353C" w:rsidDel="001A3160" w14:paraId="72C8FAD5" w14:textId="1ACD6B7F" w:rsidTr="00F315BB">
        <w:trPr>
          <w:trHeight w:val="1215"/>
          <w:ins w:id="1211" w:author="Author"/>
          <w:del w:id="1212" w:author="Author"/>
        </w:trPr>
        <w:tc>
          <w:tcPr>
            <w:tcW w:w="1809" w:type="dxa"/>
          </w:tcPr>
          <w:p w14:paraId="1A3ACECA" w14:textId="2A0DF18D" w:rsidR="00F315BB" w:rsidRPr="00FF353C" w:rsidDel="001A3160" w:rsidRDefault="00F315BB" w:rsidP="00F315BB">
            <w:pPr>
              <w:rPr>
                <w:ins w:id="1213" w:author="Author"/>
                <w:del w:id="1214" w:author="Author"/>
                <w:lang w:val="en-GB"/>
              </w:rPr>
            </w:pPr>
            <w:ins w:id="1215" w:author="Author">
              <w:del w:id="1216" w:author="Author">
                <w:r w:rsidRPr="00FF353C" w:rsidDel="001A3160">
                  <w:rPr>
                    <w:lang w:val="en-GB"/>
                  </w:rPr>
                  <w:delText>C0100</w:delText>
                </w:r>
              </w:del>
            </w:ins>
          </w:p>
        </w:tc>
        <w:tc>
          <w:tcPr>
            <w:tcW w:w="2084" w:type="dxa"/>
          </w:tcPr>
          <w:p w14:paraId="5D1BDD18" w14:textId="20B3BD8C" w:rsidR="00F315BB" w:rsidRPr="00FF353C" w:rsidDel="001A3160" w:rsidRDefault="00F315BB" w:rsidP="00F315BB">
            <w:pPr>
              <w:rPr>
                <w:ins w:id="1217" w:author="Author"/>
                <w:del w:id="1218" w:author="Author"/>
                <w:lang w:val="en-GB"/>
              </w:rPr>
            </w:pPr>
            <w:ins w:id="1219" w:author="Author">
              <w:del w:id="1220" w:author="Author">
                <w:r w:rsidRPr="00FF353C" w:rsidDel="001A3160">
                  <w:rPr>
                    <w:lang w:val="en-GB"/>
                  </w:rPr>
                  <w:delText>Total amount of commissions paid during year</w:delText>
                </w:r>
              </w:del>
            </w:ins>
          </w:p>
        </w:tc>
        <w:tc>
          <w:tcPr>
            <w:tcW w:w="5429" w:type="dxa"/>
          </w:tcPr>
          <w:p w14:paraId="10FDC706" w14:textId="0A87E79F" w:rsidR="00F315BB" w:rsidRPr="00FF353C" w:rsidDel="001A3160" w:rsidRDefault="00F315BB" w:rsidP="00F315BB">
            <w:pPr>
              <w:rPr>
                <w:ins w:id="1221" w:author="Author"/>
                <w:del w:id="1222" w:author="Author"/>
                <w:lang w:val="en-GB"/>
              </w:rPr>
            </w:pPr>
            <w:ins w:id="1223" w:author="Author">
              <w:del w:id="1224" w:author="Author">
                <w:r w:rsidRPr="00FF353C" w:rsidDel="001A3160">
                  <w:rPr>
                    <w:lang w:val="en-GB"/>
                  </w:rPr>
                  <w:delText xml:space="preserve">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 </w:delText>
                </w:r>
              </w:del>
            </w:ins>
          </w:p>
        </w:tc>
      </w:tr>
      <w:tr w:rsidR="00F315BB" w:rsidRPr="00FF353C" w:rsidDel="001A3160" w14:paraId="7849013F" w14:textId="0584A22E" w:rsidTr="00B46357">
        <w:trPr>
          <w:trHeight w:val="416"/>
          <w:ins w:id="1225" w:author="Author"/>
          <w:del w:id="1226" w:author="Author"/>
        </w:trPr>
        <w:tc>
          <w:tcPr>
            <w:tcW w:w="1809" w:type="dxa"/>
          </w:tcPr>
          <w:p w14:paraId="234BAC6D" w14:textId="363C0D9C" w:rsidR="00F315BB" w:rsidRPr="00FF353C" w:rsidDel="001A3160" w:rsidRDefault="00F315BB" w:rsidP="00F315BB">
            <w:pPr>
              <w:rPr>
                <w:ins w:id="1227" w:author="Author"/>
                <w:del w:id="1228" w:author="Author"/>
                <w:lang w:val="en-GB"/>
              </w:rPr>
            </w:pPr>
            <w:ins w:id="1229" w:author="Author">
              <w:del w:id="1230" w:author="Author">
                <w:r w:rsidRPr="00FF353C" w:rsidDel="001A3160">
                  <w:rPr>
                    <w:lang w:val="en-GB"/>
                  </w:rPr>
                  <w:delText>C0101</w:delText>
                </w:r>
              </w:del>
            </w:ins>
          </w:p>
        </w:tc>
        <w:tc>
          <w:tcPr>
            <w:tcW w:w="2084" w:type="dxa"/>
          </w:tcPr>
          <w:p w14:paraId="29228C91" w14:textId="74996649" w:rsidR="00F315BB" w:rsidRPr="00FF353C" w:rsidDel="001A3160" w:rsidRDefault="00F315BB" w:rsidP="00F315BB">
            <w:pPr>
              <w:rPr>
                <w:ins w:id="1231" w:author="Author"/>
                <w:del w:id="1232" w:author="Author"/>
                <w:lang w:val="en-GB"/>
              </w:rPr>
            </w:pPr>
            <w:ins w:id="1233" w:author="Author">
              <w:del w:id="1234" w:author="Author">
                <w:r w:rsidRPr="00FF353C" w:rsidDel="001A3160">
                  <w:rPr>
                    <w:lang w:val="en-GB"/>
                  </w:rPr>
                  <w:delText xml:space="preserve">Total amount of claims paid during the year </w:delText>
                </w:r>
              </w:del>
            </w:ins>
          </w:p>
        </w:tc>
        <w:tc>
          <w:tcPr>
            <w:tcW w:w="5429" w:type="dxa"/>
          </w:tcPr>
          <w:p w14:paraId="2D776EA5" w14:textId="671A324D" w:rsidR="00F315BB" w:rsidRPr="00FF353C" w:rsidDel="001A3160" w:rsidRDefault="00F315BB" w:rsidP="00F315BB">
            <w:pPr>
              <w:pStyle w:val="tbl-txt"/>
              <w:spacing w:before="60" w:beforeAutospacing="0" w:after="60" w:afterAutospacing="0" w:line="281" w:lineRule="atLeast"/>
              <w:rPr>
                <w:ins w:id="1235" w:author="Author"/>
                <w:del w:id="1236" w:author="Author"/>
                <w:rFonts w:eastAsiaTheme="minorHAnsi"/>
                <w:lang w:eastAsia="en-US"/>
              </w:rPr>
            </w:pPr>
            <w:ins w:id="1237" w:author="Author">
              <w:del w:id="1238" w:author="Author">
                <w:r w:rsidRPr="00FF353C" w:rsidDel="001A3160">
                  <w:rPr>
                    <w:rFonts w:eastAsiaTheme="minorHAnsi"/>
                    <w:lang w:eastAsia="en-US"/>
                  </w:rPr>
                  <w:delText>Claims paid during the year related to the sum of the direct business.</w:delText>
                </w:r>
              </w:del>
            </w:ins>
          </w:p>
          <w:p w14:paraId="59DC6CDB" w14:textId="505C71C0" w:rsidR="00F315BB" w:rsidRPr="00FF353C" w:rsidDel="001A3160" w:rsidRDefault="00F315BB" w:rsidP="00F315BB">
            <w:pPr>
              <w:pStyle w:val="tbl-txt"/>
              <w:spacing w:before="60" w:beforeAutospacing="0" w:after="60" w:afterAutospacing="0" w:line="281" w:lineRule="atLeast"/>
              <w:rPr>
                <w:ins w:id="1239" w:author="Author"/>
                <w:del w:id="1240" w:author="Author"/>
                <w:rFonts w:eastAsiaTheme="minorHAnsi"/>
                <w:lang w:eastAsia="en-US"/>
              </w:rPr>
            </w:pPr>
            <w:ins w:id="1241" w:author="Author">
              <w:del w:id="1242" w:author="Author">
                <w:r w:rsidRPr="00FF353C" w:rsidDel="001A3160">
                  <w:rPr>
                    <w:rFonts w:eastAsiaTheme="minorHAnsi"/>
                    <w:lang w:eastAsia="en-US"/>
                  </w:rPr>
                  <w:delText>This shall not include changes in provisions for claims that have not yet been paid and exclude claims management expenses and the movement in provisions in claims management expenses.</w:delText>
                </w:r>
              </w:del>
            </w:ins>
          </w:p>
        </w:tc>
      </w:tr>
      <w:tr w:rsidR="00F315BB" w:rsidRPr="00FF353C" w:rsidDel="001A3160" w14:paraId="0C8A4DDE" w14:textId="65386D2C" w:rsidTr="00F315BB">
        <w:trPr>
          <w:trHeight w:val="1215"/>
          <w:ins w:id="1243" w:author="Author"/>
          <w:del w:id="1244" w:author="Author"/>
        </w:trPr>
        <w:tc>
          <w:tcPr>
            <w:tcW w:w="1809" w:type="dxa"/>
          </w:tcPr>
          <w:p w14:paraId="23C1B91C" w14:textId="75D90BA1" w:rsidR="00F315BB" w:rsidRPr="00FF353C" w:rsidDel="001A3160" w:rsidRDefault="00F315BB" w:rsidP="00F315BB">
            <w:pPr>
              <w:rPr>
                <w:ins w:id="1245" w:author="Author"/>
                <w:del w:id="1246" w:author="Author"/>
                <w:lang w:val="en-GB"/>
              </w:rPr>
            </w:pPr>
            <w:ins w:id="1247" w:author="Author">
              <w:del w:id="1248" w:author="Author">
                <w:r w:rsidRPr="00FF353C" w:rsidDel="001A3160">
                  <w:rPr>
                    <w:lang w:val="en-GB"/>
                  </w:rPr>
                  <w:delText>C0110</w:delText>
                </w:r>
              </w:del>
            </w:ins>
          </w:p>
        </w:tc>
        <w:tc>
          <w:tcPr>
            <w:tcW w:w="2084" w:type="dxa"/>
          </w:tcPr>
          <w:p w14:paraId="59E73E50" w14:textId="702106C2" w:rsidR="00F315BB" w:rsidRPr="00FF353C" w:rsidDel="001A3160" w:rsidRDefault="00F315BB" w:rsidP="00F315BB">
            <w:pPr>
              <w:rPr>
                <w:ins w:id="1249" w:author="Author"/>
                <w:del w:id="1250" w:author="Author"/>
                <w:lang w:val="en-GB"/>
              </w:rPr>
            </w:pPr>
            <w:ins w:id="1251" w:author="Author">
              <w:del w:id="1252" w:author="Author">
                <w:r w:rsidRPr="00FF353C" w:rsidDel="001A3160">
                  <w:rPr>
                    <w:lang w:val="en-GB"/>
                  </w:rPr>
                  <w:delText>Country</w:delText>
                </w:r>
              </w:del>
            </w:ins>
          </w:p>
        </w:tc>
        <w:tc>
          <w:tcPr>
            <w:tcW w:w="5429" w:type="dxa"/>
          </w:tcPr>
          <w:p w14:paraId="174E666C" w14:textId="1A77A76A" w:rsidR="00F315BB" w:rsidRPr="00FF353C" w:rsidDel="001A3160" w:rsidRDefault="00F315BB" w:rsidP="00F315BB">
            <w:pPr>
              <w:rPr>
                <w:ins w:id="1253" w:author="Author"/>
                <w:del w:id="1254" w:author="Author"/>
                <w:lang w:val="en-GB"/>
              </w:rPr>
            </w:pPr>
            <w:ins w:id="1255" w:author="Author">
              <w:del w:id="1256" w:author="Author">
                <w:r w:rsidRPr="00FF353C" w:rsidDel="001A3160">
                  <w:rPr>
                    <w:lang w:val="en-GB"/>
                  </w:rPr>
                  <w:delText xml:space="preserve">Country ISO 3166–1 alpha–2 code or list of codes according to the following instructions: </w:delText>
                </w:r>
              </w:del>
            </w:ins>
          </w:p>
          <w:p w14:paraId="35BBEB2B" w14:textId="6DC9C8DC" w:rsidR="00F315BB" w:rsidRPr="00FF353C" w:rsidDel="001A3160" w:rsidRDefault="00F315BB" w:rsidP="00F315BB">
            <w:pPr>
              <w:rPr>
                <w:ins w:id="1257" w:author="Author"/>
                <w:del w:id="1258" w:author="Author"/>
                <w:lang w:val="en-GB"/>
              </w:rPr>
            </w:pPr>
            <w:ins w:id="1259" w:author="Author">
              <w:del w:id="1260" w:author="Author">
                <w:r w:rsidRPr="00FF353C" w:rsidDel="001A3160">
                  <w:rPr>
                    <w:lang w:val="en-GB"/>
                  </w:rPr>
                  <w:delText xml:space="preserve">- ISO 3166–1 alpha–2 code of the country where the contract was entered into, for countries representing more than 10 % of technical provisions or written premiums for a given product. </w:delText>
                </w:r>
              </w:del>
            </w:ins>
          </w:p>
          <w:p w14:paraId="0539915D" w14:textId="51B699D5" w:rsidR="00F315BB" w:rsidRPr="00FF353C" w:rsidDel="001A3160" w:rsidRDefault="00F315BB" w:rsidP="00F315BB">
            <w:pPr>
              <w:rPr>
                <w:ins w:id="1261" w:author="Author"/>
                <w:del w:id="1262" w:author="Author"/>
                <w:lang w:val="en-GB"/>
              </w:rPr>
            </w:pPr>
            <w:ins w:id="1263" w:author="Author">
              <w:del w:id="1264" w:author="Author">
                <w:r w:rsidRPr="00FF353C" w:rsidDel="001A3160">
                  <w:rPr>
                    <w:lang w:val="en-GB"/>
                  </w:rPr>
                  <w:delText>- For countries representing less than 10 % of Technical Provisions or written premiums for a given product, report a list of ISO 3166–1 alpha–2 Codes of the countries concerned.</w:delText>
                </w:r>
              </w:del>
            </w:ins>
          </w:p>
        </w:tc>
      </w:tr>
      <w:tr w:rsidR="00F315BB" w:rsidRPr="00FF353C" w:rsidDel="001A3160" w14:paraId="33DECBFB" w14:textId="155601FF" w:rsidTr="00F315BB">
        <w:trPr>
          <w:trHeight w:val="189"/>
          <w:ins w:id="1265" w:author="Author"/>
          <w:del w:id="1266" w:author="Author"/>
        </w:trPr>
        <w:tc>
          <w:tcPr>
            <w:tcW w:w="9322" w:type="dxa"/>
            <w:gridSpan w:val="3"/>
          </w:tcPr>
          <w:p w14:paraId="30D9F027" w14:textId="4D0D612E" w:rsidR="00F315BB" w:rsidRPr="00FF353C" w:rsidDel="001A3160" w:rsidRDefault="00F315BB" w:rsidP="00F315BB">
            <w:pPr>
              <w:rPr>
                <w:ins w:id="1267" w:author="Author"/>
                <w:del w:id="1268" w:author="Author"/>
                <w:b/>
                <w:lang w:val="en-GB"/>
              </w:rPr>
            </w:pPr>
            <w:ins w:id="1269" w:author="Author">
              <w:del w:id="1270" w:author="Author">
                <w:r w:rsidRPr="00FF353C" w:rsidDel="001A3160">
                  <w:rPr>
                    <w:b/>
                    <w:lang w:val="en-GB"/>
                  </w:rPr>
                  <w:lastRenderedPageBreak/>
                  <w:delText>Information on number of insured</w:delText>
                </w:r>
              </w:del>
            </w:ins>
          </w:p>
        </w:tc>
      </w:tr>
      <w:tr w:rsidR="00F315BB" w:rsidRPr="00FF353C" w:rsidDel="001A3160" w14:paraId="0A97D25E" w14:textId="7680470A" w:rsidTr="00F315BB">
        <w:trPr>
          <w:trHeight w:val="1215"/>
          <w:ins w:id="1271" w:author="Author"/>
          <w:del w:id="1272" w:author="Author"/>
        </w:trPr>
        <w:tc>
          <w:tcPr>
            <w:tcW w:w="1809" w:type="dxa"/>
          </w:tcPr>
          <w:p w14:paraId="05441E6D" w14:textId="0BE8BA2E" w:rsidR="00F315BB" w:rsidRPr="00FF353C" w:rsidDel="001A3160" w:rsidRDefault="00F315BB" w:rsidP="00F315BB">
            <w:pPr>
              <w:rPr>
                <w:ins w:id="1273" w:author="Author"/>
                <w:del w:id="1274" w:author="Author"/>
                <w:lang w:val="en-GB"/>
              </w:rPr>
            </w:pPr>
            <w:ins w:id="1275" w:author="Author">
              <w:del w:id="1276" w:author="Author">
                <w:r w:rsidRPr="00FF353C" w:rsidDel="001A3160">
                  <w:rPr>
                    <w:lang w:val="en-GB"/>
                  </w:rPr>
                  <w:delText>C0120</w:delText>
                </w:r>
              </w:del>
            </w:ins>
          </w:p>
        </w:tc>
        <w:tc>
          <w:tcPr>
            <w:tcW w:w="2084" w:type="dxa"/>
          </w:tcPr>
          <w:p w14:paraId="214FDE97" w14:textId="4DE4C18B" w:rsidR="00F315BB" w:rsidRPr="00FF353C" w:rsidDel="001A3160" w:rsidRDefault="00F315BB" w:rsidP="00F315BB">
            <w:pPr>
              <w:rPr>
                <w:ins w:id="1277" w:author="Author"/>
                <w:del w:id="1278" w:author="Author"/>
                <w:lang w:val="en-GB"/>
              </w:rPr>
            </w:pPr>
            <w:ins w:id="1279" w:author="Author">
              <w:del w:id="1280" w:author="Author">
                <w:r w:rsidRPr="00FF353C" w:rsidDel="001A3160">
                  <w:rPr>
                    <w:lang w:val="en-GB"/>
                  </w:rPr>
                  <w:delText xml:space="preserve">Number of insured at the end of the year </w:delText>
                </w:r>
              </w:del>
            </w:ins>
          </w:p>
        </w:tc>
        <w:tc>
          <w:tcPr>
            <w:tcW w:w="5429" w:type="dxa"/>
          </w:tcPr>
          <w:p w14:paraId="101B1A07" w14:textId="18D9639B" w:rsidR="00F315BB" w:rsidRPr="00FF353C" w:rsidDel="001A3160" w:rsidRDefault="00F315BB" w:rsidP="00F315BB">
            <w:pPr>
              <w:rPr>
                <w:ins w:id="1281" w:author="Author"/>
                <w:del w:id="1282" w:author="Author"/>
                <w:lang w:val="en-GB"/>
              </w:rPr>
            </w:pPr>
            <w:ins w:id="1283" w:author="Author">
              <w:del w:id="1284" w:author="Author">
                <w:r w:rsidRPr="00FF353C" w:rsidDel="001A3160">
                  <w:rPr>
                    <w:lang w:val="en-GB"/>
                  </w:rPr>
                  <w:delText xml:space="preserve">For </w:delText>
                </w:r>
                <w:r w:rsidRPr="00FF353C" w:rsidDel="0097013F">
                  <w:rPr>
                    <w:lang w:val="en-GB"/>
                  </w:rPr>
                  <w:delText xml:space="preserve">‘main’ </w:delText>
                </w:r>
                <w:r w:rsidRPr="00FF353C" w:rsidDel="001A3160">
                  <w:rPr>
                    <w:lang w:val="en-GB"/>
                  </w:rPr>
                  <w:delText>product categories 8, 1</w:delText>
                </w:r>
                <w:r w:rsidRPr="00FF353C" w:rsidDel="0097013F">
                  <w:rPr>
                    <w:lang w:val="en-GB"/>
                  </w:rPr>
                  <w:delText>8</w:delText>
                </w:r>
                <w:r w:rsidRPr="00FF353C" w:rsidDel="001A3160">
                  <w:rPr>
                    <w:lang w:val="en-GB"/>
                  </w:rPr>
                  <w:delText xml:space="preserve"> and </w:delText>
                </w:r>
                <w:r w:rsidRPr="00FF353C" w:rsidDel="0097013F">
                  <w:rPr>
                    <w:lang w:val="en-GB"/>
                  </w:rPr>
                  <w:delText>20</w:delText>
                </w:r>
                <w:r w:rsidRPr="00FF353C" w:rsidDel="001A3160">
                  <w:rPr>
                    <w:lang w:val="en-GB"/>
                  </w:rPr>
                  <w:delText xml:space="preserve"> report to total number of insured for contracts reported under C0040.</w:delText>
                </w:r>
              </w:del>
            </w:ins>
          </w:p>
          <w:p w14:paraId="7AC249D8" w14:textId="7072930D" w:rsidR="00F315BB" w:rsidRPr="00FF353C" w:rsidDel="001A3160" w:rsidRDefault="00F315BB" w:rsidP="0097013F">
            <w:pPr>
              <w:rPr>
                <w:ins w:id="1285" w:author="Author"/>
                <w:del w:id="1286" w:author="Author"/>
                <w:lang w:val="en-GB"/>
              </w:rPr>
            </w:pPr>
            <w:ins w:id="1287" w:author="Author">
              <w:del w:id="1288" w:author="Author">
                <w:r w:rsidRPr="00FF353C" w:rsidDel="001A3160">
                  <w:rPr>
                    <w:lang w:val="en-GB"/>
                  </w:rPr>
                  <w:delText>The number of insured should refer to all contracts relating to product categories 8, 1</w:delText>
                </w:r>
                <w:r w:rsidRPr="00FF353C" w:rsidDel="0097013F">
                  <w:rPr>
                    <w:lang w:val="en-GB"/>
                  </w:rPr>
                  <w:delText>8</w:delText>
                </w:r>
                <w:r w:rsidRPr="00FF353C" w:rsidDel="001A3160">
                  <w:rPr>
                    <w:lang w:val="en-GB"/>
                  </w:rPr>
                  <w:delText xml:space="preserve">, and </w:delText>
                </w:r>
                <w:r w:rsidRPr="00FF353C" w:rsidDel="0097013F">
                  <w:rPr>
                    <w:lang w:val="en-GB"/>
                  </w:rPr>
                  <w:delText>20</w:delText>
                </w:r>
                <w:r w:rsidRPr="00FF353C" w:rsidDel="001A3160">
                  <w:rPr>
                    <w:lang w:val="en-GB"/>
                  </w:rPr>
                  <w:delText xml:space="preserve"> regardless of whether they are sold with an add-on. </w:delText>
                </w:r>
              </w:del>
            </w:ins>
          </w:p>
        </w:tc>
      </w:tr>
      <w:tr w:rsidR="00F315BB" w:rsidRPr="00FF353C" w:rsidDel="001A3160" w14:paraId="705498EF" w14:textId="2DBFCC61" w:rsidTr="00F315BB">
        <w:trPr>
          <w:trHeight w:val="1215"/>
          <w:ins w:id="1289" w:author="Author"/>
          <w:del w:id="1290" w:author="Author"/>
        </w:trPr>
        <w:tc>
          <w:tcPr>
            <w:tcW w:w="1809" w:type="dxa"/>
          </w:tcPr>
          <w:p w14:paraId="7D6E0D07" w14:textId="4E84C474" w:rsidR="00F315BB" w:rsidRPr="00FF353C" w:rsidDel="001A3160" w:rsidRDefault="00F315BB" w:rsidP="00F315BB">
            <w:pPr>
              <w:rPr>
                <w:ins w:id="1291" w:author="Author"/>
                <w:del w:id="1292" w:author="Author"/>
                <w:lang w:val="en-GB"/>
              </w:rPr>
            </w:pPr>
            <w:ins w:id="1293" w:author="Author">
              <w:del w:id="1294" w:author="Author">
                <w:r w:rsidRPr="00FF353C" w:rsidDel="001A3160">
                  <w:rPr>
                    <w:lang w:val="en-GB"/>
                  </w:rPr>
                  <w:delText>C0130</w:delText>
                </w:r>
              </w:del>
            </w:ins>
          </w:p>
        </w:tc>
        <w:tc>
          <w:tcPr>
            <w:tcW w:w="2084" w:type="dxa"/>
          </w:tcPr>
          <w:p w14:paraId="01F6BE2F" w14:textId="65928C90" w:rsidR="00F315BB" w:rsidRPr="00FF353C" w:rsidDel="001A3160" w:rsidRDefault="00F315BB" w:rsidP="00F315BB">
            <w:pPr>
              <w:rPr>
                <w:ins w:id="1295" w:author="Author"/>
                <w:del w:id="1296" w:author="Author"/>
                <w:lang w:val="en-GB"/>
              </w:rPr>
            </w:pPr>
            <w:ins w:id="1297" w:author="Author">
              <w:del w:id="1298" w:author="Author">
                <w:r w:rsidRPr="00FF353C" w:rsidDel="001A3160">
                  <w:rPr>
                    <w:lang w:val="en-GB"/>
                  </w:rPr>
                  <w:delText xml:space="preserve">Number of insured properties at the end of the year </w:delText>
                </w:r>
              </w:del>
            </w:ins>
          </w:p>
        </w:tc>
        <w:tc>
          <w:tcPr>
            <w:tcW w:w="5429" w:type="dxa"/>
          </w:tcPr>
          <w:p w14:paraId="71EAAF45" w14:textId="01BA8281" w:rsidR="00F315BB" w:rsidRPr="00FF353C" w:rsidDel="001A3160" w:rsidRDefault="00F315BB" w:rsidP="00F315BB">
            <w:pPr>
              <w:rPr>
                <w:ins w:id="1299" w:author="Author"/>
                <w:del w:id="1300" w:author="Author"/>
                <w:lang w:val="en-GB"/>
              </w:rPr>
            </w:pPr>
            <w:ins w:id="1301" w:author="Author">
              <w:del w:id="1302" w:author="Author">
                <w:r w:rsidRPr="00FF353C" w:rsidDel="001A3160">
                  <w:rPr>
                    <w:lang w:val="en-GB"/>
                  </w:rPr>
                  <w:delText xml:space="preserve">For </w:delText>
                </w:r>
                <w:r w:rsidRPr="00FF353C" w:rsidDel="0097013F">
                  <w:rPr>
                    <w:lang w:val="en-GB"/>
                  </w:rPr>
                  <w:delText xml:space="preserve">‘main’ </w:delText>
                </w:r>
                <w:r w:rsidRPr="00FF353C" w:rsidDel="001A3160">
                  <w:rPr>
                    <w:lang w:val="en-GB"/>
                  </w:rPr>
                  <w:delText>product categories 1, 2, 19 reported to total number of insured properties for contracts reported under C0040.</w:delText>
                </w:r>
              </w:del>
            </w:ins>
          </w:p>
          <w:p w14:paraId="5352CBA0" w14:textId="6B2D4063" w:rsidR="00F315BB" w:rsidRPr="00FF353C" w:rsidDel="001A3160" w:rsidRDefault="00F315BB" w:rsidP="00F315BB">
            <w:pPr>
              <w:rPr>
                <w:ins w:id="1303" w:author="Author"/>
                <w:del w:id="1304" w:author="Author"/>
                <w:lang w:val="en-GB"/>
              </w:rPr>
            </w:pPr>
          </w:p>
          <w:p w14:paraId="2A5A96B6" w14:textId="1E89F66F" w:rsidR="00F315BB" w:rsidRPr="00FF353C" w:rsidDel="001A3160" w:rsidRDefault="00F315BB" w:rsidP="0097013F">
            <w:pPr>
              <w:rPr>
                <w:ins w:id="1305" w:author="Author"/>
                <w:del w:id="1306" w:author="Author"/>
                <w:lang w:val="en-GB"/>
              </w:rPr>
            </w:pPr>
            <w:ins w:id="1307" w:author="Author">
              <w:del w:id="1308" w:author="Author">
                <w:r w:rsidRPr="00FF353C" w:rsidDel="001A3160">
                  <w:rPr>
                    <w:lang w:val="en-GB"/>
                  </w:rPr>
                  <w:delText>The number of insured properties should refer to all contracts relating to product categories 1</w:delText>
                </w:r>
                <w:r w:rsidRPr="00FF353C" w:rsidDel="0097013F">
                  <w:rPr>
                    <w:lang w:val="en-GB"/>
                  </w:rPr>
                  <w:delText>,</w:delText>
                </w:r>
                <w:r w:rsidRPr="00FF353C" w:rsidDel="001A3160">
                  <w:rPr>
                    <w:lang w:val="en-GB"/>
                  </w:rPr>
                  <w:delText xml:space="preserve"> 2</w:delText>
                </w:r>
                <w:r w:rsidRPr="00FF353C" w:rsidDel="0097013F">
                  <w:rPr>
                    <w:lang w:val="en-GB"/>
                  </w:rPr>
                  <w:delText>, and 19</w:delText>
                </w:r>
                <w:r w:rsidRPr="00FF353C" w:rsidDel="001A3160">
                  <w:rPr>
                    <w:lang w:val="en-GB"/>
                  </w:rPr>
                  <w:delText xml:space="preserve"> regardless of whether they are sold with an add-on.</w:delText>
                </w:r>
              </w:del>
            </w:ins>
          </w:p>
        </w:tc>
      </w:tr>
    </w:tbl>
    <w:p w14:paraId="023D79B7" w14:textId="77777777" w:rsidR="001A3160" w:rsidRPr="00FF353C" w:rsidRDefault="001A3160" w:rsidP="001A3160">
      <w:pPr>
        <w:pStyle w:val="BodyText"/>
        <w:jc w:val="both"/>
        <w:rPr>
          <w:ins w:id="1309" w:author="Author"/>
          <w:rFonts w:ascii="Times New Roman" w:hAnsi="Times New Roman" w:cs="Times New Roman"/>
          <w:sz w:val="24"/>
          <w:szCs w:val="24"/>
        </w:rPr>
      </w:pPr>
    </w:p>
    <w:tbl>
      <w:tblPr>
        <w:tblW w:w="9286" w:type="dxa"/>
        <w:tblLayout w:type="fixed"/>
        <w:tblLook w:val="0000" w:firstRow="0" w:lastRow="0" w:firstColumn="0" w:lastColumn="0" w:noHBand="0" w:noVBand="0"/>
      </w:tblPr>
      <w:tblGrid>
        <w:gridCol w:w="1809"/>
        <w:gridCol w:w="2091"/>
        <w:gridCol w:w="5386"/>
      </w:tblGrid>
      <w:tr w:rsidR="001A3160" w:rsidRPr="00FF353C" w14:paraId="4CDF491D" w14:textId="77777777" w:rsidTr="00624F85">
        <w:trPr>
          <w:ins w:id="1310" w:author="Author"/>
        </w:trPr>
        <w:tc>
          <w:tcPr>
            <w:tcW w:w="1809" w:type="dxa"/>
            <w:tcBorders>
              <w:top w:val="single" w:sz="2" w:space="0" w:color="auto"/>
              <w:left w:val="single" w:sz="2" w:space="0" w:color="auto"/>
              <w:bottom w:val="single" w:sz="2" w:space="0" w:color="auto"/>
              <w:right w:val="single" w:sz="2" w:space="0" w:color="auto"/>
            </w:tcBorders>
          </w:tcPr>
          <w:p w14:paraId="0B7320F3" w14:textId="77777777" w:rsidR="001A3160" w:rsidRPr="00FF353C" w:rsidRDefault="001A3160" w:rsidP="00624F85">
            <w:pPr>
              <w:adjustRightInd w:val="0"/>
              <w:spacing w:before="0" w:after="0"/>
              <w:jc w:val="left"/>
              <w:rPr>
                <w:ins w:id="1311" w:author="Author"/>
                <w:lang w:val="en-GB"/>
              </w:rPr>
            </w:pPr>
          </w:p>
        </w:tc>
        <w:tc>
          <w:tcPr>
            <w:tcW w:w="2091" w:type="dxa"/>
            <w:tcBorders>
              <w:top w:val="single" w:sz="2" w:space="0" w:color="auto"/>
              <w:left w:val="single" w:sz="2" w:space="0" w:color="auto"/>
              <w:bottom w:val="single" w:sz="2" w:space="0" w:color="auto"/>
              <w:right w:val="single" w:sz="2" w:space="0" w:color="auto"/>
            </w:tcBorders>
          </w:tcPr>
          <w:p w14:paraId="5AC3B7FC" w14:textId="77777777" w:rsidR="001A3160" w:rsidRPr="00FF353C" w:rsidRDefault="001A3160" w:rsidP="00624F85">
            <w:pPr>
              <w:pStyle w:val="NormalCentered"/>
              <w:rPr>
                <w:ins w:id="1312" w:author="Author"/>
                <w:lang w:val="en-GB"/>
              </w:rPr>
            </w:pPr>
            <w:ins w:id="1313" w:author="Author">
              <w:r w:rsidRPr="00FF353C">
                <w:rPr>
                  <w:lang w:val="en-GB"/>
                </w:rPr>
                <w:t>ITEM</w:t>
              </w:r>
            </w:ins>
          </w:p>
        </w:tc>
        <w:tc>
          <w:tcPr>
            <w:tcW w:w="5386" w:type="dxa"/>
            <w:tcBorders>
              <w:top w:val="single" w:sz="2" w:space="0" w:color="auto"/>
              <w:left w:val="single" w:sz="2" w:space="0" w:color="auto"/>
              <w:bottom w:val="single" w:sz="2" w:space="0" w:color="auto"/>
              <w:right w:val="single" w:sz="2" w:space="0" w:color="auto"/>
            </w:tcBorders>
          </w:tcPr>
          <w:p w14:paraId="217627BD" w14:textId="77777777" w:rsidR="001A3160" w:rsidRPr="00FF353C" w:rsidRDefault="001A3160" w:rsidP="00624F85">
            <w:pPr>
              <w:pStyle w:val="NormalCentered"/>
              <w:rPr>
                <w:ins w:id="1314" w:author="Author"/>
                <w:lang w:val="en-GB"/>
              </w:rPr>
            </w:pPr>
            <w:ins w:id="1315" w:author="Author">
              <w:r w:rsidRPr="00FF353C">
                <w:rPr>
                  <w:lang w:val="en-GB"/>
                </w:rPr>
                <w:t>INSTRUCTIONS</w:t>
              </w:r>
            </w:ins>
          </w:p>
        </w:tc>
      </w:tr>
      <w:tr w:rsidR="001A3160" w:rsidRPr="00FF353C" w14:paraId="763DB759" w14:textId="77777777" w:rsidTr="00624F85">
        <w:trPr>
          <w:ins w:id="1316" w:author="Author"/>
        </w:trPr>
        <w:tc>
          <w:tcPr>
            <w:tcW w:w="1809" w:type="dxa"/>
            <w:tcBorders>
              <w:top w:val="single" w:sz="2" w:space="0" w:color="auto"/>
              <w:left w:val="single" w:sz="2" w:space="0" w:color="auto"/>
              <w:bottom w:val="single" w:sz="2" w:space="0" w:color="auto"/>
              <w:right w:val="single" w:sz="2" w:space="0" w:color="auto"/>
            </w:tcBorders>
          </w:tcPr>
          <w:p w14:paraId="2D04B401" w14:textId="77777777" w:rsidR="001A3160" w:rsidRPr="00FF353C" w:rsidRDefault="001A3160" w:rsidP="00624F85">
            <w:pPr>
              <w:pStyle w:val="NormalCentered"/>
              <w:rPr>
                <w:ins w:id="1317" w:author="Author"/>
                <w:lang w:val="en-GB"/>
              </w:rPr>
            </w:pPr>
            <w:ins w:id="1318" w:author="Author">
              <w:r w:rsidRPr="00FF353C">
                <w:rPr>
                  <w:i/>
                  <w:iCs/>
                  <w:lang w:val="en-GB"/>
                </w:rPr>
                <w:t>Portfolio</w:t>
              </w:r>
            </w:ins>
          </w:p>
        </w:tc>
        <w:tc>
          <w:tcPr>
            <w:tcW w:w="2091" w:type="dxa"/>
            <w:tcBorders>
              <w:top w:val="single" w:sz="2" w:space="0" w:color="auto"/>
              <w:left w:val="single" w:sz="2" w:space="0" w:color="auto"/>
              <w:bottom w:val="single" w:sz="2" w:space="0" w:color="auto"/>
              <w:right w:val="single" w:sz="2" w:space="0" w:color="auto"/>
            </w:tcBorders>
          </w:tcPr>
          <w:p w14:paraId="287A555E" w14:textId="77777777" w:rsidR="001A3160" w:rsidRPr="00FF353C" w:rsidRDefault="001A3160" w:rsidP="00624F85">
            <w:pPr>
              <w:pStyle w:val="NormalCentered"/>
              <w:rPr>
                <w:ins w:id="1319" w:author="Author"/>
                <w:lang w:val="en-GB"/>
              </w:rPr>
            </w:pPr>
          </w:p>
        </w:tc>
        <w:tc>
          <w:tcPr>
            <w:tcW w:w="5386" w:type="dxa"/>
            <w:tcBorders>
              <w:top w:val="single" w:sz="2" w:space="0" w:color="auto"/>
              <w:left w:val="single" w:sz="2" w:space="0" w:color="auto"/>
              <w:bottom w:val="single" w:sz="2" w:space="0" w:color="auto"/>
              <w:right w:val="single" w:sz="2" w:space="0" w:color="auto"/>
            </w:tcBorders>
          </w:tcPr>
          <w:p w14:paraId="7829CA2A" w14:textId="77777777" w:rsidR="001A3160" w:rsidRPr="00FF353C" w:rsidRDefault="001A3160" w:rsidP="00624F85">
            <w:pPr>
              <w:pStyle w:val="NormalCentered"/>
              <w:rPr>
                <w:ins w:id="1320" w:author="Author"/>
                <w:lang w:val="en-GB"/>
              </w:rPr>
            </w:pPr>
          </w:p>
        </w:tc>
      </w:tr>
    </w:tbl>
    <w:tbl>
      <w:tblPr>
        <w:tblStyle w:val="TableGrid"/>
        <w:tblW w:w="9322" w:type="dxa"/>
        <w:tblLook w:val="04A0" w:firstRow="1" w:lastRow="0" w:firstColumn="1" w:lastColumn="0" w:noHBand="0" w:noVBand="1"/>
      </w:tblPr>
      <w:tblGrid>
        <w:gridCol w:w="1809"/>
        <w:gridCol w:w="2084"/>
        <w:gridCol w:w="5429"/>
      </w:tblGrid>
      <w:tr w:rsidR="001A3160" w:rsidRPr="00FF353C" w14:paraId="2503EF9A" w14:textId="77777777" w:rsidTr="00624F85">
        <w:trPr>
          <w:trHeight w:val="1215"/>
          <w:ins w:id="1321" w:author="Author"/>
        </w:trPr>
        <w:tc>
          <w:tcPr>
            <w:tcW w:w="1809" w:type="dxa"/>
          </w:tcPr>
          <w:p w14:paraId="38AFC88B" w14:textId="77777777" w:rsidR="001A3160" w:rsidRPr="00FF353C" w:rsidRDefault="001A3160" w:rsidP="00624F85">
            <w:pPr>
              <w:rPr>
                <w:ins w:id="1322" w:author="Author"/>
                <w:lang w:val="en-GB"/>
              </w:rPr>
            </w:pPr>
            <w:ins w:id="1323" w:author="Author">
              <w:r w:rsidRPr="00FF353C">
                <w:rPr>
                  <w:lang w:val="en-GB"/>
                </w:rPr>
                <w:t>C00</w:t>
              </w:r>
              <w:r>
                <w:rPr>
                  <w:lang w:val="en-GB"/>
                </w:rPr>
                <w:t>1</w:t>
              </w:r>
              <w:r w:rsidRPr="00FF353C">
                <w:rPr>
                  <w:lang w:val="en-GB"/>
                </w:rPr>
                <w:t>0</w:t>
              </w:r>
            </w:ins>
          </w:p>
        </w:tc>
        <w:tc>
          <w:tcPr>
            <w:tcW w:w="2084" w:type="dxa"/>
          </w:tcPr>
          <w:p w14:paraId="4AAD5609" w14:textId="77777777" w:rsidR="001A3160" w:rsidRPr="00FF353C" w:rsidRDefault="001A3160" w:rsidP="00624F85">
            <w:pPr>
              <w:rPr>
                <w:ins w:id="1324" w:author="Author"/>
                <w:lang w:val="en-GB"/>
              </w:rPr>
            </w:pPr>
            <w:ins w:id="1325" w:author="Author">
              <w:r w:rsidRPr="00FF353C">
                <w:rPr>
                  <w:lang w:val="en-GB"/>
                </w:rPr>
                <w:t>Line of Business</w:t>
              </w:r>
              <w:r>
                <w:rPr>
                  <w:lang w:val="en-GB"/>
                </w:rPr>
                <w:t xml:space="preserve"> (1 to 12)</w:t>
              </w:r>
            </w:ins>
          </w:p>
        </w:tc>
        <w:tc>
          <w:tcPr>
            <w:tcW w:w="5429" w:type="dxa"/>
          </w:tcPr>
          <w:p w14:paraId="76CA736E" w14:textId="67F5FAF4" w:rsidR="001A3160" w:rsidRDefault="001A3160" w:rsidP="00624F85">
            <w:pPr>
              <w:rPr>
                <w:ins w:id="1326" w:author="Author"/>
                <w:lang w:val="en-GB"/>
              </w:rPr>
            </w:pPr>
            <w:ins w:id="1327" w:author="Author">
              <w:r w:rsidRPr="00FF353C">
                <w:rPr>
                  <w:lang w:val="en-GB"/>
                </w:rPr>
                <w:t>Line of business as defined in Annex 1 of Delegated Regulation (EU) 2015/35.</w:t>
              </w:r>
              <w:r>
                <w:rPr>
                  <w:lang w:val="en-GB"/>
                </w:rPr>
                <w:t xml:space="preserve"> Information on products, unless otherwise specified in </w:t>
              </w:r>
              <w:r w:rsidRPr="00F01077">
                <w:rPr>
                  <w:lang w:val="en-GB"/>
                </w:rPr>
                <w:t>C00</w:t>
              </w:r>
              <w:del w:id="1328" w:author="Author">
                <w:r w:rsidRPr="00F01077" w:rsidDel="00EF5923">
                  <w:rPr>
                    <w:lang w:val="en-GB"/>
                  </w:rPr>
                  <w:delText>11</w:delText>
                </w:r>
              </w:del>
              <w:r w:rsidR="00EF5923" w:rsidRPr="00F01077">
                <w:rPr>
                  <w:lang w:val="en-GB"/>
                </w:rPr>
                <w:t>20</w:t>
              </w:r>
              <w:r>
                <w:rPr>
                  <w:lang w:val="en-GB"/>
                </w:rPr>
                <w:t>, should not be disaggregated but reported under the main line of business</w:t>
              </w:r>
              <w:r w:rsidRPr="00FF353C">
                <w:rPr>
                  <w:lang w:val="en-GB"/>
                </w:rPr>
                <w:t xml:space="preserve">. All non-life </w:t>
              </w:r>
              <w:r>
                <w:rPr>
                  <w:lang w:val="en-GB"/>
                </w:rPr>
                <w:t xml:space="preserve">insurance </w:t>
              </w:r>
              <w:r w:rsidRPr="00FF353C">
                <w:rPr>
                  <w:lang w:val="en-GB"/>
                </w:rPr>
                <w:t xml:space="preserve">products commercialized should be reported under the </w:t>
              </w:r>
              <w:r>
                <w:rPr>
                  <w:lang w:val="en-GB"/>
                </w:rPr>
                <w:t>line of business</w:t>
              </w:r>
              <w:r w:rsidRPr="00FF353C">
                <w:rPr>
                  <w:lang w:val="en-GB"/>
                </w:rPr>
                <w:t xml:space="preserve"> which </w:t>
              </w:r>
              <w:r>
                <w:rPr>
                  <w:lang w:val="en-GB"/>
                </w:rPr>
                <w:t xml:space="preserve">best corresponds to the main product characteristics, </w:t>
              </w:r>
              <w:r w:rsidRPr="00FF353C">
                <w:rPr>
                  <w:lang w:val="en-GB"/>
                </w:rPr>
                <w:t>taking into account the prod</w:t>
              </w:r>
              <w:r>
                <w:rPr>
                  <w:lang w:val="en-GB"/>
                </w:rPr>
                <w:t>uct characteristics and main risks covered by the product</w:t>
              </w:r>
              <w:r w:rsidRPr="00FF353C">
                <w:rPr>
                  <w:lang w:val="en-GB"/>
                </w:rPr>
                <w:t>.</w:t>
              </w:r>
              <w:r>
                <w:rPr>
                  <w:lang w:val="en-GB"/>
                </w:rPr>
                <w:t xml:space="preserve"> For modular products, the products should be unbundled and information for each product forming the bundle should be reported under the line of business which best corresponds to the main characteristics:  </w:t>
              </w:r>
            </w:ins>
          </w:p>
          <w:p w14:paraId="4FBB2CD6" w14:textId="77777777" w:rsidR="001A3160" w:rsidRPr="00FF353C" w:rsidRDefault="001A3160" w:rsidP="00624F85">
            <w:pPr>
              <w:rPr>
                <w:ins w:id="1329" w:author="Author"/>
                <w:lang w:val="en-GB"/>
              </w:rPr>
            </w:pPr>
            <w:ins w:id="1330" w:author="Author">
              <w:r w:rsidRPr="00FF353C">
                <w:rPr>
                  <w:lang w:val="en-GB"/>
                </w:rPr>
                <w:t>The following list shall be used:</w:t>
              </w:r>
            </w:ins>
          </w:p>
          <w:p w14:paraId="5AB3DA8B" w14:textId="77777777" w:rsidR="001A3160" w:rsidRPr="00FF353C" w:rsidRDefault="001A3160" w:rsidP="00624F85">
            <w:pPr>
              <w:rPr>
                <w:ins w:id="1331" w:author="Author"/>
                <w:lang w:val="en-GB"/>
              </w:rPr>
            </w:pPr>
            <w:ins w:id="1332" w:author="Author">
              <w:r w:rsidRPr="00FF353C">
                <w:rPr>
                  <w:lang w:val="en-GB"/>
                </w:rPr>
                <w:t>1 - Medical expense insurance</w:t>
              </w:r>
            </w:ins>
          </w:p>
          <w:p w14:paraId="40D3E74E" w14:textId="77777777" w:rsidR="001A3160" w:rsidRPr="00FF353C" w:rsidRDefault="001A3160" w:rsidP="00624F85">
            <w:pPr>
              <w:rPr>
                <w:ins w:id="1333" w:author="Author"/>
                <w:lang w:val="en-GB"/>
              </w:rPr>
            </w:pPr>
            <w:ins w:id="1334" w:author="Author">
              <w:r w:rsidRPr="00FF353C">
                <w:rPr>
                  <w:lang w:val="en-GB"/>
                </w:rPr>
                <w:t>2 - Income protection insurance</w:t>
              </w:r>
            </w:ins>
          </w:p>
          <w:p w14:paraId="1C5D68E4" w14:textId="77777777" w:rsidR="001A3160" w:rsidRPr="00FF353C" w:rsidRDefault="001A3160" w:rsidP="00624F85">
            <w:pPr>
              <w:rPr>
                <w:ins w:id="1335" w:author="Author"/>
                <w:lang w:val="en-GB"/>
              </w:rPr>
            </w:pPr>
            <w:ins w:id="1336" w:author="Author">
              <w:r w:rsidRPr="00FF353C">
                <w:rPr>
                  <w:lang w:val="en-GB"/>
                </w:rPr>
                <w:t>3 - Workers' compensation insurance</w:t>
              </w:r>
            </w:ins>
          </w:p>
          <w:p w14:paraId="468DA63B" w14:textId="77777777" w:rsidR="001A3160" w:rsidRPr="00FF353C" w:rsidRDefault="001A3160" w:rsidP="00624F85">
            <w:pPr>
              <w:rPr>
                <w:ins w:id="1337" w:author="Author"/>
                <w:lang w:val="en-GB"/>
              </w:rPr>
            </w:pPr>
            <w:ins w:id="1338" w:author="Author">
              <w:r w:rsidRPr="00FF353C">
                <w:rPr>
                  <w:lang w:val="en-GB"/>
                </w:rPr>
                <w:t>4 - Motor vehicle liability insurance</w:t>
              </w:r>
            </w:ins>
          </w:p>
          <w:p w14:paraId="432EF023" w14:textId="77777777" w:rsidR="001A3160" w:rsidRPr="00FF353C" w:rsidRDefault="001A3160" w:rsidP="00624F85">
            <w:pPr>
              <w:rPr>
                <w:ins w:id="1339" w:author="Author"/>
                <w:lang w:val="en-GB"/>
              </w:rPr>
            </w:pPr>
            <w:ins w:id="1340" w:author="Author">
              <w:r w:rsidRPr="00FF353C">
                <w:rPr>
                  <w:lang w:val="en-GB"/>
                </w:rPr>
                <w:t>5 - Other motor insurance</w:t>
              </w:r>
            </w:ins>
          </w:p>
          <w:p w14:paraId="7ABF4C39" w14:textId="77777777" w:rsidR="001A3160" w:rsidRPr="00FF353C" w:rsidRDefault="001A3160" w:rsidP="00624F85">
            <w:pPr>
              <w:rPr>
                <w:ins w:id="1341" w:author="Author"/>
                <w:lang w:val="en-GB"/>
              </w:rPr>
            </w:pPr>
            <w:ins w:id="1342" w:author="Author">
              <w:r w:rsidRPr="00FF353C">
                <w:rPr>
                  <w:lang w:val="en-GB"/>
                </w:rPr>
                <w:t>6 - Marine, aviation and transport insurance</w:t>
              </w:r>
            </w:ins>
          </w:p>
          <w:p w14:paraId="17DC1AEC" w14:textId="77777777" w:rsidR="001A3160" w:rsidRPr="00FF353C" w:rsidRDefault="001A3160" w:rsidP="00624F85">
            <w:pPr>
              <w:rPr>
                <w:ins w:id="1343" w:author="Author"/>
                <w:lang w:val="en-GB"/>
              </w:rPr>
            </w:pPr>
            <w:ins w:id="1344" w:author="Author">
              <w:r w:rsidRPr="00FF353C">
                <w:rPr>
                  <w:lang w:val="en-GB"/>
                </w:rPr>
                <w:t>7 - Fire and other damage to property insurance</w:t>
              </w:r>
            </w:ins>
          </w:p>
          <w:p w14:paraId="72019F15" w14:textId="77777777" w:rsidR="001A3160" w:rsidRPr="00FF353C" w:rsidRDefault="001A3160" w:rsidP="00624F85">
            <w:pPr>
              <w:rPr>
                <w:ins w:id="1345" w:author="Author"/>
                <w:lang w:val="en-GB"/>
              </w:rPr>
            </w:pPr>
            <w:ins w:id="1346" w:author="Author">
              <w:r w:rsidRPr="00FF353C">
                <w:rPr>
                  <w:lang w:val="en-GB"/>
                </w:rPr>
                <w:t>8 - General liability insurance</w:t>
              </w:r>
            </w:ins>
          </w:p>
          <w:p w14:paraId="4340D02E" w14:textId="77777777" w:rsidR="001A3160" w:rsidRPr="00FF353C" w:rsidRDefault="001A3160" w:rsidP="00624F85">
            <w:pPr>
              <w:rPr>
                <w:ins w:id="1347" w:author="Author"/>
                <w:lang w:val="en-GB"/>
              </w:rPr>
            </w:pPr>
            <w:ins w:id="1348" w:author="Author">
              <w:r w:rsidRPr="00FF353C">
                <w:rPr>
                  <w:lang w:val="en-GB"/>
                </w:rPr>
                <w:lastRenderedPageBreak/>
                <w:t>9 - Credit and suretyship insurance</w:t>
              </w:r>
            </w:ins>
          </w:p>
          <w:p w14:paraId="287F4FC0" w14:textId="77777777" w:rsidR="001A3160" w:rsidRPr="00FF353C" w:rsidRDefault="001A3160" w:rsidP="00624F85">
            <w:pPr>
              <w:rPr>
                <w:ins w:id="1349" w:author="Author"/>
                <w:lang w:val="en-GB"/>
              </w:rPr>
            </w:pPr>
            <w:ins w:id="1350" w:author="Author">
              <w:r w:rsidRPr="00FF353C">
                <w:rPr>
                  <w:lang w:val="en-GB"/>
                </w:rPr>
                <w:t>10 - Legal expenses insurance</w:t>
              </w:r>
            </w:ins>
          </w:p>
          <w:p w14:paraId="372346D3" w14:textId="77777777" w:rsidR="001A3160" w:rsidRPr="00FF353C" w:rsidRDefault="001A3160" w:rsidP="00624F85">
            <w:pPr>
              <w:rPr>
                <w:ins w:id="1351" w:author="Author"/>
                <w:lang w:val="en-GB"/>
              </w:rPr>
            </w:pPr>
            <w:ins w:id="1352" w:author="Author">
              <w:r w:rsidRPr="00FF353C">
                <w:rPr>
                  <w:lang w:val="en-GB"/>
                </w:rPr>
                <w:t>11 - Assistance</w:t>
              </w:r>
            </w:ins>
          </w:p>
          <w:p w14:paraId="5F60F0D4" w14:textId="77777777" w:rsidR="001A3160" w:rsidRPr="00FF353C" w:rsidRDefault="001A3160" w:rsidP="00624F85">
            <w:pPr>
              <w:rPr>
                <w:ins w:id="1353" w:author="Author"/>
                <w:lang w:val="en-GB"/>
              </w:rPr>
            </w:pPr>
            <w:ins w:id="1354" w:author="Author">
              <w:r w:rsidRPr="00FF353C">
                <w:rPr>
                  <w:lang w:val="en-GB"/>
                </w:rPr>
                <w:t>12 - Miscellaneous financial loss</w:t>
              </w:r>
            </w:ins>
          </w:p>
        </w:tc>
      </w:tr>
      <w:tr w:rsidR="001A3160" w:rsidRPr="00005BCE" w14:paraId="66C021BE" w14:textId="77777777" w:rsidTr="00624F85">
        <w:trPr>
          <w:trHeight w:val="1215"/>
          <w:ins w:id="1355" w:author="Author"/>
        </w:trPr>
        <w:tc>
          <w:tcPr>
            <w:tcW w:w="1809" w:type="dxa"/>
          </w:tcPr>
          <w:p w14:paraId="230BA0B8" w14:textId="4C089A2C" w:rsidR="001A3160" w:rsidRPr="00FF353C" w:rsidRDefault="001A3160" w:rsidP="00EF5923">
            <w:pPr>
              <w:rPr>
                <w:ins w:id="1356" w:author="Author"/>
                <w:lang w:val="en-GB"/>
              </w:rPr>
            </w:pPr>
            <w:ins w:id="1357" w:author="Author">
              <w:r w:rsidRPr="00101049">
                <w:rPr>
                  <w:lang w:val="en-GB"/>
                </w:rPr>
                <w:lastRenderedPageBreak/>
                <w:t>C00</w:t>
              </w:r>
              <w:del w:id="1358" w:author="Author">
                <w:r w:rsidRPr="00101049" w:rsidDel="00EF5923">
                  <w:rPr>
                    <w:lang w:val="en-GB"/>
                  </w:rPr>
                  <w:delText>11</w:delText>
                </w:r>
              </w:del>
              <w:r w:rsidR="00EF5923" w:rsidRPr="00101049">
                <w:rPr>
                  <w:lang w:val="en-GB"/>
                </w:rPr>
                <w:t>20</w:t>
              </w:r>
            </w:ins>
          </w:p>
        </w:tc>
        <w:tc>
          <w:tcPr>
            <w:tcW w:w="2084" w:type="dxa"/>
          </w:tcPr>
          <w:p w14:paraId="1021680C" w14:textId="77777777" w:rsidR="001A3160" w:rsidRPr="00FF353C" w:rsidRDefault="001A3160" w:rsidP="00624F85">
            <w:pPr>
              <w:rPr>
                <w:ins w:id="1359" w:author="Author"/>
                <w:lang w:val="en-GB"/>
              </w:rPr>
            </w:pPr>
            <w:ins w:id="1360" w:author="Author">
              <w:r>
                <w:rPr>
                  <w:lang w:val="en-GB"/>
                </w:rPr>
                <w:t xml:space="preserve">Of which </w:t>
              </w:r>
              <w:r w:rsidRPr="00FF353C">
                <w:rPr>
                  <w:lang w:val="en-GB"/>
                </w:rPr>
                <w:t>Product category</w:t>
              </w:r>
              <w:del w:id="1361" w:author="Author">
                <w:r w:rsidRPr="00FF353C" w:rsidDel="00435B50">
                  <w:rPr>
                    <w:lang w:val="en-GB"/>
                  </w:rPr>
                  <w:delText xml:space="preserve"> </w:delText>
                </w:r>
              </w:del>
            </w:ins>
          </w:p>
        </w:tc>
        <w:tc>
          <w:tcPr>
            <w:tcW w:w="5429" w:type="dxa"/>
          </w:tcPr>
          <w:p w14:paraId="6CA1467C" w14:textId="44F8F5D4" w:rsidR="001A3160" w:rsidRDefault="001A3160" w:rsidP="00624F85">
            <w:pPr>
              <w:rPr>
                <w:ins w:id="1362" w:author="Author"/>
                <w:lang w:val="en-GB"/>
              </w:rPr>
            </w:pPr>
            <w:ins w:id="1363" w:author="Author">
              <w:r>
                <w:rPr>
                  <w:lang w:val="en-GB"/>
                </w:rPr>
                <w:t>For non-life insurance products</w:t>
              </w:r>
              <w:r w:rsidRPr="006060EC">
                <w:rPr>
                  <w:lang w:val="en-GB"/>
                </w:rPr>
                <w:t xml:space="preserve"> </w:t>
              </w:r>
              <w:r>
                <w:rPr>
                  <w:lang w:val="en-GB"/>
                </w:rPr>
                <w:t xml:space="preserve">falling under one of the product categories </w:t>
              </w:r>
              <w:r w:rsidR="00BF4918">
                <w:rPr>
                  <w:lang w:val="en-GB"/>
                </w:rPr>
                <w:t xml:space="preserve">in </w:t>
              </w:r>
              <w:r w:rsidR="00BF4918" w:rsidRPr="00D9448A">
                <w:rPr>
                  <w:lang w:val="en-GB"/>
                </w:rPr>
                <w:t>the close</w:t>
              </w:r>
              <w:r w:rsidR="0078142B" w:rsidRPr="00D9448A">
                <w:rPr>
                  <w:lang w:val="en-GB"/>
                </w:rPr>
                <w:t>d</w:t>
              </w:r>
              <w:r w:rsidR="00BF4918" w:rsidRPr="00D9448A">
                <w:rPr>
                  <w:lang w:val="en-GB"/>
                </w:rPr>
                <w:t xml:space="preserve"> list</w:t>
              </w:r>
              <w:r w:rsidR="00BF4918">
                <w:rPr>
                  <w:lang w:val="en-GB"/>
                </w:rPr>
                <w:t xml:space="preserve"> </w:t>
              </w:r>
              <w:r>
                <w:rPr>
                  <w:lang w:val="en-GB"/>
                </w:rPr>
                <w:t xml:space="preserve">below information should </w:t>
              </w:r>
              <w:r w:rsidRPr="006060EC">
                <w:rPr>
                  <w:lang w:val="en-GB"/>
                </w:rPr>
                <w:t>be reported</w:t>
              </w:r>
              <w:r>
                <w:rPr>
                  <w:lang w:val="en-GB"/>
                </w:rPr>
                <w:t xml:space="preserve"> in a separate row:</w:t>
              </w:r>
            </w:ins>
          </w:p>
          <w:p w14:paraId="0219F0BF" w14:textId="59A7D529" w:rsidR="001A3160" w:rsidDel="00EF5923" w:rsidRDefault="001A3160">
            <w:pPr>
              <w:rPr>
                <w:ins w:id="1364" w:author="Author"/>
                <w:del w:id="1365" w:author="Author"/>
                <w:lang w:val="en-GB"/>
              </w:rPr>
            </w:pPr>
            <w:ins w:id="1366" w:author="Author">
              <w:r>
                <w:rPr>
                  <w:lang w:val="en-GB"/>
                </w:rPr>
                <w:t>7.</w:t>
              </w:r>
              <w:r w:rsidR="00EF5923">
                <w:rPr>
                  <w:lang w:val="en-GB"/>
                </w:rPr>
                <w:t>1</w:t>
              </w:r>
              <w:r>
                <w:rPr>
                  <w:lang w:val="en-GB"/>
                </w:rPr>
                <w:t xml:space="preserve"> Fire and other damage to property</w:t>
              </w:r>
              <w:r w:rsidR="00EF5923">
                <w:rPr>
                  <w:lang w:val="en-GB"/>
                </w:rPr>
                <w:t xml:space="preserve">, </w:t>
              </w:r>
              <w:del w:id="1367" w:author="Author">
                <w:r w:rsidDel="00EF5923">
                  <w:rPr>
                    <w:lang w:val="en-GB"/>
                  </w:rPr>
                  <w:delText>:</w:delText>
                </w:r>
              </w:del>
            </w:ins>
          </w:p>
          <w:p w14:paraId="38357FDE" w14:textId="16A97C95" w:rsidR="001A3160" w:rsidRDefault="001A3160" w:rsidP="00EF5923">
            <w:pPr>
              <w:rPr>
                <w:ins w:id="1368" w:author="Author"/>
                <w:lang w:val="en-GB"/>
              </w:rPr>
            </w:pPr>
            <w:ins w:id="1369" w:author="Author">
              <w:del w:id="1370" w:author="Author">
                <w:r w:rsidDel="00EF5923">
                  <w:rPr>
                    <w:lang w:val="en-GB"/>
                  </w:rPr>
                  <w:delText xml:space="preserve">7.1 </w:delText>
                </w:r>
              </w:del>
              <w:r>
                <w:rPr>
                  <w:lang w:val="en-GB"/>
                </w:rPr>
                <w:t xml:space="preserve">of which </w:t>
              </w:r>
              <w:r w:rsidRPr="00FF353C">
                <w:rPr>
                  <w:lang w:val="en-GB"/>
                </w:rPr>
                <w:t>Natural catastrophe insurance: Products covering damages to properties and people caused by natural forces including earthquake, floods, storm, hail, frost, drought.</w:t>
              </w:r>
            </w:ins>
          </w:p>
          <w:p w14:paraId="77772F21" w14:textId="74F54DAC" w:rsidR="001A3160" w:rsidRPr="00FF353C" w:rsidRDefault="001A3160" w:rsidP="00624F85">
            <w:pPr>
              <w:rPr>
                <w:ins w:id="1371" w:author="Author"/>
                <w:lang w:val="en-GB"/>
              </w:rPr>
            </w:pPr>
            <w:ins w:id="1372" w:author="Author">
              <w:r>
                <w:rPr>
                  <w:lang w:val="en-GB"/>
                </w:rPr>
                <w:t xml:space="preserve">11.1  </w:t>
              </w:r>
              <w:r w:rsidR="00EF5923" w:rsidRPr="00101049">
                <w:rPr>
                  <w:lang w:val="en-GB"/>
                </w:rPr>
                <w:t>Assistance,</w:t>
              </w:r>
              <w:r w:rsidR="00EF5923">
                <w:rPr>
                  <w:lang w:val="en-GB"/>
                </w:rPr>
                <w:t xml:space="preserve"> </w:t>
              </w:r>
              <w:r>
                <w:rPr>
                  <w:lang w:val="en-GB"/>
                </w:rPr>
                <w:t xml:space="preserve">of which </w:t>
              </w:r>
              <w:r w:rsidRPr="00FF353C">
                <w:rPr>
                  <w:lang w:val="en-GB"/>
                </w:rPr>
                <w:t xml:space="preserve"> Travel insurance: Products covering unforeseen losses incurred while travelling such as coverage for trip cancellation, lost luggage, flight delays and/or medical expenses while on travel</w:t>
              </w:r>
            </w:ins>
          </w:p>
          <w:p w14:paraId="325800C5" w14:textId="082F0ACF" w:rsidR="001A3160" w:rsidDel="00EF5923" w:rsidRDefault="001A3160">
            <w:pPr>
              <w:rPr>
                <w:ins w:id="1373" w:author="Author"/>
                <w:del w:id="1374" w:author="Author"/>
                <w:lang w:val="en-GB"/>
              </w:rPr>
            </w:pPr>
            <w:ins w:id="1375" w:author="Author">
              <w:r>
                <w:rPr>
                  <w:lang w:val="en-GB"/>
                </w:rPr>
                <w:t>12.</w:t>
              </w:r>
              <w:r w:rsidR="00EF5923" w:rsidRPr="00101049">
                <w:rPr>
                  <w:lang w:val="en-GB"/>
                </w:rPr>
                <w:t>1</w:t>
              </w:r>
              <w:r>
                <w:rPr>
                  <w:lang w:val="en-GB"/>
                </w:rPr>
                <w:t xml:space="preserve"> </w:t>
              </w:r>
              <w:r w:rsidRPr="00FF353C">
                <w:rPr>
                  <w:lang w:val="en-GB"/>
                </w:rPr>
                <w:t>Miscellaneous financial loss</w:t>
              </w:r>
              <w:r w:rsidR="00EF5923">
                <w:rPr>
                  <w:lang w:val="en-GB"/>
                </w:rPr>
                <w:t xml:space="preserve">, </w:t>
              </w:r>
            </w:ins>
          </w:p>
          <w:p w14:paraId="7522621A" w14:textId="0FBE6684" w:rsidR="001A3160" w:rsidRDefault="001A3160" w:rsidP="00EF5923">
            <w:pPr>
              <w:rPr>
                <w:ins w:id="1376" w:author="Author"/>
                <w:lang w:val="en-GB"/>
              </w:rPr>
            </w:pPr>
            <w:ins w:id="1377" w:author="Author">
              <w:del w:id="1378" w:author="Author">
                <w:r w:rsidDel="00EF5923">
                  <w:rPr>
                    <w:lang w:val="en-GB"/>
                  </w:rPr>
                  <w:delText>12.1</w:delText>
                </w:r>
                <w:r w:rsidRPr="00FF353C" w:rsidDel="00EF5923">
                  <w:rPr>
                    <w:lang w:val="en-GB"/>
                  </w:rPr>
                  <w:delText xml:space="preserve"> </w:delText>
                </w:r>
              </w:del>
              <w:r>
                <w:rPr>
                  <w:lang w:val="en-GB"/>
                </w:rPr>
                <w:t xml:space="preserve">of which </w:t>
              </w:r>
              <w:r w:rsidRPr="00FF353C">
                <w:rPr>
                  <w:lang w:val="en-GB"/>
                </w:rPr>
                <w:t>Business Interruption: Products covering business interruption, closure of business, or any financial loss of such nature regardless of whether physical damages on an insured property are required (e.g. business interruption referring to coverage for property damage arising from storm or flood; business closure covering damage for temporary closure of shops due to administrative actions or health authorities’ decisions)</w:t>
              </w:r>
            </w:ins>
          </w:p>
          <w:p w14:paraId="431A65CC" w14:textId="41B5BA86" w:rsidR="001A3160" w:rsidRPr="00FF353C" w:rsidRDefault="001A3160" w:rsidP="00624F85">
            <w:pPr>
              <w:rPr>
                <w:ins w:id="1379" w:author="Author"/>
                <w:lang w:val="en-GB"/>
              </w:rPr>
            </w:pPr>
            <w:ins w:id="1380" w:author="Author">
              <w:r>
                <w:rPr>
                  <w:lang w:val="en-GB"/>
                </w:rPr>
                <w:t xml:space="preserve">12.2 </w:t>
              </w:r>
              <w:r w:rsidR="00EF5923" w:rsidRPr="00101049">
                <w:rPr>
                  <w:lang w:val="en-GB"/>
                </w:rPr>
                <w:t>Miscellaneous financial loss,</w:t>
              </w:r>
              <w:r w:rsidR="00EF5923">
                <w:rPr>
                  <w:lang w:val="en-GB"/>
                </w:rPr>
                <w:t xml:space="preserve"> </w:t>
              </w:r>
              <w:r>
                <w:rPr>
                  <w:lang w:val="en-GB"/>
                </w:rPr>
                <w:t>of which Payment</w:t>
              </w:r>
              <w:r w:rsidRPr="00FF353C">
                <w:rPr>
                  <w:lang w:val="en-GB"/>
                </w:rPr>
                <w:t xml:space="preserve"> protection insurance: Products covering the event of not being able to meet the financial obligations of a mortgage</w:t>
              </w:r>
              <w:r>
                <w:rPr>
                  <w:lang w:val="en-GB"/>
                </w:rPr>
                <w:t xml:space="preserve">, loan or any credit facilities for any reason excluding death. </w:t>
              </w:r>
            </w:ins>
          </w:p>
        </w:tc>
      </w:tr>
      <w:tr w:rsidR="001A3160" w:rsidRPr="00005BCE" w14:paraId="56EA6D92" w14:textId="77777777" w:rsidTr="00624F85">
        <w:trPr>
          <w:trHeight w:val="1215"/>
          <w:ins w:id="1381" w:author="Author"/>
        </w:trPr>
        <w:tc>
          <w:tcPr>
            <w:tcW w:w="1809" w:type="dxa"/>
          </w:tcPr>
          <w:p w14:paraId="73DB5FAB" w14:textId="3A2A668F" w:rsidR="001A3160" w:rsidRPr="00FF353C" w:rsidRDefault="001A3160" w:rsidP="00E06AA4">
            <w:pPr>
              <w:rPr>
                <w:ins w:id="1382" w:author="Author"/>
                <w:lang w:val="en-GB"/>
              </w:rPr>
            </w:pPr>
            <w:ins w:id="1383" w:author="Author">
              <w:r w:rsidRPr="00101049">
                <w:rPr>
                  <w:lang w:val="en-GB"/>
                </w:rPr>
                <w:lastRenderedPageBreak/>
                <w:t>C00</w:t>
              </w:r>
              <w:del w:id="1384" w:author="Author">
                <w:r w:rsidRPr="00101049" w:rsidDel="00E06AA4">
                  <w:rPr>
                    <w:lang w:val="en-GB"/>
                  </w:rPr>
                  <w:delText>20</w:delText>
                </w:r>
              </w:del>
              <w:r w:rsidR="00E06AA4" w:rsidRPr="00101049">
                <w:rPr>
                  <w:lang w:val="en-GB"/>
                </w:rPr>
                <w:t>30</w:t>
              </w:r>
            </w:ins>
          </w:p>
        </w:tc>
        <w:tc>
          <w:tcPr>
            <w:tcW w:w="2084" w:type="dxa"/>
          </w:tcPr>
          <w:p w14:paraId="41F227AB" w14:textId="77777777" w:rsidR="001A3160" w:rsidRPr="00FF353C" w:rsidRDefault="001A3160" w:rsidP="00624F85">
            <w:pPr>
              <w:rPr>
                <w:ins w:id="1385" w:author="Author"/>
                <w:lang w:val="en-GB"/>
              </w:rPr>
            </w:pPr>
            <w:ins w:id="1386" w:author="Author">
              <w:r w:rsidRPr="00FF353C">
                <w:rPr>
                  <w:lang w:val="en-GB"/>
                </w:rPr>
                <w:t>For the products commercialised under this product category</w:t>
              </w:r>
              <w:r>
                <w:rPr>
                  <w:lang w:val="en-GB"/>
                </w:rPr>
                <w:t>/LOB</w:t>
              </w:r>
              <w:r w:rsidRPr="00FF353C">
                <w:rPr>
                  <w:lang w:val="en-GB"/>
                </w:rPr>
                <w:t>, which proportion (measured by gross written premiums) covers climate related perils? (0-100)</w:t>
              </w:r>
            </w:ins>
          </w:p>
        </w:tc>
        <w:tc>
          <w:tcPr>
            <w:tcW w:w="5429" w:type="dxa"/>
          </w:tcPr>
          <w:p w14:paraId="01E8B167" w14:textId="770E9C5A" w:rsidR="001A3160" w:rsidRPr="009369A2" w:rsidRDefault="001A3160" w:rsidP="00E06AA4">
            <w:pPr>
              <w:rPr>
                <w:ins w:id="1387" w:author="Author"/>
                <w:lang w:val="en-GB"/>
              </w:rPr>
            </w:pPr>
            <w:ins w:id="1388" w:author="Author">
              <w:r w:rsidRPr="009369A2">
                <w:rPr>
                  <w:lang w:val="en-GB"/>
                </w:rPr>
                <w:t>Climate-related perils includes events such as flooding, heat waves, landslides, droughts or wildfires for example).</w:t>
              </w:r>
              <w:del w:id="1389" w:author="Author">
                <w:r w:rsidRPr="009369A2" w:rsidDel="00E06AA4">
                  <w:rPr>
                    <w:rStyle w:val="FootnoteReference"/>
                    <w:lang w:val="en-GB"/>
                  </w:rPr>
                  <w:footnoteReference w:id="3"/>
                </w:r>
              </w:del>
              <w:r w:rsidRPr="009369A2">
                <w:rPr>
                  <w:lang w:val="en-GB"/>
                </w:rPr>
                <w:t xml:space="preserve"> </w:t>
              </w:r>
              <w:r>
                <w:rPr>
                  <w:lang w:val="en-GB"/>
                </w:rPr>
                <w:t>Considering that under one line of business there could be multiple products some covering and other not covering climate related perils, p</w:t>
              </w:r>
              <w:r w:rsidRPr="009369A2">
                <w:rPr>
                  <w:lang w:val="en-GB"/>
                </w:rPr>
                <w:t>lease report here the percentage of products in this category (measured by gross written premiums) that cover</w:t>
              </w:r>
              <w:r>
                <w:rPr>
                  <w:lang w:val="en-GB"/>
                </w:rPr>
                <w:t>s</w:t>
              </w:r>
              <w:r w:rsidRPr="009369A2">
                <w:rPr>
                  <w:lang w:val="en-GB"/>
                </w:rPr>
                <w:t xml:space="preserve"> at least one aspect of climate-related perils, between 0 and 100.</w:t>
              </w:r>
            </w:ins>
          </w:p>
        </w:tc>
      </w:tr>
      <w:tr w:rsidR="001A3160" w:rsidRPr="00005BCE" w14:paraId="4FA0360C" w14:textId="77777777" w:rsidTr="00624F85">
        <w:trPr>
          <w:trHeight w:val="1215"/>
          <w:ins w:id="1398" w:author="Author"/>
        </w:trPr>
        <w:tc>
          <w:tcPr>
            <w:tcW w:w="1809" w:type="dxa"/>
          </w:tcPr>
          <w:p w14:paraId="7A7A59DF" w14:textId="5F8D4FCF" w:rsidR="001A3160" w:rsidRPr="00FF353C" w:rsidRDefault="001A3160" w:rsidP="00E06AA4">
            <w:pPr>
              <w:rPr>
                <w:ins w:id="1399" w:author="Author"/>
                <w:lang w:val="en-GB"/>
              </w:rPr>
            </w:pPr>
            <w:ins w:id="1400" w:author="Author">
              <w:r w:rsidRPr="00101049">
                <w:rPr>
                  <w:lang w:val="en-GB"/>
                </w:rPr>
                <w:t>C00</w:t>
              </w:r>
              <w:del w:id="1401" w:author="Author">
                <w:r w:rsidRPr="00101049" w:rsidDel="00E06AA4">
                  <w:rPr>
                    <w:lang w:val="en-GB"/>
                  </w:rPr>
                  <w:delText>21</w:delText>
                </w:r>
              </w:del>
              <w:r w:rsidR="00E06AA4" w:rsidRPr="00101049">
                <w:rPr>
                  <w:lang w:val="en-GB"/>
                </w:rPr>
                <w:t>40</w:t>
              </w:r>
            </w:ins>
          </w:p>
        </w:tc>
        <w:tc>
          <w:tcPr>
            <w:tcW w:w="2084" w:type="dxa"/>
          </w:tcPr>
          <w:p w14:paraId="42D6BD11" w14:textId="77777777" w:rsidR="001A3160" w:rsidRPr="00FF353C" w:rsidRDefault="001A3160" w:rsidP="00624F85">
            <w:pPr>
              <w:rPr>
                <w:ins w:id="1402" w:author="Author"/>
                <w:lang w:val="en-GB"/>
              </w:rPr>
            </w:pPr>
            <w:ins w:id="1403" w:author="Author">
              <w:r w:rsidRPr="00FF353C">
                <w:rPr>
                  <w:lang w:val="en-GB"/>
                </w:rPr>
                <w:t>If the product covers climate related perils does the product design make allowance for risk-prevention measures? (Yes/No/Not applicable)</w:t>
              </w:r>
            </w:ins>
          </w:p>
        </w:tc>
        <w:tc>
          <w:tcPr>
            <w:tcW w:w="5429" w:type="dxa"/>
            <w:shd w:val="clear" w:color="auto" w:fill="auto"/>
          </w:tcPr>
          <w:p w14:paraId="43201529" w14:textId="77777777" w:rsidR="001A3160" w:rsidRDefault="001A3160" w:rsidP="00624F85">
            <w:pPr>
              <w:rPr>
                <w:ins w:id="1404" w:author="Author"/>
                <w:lang w:val="en-GB"/>
              </w:rPr>
            </w:pPr>
            <w:ins w:id="1405" w:author="Author">
              <w:r w:rsidRPr="00071745">
                <w:rPr>
                  <w:lang w:val="en-GB"/>
                </w:rPr>
                <w:t xml:space="preserve">If </w:t>
              </w:r>
              <w:r>
                <w:rPr>
                  <w:lang w:val="en-GB"/>
                </w:rPr>
                <w:t>this line of business</w:t>
              </w:r>
              <w:r w:rsidRPr="00071745">
                <w:rPr>
                  <w:lang w:val="en-GB"/>
                </w:rPr>
                <w:t xml:space="preserve"> contain</w:t>
              </w:r>
              <w:r>
                <w:rPr>
                  <w:lang w:val="en-GB"/>
                </w:rPr>
                <w:t>s at least one</w:t>
              </w:r>
              <w:r w:rsidRPr="00071745">
                <w:rPr>
                  <w:lang w:val="en-GB"/>
                </w:rPr>
                <w:t xml:space="preserve"> product that cover</w:t>
              </w:r>
              <w:r>
                <w:rPr>
                  <w:lang w:val="en-GB"/>
                </w:rPr>
                <w:t>s</w:t>
              </w:r>
              <w:r w:rsidRPr="00071745">
                <w:rPr>
                  <w:lang w:val="en-GB"/>
                </w:rPr>
                <w:t xml:space="preserve"> at least one aspect of climate-related perils, please indicate with ‘Yes’ or ‘No’ if some of these products include risk-prevention measures in their design. </w:t>
              </w:r>
            </w:ins>
          </w:p>
          <w:p w14:paraId="40D89385" w14:textId="77777777" w:rsidR="001A3160" w:rsidRPr="00FF353C" w:rsidRDefault="001A3160" w:rsidP="00624F85">
            <w:pPr>
              <w:rPr>
                <w:ins w:id="1406" w:author="Author"/>
                <w:lang w:val="en-GB"/>
              </w:rPr>
            </w:pPr>
            <w:ins w:id="1407" w:author="Author">
              <w:r w:rsidRPr="00071745">
                <w:rPr>
                  <w:lang w:val="en-GB"/>
                </w:rPr>
                <w:t>Prevention measures in this context refers to things such as financial incentives for the policyholder to mitigate the underlying insured risk (e.g. through rebates on premiums or lower deductibles) or tailored risk expertise provided by the insurer to advise the policyholder on the available risk mitigation measures to implement.</w:t>
              </w:r>
            </w:ins>
          </w:p>
        </w:tc>
      </w:tr>
      <w:tr w:rsidR="001A3160" w:rsidRPr="00005BCE" w14:paraId="71390880" w14:textId="77777777" w:rsidTr="00624F85">
        <w:trPr>
          <w:trHeight w:val="1215"/>
          <w:ins w:id="1408" w:author="Author"/>
        </w:trPr>
        <w:tc>
          <w:tcPr>
            <w:tcW w:w="1809" w:type="dxa"/>
          </w:tcPr>
          <w:p w14:paraId="5046574E" w14:textId="6F2477A2" w:rsidR="001A3160" w:rsidRPr="00FF353C" w:rsidRDefault="001A3160" w:rsidP="00E06AA4">
            <w:pPr>
              <w:rPr>
                <w:ins w:id="1409" w:author="Author"/>
                <w:lang w:val="en-GB"/>
              </w:rPr>
            </w:pPr>
            <w:ins w:id="1410" w:author="Author">
              <w:r w:rsidRPr="00101049">
                <w:rPr>
                  <w:lang w:val="en-GB"/>
                </w:rPr>
                <w:t>C00</w:t>
              </w:r>
              <w:del w:id="1411" w:author="Author">
                <w:r w:rsidRPr="00101049" w:rsidDel="00E06AA4">
                  <w:rPr>
                    <w:lang w:val="en-GB"/>
                  </w:rPr>
                  <w:delText>30</w:delText>
                </w:r>
              </w:del>
              <w:r w:rsidR="00E06AA4" w:rsidRPr="00101049">
                <w:rPr>
                  <w:lang w:val="en-GB"/>
                </w:rPr>
                <w:t>50</w:t>
              </w:r>
            </w:ins>
          </w:p>
        </w:tc>
        <w:tc>
          <w:tcPr>
            <w:tcW w:w="2084" w:type="dxa"/>
          </w:tcPr>
          <w:p w14:paraId="35902939" w14:textId="77777777" w:rsidR="001A3160" w:rsidRPr="00FF353C" w:rsidRDefault="001A3160" w:rsidP="00624F85">
            <w:pPr>
              <w:rPr>
                <w:ins w:id="1412" w:author="Author"/>
                <w:lang w:val="en-GB"/>
              </w:rPr>
            </w:pPr>
            <w:ins w:id="1413" w:author="Author">
              <w:r w:rsidRPr="00FF353C">
                <w:rPr>
                  <w:lang w:val="en-GB"/>
                </w:rPr>
                <w:t xml:space="preserve">Number of contracts at the end of the year </w:t>
              </w:r>
            </w:ins>
          </w:p>
        </w:tc>
        <w:tc>
          <w:tcPr>
            <w:tcW w:w="5429" w:type="dxa"/>
          </w:tcPr>
          <w:p w14:paraId="768A3A08" w14:textId="77777777" w:rsidR="001A3160" w:rsidRPr="00FF353C" w:rsidRDefault="001A3160" w:rsidP="00624F85">
            <w:pPr>
              <w:rPr>
                <w:ins w:id="1414" w:author="Author"/>
                <w:lang w:val="en-GB"/>
              </w:rPr>
            </w:pPr>
            <w:ins w:id="1415" w:author="Author">
              <w:r w:rsidRPr="00FF353C">
                <w:rPr>
                  <w:lang w:val="en-GB"/>
                </w:rPr>
                <w:t>Number of contracts a</w:t>
              </w:r>
              <w:r>
                <w:rPr>
                  <w:lang w:val="en-GB"/>
                </w:rPr>
                <w:t>ttached to each product falling under the relevant line of business</w:t>
              </w:r>
              <w:r w:rsidRPr="00FF353C">
                <w:rPr>
                  <w:lang w:val="en-GB"/>
                </w:rPr>
                <w:t>. Contracts with more than one policyholder count as only one contract.</w:t>
              </w:r>
            </w:ins>
          </w:p>
          <w:p w14:paraId="2FE14C4E" w14:textId="77777777" w:rsidR="001A3160" w:rsidRPr="00FF353C" w:rsidRDefault="001A3160" w:rsidP="00624F85">
            <w:pPr>
              <w:rPr>
                <w:ins w:id="1416" w:author="Author"/>
                <w:lang w:val="en-GB"/>
              </w:rPr>
            </w:pPr>
            <w:ins w:id="1417" w:author="Author">
              <w:r w:rsidRPr="00FF353C">
                <w:rPr>
                  <w:lang w:val="en-GB"/>
                </w:rPr>
                <w:t>In case of inactive policyholders (no premium paid) the contract shall be reported anyway unless the contract is cancelled.</w:t>
              </w:r>
            </w:ins>
          </w:p>
        </w:tc>
      </w:tr>
      <w:tr w:rsidR="001A3160" w:rsidRPr="00005BCE" w14:paraId="06753A5D" w14:textId="77777777" w:rsidTr="00624F85">
        <w:trPr>
          <w:trHeight w:val="841"/>
          <w:ins w:id="1418" w:author="Author"/>
        </w:trPr>
        <w:tc>
          <w:tcPr>
            <w:tcW w:w="1809" w:type="dxa"/>
          </w:tcPr>
          <w:p w14:paraId="3408113C" w14:textId="0735A54A" w:rsidR="001A3160" w:rsidRPr="00FF353C" w:rsidRDefault="001A3160" w:rsidP="00E06AA4">
            <w:pPr>
              <w:rPr>
                <w:ins w:id="1419" w:author="Author"/>
                <w:lang w:val="en-GB"/>
              </w:rPr>
            </w:pPr>
            <w:ins w:id="1420" w:author="Author">
              <w:r w:rsidRPr="00101049">
                <w:rPr>
                  <w:lang w:val="en-GB"/>
                </w:rPr>
                <w:t>C00</w:t>
              </w:r>
              <w:del w:id="1421" w:author="Author">
                <w:r w:rsidRPr="00101049" w:rsidDel="00E06AA4">
                  <w:rPr>
                    <w:lang w:val="en-GB"/>
                  </w:rPr>
                  <w:delText>4</w:delText>
                </w:r>
              </w:del>
              <w:r w:rsidR="00E06AA4" w:rsidRPr="00101049">
                <w:rPr>
                  <w:lang w:val="en-GB"/>
                </w:rPr>
                <w:t>6</w:t>
              </w:r>
              <w:r w:rsidRPr="00101049">
                <w:rPr>
                  <w:lang w:val="en-GB"/>
                </w:rPr>
                <w:t>0</w:t>
              </w:r>
            </w:ins>
          </w:p>
        </w:tc>
        <w:tc>
          <w:tcPr>
            <w:tcW w:w="2084" w:type="dxa"/>
          </w:tcPr>
          <w:p w14:paraId="3489F2A7" w14:textId="77777777" w:rsidR="001A3160" w:rsidRPr="00FF353C" w:rsidRDefault="001A3160" w:rsidP="00624F85">
            <w:pPr>
              <w:rPr>
                <w:ins w:id="1422" w:author="Author"/>
                <w:lang w:val="en-GB"/>
              </w:rPr>
            </w:pPr>
            <w:ins w:id="1423" w:author="Author">
              <w:r w:rsidRPr="00FF353C">
                <w:rPr>
                  <w:lang w:val="en-GB"/>
                </w:rPr>
                <w:t>Number of new contracts during year</w:t>
              </w:r>
            </w:ins>
          </w:p>
        </w:tc>
        <w:tc>
          <w:tcPr>
            <w:tcW w:w="5429" w:type="dxa"/>
          </w:tcPr>
          <w:p w14:paraId="2B2ED1ED" w14:textId="77777777" w:rsidR="001A3160" w:rsidRDefault="001A3160" w:rsidP="00624F85">
            <w:pPr>
              <w:rPr>
                <w:ins w:id="1424" w:author="Author"/>
                <w:lang w:val="en-GB"/>
              </w:rPr>
            </w:pPr>
            <w:ins w:id="1425" w:author="Author">
              <w:r w:rsidRPr="00FF353C">
                <w:rPr>
                  <w:lang w:val="en-GB"/>
                </w:rPr>
                <w:t>Number of new contracts during reporting year (this is for all new contracts</w:t>
              </w:r>
              <w:r>
                <w:rPr>
                  <w:lang w:val="en-GB"/>
                </w:rPr>
                <w:t xml:space="preserve"> including those that are renewed</w:t>
              </w:r>
              <w:r w:rsidRPr="00FF353C">
                <w:rPr>
                  <w:lang w:val="en-GB"/>
                </w:rPr>
                <w:t xml:space="preserve">). </w:t>
              </w:r>
            </w:ins>
          </w:p>
          <w:p w14:paraId="3E384218" w14:textId="77777777" w:rsidR="001A3160" w:rsidRPr="00FF353C" w:rsidRDefault="001A3160" w:rsidP="00624F85">
            <w:pPr>
              <w:rPr>
                <w:ins w:id="1426" w:author="Author"/>
                <w:lang w:val="en-GB"/>
              </w:rPr>
            </w:pPr>
            <w:ins w:id="1427" w:author="Author">
              <w:r>
                <w:rPr>
                  <w:lang w:val="en-GB"/>
                </w:rPr>
                <w:lastRenderedPageBreak/>
                <w:t>New contract refer to contract written during the year with respect to other ongoing contracts written in previous years.</w:t>
              </w:r>
            </w:ins>
          </w:p>
          <w:p w14:paraId="0F4C7A20" w14:textId="77777777" w:rsidR="001A3160" w:rsidRPr="00FF353C" w:rsidRDefault="001A3160" w:rsidP="00624F85">
            <w:pPr>
              <w:rPr>
                <w:ins w:id="1428" w:author="Author"/>
                <w:lang w:val="en-GB"/>
              </w:rPr>
            </w:pPr>
            <w:ins w:id="1429" w:author="Author">
              <w:r w:rsidRPr="00FF353C">
                <w:rPr>
                  <w:lang w:val="en-GB"/>
                </w:rPr>
                <w:t>Contracts with more than one policyholder count as only one contract.</w:t>
              </w:r>
            </w:ins>
          </w:p>
          <w:p w14:paraId="03F5C438" w14:textId="77777777" w:rsidR="001A3160" w:rsidRPr="00FF353C" w:rsidRDefault="001A3160" w:rsidP="00624F85">
            <w:pPr>
              <w:rPr>
                <w:ins w:id="1430" w:author="Author"/>
                <w:lang w:val="en-GB"/>
              </w:rPr>
            </w:pPr>
            <w:ins w:id="1431" w:author="Author">
              <w:r w:rsidRPr="00FF353C">
                <w:rPr>
                  <w:lang w:val="en-GB"/>
                </w:rPr>
                <w:t>In case of inactive policyholders (no premium paid) the contract shall be reported anyway unless the contract is cancelled.</w:t>
              </w:r>
            </w:ins>
          </w:p>
        </w:tc>
      </w:tr>
      <w:tr w:rsidR="001A3160" w:rsidRPr="00005BCE" w14:paraId="2274AE2B" w14:textId="77777777" w:rsidTr="00624F85">
        <w:trPr>
          <w:trHeight w:val="1215"/>
          <w:ins w:id="1432" w:author="Author"/>
        </w:trPr>
        <w:tc>
          <w:tcPr>
            <w:tcW w:w="1809" w:type="dxa"/>
          </w:tcPr>
          <w:p w14:paraId="5A4CC718" w14:textId="40670C8D" w:rsidR="001A3160" w:rsidRPr="00FF353C" w:rsidRDefault="001A3160" w:rsidP="00E06AA4">
            <w:pPr>
              <w:rPr>
                <w:ins w:id="1433" w:author="Author"/>
                <w:lang w:val="en-GB"/>
              </w:rPr>
            </w:pPr>
            <w:ins w:id="1434" w:author="Author">
              <w:r w:rsidRPr="00101049">
                <w:rPr>
                  <w:lang w:val="en-GB"/>
                </w:rPr>
                <w:lastRenderedPageBreak/>
                <w:t>C00</w:t>
              </w:r>
              <w:r w:rsidR="00E06AA4" w:rsidRPr="00101049">
                <w:rPr>
                  <w:lang w:val="en-GB"/>
                </w:rPr>
                <w:t>70</w:t>
              </w:r>
              <w:del w:id="1435" w:author="Author">
                <w:r w:rsidDel="00E06AA4">
                  <w:rPr>
                    <w:lang w:val="en-GB"/>
                  </w:rPr>
                  <w:delText>5</w:delText>
                </w:r>
                <w:r w:rsidRPr="00FF353C" w:rsidDel="00E06AA4">
                  <w:rPr>
                    <w:lang w:val="en-GB"/>
                  </w:rPr>
                  <w:delText>0</w:delText>
                </w:r>
              </w:del>
            </w:ins>
          </w:p>
        </w:tc>
        <w:tc>
          <w:tcPr>
            <w:tcW w:w="2084" w:type="dxa"/>
          </w:tcPr>
          <w:p w14:paraId="4E7EBE3B" w14:textId="77777777" w:rsidR="001A3160" w:rsidRPr="00FF353C" w:rsidRDefault="001A3160" w:rsidP="00624F85">
            <w:pPr>
              <w:rPr>
                <w:ins w:id="1436" w:author="Author"/>
                <w:lang w:val="en-GB"/>
              </w:rPr>
            </w:pPr>
            <w:ins w:id="1437" w:author="Author">
              <w:r w:rsidRPr="00FF353C">
                <w:rPr>
                  <w:lang w:val="en-GB"/>
                </w:rPr>
                <w:t>Total amount of Gross Written premiums - written directly by the insurance undertaking</w:t>
              </w:r>
            </w:ins>
          </w:p>
        </w:tc>
        <w:tc>
          <w:tcPr>
            <w:tcW w:w="5429" w:type="dxa"/>
          </w:tcPr>
          <w:p w14:paraId="6F54C774" w14:textId="77777777" w:rsidR="001A3160" w:rsidRPr="00FF353C" w:rsidRDefault="001A3160" w:rsidP="00624F85">
            <w:pPr>
              <w:rPr>
                <w:ins w:id="1438" w:author="Author"/>
                <w:lang w:val="en-GB"/>
              </w:rPr>
            </w:pPr>
            <w:ins w:id="1439" w:author="Author">
              <w:r w:rsidRPr="00FF353C">
                <w:rPr>
                  <w:lang w:val="en-GB"/>
                </w:rPr>
                <w:t xml:space="preserve">Total amount of gross written premiums as defined in Article 1(11) of Delegated Regulation (EU) 2015/35 written directly by the insurance undertaking. </w:t>
              </w:r>
            </w:ins>
          </w:p>
        </w:tc>
      </w:tr>
      <w:tr w:rsidR="001A3160" w:rsidRPr="00101049" w14:paraId="22B071F7" w14:textId="77777777" w:rsidTr="00624F85">
        <w:trPr>
          <w:trHeight w:val="1215"/>
          <w:ins w:id="1440" w:author="Author"/>
        </w:trPr>
        <w:tc>
          <w:tcPr>
            <w:tcW w:w="1809" w:type="dxa"/>
          </w:tcPr>
          <w:p w14:paraId="714A795D" w14:textId="6260B318" w:rsidR="001A3160" w:rsidRPr="00101049" w:rsidRDefault="001A3160" w:rsidP="00624F85">
            <w:pPr>
              <w:rPr>
                <w:ins w:id="1441" w:author="Author"/>
                <w:lang w:val="en-GB"/>
              </w:rPr>
            </w:pPr>
            <w:ins w:id="1442" w:author="Author">
              <w:r w:rsidRPr="00101049">
                <w:rPr>
                  <w:lang w:val="en-GB"/>
                </w:rPr>
                <w:t>C00</w:t>
              </w:r>
              <w:r w:rsidR="00581CD7" w:rsidRPr="00101049">
                <w:rPr>
                  <w:lang w:val="en-GB"/>
                </w:rPr>
                <w:t>8</w:t>
              </w:r>
              <w:del w:id="1443" w:author="Author">
                <w:r w:rsidRPr="00101049" w:rsidDel="00581CD7">
                  <w:rPr>
                    <w:lang w:val="en-GB"/>
                  </w:rPr>
                  <w:delText>6</w:delText>
                </w:r>
              </w:del>
              <w:r w:rsidRPr="00101049">
                <w:rPr>
                  <w:lang w:val="en-GB"/>
                </w:rPr>
                <w:t>0</w:t>
              </w:r>
            </w:ins>
          </w:p>
        </w:tc>
        <w:tc>
          <w:tcPr>
            <w:tcW w:w="2084" w:type="dxa"/>
          </w:tcPr>
          <w:p w14:paraId="511EEB81" w14:textId="77777777" w:rsidR="001A3160" w:rsidRPr="00101049" w:rsidRDefault="001A3160" w:rsidP="00624F85">
            <w:pPr>
              <w:rPr>
                <w:ins w:id="1444" w:author="Author"/>
                <w:lang w:val="en-GB"/>
              </w:rPr>
            </w:pPr>
            <w:ins w:id="1445" w:author="Author">
              <w:r w:rsidRPr="00101049">
                <w:rPr>
                  <w:lang w:val="en-GB"/>
                </w:rPr>
                <w:t>Total amount of Gross Written premiums - written via credit institutions</w:t>
              </w:r>
            </w:ins>
          </w:p>
        </w:tc>
        <w:tc>
          <w:tcPr>
            <w:tcW w:w="5429" w:type="dxa"/>
          </w:tcPr>
          <w:p w14:paraId="2A3DA47B" w14:textId="77777777" w:rsidR="001A3160" w:rsidRPr="00101049" w:rsidRDefault="001A3160" w:rsidP="00624F85">
            <w:pPr>
              <w:rPr>
                <w:ins w:id="1446" w:author="Author"/>
                <w:lang w:val="en-GB"/>
              </w:rPr>
            </w:pPr>
            <w:ins w:id="1447" w:author="Author">
              <w:r w:rsidRPr="00101049">
                <w:rPr>
                  <w:lang w:val="en-GB"/>
                </w:rPr>
                <w:t xml:space="preserve">Total amount of gross written premiums as defined in Article 1(11) of Delegated Regulation (EU) 2015/35 written via credit institutions acting as insurance distributors. </w:t>
              </w:r>
            </w:ins>
          </w:p>
          <w:p w14:paraId="19DBDCC0" w14:textId="77777777" w:rsidR="001A3160" w:rsidRPr="00101049" w:rsidRDefault="001A3160" w:rsidP="00624F85">
            <w:pPr>
              <w:rPr>
                <w:ins w:id="1448" w:author="Author"/>
                <w:lang w:val="en-GB"/>
              </w:rPr>
            </w:pPr>
          </w:p>
        </w:tc>
      </w:tr>
      <w:tr w:rsidR="001A3160" w:rsidRPr="00005BCE" w14:paraId="6C35A52A" w14:textId="77777777" w:rsidTr="00624F85">
        <w:trPr>
          <w:trHeight w:val="1215"/>
          <w:ins w:id="1449" w:author="Author"/>
        </w:trPr>
        <w:tc>
          <w:tcPr>
            <w:tcW w:w="1809" w:type="dxa"/>
          </w:tcPr>
          <w:p w14:paraId="6610DDC1" w14:textId="1106EA05" w:rsidR="001A3160" w:rsidRPr="00FF353C" w:rsidRDefault="001A3160" w:rsidP="00624F85">
            <w:pPr>
              <w:rPr>
                <w:ins w:id="1450" w:author="Author"/>
                <w:lang w:val="en-GB"/>
              </w:rPr>
            </w:pPr>
            <w:ins w:id="1451" w:author="Author">
              <w:r w:rsidRPr="00101049">
                <w:rPr>
                  <w:lang w:val="en-GB"/>
                </w:rPr>
                <w:t>C00</w:t>
              </w:r>
              <w:del w:id="1452" w:author="Author">
                <w:r w:rsidRPr="00101049" w:rsidDel="00581CD7">
                  <w:rPr>
                    <w:lang w:val="en-GB"/>
                  </w:rPr>
                  <w:delText>7</w:delText>
                </w:r>
              </w:del>
              <w:r w:rsidR="00581CD7" w:rsidRPr="00101049">
                <w:rPr>
                  <w:lang w:val="en-GB"/>
                </w:rPr>
                <w:t>9</w:t>
              </w:r>
              <w:r w:rsidRPr="00101049">
                <w:rPr>
                  <w:lang w:val="en-GB"/>
                </w:rPr>
                <w:t>0</w:t>
              </w:r>
            </w:ins>
          </w:p>
          <w:p w14:paraId="30182AD4" w14:textId="77777777" w:rsidR="001A3160" w:rsidRPr="00FF353C" w:rsidRDefault="001A3160" w:rsidP="00624F85">
            <w:pPr>
              <w:rPr>
                <w:ins w:id="1453" w:author="Author"/>
                <w:lang w:val="en-GB"/>
              </w:rPr>
            </w:pPr>
          </w:p>
        </w:tc>
        <w:tc>
          <w:tcPr>
            <w:tcW w:w="2084" w:type="dxa"/>
          </w:tcPr>
          <w:p w14:paraId="2A2FC834" w14:textId="77777777" w:rsidR="001A3160" w:rsidRPr="00FF353C" w:rsidRDefault="001A3160" w:rsidP="00624F85">
            <w:pPr>
              <w:rPr>
                <w:ins w:id="1454" w:author="Author"/>
                <w:lang w:val="en-GB"/>
              </w:rPr>
            </w:pPr>
            <w:ins w:id="1455" w:author="Author">
              <w:r w:rsidRPr="00FF353C">
                <w:rPr>
                  <w:lang w:val="en-GB"/>
                </w:rPr>
                <w:t>Total amount of Gross Written premiums - written via insurance distributors other than credit institutions</w:t>
              </w:r>
            </w:ins>
          </w:p>
        </w:tc>
        <w:tc>
          <w:tcPr>
            <w:tcW w:w="5429" w:type="dxa"/>
          </w:tcPr>
          <w:p w14:paraId="06204DC8" w14:textId="77777777" w:rsidR="001A3160" w:rsidRPr="00FF353C" w:rsidRDefault="001A3160" w:rsidP="00624F85">
            <w:pPr>
              <w:rPr>
                <w:ins w:id="1456" w:author="Author"/>
                <w:lang w:val="en-GB"/>
              </w:rPr>
            </w:pPr>
            <w:ins w:id="1457" w:author="Author">
              <w:r w:rsidRPr="00FF353C">
                <w:rPr>
                  <w:lang w:val="en-GB"/>
                </w:rPr>
                <w:t xml:space="preserve">Total amount of gross written premiums as defined in Article 1(11) of Delegated Regulation (EU) 2015/35 written via insurance distributors other than credit institutions. </w:t>
              </w:r>
            </w:ins>
          </w:p>
          <w:p w14:paraId="2054B1CC" w14:textId="77777777" w:rsidR="001A3160" w:rsidRPr="00FF353C" w:rsidRDefault="001A3160" w:rsidP="00624F85">
            <w:pPr>
              <w:rPr>
                <w:ins w:id="1458" w:author="Author"/>
                <w:lang w:val="en-GB"/>
              </w:rPr>
            </w:pPr>
          </w:p>
        </w:tc>
      </w:tr>
      <w:tr w:rsidR="001A3160" w:rsidRPr="00005BCE" w14:paraId="7C28CC99" w14:textId="77777777" w:rsidTr="00624F85">
        <w:trPr>
          <w:trHeight w:val="1215"/>
          <w:ins w:id="1459" w:author="Author"/>
        </w:trPr>
        <w:tc>
          <w:tcPr>
            <w:tcW w:w="1809" w:type="dxa"/>
          </w:tcPr>
          <w:p w14:paraId="610E3617" w14:textId="462DCDCC" w:rsidR="001A3160" w:rsidRPr="00FF353C" w:rsidRDefault="001A3160" w:rsidP="00581CD7">
            <w:pPr>
              <w:rPr>
                <w:ins w:id="1460" w:author="Author"/>
                <w:lang w:val="en-GB"/>
              </w:rPr>
            </w:pPr>
            <w:ins w:id="1461" w:author="Author">
              <w:r w:rsidRPr="00101049">
                <w:rPr>
                  <w:lang w:val="en-GB"/>
                </w:rPr>
                <w:t>C0</w:t>
              </w:r>
              <w:del w:id="1462" w:author="Author">
                <w:r w:rsidR="0078142B" w:rsidRPr="00101049" w:rsidDel="00581CD7">
                  <w:rPr>
                    <w:lang w:val="en-GB"/>
                  </w:rPr>
                  <w:delText>0</w:delText>
                </w:r>
                <w:r w:rsidRPr="00101049" w:rsidDel="00581CD7">
                  <w:rPr>
                    <w:lang w:val="en-GB"/>
                  </w:rPr>
                  <w:delText>8</w:delText>
                </w:r>
              </w:del>
              <w:r w:rsidR="00581CD7" w:rsidRPr="00101049">
                <w:rPr>
                  <w:lang w:val="en-GB"/>
                </w:rPr>
                <w:t>10</w:t>
              </w:r>
              <w:r w:rsidRPr="00101049">
                <w:rPr>
                  <w:lang w:val="en-GB"/>
                </w:rPr>
                <w:t>0</w:t>
              </w:r>
            </w:ins>
          </w:p>
        </w:tc>
        <w:tc>
          <w:tcPr>
            <w:tcW w:w="2084" w:type="dxa"/>
          </w:tcPr>
          <w:p w14:paraId="793DF7AE" w14:textId="77777777" w:rsidR="001A3160" w:rsidRPr="00FF353C" w:rsidRDefault="001A3160" w:rsidP="00624F85">
            <w:pPr>
              <w:rPr>
                <w:ins w:id="1463" w:author="Author"/>
                <w:lang w:val="en-GB"/>
              </w:rPr>
            </w:pPr>
            <w:ins w:id="1464" w:author="Author">
              <w:r w:rsidRPr="00FF353C">
                <w:rPr>
                  <w:lang w:val="en-GB"/>
                </w:rPr>
                <w:t>Total amount of commissions paid during year</w:t>
              </w:r>
            </w:ins>
          </w:p>
        </w:tc>
        <w:tc>
          <w:tcPr>
            <w:tcW w:w="5429" w:type="dxa"/>
          </w:tcPr>
          <w:p w14:paraId="5953BA8E" w14:textId="77777777" w:rsidR="001A3160" w:rsidRPr="00FF353C" w:rsidRDefault="001A3160" w:rsidP="00624F85">
            <w:pPr>
              <w:rPr>
                <w:ins w:id="1465" w:author="Author"/>
                <w:lang w:val="en-GB"/>
              </w:rPr>
            </w:pPr>
            <w:ins w:id="1466" w:author="Author">
              <w:r w:rsidRPr="00FF353C">
                <w:rPr>
                  <w:lang w:val="en-GB"/>
                </w:rPr>
                <w:t xml:space="preserve">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 </w:t>
              </w:r>
            </w:ins>
          </w:p>
        </w:tc>
      </w:tr>
      <w:tr w:rsidR="001A3160" w:rsidRPr="00005BCE" w14:paraId="60B48DE2" w14:textId="77777777" w:rsidTr="00624F85">
        <w:trPr>
          <w:trHeight w:val="416"/>
          <w:ins w:id="1467" w:author="Author"/>
        </w:trPr>
        <w:tc>
          <w:tcPr>
            <w:tcW w:w="1809" w:type="dxa"/>
          </w:tcPr>
          <w:p w14:paraId="443E02D1" w14:textId="3F013BC9" w:rsidR="001A3160" w:rsidRPr="00FF353C" w:rsidRDefault="001A3160" w:rsidP="00581CD7">
            <w:pPr>
              <w:rPr>
                <w:ins w:id="1468" w:author="Author"/>
                <w:lang w:val="en-GB"/>
              </w:rPr>
            </w:pPr>
            <w:ins w:id="1469" w:author="Author">
              <w:r w:rsidRPr="00101049">
                <w:rPr>
                  <w:lang w:val="en-GB"/>
                </w:rPr>
                <w:t>C0</w:t>
              </w:r>
              <w:del w:id="1470" w:author="Author">
                <w:r w:rsidR="0078142B" w:rsidRPr="00101049" w:rsidDel="00581CD7">
                  <w:rPr>
                    <w:lang w:val="en-GB"/>
                  </w:rPr>
                  <w:delText>0</w:delText>
                </w:r>
                <w:r w:rsidRPr="00101049" w:rsidDel="00581CD7">
                  <w:rPr>
                    <w:lang w:val="en-GB"/>
                  </w:rPr>
                  <w:delText>90</w:delText>
                </w:r>
              </w:del>
              <w:r w:rsidR="00581CD7" w:rsidRPr="00101049">
                <w:rPr>
                  <w:lang w:val="en-GB"/>
                </w:rPr>
                <w:t>110</w:t>
              </w:r>
            </w:ins>
          </w:p>
        </w:tc>
        <w:tc>
          <w:tcPr>
            <w:tcW w:w="2084" w:type="dxa"/>
          </w:tcPr>
          <w:p w14:paraId="19FEE1DF" w14:textId="77777777" w:rsidR="001A3160" w:rsidRPr="00FF353C" w:rsidRDefault="001A3160" w:rsidP="00624F85">
            <w:pPr>
              <w:rPr>
                <w:ins w:id="1471" w:author="Author"/>
                <w:lang w:val="en-GB"/>
              </w:rPr>
            </w:pPr>
            <w:ins w:id="1472" w:author="Author">
              <w:r w:rsidRPr="00FF353C">
                <w:rPr>
                  <w:lang w:val="en-GB"/>
                </w:rPr>
                <w:t xml:space="preserve">Total amount of claims paid during the year </w:t>
              </w:r>
            </w:ins>
          </w:p>
        </w:tc>
        <w:tc>
          <w:tcPr>
            <w:tcW w:w="5429" w:type="dxa"/>
          </w:tcPr>
          <w:p w14:paraId="622BE899" w14:textId="77777777" w:rsidR="001A3160" w:rsidRPr="00FF353C" w:rsidRDefault="001A3160" w:rsidP="00624F85">
            <w:pPr>
              <w:pStyle w:val="tbl-txt"/>
              <w:spacing w:before="60" w:beforeAutospacing="0" w:after="60" w:afterAutospacing="0" w:line="281" w:lineRule="atLeast"/>
              <w:jc w:val="both"/>
              <w:rPr>
                <w:ins w:id="1473" w:author="Author"/>
                <w:rFonts w:eastAsiaTheme="minorHAnsi"/>
                <w:lang w:eastAsia="en-US"/>
              </w:rPr>
            </w:pPr>
            <w:ins w:id="1474" w:author="Author">
              <w:r w:rsidRPr="00FF353C">
                <w:rPr>
                  <w:rFonts w:eastAsiaTheme="minorHAnsi"/>
                  <w:lang w:eastAsia="en-US"/>
                </w:rPr>
                <w:t>Claims paid during the year related to the sum of the direct business.</w:t>
              </w:r>
            </w:ins>
          </w:p>
          <w:p w14:paraId="49872573" w14:textId="77777777" w:rsidR="001A3160" w:rsidRPr="00FF353C" w:rsidRDefault="001A3160" w:rsidP="00624F85">
            <w:pPr>
              <w:pStyle w:val="tbl-txt"/>
              <w:spacing w:before="60" w:beforeAutospacing="0" w:after="60" w:afterAutospacing="0" w:line="281" w:lineRule="atLeast"/>
              <w:jc w:val="both"/>
              <w:rPr>
                <w:ins w:id="1475" w:author="Author"/>
                <w:rFonts w:eastAsiaTheme="minorHAnsi"/>
                <w:lang w:eastAsia="en-US"/>
              </w:rPr>
            </w:pPr>
            <w:ins w:id="1476" w:author="Author">
              <w:r w:rsidRPr="00FF353C">
                <w:rPr>
                  <w:rFonts w:eastAsiaTheme="minorHAnsi"/>
                  <w:lang w:eastAsia="en-US"/>
                </w:rPr>
                <w:t>This shall not include changes in provisions for claims that have not yet been paid and exclude claims management expenses and the movement in provisions in claims management expenses.</w:t>
              </w:r>
            </w:ins>
          </w:p>
        </w:tc>
      </w:tr>
      <w:tr w:rsidR="001A3160" w:rsidRPr="00005BCE" w14:paraId="45C75CA8" w14:textId="77777777" w:rsidTr="00624F85">
        <w:trPr>
          <w:trHeight w:val="1215"/>
          <w:ins w:id="1477" w:author="Author"/>
        </w:trPr>
        <w:tc>
          <w:tcPr>
            <w:tcW w:w="1809" w:type="dxa"/>
          </w:tcPr>
          <w:p w14:paraId="09B40088" w14:textId="530C86A6" w:rsidR="001A3160" w:rsidRPr="00FF353C" w:rsidRDefault="001A3160" w:rsidP="00581CD7">
            <w:pPr>
              <w:rPr>
                <w:ins w:id="1478" w:author="Author"/>
                <w:lang w:val="en-GB"/>
              </w:rPr>
            </w:pPr>
            <w:ins w:id="1479" w:author="Author">
              <w:r w:rsidRPr="00101049">
                <w:rPr>
                  <w:lang w:val="en-GB"/>
                </w:rPr>
                <w:lastRenderedPageBreak/>
                <w:t>C01</w:t>
              </w:r>
              <w:del w:id="1480" w:author="Author">
                <w:r w:rsidRPr="00101049" w:rsidDel="00581CD7">
                  <w:rPr>
                    <w:lang w:val="en-GB"/>
                  </w:rPr>
                  <w:delText>00</w:delText>
                </w:r>
              </w:del>
              <w:r w:rsidR="00581CD7" w:rsidRPr="00101049">
                <w:rPr>
                  <w:lang w:val="en-GB"/>
                </w:rPr>
                <w:t>20</w:t>
              </w:r>
            </w:ins>
          </w:p>
        </w:tc>
        <w:tc>
          <w:tcPr>
            <w:tcW w:w="2084" w:type="dxa"/>
          </w:tcPr>
          <w:p w14:paraId="59850452" w14:textId="77777777" w:rsidR="001A3160" w:rsidRPr="00FF353C" w:rsidRDefault="001A3160" w:rsidP="00624F85">
            <w:pPr>
              <w:rPr>
                <w:ins w:id="1481" w:author="Author"/>
                <w:lang w:val="en-GB"/>
              </w:rPr>
            </w:pPr>
            <w:ins w:id="1482" w:author="Author">
              <w:r w:rsidRPr="00FF353C">
                <w:rPr>
                  <w:lang w:val="en-GB"/>
                </w:rPr>
                <w:t>Country</w:t>
              </w:r>
            </w:ins>
          </w:p>
        </w:tc>
        <w:tc>
          <w:tcPr>
            <w:tcW w:w="5429" w:type="dxa"/>
          </w:tcPr>
          <w:p w14:paraId="5F03B05A" w14:textId="77777777" w:rsidR="001A3160" w:rsidRPr="00FF353C" w:rsidRDefault="001A3160" w:rsidP="00624F85">
            <w:pPr>
              <w:rPr>
                <w:ins w:id="1483" w:author="Author"/>
                <w:lang w:val="en-GB"/>
              </w:rPr>
            </w:pPr>
            <w:ins w:id="1484" w:author="Author">
              <w:r w:rsidRPr="00FF353C">
                <w:rPr>
                  <w:lang w:val="en-GB"/>
                </w:rPr>
                <w:t xml:space="preserve">Country ISO 3166–1 alpha–2 code or list of codes according to the following instructions: </w:t>
              </w:r>
            </w:ins>
          </w:p>
          <w:p w14:paraId="2B91627C" w14:textId="77777777" w:rsidR="001A3160" w:rsidRPr="00FF353C" w:rsidRDefault="001A3160" w:rsidP="00624F85">
            <w:pPr>
              <w:rPr>
                <w:ins w:id="1485" w:author="Author"/>
                <w:lang w:val="en-GB"/>
              </w:rPr>
            </w:pPr>
            <w:ins w:id="1486" w:author="Author">
              <w:r w:rsidRPr="00FF353C">
                <w:rPr>
                  <w:lang w:val="en-GB"/>
                </w:rPr>
                <w:t xml:space="preserve">- ISO 3166–1 alpha–2 code of the country where the contract was entered into, for countries representing more than 10 % of technical provisions or written premiums for a given product. </w:t>
              </w:r>
            </w:ins>
          </w:p>
          <w:p w14:paraId="037BF735" w14:textId="77777777" w:rsidR="001A3160" w:rsidRPr="00FF353C" w:rsidRDefault="001A3160" w:rsidP="00624F85">
            <w:pPr>
              <w:rPr>
                <w:ins w:id="1487" w:author="Author"/>
                <w:lang w:val="en-GB"/>
              </w:rPr>
            </w:pPr>
            <w:ins w:id="1488" w:author="Author">
              <w:r w:rsidRPr="00FF353C">
                <w:rPr>
                  <w:lang w:val="en-GB"/>
                </w:rPr>
                <w:t>- For countries representing less than 10 % of Technical Provisions or written premiums for a given product, report a list of ISO 3166–1 alpha–2 Codes of the countries concerned.</w:t>
              </w:r>
            </w:ins>
          </w:p>
        </w:tc>
      </w:tr>
      <w:tr w:rsidR="001A3160" w:rsidRPr="00005BCE" w14:paraId="3B49D02E" w14:textId="77777777" w:rsidTr="00624F85">
        <w:trPr>
          <w:trHeight w:val="189"/>
          <w:ins w:id="1489" w:author="Author"/>
        </w:trPr>
        <w:tc>
          <w:tcPr>
            <w:tcW w:w="9322" w:type="dxa"/>
            <w:gridSpan w:val="3"/>
          </w:tcPr>
          <w:p w14:paraId="0C3A7FE9" w14:textId="77777777" w:rsidR="001A3160" w:rsidRPr="00FF353C" w:rsidRDefault="001A3160" w:rsidP="00624F85">
            <w:pPr>
              <w:rPr>
                <w:ins w:id="1490" w:author="Author"/>
                <w:b/>
                <w:lang w:val="en-GB"/>
              </w:rPr>
            </w:pPr>
            <w:ins w:id="1491" w:author="Author">
              <w:r w:rsidRPr="00FF353C">
                <w:rPr>
                  <w:b/>
                  <w:lang w:val="en-GB"/>
                </w:rPr>
                <w:t>Information on number of insured</w:t>
              </w:r>
            </w:ins>
          </w:p>
        </w:tc>
      </w:tr>
      <w:tr w:rsidR="001A3160" w:rsidRPr="00005BCE" w14:paraId="64D30AE6" w14:textId="77777777" w:rsidTr="00624F85">
        <w:trPr>
          <w:trHeight w:val="1215"/>
          <w:ins w:id="1492" w:author="Author"/>
        </w:trPr>
        <w:tc>
          <w:tcPr>
            <w:tcW w:w="1809" w:type="dxa"/>
          </w:tcPr>
          <w:p w14:paraId="19C459F1" w14:textId="02819E73" w:rsidR="001A3160" w:rsidRPr="00FF353C" w:rsidRDefault="001A3160" w:rsidP="00581CD7">
            <w:pPr>
              <w:rPr>
                <w:ins w:id="1493" w:author="Author"/>
                <w:lang w:val="en-GB"/>
              </w:rPr>
            </w:pPr>
            <w:ins w:id="1494" w:author="Author">
              <w:r w:rsidRPr="00101049">
                <w:rPr>
                  <w:lang w:val="en-GB"/>
                </w:rPr>
                <w:t>C01</w:t>
              </w:r>
              <w:del w:id="1495" w:author="Author">
                <w:r w:rsidRPr="00101049" w:rsidDel="00581CD7">
                  <w:rPr>
                    <w:lang w:val="en-GB"/>
                  </w:rPr>
                  <w:delText>1</w:delText>
                </w:r>
              </w:del>
              <w:r w:rsidR="00581CD7" w:rsidRPr="00101049">
                <w:rPr>
                  <w:lang w:val="en-GB"/>
                </w:rPr>
                <w:t>3</w:t>
              </w:r>
              <w:r w:rsidRPr="00101049">
                <w:rPr>
                  <w:lang w:val="en-GB"/>
                </w:rPr>
                <w:t>0</w:t>
              </w:r>
            </w:ins>
          </w:p>
        </w:tc>
        <w:tc>
          <w:tcPr>
            <w:tcW w:w="2084" w:type="dxa"/>
          </w:tcPr>
          <w:p w14:paraId="1CBB353D" w14:textId="77777777" w:rsidR="001A3160" w:rsidRPr="00FF353C" w:rsidRDefault="001A3160" w:rsidP="00624F85">
            <w:pPr>
              <w:rPr>
                <w:ins w:id="1496" w:author="Author"/>
                <w:lang w:val="en-GB"/>
              </w:rPr>
            </w:pPr>
            <w:ins w:id="1497" w:author="Author">
              <w:r w:rsidRPr="00FF353C">
                <w:rPr>
                  <w:lang w:val="en-GB"/>
                </w:rPr>
                <w:t xml:space="preserve">Number of insured at the end of the year </w:t>
              </w:r>
            </w:ins>
          </w:p>
        </w:tc>
        <w:tc>
          <w:tcPr>
            <w:tcW w:w="5429" w:type="dxa"/>
          </w:tcPr>
          <w:p w14:paraId="54F631F6" w14:textId="5CB5D4A5" w:rsidR="001A3160" w:rsidRPr="00FF353C" w:rsidRDefault="001A3160" w:rsidP="00624F85">
            <w:pPr>
              <w:rPr>
                <w:ins w:id="1498" w:author="Author"/>
                <w:lang w:val="en-GB"/>
              </w:rPr>
            </w:pPr>
            <w:ins w:id="1499" w:author="Author">
              <w:r>
                <w:rPr>
                  <w:lang w:val="en-GB"/>
                </w:rPr>
                <w:t>For products falling under line of business 1 and product categories 11.1</w:t>
              </w:r>
              <w:r w:rsidRPr="00FF353C">
                <w:rPr>
                  <w:lang w:val="en-GB"/>
                </w:rPr>
                <w:t xml:space="preserve"> and </w:t>
              </w:r>
              <w:r>
                <w:rPr>
                  <w:lang w:val="en-GB"/>
                </w:rPr>
                <w:t>12.2</w:t>
              </w:r>
              <w:r w:rsidRPr="00FF353C">
                <w:rPr>
                  <w:lang w:val="en-GB"/>
                </w:rPr>
                <w:t xml:space="preserve"> report </w:t>
              </w:r>
              <w:r w:rsidR="00581CD7" w:rsidRPr="00101049">
                <w:rPr>
                  <w:lang w:val="en-GB"/>
                </w:rPr>
                <w:t>the</w:t>
              </w:r>
              <w:del w:id="1500" w:author="Author">
                <w:r w:rsidRPr="00101049" w:rsidDel="00581CD7">
                  <w:rPr>
                    <w:lang w:val="en-GB"/>
                  </w:rPr>
                  <w:delText>to</w:delText>
                </w:r>
              </w:del>
              <w:r w:rsidRPr="00FF353C">
                <w:rPr>
                  <w:lang w:val="en-GB"/>
                </w:rPr>
                <w:t xml:space="preserve"> total number of insured for contracts reported under </w:t>
              </w:r>
              <w:r w:rsidRPr="00101049">
                <w:rPr>
                  <w:lang w:val="en-GB"/>
                </w:rPr>
                <w:t>C00</w:t>
              </w:r>
              <w:r w:rsidR="00581CD7" w:rsidRPr="00101049">
                <w:rPr>
                  <w:lang w:val="en-GB"/>
                </w:rPr>
                <w:t>5</w:t>
              </w:r>
              <w:del w:id="1501" w:author="Author">
                <w:r w:rsidRPr="00101049" w:rsidDel="00581CD7">
                  <w:rPr>
                    <w:lang w:val="en-GB"/>
                  </w:rPr>
                  <w:delText>3</w:delText>
                </w:r>
              </w:del>
              <w:r w:rsidRPr="00101049">
                <w:rPr>
                  <w:lang w:val="en-GB"/>
                </w:rPr>
                <w:t>0</w:t>
              </w:r>
              <w:r w:rsidRPr="00FF353C">
                <w:rPr>
                  <w:lang w:val="en-GB"/>
                </w:rPr>
                <w:t>.</w:t>
              </w:r>
            </w:ins>
          </w:p>
          <w:p w14:paraId="03E78B2E" w14:textId="77777777" w:rsidR="001A3160" w:rsidRPr="00FF353C" w:rsidRDefault="001A3160" w:rsidP="00624F85">
            <w:pPr>
              <w:rPr>
                <w:ins w:id="1502" w:author="Author"/>
                <w:lang w:val="en-GB"/>
              </w:rPr>
            </w:pPr>
          </w:p>
        </w:tc>
      </w:tr>
      <w:tr w:rsidR="001A3160" w:rsidRPr="00005BCE" w14:paraId="1DF4945F" w14:textId="77777777" w:rsidTr="00624F85">
        <w:trPr>
          <w:trHeight w:val="1215"/>
          <w:ins w:id="1503" w:author="Author"/>
        </w:trPr>
        <w:tc>
          <w:tcPr>
            <w:tcW w:w="1809" w:type="dxa"/>
          </w:tcPr>
          <w:p w14:paraId="0F55F352" w14:textId="2803B397" w:rsidR="001A3160" w:rsidRPr="00FF353C" w:rsidRDefault="001A3160" w:rsidP="00581CD7">
            <w:pPr>
              <w:rPr>
                <w:ins w:id="1504" w:author="Author"/>
                <w:lang w:val="en-GB"/>
              </w:rPr>
            </w:pPr>
            <w:ins w:id="1505" w:author="Author">
              <w:r w:rsidRPr="00FF353C">
                <w:rPr>
                  <w:lang w:val="en-GB"/>
                </w:rPr>
                <w:t>C01</w:t>
              </w:r>
              <w:del w:id="1506" w:author="Author">
                <w:r w:rsidDel="00581CD7">
                  <w:rPr>
                    <w:lang w:val="en-GB"/>
                  </w:rPr>
                  <w:delText>2</w:delText>
                </w:r>
              </w:del>
              <w:r w:rsidR="00581CD7">
                <w:rPr>
                  <w:lang w:val="en-GB"/>
                </w:rPr>
                <w:t>4</w:t>
              </w:r>
              <w:r w:rsidRPr="00FF353C">
                <w:rPr>
                  <w:lang w:val="en-GB"/>
                </w:rPr>
                <w:t>0</w:t>
              </w:r>
            </w:ins>
          </w:p>
        </w:tc>
        <w:tc>
          <w:tcPr>
            <w:tcW w:w="2084" w:type="dxa"/>
          </w:tcPr>
          <w:p w14:paraId="6F645B7D" w14:textId="77777777" w:rsidR="001A3160" w:rsidRPr="00FF353C" w:rsidRDefault="001A3160" w:rsidP="00624F85">
            <w:pPr>
              <w:rPr>
                <w:ins w:id="1507" w:author="Author"/>
                <w:lang w:val="en-GB"/>
              </w:rPr>
            </w:pPr>
            <w:ins w:id="1508" w:author="Author">
              <w:r w:rsidRPr="00FF353C">
                <w:rPr>
                  <w:lang w:val="en-GB"/>
                </w:rPr>
                <w:t xml:space="preserve">Number of insured properties at the end of the year </w:t>
              </w:r>
            </w:ins>
          </w:p>
        </w:tc>
        <w:tc>
          <w:tcPr>
            <w:tcW w:w="5429" w:type="dxa"/>
          </w:tcPr>
          <w:p w14:paraId="7816CE48" w14:textId="6ACED41B" w:rsidR="001A3160" w:rsidRPr="00FF353C" w:rsidRDefault="001A3160" w:rsidP="00581CD7">
            <w:pPr>
              <w:rPr>
                <w:ins w:id="1509" w:author="Author"/>
                <w:lang w:val="en-GB"/>
              </w:rPr>
            </w:pPr>
            <w:ins w:id="1510" w:author="Author">
              <w:r w:rsidRPr="00FF353C">
                <w:rPr>
                  <w:lang w:val="en-GB"/>
                </w:rPr>
                <w:t>For product</w:t>
              </w:r>
              <w:r>
                <w:rPr>
                  <w:lang w:val="en-GB"/>
                </w:rPr>
                <w:t>s falling under line of business 4 and 5 report</w:t>
              </w:r>
              <w:r w:rsidRPr="00FF353C">
                <w:rPr>
                  <w:lang w:val="en-GB"/>
                </w:rPr>
                <w:t xml:space="preserve"> </w:t>
              </w:r>
              <w:r w:rsidRPr="00101049">
                <w:rPr>
                  <w:lang w:val="en-GB"/>
                </w:rPr>
                <w:t>t</w:t>
              </w:r>
              <w:r w:rsidR="00581CD7" w:rsidRPr="00101049">
                <w:rPr>
                  <w:lang w:val="en-GB"/>
                </w:rPr>
                <w:t>he</w:t>
              </w:r>
              <w:del w:id="1511" w:author="Author">
                <w:r w:rsidRPr="00101049" w:rsidDel="00581CD7">
                  <w:rPr>
                    <w:lang w:val="en-GB"/>
                  </w:rPr>
                  <w:delText>o</w:delText>
                </w:r>
              </w:del>
              <w:r w:rsidRPr="00FF353C">
                <w:rPr>
                  <w:lang w:val="en-GB"/>
                </w:rPr>
                <w:t xml:space="preserve"> total number of insured properties f</w:t>
              </w:r>
              <w:r>
                <w:rPr>
                  <w:lang w:val="en-GB"/>
                </w:rPr>
                <w:t xml:space="preserve">or contracts reported under </w:t>
              </w:r>
              <w:r w:rsidRPr="00101049">
                <w:rPr>
                  <w:lang w:val="en-GB"/>
                </w:rPr>
                <w:t>C00</w:t>
              </w:r>
              <w:r w:rsidR="00581CD7" w:rsidRPr="00101049">
                <w:rPr>
                  <w:lang w:val="en-GB"/>
                </w:rPr>
                <w:t>5</w:t>
              </w:r>
              <w:del w:id="1512" w:author="Author">
                <w:r w:rsidRPr="00101049" w:rsidDel="00581CD7">
                  <w:rPr>
                    <w:lang w:val="en-GB"/>
                  </w:rPr>
                  <w:delText>3</w:delText>
                </w:r>
              </w:del>
              <w:r w:rsidRPr="00101049">
                <w:rPr>
                  <w:lang w:val="en-GB"/>
                </w:rPr>
                <w:t>0.</w:t>
              </w:r>
            </w:ins>
          </w:p>
        </w:tc>
      </w:tr>
    </w:tbl>
    <w:p w14:paraId="691D8799" w14:textId="54424A65" w:rsidR="002C180F" w:rsidRPr="00FF353C" w:rsidRDefault="002C180F" w:rsidP="00E6364D">
      <w:pPr>
        <w:rPr>
          <w:lang w:val="en-GB"/>
        </w:rPr>
      </w:pPr>
    </w:p>
    <w:p w14:paraId="62EACDD3" w14:textId="0C7475A5" w:rsidR="00E6364D" w:rsidRPr="00FF353C" w:rsidDel="00F315BB" w:rsidRDefault="00E6364D" w:rsidP="00E6364D">
      <w:pPr>
        <w:pStyle w:val="ManualHeading2"/>
        <w:numPr>
          <w:ilvl w:val="0"/>
          <w:numId w:val="0"/>
        </w:numPr>
        <w:ind w:left="851" w:hanging="851"/>
        <w:rPr>
          <w:del w:id="1513" w:author="Author"/>
          <w:lang w:val="en-GB"/>
        </w:rPr>
      </w:pPr>
      <w:del w:id="1514" w:author="Author">
        <w:r w:rsidRPr="00FF353C" w:rsidDel="00F315BB">
          <w:rPr>
            <w:b w:val="0"/>
            <w:bCs w:val="0"/>
            <w:i/>
            <w:iCs/>
            <w:lang w:val="en-GB"/>
          </w:rPr>
          <w:delText>S.15.01 — Description of the guarantees of variable annuities</w:delText>
        </w:r>
      </w:del>
    </w:p>
    <w:p w14:paraId="64E6F29D" w14:textId="522109A0" w:rsidR="00E6364D" w:rsidRPr="00FF353C" w:rsidDel="00F315BB" w:rsidRDefault="00E6364D" w:rsidP="00E6364D">
      <w:pPr>
        <w:rPr>
          <w:del w:id="1515" w:author="Author"/>
          <w:lang w:val="en-GB"/>
        </w:rPr>
      </w:pPr>
      <w:del w:id="1516" w:author="Author">
        <w:r w:rsidRPr="00FF353C" w:rsidDel="00F315BB">
          <w:rPr>
            <w:i/>
            <w:iCs/>
            <w:lang w:val="en-GB"/>
          </w:rPr>
          <w:delText>General comments:</w:delText>
        </w:r>
      </w:del>
    </w:p>
    <w:p w14:paraId="0AF65E82" w14:textId="094241D3" w:rsidR="00E6364D" w:rsidRPr="00FF353C" w:rsidDel="00F315BB" w:rsidRDefault="00E6364D" w:rsidP="00E6364D">
      <w:pPr>
        <w:rPr>
          <w:del w:id="1517" w:author="Author"/>
          <w:lang w:val="en-GB"/>
        </w:rPr>
      </w:pPr>
      <w:del w:id="1518" w:author="Author">
        <w:r w:rsidRPr="00FF353C" w:rsidDel="00F315BB">
          <w:rPr>
            <w:lang w:val="en-GB"/>
          </w:rPr>
          <w:delText>This section relates to annual submission of information for individual entities.</w:delText>
        </w:r>
      </w:del>
    </w:p>
    <w:p w14:paraId="2894632A" w14:textId="3B2044C2" w:rsidR="00E6364D" w:rsidRPr="00FF353C" w:rsidDel="00F315BB" w:rsidRDefault="00E6364D" w:rsidP="00E6364D">
      <w:pPr>
        <w:rPr>
          <w:del w:id="1519" w:author="Author"/>
          <w:lang w:val="en-GB"/>
        </w:rPr>
      </w:pPr>
      <w:del w:id="1520" w:author="Author">
        <w:r w:rsidRPr="00FF353C" w:rsidDel="00F315BB">
          <w:rPr>
            <w:lang w:val="en-GB"/>
          </w:rPr>
          <w:delText>This template shall only be reported in relation to the direct business by insurance companies that have variable annuities portfolios.</w:delText>
        </w:r>
      </w:del>
    </w:p>
    <w:p w14:paraId="5FAD161A" w14:textId="26C51C6C" w:rsidR="00E6364D" w:rsidRPr="00FF353C" w:rsidDel="00F315BB" w:rsidRDefault="00E6364D" w:rsidP="00E6364D">
      <w:pPr>
        <w:rPr>
          <w:del w:id="1521" w:author="Author"/>
          <w:lang w:val="en-GB"/>
        </w:rPr>
      </w:pPr>
      <w:del w:id="1522" w:author="Author">
        <w:r w:rsidRPr="00FF353C" w:rsidDel="00F315BB">
          <w:rPr>
            <w:lang w:val="en-GB"/>
          </w:rPr>
          <w:delText>Variable annuities are unit–linked life insurance contracts with investment guarantees which, in exchange for single or regular premiums, allow the policyholder to benefit from the upside of the unit but be partially or totally protected when the unit loses value.</w:delText>
        </w:r>
      </w:del>
    </w:p>
    <w:p w14:paraId="0E35C71A" w14:textId="7841597E" w:rsidR="00E6364D" w:rsidRPr="00FF353C" w:rsidDel="00F315BB" w:rsidRDefault="00E6364D" w:rsidP="00E6364D">
      <w:pPr>
        <w:rPr>
          <w:del w:id="1523" w:author="Author"/>
          <w:lang w:val="en-GB"/>
        </w:rPr>
      </w:pPr>
      <w:del w:id="1524" w:author="Author">
        <w:r w:rsidRPr="00FF353C" w:rsidDel="00F315BB">
          <w:rPr>
            <w:lang w:val="en-GB"/>
          </w:rPr>
          <w:delText>If Variable Annuities policies are split between two insurance undertakings, for instance a life company and a non–life company for the variable annuities guarantee, the company with the guarantee shall report this template. Only one row per product shall be reported.</w:delText>
        </w:r>
      </w:del>
    </w:p>
    <w:tbl>
      <w:tblPr>
        <w:tblW w:w="0" w:type="auto"/>
        <w:tblLayout w:type="fixed"/>
        <w:tblLook w:val="0000" w:firstRow="0" w:lastRow="0" w:firstColumn="0" w:lastColumn="0" w:noHBand="0" w:noVBand="0"/>
      </w:tblPr>
      <w:tblGrid>
        <w:gridCol w:w="1021"/>
        <w:gridCol w:w="1579"/>
        <w:gridCol w:w="6686"/>
      </w:tblGrid>
      <w:tr w:rsidR="00E6364D" w:rsidRPr="00FF353C" w:rsidDel="00F315BB" w14:paraId="634A6BA2" w14:textId="437C5E78" w:rsidTr="00485DF3">
        <w:trPr>
          <w:del w:id="1525" w:author="Author"/>
        </w:trPr>
        <w:tc>
          <w:tcPr>
            <w:tcW w:w="1021" w:type="dxa"/>
            <w:tcBorders>
              <w:top w:val="single" w:sz="2" w:space="0" w:color="auto"/>
              <w:left w:val="single" w:sz="2" w:space="0" w:color="auto"/>
              <w:bottom w:val="single" w:sz="2" w:space="0" w:color="auto"/>
              <w:right w:val="single" w:sz="2" w:space="0" w:color="auto"/>
            </w:tcBorders>
          </w:tcPr>
          <w:p w14:paraId="4023FA40" w14:textId="3FFAA01F" w:rsidR="00E6364D" w:rsidRPr="00FF353C" w:rsidDel="00F315BB" w:rsidRDefault="00E6364D" w:rsidP="00485DF3">
            <w:pPr>
              <w:adjustRightInd w:val="0"/>
              <w:spacing w:before="0" w:after="0"/>
              <w:jc w:val="left"/>
              <w:rPr>
                <w:del w:id="1526" w:author="Author"/>
                <w:lang w:val="en-GB"/>
              </w:rPr>
            </w:pPr>
          </w:p>
        </w:tc>
        <w:tc>
          <w:tcPr>
            <w:tcW w:w="1579" w:type="dxa"/>
            <w:tcBorders>
              <w:top w:val="single" w:sz="2" w:space="0" w:color="auto"/>
              <w:left w:val="single" w:sz="2" w:space="0" w:color="auto"/>
              <w:bottom w:val="single" w:sz="2" w:space="0" w:color="auto"/>
              <w:right w:val="single" w:sz="2" w:space="0" w:color="auto"/>
            </w:tcBorders>
          </w:tcPr>
          <w:p w14:paraId="3F443FDE" w14:textId="2A649A31" w:rsidR="00E6364D" w:rsidRPr="00FF353C" w:rsidDel="00F315BB" w:rsidRDefault="00E6364D" w:rsidP="00485DF3">
            <w:pPr>
              <w:pStyle w:val="NormalCentered"/>
              <w:rPr>
                <w:del w:id="1527" w:author="Author"/>
                <w:lang w:val="en-GB"/>
              </w:rPr>
            </w:pPr>
            <w:del w:id="1528" w:author="Author">
              <w:r w:rsidRPr="00FF353C" w:rsidDel="00F315BB">
                <w:rPr>
                  <w:lang w:val="en-GB"/>
                </w:rPr>
                <w:delText>ITEM</w:delText>
              </w:r>
            </w:del>
          </w:p>
        </w:tc>
        <w:tc>
          <w:tcPr>
            <w:tcW w:w="6686" w:type="dxa"/>
            <w:tcBorders>
              <w:top w:val="single" w:sz="2" w:space="0" w:color="auto"/>
              <w:left w:val="single" w:sz="2" w:space="0" w:color="auto"/>
              <w:bottom w:val="single" w:sz="2" w:space="0" w:color="auto"/>
              <w:right w:val="single" w:sz="2" w:space="0" w:color="auto"/>
            </w:tcBorders>
          </w:tcPr>
          <w:p w14:paraId="38530097" w14:textId="40B6056A" w:rsidR="00E6364D" w:rsidRPr="00FF353C" w:rsidDel="00F315BB" w:rsidRDefault="00E6364D" w:rsidP="00485DF3">
            <w:pPr>
              <w:pStyle w:val="NormalCentered"/>
              <w:rPr>
                <w:del w:id="1529" w:author="Author"/>
                <w:lang w:val="en-GB"/>
              </w:rPr>
            </w:pPr>
            <w:del w:id="1530" w:author="Author">
              <w:r w:rsidRPr="00FF353C" w:rsidDel="00F315BB">
                <w:rPr>
                  <w:lang w:val="en-GB"/>
                </w:rPr>
                <w:delText>INSTRUCTIONS</w:delText>
              </w:r>
            </w:del>
          </w:p>
        </w:tc>
      </w:tr>
      <w:tr w:rsidR="00E6364D" w:rsidRPr="00FF353C" w:rsidDel="00F315BB" w14:paraId="5276FED9" w14:textId="0904AD60" w:rsidTr="00485DF3">
        <w:trPr>
          <w:del w:id="1531" w:author="Author"/>
        </w:trPr>
        <w:tc>
          <w:tcPr>
            <w:tcW w:w="1021" w:type="dxa"/>
            <w:tcBorders>
              <w:top w:val="single" w:sz="2" w:space="0" w:color="auto"/>
              <w:left w:val="single" w:sz="2" w:space="0" w:color="auto"/>
              <w:bottom w:val="single" w:sz="2" w:space="0" w:color="auto"/>
              <w:right w:val="single" w:sz="2" w:space="0" w:color="auto"/>
            </w:tcBorders>
          </w:tcPr>
          <w:p w14:paraId="39100A55" w14:textId="22A685F0" w:rsidR="00E6364D" w:rsidRPr="00FF353C" w:rsidDel="00F315BB" w:rsidRDefault="00E6364D" w:rsidP="00485DF3">
            <w:pPr>
              <w:pStyle w:val="NormalLeft"/>
              <w:rPr>
                <w:del w:id="1532" w:author="Author"/>
                <w:lang w:val="en-GB"/>
              </w:rPr>
            </w:pPr>
            <w:del w:id="1533" w:author="Author">
              <w:r w:rsidRPr="00FF353C" w:rsidDel="00F315BB">
                <w:rPr>
                  <w:lang w:val="en-GB"/>
                </w:rPr>
                <w:delText>C0040</w:delText>
              </w:r>
            </w:del>
          </w:p>
        </w:tc>
        <w:tc>
          <w:tcPr>
            <w:tcW w:w="1579" w:type="dxa"/>
            <w:tcBorders>
              <w:top w:val="single" w:sz="2" w:space="0" w:color="auto"/>
              <w:left w:val="single" w:sz="2" w:space="0" w:color="auto"/>
              <w:bottom w:val="single" w:sz="2" w:space="0" w:color="auto"/>
              <w:right w:val="single" w:sz="2" w:space="0" w:color="auto"/>
            </w:tcBorders>
          </w:tcPr>
          <w:p w14:paraId="3769289C" w14:textId="176C5E80" w:rsidR="00E6364D" w:rsidRPr="00FF353C" w:rsidDel="00F315BB" w:rsidRDefault="00E6364D" w:rsidP="00485DF3">
            <w:pPr>
              <w:pStyle w:val="NormalLeft"/>
              <w:rPr>
                <w:del w:id="1534" w:author="Author"/>
                <w:lang w:val="en-GB"/>
              </w:rPr>
            </w:pPr>
            <w:del w:id="1535" w:author="Author">
              <w:r w:rsidRPr="00FF353C" w:rsidDel="00F315BB">
                <w:rPr>
                  <w:lang w:val="en-GB"/>
                </w:rPr>
                <w:delText>Product ID code</w:delText>
              </w:r>
            </w:del>
          </w:p>
        </w:tc>
        <w:tc>
          <w:tcPr>
            <w:tcW w:w="6686" w:type="dxa"/>
            <w:tcBorders>
              <w:top w:val="single" w:sz="2" w:space="0" w:color="auto"/>
              <w:left w:val="single" w:sz="2" w:space="0" w:color="auto"/>
              <w:bottom w:val="single" w:sz="2" w:space="0" w:color="auto"/>
              <w:right w:val="single" w:sz="2" w:space="0" w:color="auto"/>
            </w:tcBorders>
          </w:tcPr>
          <w:p w14:paraId="5847B852" w14:textId="5D84E230" w:rsidR="00E6364D" w:rsidRPr="00FF353C" w:rsidDel="00F315BB" w:rsidRDefault="00E6364D" w:rsidP="00485DF3">
            <w:pPr>
              <w:pStyle w:val="NormalLeft"/>
              <w:rPr>
                <w:del w:id="1536" w:author="Author"/>
                <w:lang w:val="en-GB"/>
              </w:rPr>
            </w:pPr>
            <w:del w:id="1537" w:author="Author">
              <w:r w:rsidRPr="00FF353C" w:rsidDel="00F315BB">
                <w:rPr>
                  <w:lang w:val="en-GB"/>
                </w:rPr>
                <w:delText>Internal product ID code used by the undertaking for the product. If a code is already in use or is attributed by the competent authority for supervisory purposes that code shall be used.</w:delText>
              </w:r>
            </w:del>
          </w:p>
        </w:tc>
      </w:tr>
      <w:tr w:rsidR="00E6364D" w:rsidRPr="00FF353C" w:rsidDel="00F315BB" w14:paraId="4C59B101" w14:textId="07D141D2" w:rsidTr="00485DF3">
        <w:trPr>
          <w:del w:id="1538" w:author="Author"/>
        </w:trPr>
        <w:tc>
          <w:tcPr>
            <w:tcW w:w="1021" w:type="dxa"/>
            <w:tcBorders>
              <w:top w:val="single" w:sz="2" w:space="0" w:color="auto"/>
              <w:left w:val="single" w:sz="2" w:space="0" w:color="auto"/>
              <w:bottom w:val="single" w:sz="2" w:space="0" w:color="auto"/>
              <w:right w:val="single" w:sz="2" w:space="0" w:color="auto"/>
            </w:tcBorders>
          </w:tcPr>
          <w:p w14:paraId="3A1BBB9A" w14:textId="4E5A9FB3" w:rsidR="00E6364D" w:rsidRPr="00FF353C" w:rsidDel="00F315BB" w:rsidRDefault="00E6364D" w:rsidP="00485DF3">
            <w:pPr>
              <w:pStyle w:val="NormalLeft"/>
              <w:rPr>
                <w:del w:id="1539" w:author="Author"/>
                <w:lang w:val="en-GB"/>
              </w:rPr>
            </w:pPr>
            <w:del w:id="1540" w:author="Author">
              <w:r w:rsidRPr="00FF353C" w:rsidDel="00F315BB">
                <w:rPr>
                  <w:lang w:val="en-GB"/>
                </w:rPr>
                <w:delText>C0050</w:delText>
              </w:r>
            </w:del>
          </w:p>
        </w:tc>
        <w:tc>
          <w:tcPr>
            <w:tcW w:w="1579" w:type="dxa"/>
            <w:tcBorders>
              <w:top w:val="single" w:sz="2" w:space="0" w:color="auto"/>
              <w:left w:val="single" w:sz="2" w:space="0" w:color="auto"/>
              <w:bottom w:val="single" w:sz="2" w:space="0" w:color="auto"/>
              <w:right w:val="single" w:sz="2" w:space="0" w:color="auto"/>
            </w:tcBorders>
          </w:tcPr>
          <w:p w14:paraId="54F8C495" w14:textId="6AD17BFF" w:rsidR="00E6364D" w:rsidRPr="00FF353C" w:rsidDel="00F315BB" w:rsidRDefault="00E6364D" w:rsidP="00485DF3">
            <w:pPr>
              <w:pStyle w:val="NormalLeft"/>
              <w:rPr>
                <w:del w:id="1541" w:author="Author"/>
                <w:lang w:val="en-GB"/>
              </w:rPr>
            </w:pPr>
            <w:del w:id="1542" w:author="Author">
              <w:r w:rsidRPr="00FF353C" w:rsidDel="00F315BB">
                <w:rPr>
                  <w:lang w:val="en-GB"/>
                </w:rPr>
                <w:delText>Product denomination</w:delText>
              </w:r>
            </w:del>
          </w:p>
        </w:tc>
        <w:tc>
          <w:tcPr>
            <w:tcW w:w="6686" w:type="dxa"/>
            <w:tcBorders>
              <w:top w:val="single" w:sz="2" w:space="0" w:color="auto"/>
              <w:left w:val="single" w:sz="2" w:space="0" w:color="auto"/>
              <w:bottom w:val="single" w:sz="2" w:space="0" w:color="auto"/>
              <w:right w:val="single" w:sz="2" w:space="0" w:color="auto"/>
            </w:tcBorders>
          </w:tcPr>
          <w:p w14:paraId="669A6676" w14:textId="051C845C" w:rsidR="00E6364D" w:rsidRPr="00FF353C" w:rsidDel="00F315BB" w:rsidRDefault="00E6364D" w:rsidP="00485DF3">
            <w:pPr>
              <w:pStyle w:val="NormalLeft"/>
              <w:rPr>
                <w:del w:id="1543" w:author="Author"/>
                <w:lang w:val="en-GB"/>
              </w:rPr>
            </w:pPr>
            <w:del w:id="1544" w:author="Author">
              <w:r w:rsidRPr="00FF353C" w:rsidDel="00F315BB">
                <w:rPr>
                  <w:lang w:val="en-GB"/>
                </w:rPr>
                <w:delText>Commercial name of product (undertaking–specific)</w:delText>
              </w:r>
            </w:del>
          </w:p>
        </w:tc>
      </w:tr>
      <w:tr w:rsidR="00E6364D" w:rsidRPr="00FF353C" w:rsidDel="00F315BB" w14:paraId="40C275FC" w14:textId="1F4A4168" w:rsidTr="00485DF3">
        <w:trPr>
          <w:del w:id="1545" w:author="Author"/>
        </w:trPr>
        <w:tc>
          <w:tcPr>
            <w:tcW w:w="1021" w:type="dxa"/>
            <w:tcBorders>
              <w:top w:val="single" w:sz="2" w:space="0" w:color="auto"/>
              <w:left w:val="single" w:sz="2" w:space="0" w:color="auto"/>
              <w:bottom w:val="single" w:sz="2" w:space="0" w:color="auto"/>
              <w:right w:val="single" w:sz="2" w:space="0" w:color="auto"/>
            </w:tcBorders>
          </w:tcPr>
          <w:p w14:paraId="27E86209" w14:textId="65D5F556" w:rsidR="00E6364D" w:rsidRPr="00FF353C" w:rsidDel="00F315BB" w:rsidRDefault="00E6364D" w:rsidP="00485DF3">
            <w:pPr>
              <w:pStyle w:val="NormalLeft"/>
              <w:rPr>
                <w:del w:id="1546" w:author="Author"/>
                <w:lang w:val="en-GB"/>
              </w:rPr>
            </w:pPr>
            <w:del w:id="1547" w:author="Author">
              <w:r w:rsidRPr="00FF353C" w:rsidDel="00F315BB">
                <w:rPr>
                  <w:lang w:val="en-GB"/>
                </w:rPr>
                <w:delText>C0060</w:delText>
              </w:r>
            </w:del>
          </w:p>
        </w:tc>
        <w:tc>
          <w:tcPr>
            <w:tcW w:w="1579" w:type="dxa"/>
            <w:tcBorders>
              <w:top w:val="single" w:sz="2" w:space="0" w:color="auto"/>
              <w:left w:val="single" w:sz="2" w:space="0" w:color="auto"/>
              <w:bottom w:val="single" w:sz="2" w:space="0" w:color="auto"/>
              <w:right w:val="single" w:sz="2" w:space="0" w:color="auto"/>
            </w:tcBorders>
          </w:tcPr>
          <w:p w14:paraId="1905B19D" w14:textId="7C8C6F55" w:rsidR="00E6364D" w:rsidRPr="00FF353C" w:rsidDel="00F315BB" w:rsidRDefault="00E6364D" w:rsidP="00485DF3">
            <w:pPr>
              <w:pStyle w:val="NormalLeft"/>
              <w:rPr>
                <w:del w:id="1548" w:author="Author"/>
                <w:lang w:val="en-GB"/>
              </w:rPr>
            </w:pPr>
            <w:del w:id="1549" w:author="Author">
              <w:r w:rsidRPr="00FF353C" w:rsidDel="00F315BB">
                <w:rPr>
                  <w:lang w:val="en-GB"/>
                </w:rPr>
                <w:delText>Description of the product</w:delText>
              </w:r>
            </w:del>
          </w:p>
        </w:tc>
        <w:tc>
          <w:tcPr>
            <w:tcW w:w="6686" w:type="dxa"/>
            <w:tcBorders>
              <w:top w:val="single" w:sz="2" w:space="0" w:color="auto"/>
              <w:left w:val="single" w:sz="2" w:space="0" w:color="auto"/>
              <w:bottom w:val="single" w:sz="2" w:space="0" w:color="auto"/>
              <w:right w:val="single" w:sz="2" w:space="0" w:color="auto"/>
            </w:tcBorders>
          </w:tcPr>
          <w:p w14:paraId="0A7B8C4F" w14:textId="3FB0FE3C" w:rsidR="00E6364D" w:rsidRPr="00FF353C" w:rsidDel="00F315BB" w:rsidRDefault="00E6364D" w:rsidP="00485DF3">
            <w:pPr>
              <w:pStyle w:val="NormalLeft"/>
              <w:rPr>
                <w:del w:id="1550" w:author="Author"/>
                <w:lang w:val="en-GB"/>
              </w:rPr>
            </w:pPr>
            <w:del w:id="1551" w:author="Author">
              <w:r w:rsidRPr="00FF353C" w:rsidDel="00F315BB">
                <w:rPr>
                  <w:lang w:val="en-GB"/>
                </w:rPr>
                <w:delText xml:space="preserve">General qualitative description of the product. If a product code is attributed by the competent authority for supervisory purposes, the </w:delText>
              </w:r>
              <w:r w:rsidRPr="00FF353C" w:rsidDel="00F315BB">
                <w:rPr>
                  <w:lang w:val="en-GB"/>
                </w:rPr>
                <w:lastRenderedPageBreak/>
                <w:delText>description of product type for that code shall be used.</w:delText>
              </w:r>
            </w:del>
          </w:p>
        </w:tc>
      </w:tr>
      <w:tr w:rsidR="00E6364D" w:rsidRPr="00FF353C" w:rsidDel="00F315BB" w14:paraId="40D7574B" w14:textId="50EB3253" w:rsidTr="00485DF3">
        <w:trPr>
          <w:del w:id="1552" w:author="Author"/>
        </w:trPr>
        <w:tc>
          <w:tcPr>
            <w:tcW w:w="1021" w:type="dxa"/>
            <w:tcBorders>
              <w:top w:val="single" w:sz="2" w:space="0" w:color="auto"/>
              <w:left w:val="single" w:sz="2" w:space="0" w:color="auto"/>
              <w:bottom w:val="single" w:sz="2" w:space="0" w:color="auto"/>
              <w:right w:val="single" w:sz="2" w:space="0" w:color="auto"/>
            </w:tcBorders>
          </w:tcPr>
          <w:p w14:paraId="7F3522BA" w14:textId="2EBE2DC5" w:rsidR="00E6364D" w:rsidRPr="00FF353C" w:rsidDel="00F315BB" w:rsidRDefault="00E6364D" w:rsidP="00485DF3">
            <w:pPr>
              <w:pStyle w:val="NormalLeft"/>
              <w:rPr>
                <w:del w:id="1553" w:author="Author"/>
                <w:lang w:val="en-GB"/>
              </w:rPr>
            </w:pPr>
            <w:del w:id="1554" w:author="Author">
              <w:r w:rsidRPr="00FF353C" w:rsidDel="00F315BB">
                <w:rPr>
                  <w:lang w:val="en-GB"/>
                </w:rPr>
                <w:lastRenderedPageBreak/>
                <w:delText>C0070</w:delText>
              </w:r>
            </w:del>
          </w:p>
        </w:tc>
        <w:tc>
          <w:tcPr>
            <w:tcW w:w="1579" w:type="dxa"/>
            <w:tcBorders>
              <w:top w:val="single" w:sz="2" w:space="0" w:color="auto"/>
              <w:left w:val="single" w:sz="2" w:space="0" w:color="auto"/>
              <w:bottom w:val="single" w:sz="2" w:space="0" w:color="auto"/>
              <w:right w:val="single" w:sz="2" w:space="0" w:color="auto"/>
            </w:tcBorders>
          </w:tcPr>
          <w:p w14:paraId="34824623" w14:textId="6E81BDD8" w:rsidR="00E6364D" w:rsidRPr="00FF353C" w:rsidDel="00F315BB" w:rsidRDefault="00E6364D" w:rsidP="00485DF3">
            <w:pPr>
              <w:pStyle w:val="NormalLeft"/>
              <w:rPr>
                <w:del w:id="1555" w:author="Author"/>
                <w:lang w:val="en-GB"/>
              </w:rPr>
            </w:pPr>
            <w:del w:id="1556" w:author="Author">
              <w:r w:rsidRPr="00FF353C" w:rsidDel="00F315BB">
                <w:rPr>
                  <w:lang w:val="en-GB"/>
                </w:rPr>
                <w:delText>Initial date of guarantee</w:delText>
              </w:r>
            </w:del>
          </w:p>
        </w:tc>
        <w:tc>
          <w:tcPr>
            <w:tcW w:w="6686" w:type="dxa"/>
            <w:tcBorders>
              <w:top w:val="single" w:sz="2" w:space="0" w:color="auto"/>
              <w:left w:val="single" w:sz="2" w:space="0" w:color="auto"/>
              <w:bottom w:val="single" w:sz="2" w:space="0" w:color="auto"/>
              <w:right w:val="single" w:sz="2" w:space="0" w:color="auto"/>
            </w:tcBorders>
          </w:tcPr>
          <w:p w14:paraId="04C97D44" w14:textId="2ACABFA3" w:rsidR="00E6364D" w:rsidRPr="00FF353C" w:rsidDel="00F315BB" w:rsidRDefault="00E6364D" w:rsidP="00485DF3">
            <w:pPr>
              <w:pStyle w:val="NormalLeft"/>
              <w:rPr>
                <w:del w:id="1557" w:author="Author"/>
                <w:lang w:val="en-GB"/>
              </w:rPr>
            </w:pPr>
            <w:del w:id="1558" w:author="Author">
              <w:r w:rsidRPr="00FF353C" w:rsidDel="00F315BB">
                <w:rPr>
                  <w:lang w:val="en-GB"/>
                </w:rPr>
                <w:delText>The ISO 8601 (yyyy–mm–dd) code of the initial date of the cover.</w:delText>
              </w:r>
            </w:del>
          </w:p>
        </w:tc>
      </w:tr>
      <w:tr w:rsidR="00E6364D" w:rsidRPr="00FF353C" w:rsidDel="00F315BB" w14:paraId="3BB96611" w14:textId="459A60A0" w:rsidTr="00485DF3">
        <w:trPr>
          <w:del w:id="1559" w:author="Author"/>
        </w:trPr>
        <w:tc>
          <w:tcPr>
            <w:tcW w:w="1021" w:type="dxa"/>
            <w:tcBorders>
              <w:top w:val="single" w:sz="2" w:space="0" w:color="auto"/>
              <w:left w:val="single" w:sz="2" w:space="0" w:color="auto"/>
              <w:bottom w:val="single" w:sz="2" w:space="0" w:color="auto"/>
              <w:right w:val="single" w:sz="2" w:space="0" w:color="auto"/>
            </w:tcBorders>
          </w:tcPr>
          <w:p w14:paraId="203CBDED" w14:textId="42E40950" w:rsidR="00E6364D" w:rsidRPr="00FF353C" w:rsidDel="00F315BB" w:rsidRDefault="00E6364D" w:rsidP="00485DF3">
            <w:pPr>
              <w:pStyle w:val="NormalLeft"/>
              <w:rPr>
                <w:del w:id="1560" w:author="Author"/>
                <w:lang w:val="en-GB"/>
              </w:rPr>
            </w:pPr>
            <w:del w:id="1561" w:author="Author">
              <w:r w:rsidRPr="00FF353C" w:rsidDel="00F315BB">
                <w:rPr>
                  <w:lang w:val="en-GB"/>
                </w:rPr>
                <w:delText>C0080</w:delText>
              </w:r>
            </w:del>
          </w:p>
        </w:tc>
        <w:tc>
          <w:tcPr>
            <w:tcW w:w="1579" w:type="dxa"/>
            <w:tcBorders>
              <w:top w:val="single" w:sz="2" w:space="0" w:color="auto"/>
              <w:left w:val="single" w:sz="2" w:space="0" w:color="auto"/>
              <w:bottom w:val="single" w:sz="2" w:space="0" w:color="auto"/>
              <w:right w:val="single" w:sz="2" w:space="0" w:color="auto"/>
            </w:tcBorders>
          </w:tcPr>
          <w:p w14:paraId="554EF33B" w14:textId="3ACB9187" w:rsidR="00E6364D" w:rsidRPr="00FF353C" w:rsidDel="00F315BB" w:rsidRDefault="00E6364D" w:rsidP="00485DF3">
            <w:pPr>
              <w:pStyle w:val="NormalLeft"/>
              <w:rPr>
                <w:del w:id="1562" w:author="Author"/>
                <w:lang w:val="en-GB"/>
              </w:rPr>
            </w:pPr>
            <w:del w:id="1563" w:author="Author">
              <w:r w:rsidRPr="00FF353C" w:rsidDel="00F315BB">
                <w:rPr>
                  <w:lang w:val="en-GB"/>
                </w:rPr>
                <w:delText>Final date of guarantee</w:delText>
              </w:r>
            </w:del>
          </w:p>
        </w:tc>
        <w:tc>
          <w:tcPr>
            <w:tcW w:w="6686" w:type="dxa"/>
            <w:tcBorders>
              <w:top w:val="single" w:sz="2" w:space="0" w:color="auto"/>
              <w:left w:val="single" w:sz="2" w:space="0" w:color="auto"/>
              <w:bottom w:val="single" w:sz="2" w:space="0" w:color="auto"/>
              <w:right w:val="single" w:sz="2" w:space="0" w:color="auto"/>
            </w:tcBorders>
          </w:tcPr>
          <w:p w14:paraId="50D5F8DF" w14:textId="559FFF8E" w:rsidR="00E6364D" w:rsidRPr="00FF353C" w:rsidDel="00F315BB" w:rsidRDefault="00E6364D" w:rsidP="00485DF3">
            <w:pPr>
              <w:pStyle w:val="NormalLeft"/>
              <w:rPr>
                <w:del w:id="1564" w:author="Author"/>
                <w:lang w:val="en-GB"/>
              </w:rPr>
            </w:pPr>
            <w:del w:id="1565" w:author="Author">
              <w:r w:rsidRPr="00FF353C" w:rsidDel="00F315BB">
                <w:rPr>
                  <w:lang w:val="en-GB"/>
                </w:rPr>
                <w:delText>The ISO 8601 (yyyy–mm–dd) code of the final date of the cover.</w:delText>
              </w:r>
            </w:del>
          </w:p>
        </w:tc>
      </w:tr>
      <w:tr w:rsidR="00E6364D" w:rsidRPr="00FF353C" w:rsidDel="00F315BB" w14:paraId="4C3B5999" w14:textId="325E3817" w:rsidTr="00485DF3">
        <w:trPr>
          <w:del w:id="1566" w:author="Author"/>
        </w:trPr>
        <w:tc>
          <w:tcPr>
            <w:tcW w:w="1021" w:type="dxa"/>
            <w:tcBorders>
              <w:top w:val="single" w:sz="2" w:space="0" w:color="auto"/>
              <w:left w:val="single" w:sz="2" w:space="0" w:color="auto"/>
              <w:bottom w:val="single" w:sz="2" w:space="0" w:color="auto"/>
              <w:right w:val="single" w:sz="2" w:space="0" w:color="auto"/>
            </w:tcBorders>
          </w:tcPr>
          <w:p w14:paraId="528D78F6" w14:textId="4DDCB84B" w:rsidR="00E6364D" w:rsidRPr="00FF353C" w:rsidDel="00F315BB" w:rsidRDefault="00E6364D" w:rsidP="00485DF3">
            <w:pPr>
              <w:pStyle w:val="NormalLeft"/>
              <w:rPr>
                <w:del w:id="1567" w:author="Author"/>
                <w:lang w:val="en-GB"/>
              </w:rPr>
            </w:pPr>
            <w:del w:id="1568" w:author="Author">
              <w:r w:rsidRPr="00FF353C" w:rsidDel="00F315BB">
                <w:rPr>
                  <w:lang w:val="en-GB"/>
                </w:rPr>
                <w:delText>C0090</w:delText>
              </w:r>
            </w:del>
          </w:p>
        </w:tc>
        <w:tc>
          <w:tcPr>
            <w:tcW w:w="1579" w:type="dxa"/>
            <w:tcBorders>
              <w:top w:val="single" w:sz="2" w:space="0" w:color="auto"/>
              <w:left w:val="single" w:sz="2" w:space="0" w:color="auto"/>
              <w:bottom w:val="single" w:sz="2" w:space="0" w:color="auto"/>
              <w:right w:val="single" w:sz="2" w:space="0" w:color="auto"/>
            </w:tcBorders>
          </w:tcPr>
          <w:p w14:paraId="18664698" w14:textId="63EBF5D6" w:rsidR="00E6364D" w:rsidRPr="00FF353C" w:rsidDel="00F315BB" w:rsidRDefault="00E6364D" w:rsidP="00485DF3">
            <w:pPr>
              <w:pStyle w:val="NormalLeft"/>
              <w:rPr>
                <w:del w:id="1569" w:author="Author"/>
                <w:lang w:val="en-GB"/>
              </w:rPr>
            </w:pPr>
            <w:del w:id="1570" w:author="Author">
              <w:r w:rsidRPr="00FF353C" w:rsidDel="00F315BB">
                <w:rPr>
                  <w:lang w:val="en-GB"/>
                </w:rPr>
                <w:delText>Type of guarantee</w:delText>
              </w:r>
            </w:del>
          </w:p>
        </w:tc>
        <w:tc>
          <w:tcPr>
            <w:tcW w:w="6686" w:type="dxa"/>
            <w:tcBorders>
              <w:top w:val="single" w:sz="2" w:space="0" w:color="auto"/>
              <w:left w:val="single" w:sz="2" w:space="0" w:color="auto"/>
              <w:bottom w:val="single" w:sz="2" w:space="0" w:color="auto"/>
              <w:right w:val="single" w:sz="2" w:space="0" w:color="auto"/>
            </w:tcBorders>
          </w:tcPr>
          <w:p w14:paraId="26AEE4CD" w14:textId="215DB2E7" w:rsidR="00E6364D" w:rsidRPr="00FF353C" w:rsidDel="00F315BB" w:rsidRDefault="00E6364D" w:rsidP="00485DF3">
            <w:pPr>
              <w:pStyle w:val="NormalLeft"/>
              <w:rPr>
                <w:del w:id="1571" w:author="Author"/>
                <w:lang w:val="en-GB"/>
              </w:rPr>
            </w:pPr>
            <w:del w:id="1572" w:author="Author">
              <w:r w:rsidRPr="00FF353C" w:rsidDel="00F315BB">
                <w:rPr>
                  <w:lang w:val="en-GB"/>
                </w:rPr>
                <w:delText>The following closed list shall be used:</w:delText>
              </w:r>
            </w:del>
          </w:p>
          <w:p w14:paraId="1E8C4D10" w14:textId="2F023B38" w:rsidR="00E6364D" w:rsidRPr="00FF353C" w:rsidDel="00F315BB" w:rsidRDefault="00E6364D" w:rsidP="00485DF3">
            <w:pPr>
              <w:pStyle w:val="NormalLeft"/>
              <w:rPr>
                <w:del w:id="1573" w:author="Author"/>
                <w:lang w:val="en-GB"/>
              </w:rPr>
            </w:pPr>
            <w:del w:id="1574" w:author="Author">
              <w:r w:rsidRPr="00FF353C" w:rsidDel="00F315BB">
                <w:rPr>
                  <w:lang w:val="en-GB"/>
                </w:rPr>
                <w:delText>1 — Guaranteed minimum death benefit</w:delText>
              </w:r>
            </w:del>
          </w:p>
          <w:p w14:paraId="07752852" w14:textId="27D3C959" w:rsidR="00E6364D" w:rsidRPr="00FF353C" w:rsidDel="00F315BB" w:rsidRDefault="00E6364D" w:rsidP="00485DF3">
            <w:pPr>
              <w:pStyle w:val="NormalLeft"/>
              <w:rPr>
                <w:del w:id="1575" w:author="Author"/>
                <w:lang w:val="en-GB"/>
              </w:rPr>
            </w:pPr>
            <w:del w:id="1576" w:author="Author">
              <w:r w:rsidRPr="00FF353C" w:rsidDel="00F315BB">
                <w:rPr>
                  <w:lang w:val="en-GB"/>
                </w:rPr>
                <w:delText>2 — Guaranteed minimum accumulation benefit</w:delText>
              </w:r>
            </w:del>
          </w:p>
          <w:p w14:paraId="34988C89" w14:textId="6D87549D" w:rsidR="00E6364D" w:rsidRPr="00FF353C" w:rsidDel="00F315BB" w:rsidRDefault="00E6364D" w:rsidP="00485DF3">
            <w:pPr>
              <w:pStyle w:val="NormalLeft"/>
              <w:rPr>
                <w:del w:id="1577" w:author="Author"/>
                <w:lang w:val="en-GB"/>
              </w:rPr>
            </w:pPr>
            <w:del w:id="1578" w:author="Author">
              <w:r w:rsidRPr="00FF353C" w:rsidDel="00F315BB">
                <w:rPr>
                  <w:lang w:val="en-GB"/>
                </w:rPr>
                <w:delText>3 — Guaranteed minimum income benefit</w:delText>
              </w:r>
            </w:del>
          </w:p>
          <w:p w14:paraId="5B5426D4" w14:textId="73689CEC" w:rsidR="00E6364D" w:rsidRPr="00FF353C" w:rsidDel="00F315BB" w:rsidRDefault="00E6364D" w:rsidP="00485DF3">
            <w:pPr>
              <w:pStyle w:val="NormalLeft"/>
              <w:rPr>
                <w:del w:id="1579" w:author="Author"/>
                <w:lang w:val="en-GB"/>
              </w:rPr>
            </w:pPr>
            <w:del w:id="1580" w:author="Author">
              <w:r w:rsidRPr="00FF353C" w:rsidDel="00F315BB">
                <w:rPr>
                  <w:lang w:val="en-GB"/>
                </w:rPr>
                <w:delText>4 — Guaranteed minimum withdrawal benefits</w:delText>
              </w:r>
            </w:del>
          </w:p>
          <w:p w14:paraId="466282A9" w14:textId="2FA3F5DD" w:rsidR="00E6364D" w:rsidRPr="00FF353C" w:rsidDel="00F315BB" w:rsidRDefault="00E6364D" w:rsidP="00485DF3">
            <w:pPr>
              <w:pStyle w:val="NormalLeft"/>
              <w:rPr>
                <w:del w:id="1581" w:author="Author"/>
                <w:lang w:val="en-GB"/>
              </w:rPr>
            </w:pPr>
            <w:del w:id="1582" w:author="Author">
              <w:r w:rsidRPr="00FF353C" w:rsidDel="00F315BB">
                <w:rPr>
                  <w:lang w:val="en-GB"/>
                </w:rPr>
                <w:delText>9 — Other</w:delText>
              </w:r>
            </w:del>
          </w:p>
        </w:tc>
      </w:tr>
      <w:tr w:rsidR="00E6364D" w:rsidRPr="00FF353C" w:rsidDel="00F315BB" w14:paraId="32839D87" w14:textId="11A0D583" w:rsidTr="00485DF3">
        <w:trPr>
          <w:del w:id="1583" w:author="Author"/>
        </w:trPr>
        <w:tc>
          <w:tcPr>
            <w:tcW w:w="1021" w:type="dxa"/>
            <w:tcBorders>
              <w:top w:val="single" w:sz="2" w:space="0" w:color="auto"/>
              <w:left w:val="single" w:sz="2" w:space="0" w:color="auto"/>
              <w:bottom w:val="single" w:sz="2" w:space="0" w:color="auto"/>
              <w:right w:val="single" w:sz="2" w:space="0" w:color="auto"/>
            </w:tcBorders>
          </w:tcPr>
          <w:p w14:paraId="1BE91202" w14:textId="36D865A5" w:rsidR="00E6364D" w:rsidRPr="00FF353C" w:rsidDel="00F315BB" w:rsidRDefault="00E6364D" w:rsidP="00485DF3">
            <w:pPr>
              <w:pStyle w:val="NormalLeft"/>
              <w:rPr>
                <w:del w:id="1584" w:author="Author"/>
                <w:lang w:val="en-GB"/>
              </w:rPr>
            </w:pPr>
            <w:del w:id="1585" w:author="Author">
              <w:r w:rsidRPr="00FF353C" w:rsidDel="00F315BB">
                <w:rPr>
                  <w:lang w:val="en-GB"/>
                </w:rPr>
                <w:delText>C0100</w:delText>
              </w:r>
            </w:del>
          </w:p>
        </w:tc>
        <w:tc>
          <w:tcPr>
            <w:tcW w:w="1579" w:type="dxa"/>
            <w:tcBorders>
              <w:top w:val="single" w:sz="2" w:space="0" w:color="auto"/>
              <w:left w:val="single" w:sz="2" w:space="0" w:color="auto"/>
              <w:bottom w:val="single" w:sz="2" w:space="0" w:color="auto"/>
              <w:right w:val="single" w:sz="2" w:space="0" w:color="auto"/>
            </w:tcBorders>
          </w:tcPr>
          <w:p w14:paraId="57649EE2" w14:textId="383B486B" w:rsidR="00E6364D" w:rsidRPr="00FF353C" w:rsidDel="00F315BB" w:rsidRDefault="00E6364D" w:rsidP="00485DF3">
            <w:pPr>
              <w:pStyle w:val="NormalLeft"/>
              <w:rPr>
                <w:del w:id="1586" w:author="Author"/>
                <w:lang w:val="en-GB"/>
              </w:rPr>
            </w:pPr>
            <w:del w:id="1587" w:author="Author">
              <w:r w:rsidRPr="00FF353C" w:rsidDel="00F315BB">
                <w:rPr>
                  <w:lang w:val="en-GB"/>
                </w:rPr>
                <w:delText>Guaranteed level</w:delText>
              </w:r>
            </w:del>
          </w:p>
        </w:tc>
        <w:tc>
          <w:tcPr>
            <w:tcW w:w="6686" w:type="dxa"/>
            <w:tcBorders>
              <w:top w:val="single" w:sz="2" w:space="0" w:color="auto"/>
              <w:left w:val="single" w:sz="2" w:space="0" w:color="auto"/>
              <w:bottom w:val="single" w:sz="2" w:space="0" w:color="auto"/>
              <w:right w:val="single" w:sz="2" w:space="0" w:color="auto"/>
            </w:tcBorders>
          </w:tcPr>
          <w:p w14:paraId="4A301ADE" w14:textId="4811B3BB" w:rsidR="00E6364D" w:rsidRPr="00FF353C" w:rsidDel="00F315BB" w:rsidRDefault="00E6364D" w:rsidP="00E005BC">
            <w:pPr>
              <w:pStyle w:val="NormalLeft"/>
              <w:rPr>
                <w:del w:id="1588" w:author="Author"/>
                <w:lang w:val="en-GB"/>
              </w:rPr>
            </w:pPr>
            <w:del w:id="1589" w:author="Author">
              <w:r w:rsidRPr="00FF353C" w:rsidDel="00F315BB">
                <w:rPr>
                  <w:lang w:val="en-GB"/>
                </w:rPr>
                <w:delText>Indicate the level of the guaranteed benefit. </w:delText>
              </w:r>
              <w:r w:rsidR="00E005BC" w:rsidRPr="00FF353C" w:rsidDel="00F315BB">
                <w:rPr>
                  <w:lang w:val="en-GB"/>
                </w:rPr>
                <w:delText xml:space="preserve"> </w:delText>
              </w:r>
            </w:del>
          </w:p>
        </w:tc>
      </w:tr>
      <w:tr w:rsidR="00E6364D" w:rsidRPr="00FF353C" w:rsidDel="00F315BB" w14:paraId="55026856" w14:textId="54E55171" w:rsidTr="00485DF3">
        <w:trPr>
          <w:del w:id="1590" w:author="Author"/>
        </w:trPr>
        <w:tc>
          <w:tcPr>
            <w:tcW w:w="1021" w:type="dxa"/>
            <w:tcBorders>
              <w:top w:val="single" w:sz="2" w:space="0" w:color="auto"/>
              <w:left w:val="single" w:sz="2" w:space="0" w:color="auto"/>
              <w:bottom w:val="single" w:sz="2" w:space="0" w:color="auto"/>
              <w:right w:val="single" w:sz="2" w:space="0" w:color="auto"/>
            </w:tcBorders>
          </w:tcPr>
          <w:p w14:paraId="7E3F0693" w14:textId="0DEA59F4" w:rsidR="00E6364D" w:rsidRPr="00FF353C" w:rsidDel="00F315BB" w:rsidRDefault="00E6364D" w:rsidP="00485DF3">
            <w:pPr>
              <w:pStyle w:val="NormalLeft"/>
              <w:rPr>
                <w:del w:id="1591" w:author="Author"/>
                <w:lang w:val="en-GB"/>
              </w:rPr>
            </w:pPr>
            <w:del w:id="1592" w:author="Author">
              <w:r w:rsidRPr="00FF353C" w:rsidDel="00F315BB">
                <w:rPr>
                  <w:lang w:val="en-GB"/>
                </w:rPr>
                <w:delText>C0110</w:delText>
              </w:r>
            </w:del>
          </w:p>
        </w:tc>
        <w:tc>
          <w:tcPr>
            <w:tcW w:w="1579" w:type="dxa"/>
            <w:tcBorders>
              <w:top w:val="single" w:sz="2" w:space="0" w:color="auto"/>
              <w:left w:val="single" w:sz="2" w:space="0" w:color="auto"/>
              <w:bottom w:val="single" w:sz="2" w:space="0" w:color="auto"/>
              <w:right w:val="single" w:sz="2" w:space="0" w:color="auto"/>
            </w:tcBorders>
          </w:tcPr>
          <w:p w14:paraId="52EC40FE" w14:textId="2695651D" w:rsidR="00E6364D" w:rsidRPr="00FF353C" w:rsidDel="00F315BB" w:rsidRDefault="00E6364D" w:rsidP="00485DF3">
            <w:pPr>
              <w:pStyle w:val="NormalLeft"/>
              <w:rPr>
                <w:del w:id="1593" w:author="Author"/>
                <w:lang w:val="en-GB"/>
              </w:rPr>
            </w:pPr>
            <w:del w:id="1594" w:author="Author">
              <w:r w:rsidRPr="00FF353C" w:rsidDel="00F315BB">
                <w:rPr>
                  <w:lang w:val="en-GB"/>
                </w:rPr>
                <w:delText>Description of the guarantee</w:delText>
              </w:r>
            </w:del>
          </w:p>
        </w:tc>
        <w:tc>
          <w:tcPr>
            <w:tcW w:w="6686" w:type="dxa"/>
            <w:tcBorders>
              <w:top w:val="single" w:sz="2" w:space="0" w:color="auto"/>
              <w:left w:val="single" w:sz="2" w:space="0" w:color="auto"/>
              <w:bottom w:val="single" w:sz="2" w:space="0" w:color="auto"/>
              <w:right w:val="single" w:sz="2" w:space="0" w:color="auto"/>
            </w:tcBorders>
          </w:tcPr>
          <w:p w14:paraId="4C863966" w14:textId="6A0C2BF3" w:rsidR="00E6364D" w:rsidRPr="00FF353C" w:rsidDel="00F315BB" w:rsidRDefault="00E6364D" w:rsidP="00485DF3">
            <w:pPr>
              <w:pStyle w:val="NormalLeft"/>
              <w:rPr>
                <w:del w:id="1595" w:author="Author"/>
                <w:lang w:val="en-GB"/>
              </w:rPr>
            </w:pPr>
            <w:del w:id="1596" w:author="Author">
              <w:r w:rsidRPr="00FF353C" w:rsidDel="00F315BB">
                <w:rPr>
                  <w:lang w:val="en-GB"/>
                </w:rPr>
                <w:delText>General description of the guarantees.</w:delText>
              </w:r>
            </w:del>
          </w:p>
          <w:p w14:paraId="5454D1D3" w14:textId="27EA437C" w:rsidR="00E6364D" w:rsidRPr="00FF353C" w:rsidDel="00F315BB" w:rsidRDefault="00E6364D" w:rsidP="00485DF3">
            <w:pPr>
              <w:pStyle w:val="NormalLeft"/>
              <w:rPr>
                <w:del w:id="1597" w:author="Author"/>
                <w:lang w:val="en-GB"/>
              </w:rPr>
            </w:pPr>
            <w:del w:id="1598" w:author="Author">
              <w:r w:rsidRPr="00FF353C" w:rsidDel="00F315BB">
                <w:rPr>
                  <w:lang w:val="en-GB"/>
                </w:rPr>
                <w:delText>This shall include at least 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w:delText>
              </w:r>
            </w:del>
          </w:p>
        </w:tc>
      </w:tr>
    </w:tbl>
    <w:p w14:paraId="6719FAA6" w14:textId="620F0836" w:rsidR="00E6364D" w:rsidRPr="00FF353C" w:rsidDel="00F315BB" w:rsidRDefault="00E6364D" w:rsidP="00E6364D">
      <w:pPr>
        <w:pStyle w:val="ManualHeading2"/>
        <w:numPr>
          <w:ilvl w:val="0"/>
          <w:numId w:val="0"/>
        </w:numPr>
        <w:ind w:left="851" w:hanging="851"/>
        <w:rPr>
          <w:del w:id="1599" w:author="Author"/>
          <w:lang w:val="en-GB"/>
        </w:rPr>
      </w:pPr>
      <w:del w:id="1600" w:author="Author">
        <w:r w:rsidRPr="00FF353C" w:rsidDel="00F315BB">
          <w:rPr>
            <w:b w:val="0"/>
            <w:bCs w:val="0"/>
            <w:i/>
            <w:iCs/>
            <w:lang w:val="en-GB"/>
          </w:rPr>
          <w:delText>S.15.02 — Hedging of guarantees of variable annuities</w:delText>
        </w:r>
      </w:del>
    </w:p>
    <w:p w14:paraId="6AB18EC4" w14:textId="1D0425DE" w:rsidR="00E6364D" w:rsidRPr="00FF353C" w:rsidDel="00F315BB" w:rsidRDefault="00E6364D" w:rsidP="00E6364D">
      <w:pPr>
        <w:rPr>
          <w:del w:id="1601" w:author="Author"/>
          <w:lang w:val="en-GB"/>
        </w:rPr>
      </w:pPr>
      <w:del w:id="1602" w:author="Author">
        <w:r w:rsidRPr="00FF353C" w:rsidDel="00F315BB">
          <w:rPr>
            <w:i/>
            <w:iCs/>
            <w:lang w:val="en-GB"/>
          </w:rPr>
          <w:delText>General comments:</w:delText>
        </w:r>
      </w:del>
    </w:p>
    <w:p w14:paraId="38BED496" w14:textId="41A2313A" w:rsidR="00E6364D" w:rsidRPr="00FF353C" w:rsidDel="00F315BB" w:rsidRDefault="00E6364D" w:rsidP="00E6364D">
      <w:pPr>
        <w:rPr>
          <w:del w:id="1603" w:author="Author"/>
          <w:lang w:val="en-GB"/>
        </w:rPr>
      </w:pPr>
      <w:del w:id="1604" w:author="Author">
        <w:r w:rsidRPr="00FF353C" w:rsidDel="00F315BB">
          <w:rPr>
            <w:lang w:val="en-GB"/>
          </w:rPr>
          <w:delText>This section relates to annual submission of information for individual entities.</w:delText>
        </w:r>
      </w:del>
    </w:p>
    <w:p w14:paraId="0BEE611A" w14:textId="5CA20E87" w:rsidR="00E6364D" w:rsidRPr="00FF353C" w:rsidDel="00F315BB" w:rsidRDefault="00E6364D" w:rsidP="00E6364D">
      <w:pPr>
        <w:rPr>
          <w:del w:id="1605" w:author="Author"/>
          <w:lang w:val="en-GB"/>
        </w:rPr>
      </w:pPr>
      <w:del w:id="1606" w:author="Author">
        <w:r w:rsidRPr="00FF353C" w:rsidDel="00F315BB">
          <w:rPr>
            <w:lang w:val="en-GB"/>
          </w:rPr>
          <w:delText>This template shall only be reported in relation to the direct business by insurance companies that have Variable Annuities portfolios.</w:delText>
        </w:r>
      </w:del>
    </w:p>
    <w:p w14:paraId="530FD76B" w14:textId="327640C6" w:rsidR="00E6364D" w:rsidRPr="00FF353C" w:rsidDel="00F315BB" w:rsidRDefault="00E6364D" w:rsidP="00E6364D">
      <w:pPr>
        <w:rPr>
          <w:del w:id="1607" w:author="Author"/>
          <w:lang w:val="en-GB"/>
        </w:rPr>
      </w:pPr>
      <w:del w:id="1608" w:author="Author">
        <w:r w:rsidRPr="00FF353C" w:rsidDel="00F315BB">
          <w:rPr>
            <w:lang w:val="en-GB"/>
          </w:rPr>
          <w:delText>Variable annuities are unit–linked life insurance contracts with investment guarantees which, in exchange for single or regular premiums, allow the policyholder to benefit from the upside of the unit but be partially or totally protected when the unit loses value.</w:delText>
        </w:r>
      </w:del>
    </w:p>
    <w:p w14:paraId="21C80DD2" w14:textId="72DCF2F4" w:rsidR="00E6364D" w:rsidRPr="00FF353C" w:rsidDel="00F315BB" w:rsidRDefault="00E6364D" w:rsidP="00E6364D">
      <w:pPr>
        <w:rPr>
          <w:del w:id="1609" w:author="Author"/>
          <w:lang w:val="en-GB"/>
        </w:rPr>
      </w:pPr>
      <w:del w:id="1610" w:author="Author">
        <w:r w:rsidRPr="00FF353C" w:rsidDel="00F315BB">
          <w:rPr>
            <w:lang w:val="en-GB"/>
          </w:rPr>
          <w:delText>If Variable Annuities policies are split between two insurance undertakings, for instance a life company and a non–life company for the Variable Annuities guarantee, the company with the guarantee shall report this template. Only one row per product shall be reported.</w:delText>
        </w:r>
      </w:del>
    </w:p>
    <w:tbl>
      <w:tblPr>
        <w:tblW w:w="0" w:type="auto"/>
        <w:tblLayout w:type="fixed"/>
        <w:tblLook w:val="0000" w:firstRow="0" w:lastRow="0" w:firstColumn="0" w:lastColumn="0" w:noHBand="0" w:noVBand="0"/>
      </w:tblPr>
      <w:tblGrid>
        <w:gridCol w:w="1021"/>
        <w:gridCol w:w="1486"/>
        <w:gridCol w:w="6779"/>
      </w:tblGrid>
      <w:tr w:rsidR="00E6364D" w:rsidRPr="00FF353C" w:rsidDel="00F315BB" w14:paraId="5E838AB1" w14:textId="0A466723" w:rsidTr="00485DF3">
        <w:trPr>
          <w:del w:id="1611" w:author="Author"/>
        </w:trPr>
        <w:tc>
          <w:tcPr>
            <w:tcW w:w="1021" w:type="dxa"/>
            <w:tcBorders>
              <w:top w:val="single" w:sz="2" w:space="0" w:color="auto"/>
              <w:left w:val="single" w:sz="2" w:space="0" w:color="auto"/>
              <w:bottom w:val="single" w:sz="2" w:space="0" w:color="auto"/>
              <w:right w:val="single" w:sz="2" w:space="0" w:color="auto"/>
            </w:tcBorders>
          </w:tcPr>
          <w:p w14:paraId="12C704FD" w14:textId="7504F5A1" w:rsidR="00E6364D" w:rsidRPr="00FF353C" w:rsidDel="00F315BB" w:rsidRDefault="00E6364D" w:rsidP="00485DF3">
            <w:pPr>
              <w:adjustRightInd w:val="0"/>
              <w:spacing w:before="0" w:after="0"/>
              <w:jc w:val="left"/>
              <w:rPr>
                <w:del w:id="1612" w:author="Author"/>
                <w:lang w:val="en-GB"/>
              </w:rPr>
            </w:pPr>
          </w:p>
        </w:tc>
        <w:tc>
          <w:tcPr>
            <w:tcW w:w="1486" w:type="dxa"/>
            <w:tcBorders>
              <w:top w:val="single" w:sz="2" w:space="0" w:color="auto"/>
              <w:left w:val="single" w:sz="2" w:space="0" w:color="auto"/>
              <w:bottom w:val="single" w:sz="2" w:space="0" w:color="auto"/>
              <w:right w:val="single" w:sz="2" w:space="0" w:color="auto"/>
            </w:tcBorders>
          </w:tcPr>
          <w:p w14:paraId="78170D43" w14:textId="5000EB6C" w:rsidR="00E6364D" w:rsidRPr="00FF353C" w:rsidDel="00F315BB" w:rsidRDefault="00E6364D" w:rsidP="00485DF3">
            <w:pPr>
              <w:pStyle w:val="NormalCentered"/>
              <w:rPr>
                <w:del w:id="1613" w:author="Author"/>
                <w:lang w:val="en-GB"/>
              </w:rPr>
            </w:pPr>
            <w:del w:id="1614" w:author="Author">
              <w:r w:rsidRPr="00FF353C" w:rsidDel="00F315BB">
                <w:rPr>
                  <w:lang w:val="en-GB"/>
                </w:rPr>
                <w:delText>ITEM</w:delText>
              </w:r>
            </w:del>
          </w:p>
        </w:tc>
        <w:tc>
          <w:tcPr>
            <w:tcW w:w="6779" w:type="dxa"/>
            <w:tcBorders>
              <w:top w:val="single" w:sz="2" w:space="0" w:color="auto"/>
              <w:left w:val="single" w:sz="2" w:space="0" w:color="auto"/>
              <w:bottom w:val="single" w:sz="2" w:space="0" w:color="auto"/>
              <w:right w:val="single" w:sz="2" w:space="0" w:color="auto"/>
            </w:tcBorders>
          </w:tcPr>
          <w:p w14:paraId="2764BBC0" w14:textId="37A5C048" w:rsidR="00E6364D" w:rsidRPr="00FF353C" w:rsidDel="00F315BB" w:rsidRDefault="00E6364D" w:rsidP="00485DF3">
            <w:pPr>
              <w:pStyle w:val="NormalCentered"/>
              <w:rPr>
                <w:del w:id="1615" w:author="Author"/>
                <w:lang w:val="en-GB"/>
              </w:rPr>
            </w:pPr>
            <w:del w:id="1616" w:author="Author">
              <w:r w:rsidRPr="00FF353C" w:rsidDel="00F315BB">
                <w:rPr>
                  <w:lang w:val="en-GB"/>
                </w:rPr>
                <w:delText>INSTRUCTIONS</w:delText>
              </w:r>
            </w:del>
          </w:p>
        </w:tc>
      </w:tr>
      <w:tr w:rsidR="00E6364D" w:rsidRPr="00FF353C" w:rsidDel="00F315BB" w14:paraId="7500AD8D" w14:textId="6D876F26" w:rsidTr="00485DF3">
        <w:trPr>
          <w:del w:id="1617" w:author="Author"/>
        </w:trPr>
        <w:tc>
          <w:tcPr>
            <w:tcW w:w="1021" w:type="dxa"/>
            <w:tcBorders>
              <w:top w:val="single" w:sz="2" w:space="0" w:color="auto"/>
              <w:left w:val="single" w:sz="2" w:space="0" w:color="auto"/>
              <w:bottom w:val="single" w:sz="2" w:space="0" w:color="auto"/>
              <w:right w:val="single" w:sz="2" w:space="0" w:color="auto"/>
            </w:tcBorders>
          </w:tcPr>
          <w:p w14:paraId="776C8F40" w14:textId="2C6A095F" w:rsidR="00E6364D" w:rsidRPr="00FF353C" w:rsidDel="00F315BB" w:rsidRDefault="00E6364D" w:rsidP="00485DF3">
            <w:pPr>
              <w:pStyle w:val="NormalLeft"/>
              <w:rPr>
                <w:del w:id="1618" w:author="Author"/>
                <w:lang w:val="en-GB"/>
              </w:rPr>
            </w:pPr>
            <w:del w:id="1619" w:author="Author">
              <w:r w:rsidRPr="00FF353C" w:rsidDel="00F315BB">
                <w:rPr>
                  <w:lang w:val="en-GB"/>
                </w:rPr>
                <w:delText>C0040</w:delText>
              </w:r>
            </w:del>
          </w:p>
        </w:tc>
        <w:tc>
          <w:tcPr>
            <w:tcW w:w="1486" w:type="dxa"/>
            <w:tcBorders>
              <w:top w:val="single" w:sz="2" w:space="0" w:color="auto"/>
              <w:left w:val="single" w:sz="2" w:space="0" w:color="auto"/>
              <w:bottom w:val="single" w:sz="2" w:space="0" w:color="auto"/>
              <w:right w:val="single" w:sz="2" w:space="0" w:color="auto"/>
            </w:tcBorders>
          </w:tcPr>
          <w:p w14:paraId="1AC07A1F" w14:textId="56273F5F" w:rsidR="00E6364D" w:rsidRPr="00FF353C" w:rsidDel="00F315BB" w:rsidRDefault="00E6364D" w:rsidP="00485DF3">
            <w:pPr>
              <w:pStyle w:val="NormalLeft"/>
              <w:rPr>
                <w:del w:id="1620" w:author="Author"/>
                <w:lang w:val="en-GB"/>
              </w:rPr>
            </w:pPr>
            <w:del w:id="1621" w:author="Author">
              <w:r w:rsidRPr="00FF353C" w:rsidDel="00F315BB">
                <w:rPr>
                  <w:lang w:val="en-GB"/>
                </w:rPr>
                <w:delText>Product ID code</w:delText>
              </w:r>
            </w:del>
          </w:p>
        </w:tc>
        <w:tc>
          <w:tcPr>
            <w:tcW w:w="6779" w:type="dxa"/>
            <w:tcBorders>
              <w:top w:val="single" w:sz="2" w:space="0" w:color="auto"/>
              <w:left w:val="single" w:sz="2" w:space="0" w:color="auto"/>
              <w:bottom w:val="single" w:sz="2" w:space="0" w:color="auto"/>
              <w:right w:val="single" w:sz="2" w:space="0" w:color="auto"/>
            </w:tcBorders>
          </w:tcPr>
          <w:p w14:paraId="6519B214" w14:textId="1A89030B" w:rsidR="00E6364D" w:rsidRPr="00FF353C" w:rsidDel="00F315BB" w:rsidRDefault="00E6364D" w:rsidP="00485DF3">
            <w:pPr>
              <w:pStyle w:val="NormalLeft"/>
              <w:rPr>
                <w:del w:id="1622" w:author="Author"/>
                <w:lang w:val="en-GB"/>
              </w:rPr>
            </w:pPr>
            <w:del w:id="1623" w:author="Author">
              <w:r w:rsidRPr="00FF353C" w:rsidDel="00F315BB">
                <w:rPr>
                  <w:lang w:val="en-GB"/>
                </w:rPr>
                <w:delText>Internal product ID code used by the undertaking for the product. If a code is already in use or is attributed by the competent authority for supervisory purposes that code shall be used.</w:delText>
              </w:r>
            </w:del>
          </w:p>
          <w:p w14:paraId="25D199A9" w14:textId="79D34254" w:rsidR="00E6364D" w:rsidRPr="00FF353C" w:rsidDel="00F315BB" w:rsidRDefault="00E6364D" w:rsidP="00485DF3">
            <w:pPr>
              <w:pStyle w:val="NormalLeft"/>
              <w:rPr>
                <w:del w:id="1624" w:author="Author"/>
                <w:lang w:val="en-GB"/>
              </w:rPr>
            </w:pPr>
            <w:del w:id="1625" w:author="Author">
              <w:r w:rsidRPr="00FF353C" w:rsidDel="00F315BB">
                <w:rPr>
                  <w:lang w:val="en-GB"/>
                </w:rPr>
                <w:delText xml:space="preserve">The ID code shall be consistent over time and for the individual reporting correspond with the ID code reported in S.14.01 (C0010) </w:delText>
              </w:r>
              <w:r w:rsidRPr="00FF353C" w:rsidDel="00F315BB">
                <w:rPr>
                  <w:lang w:val="en-GB"/>
                </w:rPr>
                <w:lastRenderedPageBreak/>
                <w:delText>and S.15.01 (C0020).</w:delText>
              </w:r>
            </w:del>
          </w:p>
        </w:tc>
      </w:tr>
      <w:tr w:rsidR="00E6364D" w:rsidRPr="00FF353C" w:rsidDel="00F315BB" w14:paraId="30BDA7C6" w14:textId="210AE72D" w:rsidTr="00485DF3">
        <w:trPr>
          <w:del w:id="1626" w:author="Author"/>
        </w:trPr>
        <w:tc>
          <w:tcPr>
            <w:tcW w:w="1021" w:type="dxa"/>
            <w:tcBorders>
              <w:top w:val="single" w:sz="2" w:space="0" w:color="auto"/>
              <w:left w:val="single" w:sz="2" w:space="0" w:color="auto"/>
              <w:bottom w:val="single" w:sz="2" w:space="0" w:color="auto"/>
              <w:right w:val="single" w:sz="2" w:space="0" w:color="auto"/>
            </w:tcBorders>
          </w:tcPr>
          <w:p w14:paraId="360EED2A" w14:textId="793AA498" w:rsidR="00E6364D" w:rsidRPr="00FF353C" w:rsidDel="00F315BB" w:rsidRDefault="00E6364D" w:rsidP="00485DF3">
            <w:pPr>
              <w:pStyle w:val="NormalLeft"/>
              <w:rPr>
                <w:del w:id="1627" w:author="Author"/>
                <w:lang w:val="en-GB"/>
              </w:rPr>
            </w:pPr>
            <w:del w:id="1628" w:author="Author">
              <w:r w:rsidRPr="00FF353C" w:rsidDel="00F315BB">
                <w:rPr>
                  <w:lang w:val="en-GB"/>
                </w:rPr>
                <w:lastRenderedPageBreak/>
                <w:delText>C0050</w:delText>
              </w:r>
            </w:del>
          </w:p>
        </w:tc>
        <w:tc>
          <w:tcPr>
            <w:tcW w:w="1486" w:type="dxa"/>
            <w:tcBorders>
              <w:top w:val="single" w:sz="2" w:space="0" w:color="auto"/>
              <w:left w:val="single" w:sz="2" w:space="0" w:color="auto"/>
              <w:bottom w:val="single" w:sz="2" w:space="0" w:color="auto"/>
              <w:right w:val="single" w:sz="2" w:space="0" w:color="auto"/>
            </w:tcBorders>
          </w:tcPr>
          <w:p w14:paraId="75AD304F" w14:textId="1AA01426" w:rsidR="00E6364D" w:rsidRPr="00FF353C" w:rsidDel="00F315BB" w:rsidRDefault="00E6364D" w:rsidP="00485DF3">
            <w:pPr>
              <w:pStyle w:val="NormalLeft"/>
              <w:rPr>
                <w:del w:id="1629" w:author="Author"/>
                <w:lang w:val="en-GB"/>
              </w:rPr>
            </w:pPr>
            <w:del w:id="1630" w:author="Author">
              <w:r w:rsidRPr="00FF353C" w:rsidDel="00F315BB">
                <w:rPr>
                  <w:lang w:val="en-GB"/>
                </w:rPr>
                <w:delText>Product denomination</w:delText>
              </w:r>
            </w:del>
          </w:p>
        </w:tc>
        <w:tc>
          <w:tcPr>
            <w:tcW w:w="6779" w:type="dxa"/>
            <w:tcBorders>
              <w:top w:val="single" w:sz="2" w:space="0" w:color="auto"/>
              <w:left w:val="single" w:sz="2" w:space="0" w:color="auto"/>
              <w:bottom w:val="single" w:sz="2" w:space="0" w:color="auto"/>
              <w:right w:val="single" w:sz="2" w:space="0" w:color="auto"/>
            </w:tcBorders>
          </w:tcPr>
          <w:p w14:paraId="10232E8E" w14:textId="63C68BAF" w:rsidR="00E6364D" w:rsidRPr="00FF353C" w:rsidDel="00F315BB" w:rsidRDefault="00E6364D" w:rsidP="00485DF3">
            <w:pPr>
              <w:pStyle w:val="NormalLeft"/>
              <w:rPr>
                <w:del w:id="1631" w:author="Author"/>
                <w:lang w:val="en-GB"/>
              </w:rPr>
            </w:pPr>
            <w:del w:id="1632" w:author="Author">
              <w:r w:rsidRPr="00FF353C" w:rsidDel="00F315BB">
                <w:rPr>
                  <w:lang w:val="en-GB"/>
                </w:rPr>
                <w:delText>Commercial name of product (undertaking–specific)</w:delText>
              </w:r>
            </w:del>
          </w:p>
        </w:tc>
      </w:tr>
      <w:tr w:rsidR="00E6364D" w:rsidRPr="00FF353C" w:rsidDel="00F315BB" w14:paraId="302CFEB1" w14:textId="751D8C1D" w:rsidTr="00485DF3">
        <w:trPr>
          <w:del w:id="1633" w:author="Author"/>
        </w:trPr>
        <w:tc>
          <w:tcPr>
            <w:tcW w:w="1021" w:type="dxa"/>
            <w:tcBorders>
              <w:top w:val="single" w:sz="2" w:space="0" w:color="auto"/>
              <w:left w:val="single" w:sz="2" w:space="0" w:color="auto"/>
              <w:bottom w:val="single" w:sz="2" w:space="0" w:color="auto"/>
              <w:right w:val="single" w:sz="2" w:space="0" w:color="auto"/>
            </w:tcBorders>
          </w:tcPr>
          <w:p w14:paraId="76DA1485" w14:textId="51C0357D" w:rsidR="00E6364D" w:rsidRPr="00FF353C" w:rsidDel="00F315BB" w:rsidRDefault="00E6364D" w:rsidP="00485DF3">
            <w:pPr>
              <w:pStyle w:val="NormalLeft"/>
              <w:rPr>
                <w:del w:id="1634" w:author="Author"/>
                <w:lang w:val="en-GB"/>
              </w:rPr>
            </w:pPr>
            <w:del w:id="1635" w:author="Author">
              <w:r w:rsidRPr="00FF353C" w:rsidDel="00F315BB">
                <w:rPr>
                  <w:lang w:val="en-GB"/>
                </w:rPr>
                <w:delText>C0060</w:delText>
              </w:r>
            </w:del>
          </w:p>
        </w:tc>
        <w:tc>
          <w:tcPr>
            <w:tcW w:w="1486" w:type="dxa"/>
            <w:tcBorders>
              <w:top w:val="single" w:sz="2" w:space="0" w:color="auto"/>
              <w:left w:val="single" w:sz="2" w:space="0" w:color="auto"/>
              <w:bottom w:val="single" w:sz="2" w:space="0" w:color="auto"/>
              <w:right w:val="single" w:sz="2" w:space="0" w:color="auto"/>
            </w:tcBorders>
          </w:tcPr>
          <w:p w14:paraId="275217FF" w14:textId="46D51123" w:rsidR="00E6364D" w:rsidRPr="00FF353C" w:rsidDel="00F315BB" w:rsidRDefault="00E6364D" w:rsidP="00485DF3">
            <w:pPr>
              <w:pStyle w:val="NormalLeft"/>
              <w:rPr>
                <w:del w:id="1636" w:author="Author"/>
                <w:lang w:val="en-GB"/>
              </w:rPr>
            </w:pPr>
            <w:del w:id="1637" w:author="Author">
              <w:r w:rsidRPr="00FF353C" w:rsidDel="00F315BB">
                <w:rPr>
                  <w:lang w:val="en-GB"/>
                </w:rPr>
                <w:delText>Type of hedging</w:delText>
              </w:r>
            </w:del>
          </w:p>
        </w:tc>
        <w:tc>
          <w:tcPr>
            <w:tcW w:w="6779" w:type="dxa"/>
            <w:tcBorders>
              <w:top w:val="single" w:sz="2" w:space="0" w:color="auto"/>
              <w:left w:val="single" w:sz="2" w:space="0" w:color="auto"/>
              <w:bottom w:val="single" w:sz="2" w:space="0" w:color="auto"/>
              <w:right w:val="single" w:sz="2" w:space="0" w:color="auto"/>
            </w:tcBorders>
          </w:tcPr>
          <w:p w14:paraId="136F57D9" w14:textId="3CD6AAD5" w:rsidR="00E6364D" w:rsidRPr="00FF353C" w:rsidDel="00F315BB" w:rsidRDefault="00E6364D" w:rsidP="00485DF3">
            <w:pPr>
              <w:pStyle w:val="NormalLeft"/>
              <w:rPr>
                <w:del w:id="1638" w:author="Author"/>
                <w:lang w:val="en-GB"/>
              </w:rPr>
            </w:pPr>
            <w:del w:id="1639" w:author="Author">
              <w:r w:rsidRPr="00FF353C" w:rsidDel="00F315BB">
                <w:rPr>
                  <w:lang w:val="en-GB"/>
                </w:rPr>
                <w:delText>The following closed list shall be used:</w:delText>
              </w:r>
            </w:del>
          </w:p>
          <w:p w14:paraId="3189DAE0" w14:textId="34FD8884" w:rsidR="00E6364D" w:rsidRPr="00FF353C" w:rsidDel="00F315BB" w:rsidRDefault="00E6364D" w:rsidP="00485DF3">
            <w:pPr>
              <w:pStyle w:val="NormalLeft"/>
              <w:rPr>
                <w:del w:id="1640" w:author="Author"/>
                <w:lang w:val="en-GB"/>
              </w:rPr>
            </w:pPr>
            <w:del w:id="1641" w:author="Author">
              <w:r w:rsidRPr="00FF353C" w:rsidDel="00F315BB">
                <w:rPr>
                  <w:lang w:val="en-GB"/>
                </w:rPr>
                <w:delText>1 — No hedging</w:delText>
              </w:r>
            </w:del>
          </w:p>
          <w:p w14:paraId="109EA250" w14:textId="0FA573F0" w:rsidR="00E6364D" w:rsidRPr="00FF353C" w:rsidDel="00F315BB" w:rsidRDefault="00E6364D" w:rsidP="00485DF3">
            <w:pPr>
              <w:pStyle w:val="NormalLeft"/>
              <w:rPr>
                <w:del w:id="1642" w:author="Author"/>
                <w:lang w:val="en-GB"/>
              </w:rPr>
            </w:pPr>
            <w:del w:id="1643" w:author="Author">
              <w:r w:rsidRPr="00FF353C" w:rsidDel="00F315BB">
                <w:rPr>
                  <w:lang w:val="en-GB"/>
                </w:rPr>
                <w:delText>2 — Dynamic hedging</w:delText>
              </w:r>
            </w:del>
          </w:p>
          <w:p w14:paraId="30C58FDC" w14:textId="70A4DB03" w:rsidR="00E6364D" w:rsidRPr="00FF353C" w:rsidDel="00F315BB" w:rsidRDefault="00E6364D" w:rsidP="00485DF3">
            <w:pPr>
              <w:pStyle w:val="NormalLeft"/>
              <w:rPr>
                <w:del w:id="1644" w:author="Author"/>
                <w:lang w:val="en-GB"/>
              </w:rPr>
            </w:pPr>
            <w:del w:id="1645" w:author="Author">
              <w:r w:rsidRPr="00FF353C" w:rsidDel="00F315BB">
                <w:rPr>
                  <w:lang w:val="en-GB"/>
                </w:rPr>
                <w:delText>3 — Static hedging</w:delText>
              </w:r>
            </w:del>
          </w:p>
          <w:p w14:paraId="262CB8A0" w14:textId="7AF4FFF0" w:rsidR="00E6364D" w:rsidRPr="00FF353C" w:rsidDel="00F315BB" w:rsidRDefault="00E6364D" w:rsidP="00485DF3">
            <w:pPr>
              <w:pStyle w:val="NormalLeft"/>
              <w:rPr>
                <w:del w:id="1646" w:author="Author"/>
                <w:lang w:val="en-GB"/>
              </w:rPr>
            </w:pPr>
            <w:del w:id="1647" w:author="Author">
              <w:r w:rsidRPr="00FF353C" w:rsidDel="00F315BB">
                <w:rPr>
                  <w:lang w:val="en-GB"/>
                </w:rPr>
                <w:delText>4 — Ad hoc hedging</w:delText>
              </w:r>
            </w:del>
          </w:p>
          <w:p w14:paraId="1CB39377" w14:textId="2EA8055A" w:rsidR="00E6364D" w:rsidRPr="00FF353C" w:rsidDel="00F315BB" w:rsidRDefault="00E6364D" w:rsidP="00485DF3">
            <w:pPr>
              <w:pStyle w:val="NormalLeft"/>
              <w:rPr>
                <w:del w:id="1648" w:author="Author"/>
                <w:lang w:val="en-GB"/>
              </w:rPr>
            </w:pPr>
            <w:del w:id="1649" w:author="Author">
              <w:r w:rsidRPr="00FF353C" w:rsidDel="00F315BB">
                <w:rPr>
                  <w:lang w:val="en-GB"/>
                </w:rPr>
                <w:delText>Dynamic hedging is frequently rebalanced; static hedging is made of ‘standard’ derivatives but not frequently rebalanced; ad hoc hedging is made of financial products structured for the specific purpose of hedging those liabilities.</w:delText>
              </w:r>
            </w:del>
          </w:p>
        </w:tc>
      </w:tr>
      <w:tr w:rsidR="00E6364D" w:rsidRPr="00FF353C" w:rsidDel="00F315BB" w14:paraId="7C710224" w14:textId="4263C8B5" w:rsidTr="00485DF3">
        <w:trPr>
          <w:del w:id="1650" w:author="Author"/>
        </w:trPr>
        <w:tc>
          <w:tcPr>
            <w:tcW w:w="1021" w:type="dxa"/>
            <w:tcBorders>
              <w:top w:val="single" w:sz="2" w:space="0" w:color="auto"/>
              <w:left w:val="single" w:sz="2" w:space="0" w:color="auto"/>
              <w:bottom w:val="single" w:sz="2" w:space="0" w:color="auto"/>
              <w:right w:val="single" w:sz="2" w:space="0" w:color="auto"/>
            </w:tcBorders>
          </w:tcPr>
          <w:p w14:paraId="4933AA8F" w14:textId="670FA0FB" w:rsidR="00E6364D" w:rsidRPr="00FF353C" w:rsidDel="00F315BB" w:rsidRDefault="00E6364D" w:rsidP="00485DF3">
            <w:pPr>
              <w:pStyle w:val="NormalLeft"/>
              <w:rPr>
                <w:del w:id="1651" w:author="Author"/>
                <w:lang w:val="en-GB"/>
              </w:rPr>
            </w:pPr>
            <w:del w:id="1652" w:author="Author">
              <w:r w:rsidRPr="00FF353C" w:rsidDel="00F315BB">
                <w:rPr>
                  <w:lang w:val="en-GB"/>
                </w:rPr>
                <w:delText>C0070</w:delText>
              </w:r>
            </w:del>
          </w:p>
        </w:tc>
        <w:tc>
          <w:tcPr>
            <w:tcW w:w="1486" w:type="dxa"/>
            <w:tcBorders>
              <w:top w:val="single" w:sz="2" w:space="0" w:color="auto"/>
              <w:left w:val="single" w:sz="2" w:space="0" w:color="auto"/>
              <w:bottom w:val="single" w:sz="2" w:space="0" w:color="auto"/>
              <w:right w:val="single" w:sz="2" w:space="0" w:color="auto"/>
            </w:tcBorders>
          </w:tcPr>
          <w:p w14:paraId="5E231D1E" w14:textId="5396179F" w:rsidR="00E6364D" w:rsidRPr="00FF353C" w:rsidDel="00F315BB" w:rsidRDefault="00E6364D" w:rsidP="00485DF3">
            <w:pPr>
              <w:pStyle w:val="NormalLeft"/>
              <w:rPr>
                <w:del w:id="1653" w:author="Author"/>
                <w:lang w:val="en-GB"/>
              </w:rPr>
            </w:pPr>
            <w:del w:id="1654" w:author="Author">
              <w:r w:rsidRPr="00FF353C" w:rsidDel="00F315BB">
                <w:rPr>
                  <w:lang w:val="en-GB"/>
                </w:rPr>
                <w:delText>Delta hedged</w:delText>
              </w:r>
            </w:del>
          </w:p>
        </w:tc>
        <w:tc>
          <w:tcPr>
            <w:tcW w:w="6779" w:type="dxa"/>
            <w:tcBorders>
              <w:top w:val="single" w:sz="2" w:space="0" w:color="auto"/>
              <w:left w:val="single" w:sz="2" w:space="0" w:color="auto"/>
              <w:bottom w:val="single" w:sz="2" w:space="0" w:color="auto"/>
              <w:right w:val="single" w:sz="2" w:space="0" w:color="auto"/>
            </w:tcBorders>
          </w:tcPr>
          <w:p w14:paraId="0420FAB1" w14:textId="00C15B97" w:rsidR="00E6364D" w:rsidRPr="00FF353C" w:rsidDel="00F315BB" w:rsidRDefault="00E6364D" w:rsidP="00485DF3">
            <w:pPr>
              <w:pStyle w:val="NormalLeft"/>
              <w:rPr>
                <w:del w:id="1655" w:author="Author"/>
                <w:lang w:val="en-GB"/>
              </w:rPr>
            </w:pPr>
            <w:del w:id="1656" w:author="Author">
              <w:r w:rsidRPr="00FF353C" w:rsidDel="00F315BB">
                <w:rPr>
                  <w:lang w:val="en-GB"/>
                </w:rPr>
                <w:delText>The following closed list shall be used:</w:delText>
              </w:r>
            </w:del>
          </w:p>
          <w:p w14:paraId="003E1645" w14:textId="700AE0B5" w:rsidR="00E6364D" w:rsidRPr="00FF353C" w:rsidDel="00F315BB" w:rsidRDefault="00E6364D" w:rsidP="00485DF3">
            <w:pPr>
              <w:pStyle w:val="NormalLeft"/>
              <w:rPr>
                <w:del w:id="1657" w:author="Author"/>
                <w:lang w:val="en-GB"/>
              </w:rPr>
            </w:pPr>
            <w:del w:id="1658" w:author="Author">
              <w:r w:rsidRPr="00FF353C" w:rsidDel="00F315BB">
                <w:rPr>
                  <w:lang w:val="en-GB"/>
                </w:rPr>
                <w:delText>1 — Delta hedged</w:delText>
              </w:r>
            </w:del>
          </w:p>
          <w:p w14:paraId="68E910DB" w14:textId="0C6705F2" w:rsidR="00E6364D" w:rsidRPr="00FF353C" w:rsidDel="00F315BB" w:rsidRDefault="00E6364D" w:rsidP="00485DF3">
            <w:pPr>
              <w:pStyle w:val="NormalLeft"/>
              <w:rPr>
                <w:del w:id="1659" w:author="Author"/>
                <w:lang w:val="en-GB"/>
              </w:rPr>
            </w:pPr>
            <w:del w:id="1660" w:author="Author">
              <w:r w:rsidRPr="00FF353C" w:rsidDel="00F315BB">
                <w:rPr>
                  <w:lang w:val="en-GB"/>
                </w:rPr>
                <w:delText>2 — Delta not hedged</w:delText>
              </w:r>
            </w:del>
          </w:p>
          <w:p w14:paraId="50389FD0" w14:textId="038A3073" w:rsidR="00E6364D" w:rsidRPr="00FF353C" w:rsidDel="00F315BB" w:rsidRDefault="00E6364D" w:rsidP="00485DF3">
            <w:pPr>
              <w:pStyle w:val="NormalLeft"/>
              <w:rPr>
                <w:del w:id="1661" w:author="Author"/>
                <w:lang w:val="en-GB"/>
              </w:rPr>
            </w:pPr>
            <w:del w:id="1662" w:author="Author">
              <w:r w:rsidRPr="00FF353C" w:rsidDel="00F315BB">
                <w:rPr>
                  <w:lang w:val="en-GB"/>
                </w:rPr>
                <w:delText>3 — Delta partially hedged</w:delText>
              </w:r>
            </w:del>
          </w:p>
          <w:p w14:paraId="2757D943" w14:textId="045FE6C7" w:rsidR="00E6364D" w:rsidRPr="00FF353C" w:rsidDel="00F315BB" w:rsidRDefault="00E6364D" w:rsidP="00485DF3">
            <w:pPr>
              <w:pStyle w:val="NormalLeft"/>
              <w:rPr>
                <w:del w:id="1663" w:author="Author"/>
                <w:lang w:val="en-GB"/>
              </w:rPr>
            </w:pPr>
            <w:del w:id="1664" w:author="Author">
              <w:r w:rsidRPr="00FF353C" w:rsidDel="00F315BB">
                <w:rPr>
                  <w:lang w:val="en-GB"/>
                </w:rPr>
                <w:delText>4 — Guarantee not sensitive to delta.</w:delText>
              </w:r>
            </w:del>
          </w:p>
          <w:p w14:paraId="7036ABFD" w14:textId="1FC119AF" w:rsidR="00E6364D" w:rsidRPr="00FF353C" w:rsidDel="00F315BB" w:rsidRDefault="00E6364D" w:rsidP="00485DF3">
            <w:pPr>
              <w:pStyle w:val="NormalLeft"/>
              <w:rPr>
                <w:del w:id="1665" w:author="Author"/>
                <w:lang w:val="en-GB"/>
              </w:rPr>
            </w:pPr>
            <w:del w:id="1666" w:author="Author">
              <w:r w:rsidRPr="00FF353C" w:rsidDel="00F315BB">
                <w:rPr>
                  <w:lang w:val="en-GB"/>
                </w:rPr>
                <w:delText>Partial means that the strategy is not intended to cover the whole risk. Not sensitive is to be selected if the guarantee sold is deemed independent from the risk factor.</w:delText>
              </w:r>
            </w:del>
          </w:p>
        </w:tc>
      </w:tr>
      <w:tr w:rsidR="00E6364D" w:rsidRPr="00FF353C" w:rsidDel="00F315BB" w14:paraId="32A83025" w14:textId="402CE334" w:rsidTr="00485DF3">
        <w:trPr>
          <w:del w:id="1667" w:author="Author"/>
        </w:trPr>
        <w:tc>
          <w:tcPr>
            <w:tcW w:w="1021" w:type="dxa"/>
            <w:tcBorders>
              <w:top w:val="single" w:sz="2" w:space="0" w:color="auto"/>
              <w:left w:val="single" w:sz="2" w:space="0" w:color="auto"/>
              <w:bottom w:val="single" w:sz="2" w:space="0" w:color="auto"/>
              <w:right w:val="single" w:sz="2" w:space="0" w:color="auto"/>
            </w:tcBorders>
          </w:tcPr>
          <w:p w14:paraId="166C1B63" w14:textId="702ABFFB" w:rsidR="00E6364D" w:rsidRPr="00FF353C" w:rsidDel="00F315BB" w:rsidRDefault="00E6364D" w:rsidP="00485DF3">
            <w:pPr>
              <w:pStyle w:val="NormalLeft"/>
              <w:rPr>
                <w:del w:id="1668" w:author="Author"/>
                <w:lang w:val="en-GB"/>
              </w:rPr>
            </w:pPr>
            <w:del w:id="1669" w:author="Author">
              <w:r w:rsidRPr="00FF353C" w:rsidDel="00F315BB">
                <w:rPr>
                  <w:lang w:val="en-GB"/>
                </w:rPr>
                <w:delText>C0080</w:delText>
              </w:r>
            </w:del>
          </w:p>
        </w:tc>
        <w:tc>
          <w:tcPr>
            <w:tcW w:w="1486" w:type="dxa"/>
            <w:tcBorders>
              <w:top w:val="single" w:sz="2" w:space="0" w:color="auto"/>
              <w:left w:val="single" w:sz="2" w:space="0" w:color="auto"/>
              <w:bottom w:val="single" w:sz="2" w:space="0" w:color="auto"/>
              <w:right w:val="single" w:sz="2" w:space="0" w:color="auto"/>
            </w:tcBorders>
          </w:tcPr>
          <w:p w14:paraId="4C6365A1" w14:textId="1F3D8049" w:rsidR="00E6364D" w:rsidRPr="00FF353C" w:rsidDel="00F315BB" w:rsidRDefault="00E6364D" w:rsidP="00485DF3">
            <w:pPr>
              <w:pStyle w:val="NormalLeft"/>
              <w:rPr>
                <w:del w:id="1670" w:author="Author"/>
                <w:lang w:val="en-GB"/>
              </w:rPr>
            </w:pPr>
            <w:del w:id="1671" w:author="Author">
              <w:r w:rsidRPr="00FF353C" w:rsidDel="00F315BB">
                <w:rPr>
                  <w:lang w:val="en-GB"/>
                </w:rPr>
                <w:delText>Rho hedged</w:delText>
              </w:r>
            </w:del>
          </w:p>
        </w:tc>
        <w:tc>
          <w:tcPr>
            <w:tcW w:w="6779" w:type="dxa"/>
            <w:tcBorders>
              <w:top w:val="single" w:sz="2" w:space="0" w:color="auto"/>
              <w:left w:val="single" w:sz="2" w:space="0" w:color="auto"/>
              <w:bottom w:val="single" w:sz="2" w:space="0" w:color="auto"/>
              <w:right w:val="single" w:sz="2" w:space="0" w:color="auto"/>
            </w:tcBorders>
          </w:tcPr>
          <w:p w14:paraId="1C3EA1F7" w14:textId="7D9CEC9D" w:rsidR="00E6364D" w:rsidRPr="00FF353C" w:rsidDel="00F315BB" w:rsidRDefault="00E6364D" w:rsidP="00485DF3">
            <w:pPr>
              <w:pStyle w:val="NormalLeft"/>
              <w:rPr>
                <w:del w:id="1672" w:author="Author"/>
                <w:lang w:val="en-GB"/>
              </w:rPr>
            </w:pPr>
            <w:del w:id="1673" w:author="Author">
              <w:r w:rsidRPr="00FF353C" w:rsidDel="00F315BB">
                <w:rPr>
                  <w:lang w:val="en-GB"/>
                </w:rPr>
                <w:delText>The following closed list shall be used:</w:delText>
              </w:r>
            </w:del>
          </w:p>
          <w:p w14:paraId="29D8375B" w14:textId="6F86278C" w:rsidR="00E6364D" w:rsidRPr="00FF353C" w:rsidDel="00F315BB" w:rsidRDefault="00E6364D" w:rsidP="00485DF3">
            <w:pPr>
              <w:pStyle w:val="NormalLeft"/>
              <w:rPr>
                <w:del w:id="1674" w:author="Author"/>
                <w:lang w:val="en-GB"/>
              </w:rPr>
            </w:pPr>
            <w:del w:id="1675" w:author="Author">
              <w:r w:rsidRPr="00FF353C" w:rsidDel="00F315BB">
                <w:rPr>
                  <w:lang w:val="en-GB"/>
                </w:rPr>
                <w:delText>1 — Rho hedged</w:delText>
              </w:r>
            </w:del>
          </w:p>
          <w:p w14:paraId="66D0617E" w14:textId="31C113EA" w:rsidR="00E6364D" w:rsidRPr="00FF353C" w:rsidDel="00F315BB" w:rsidRDefault="00E6364D" w:rsidP="00485DF3">
            <w:pPr>
              <w:pStyle w:val="NormalLeft"/>
              <w:rPr>
                <w:del w:id="1676" w:author="Author"/>
                <w:lang w:val="en-GB"/>
              </w:rPr>
            </w:pPr>
            <w:del w:id="1677" w:author="Author">
              <w:r w:rsidRPr="00FF353C" w:rsidDel="00F315BB">
                <w:rPr>
                  <w:lang w:val="en-GB"/>
                </w:rPr>
                <w:delText>2 — Rho not hedged</w:delText>
              </w:r>
            </w:del>
          </w:p>
          <w:p w14:paraId="63390AE5" w14:textId="5E5E011E" w:rsidR="00E6364D" w:rsidRPr="00FF353C" w:rsidDel="00F315BB" w:rsidRDefault="00E6364D" w:rsidP="00485DF3">
            <w:pPr>
              <w:pStyle w:val="NormalLeft"/>
              <w:rPr>
                <w:del w:id="1678" w:author="Author"/>
                <w:lang w:val="en-GB"/>
              </w:rPr>
            </w:pPr>
            <w:del w:id="1679" w:author="Author">
              <w:r w:rsidRPr="00FF353C" w:rsidDel="00F315BB">
                <w:rPr>
                  <w:lang w:val="en-GB"/>
                </w:rPr>
                <w:delText>3 — Rho partially hedged</w:delText>
              </w:r>
            </w:del>
          </w:p>
          <w:p w14:paraId="1E63D127" w14:textId="44731E68" w:rsidR="00E6364D" w:rsidRPr="00FF353C" w:rsidDel="00F315BB" w:rsidRDefault="00E6364D" w:rsidP="00485DF3">
            <w:pPr>
              <w:pStyle w:val="NormalLeft"/>
              <w:rPr>
                <w:del w:id="1680" w:author="Author"/>
                <w:lang w:val="en-GB"/>
              </w:rPr>
            </w:pPr>
            <w:del w:id="1681" w:author="Author">
              <w:r w:rsidRPr="00FF353C" w:rsidDel="00F315BB">
                <w:rPr>
                  <w:lang w:val="en-GB"/>
                </w:rPr>
                <w:delText>4 — Guarantee not sensitive to rho.</w:delText>
              </w:r>
            </w:del>
          </w:p>
          <w:p w14:paraId="765B9676" w14:textId="3446ABD1" w:rsidR="00E6364D" w:rsidRPr="00FF353C" w:rsidDel="00F315BB" w:rsidRDefault="00E6364D" w:rsidP="00485DF3">
            <w:pPr>
              <w:pStyle w:val="NormalLeft"/>
              <w:rPr>
                <w:del w:id="1682" w:author="Author"/>
                <w:lang w:val="en-GB"/>
              </w:rPr>
            </w:pPr>
            <w:del w:id="1683" w:author="Author">
              <w:r w:rsidRPr="00FF353C" w:rsidDel="00F315BB">
                <w:rPr>
                  <w:lang w:val="en-GB"/>
                </w:rPr>
                <w:delText>Partial means that the strategy is not intended to cover the whole risk. Not sensitive is to be selected if the guarantee sold is deemed independent from the risk factor.</w:delText>
              </w:r>
            </w:del>
          </w:p>
        </w:tc>
      </w:tr>
      <w:tr w:rsidR="00E6364D" w:rsidRPr="00FF353C" w:rsidDel="00F315BB" w14:paraId="38A24644" w14:textId="1FBD99CE" w:rsidTr="00485DF3">
        <w:trPr>
          <w:del w:id="1684" w:author="Author"/>
        </w:trPr>
        <w:tc>
          <w:tcPr>
            <w:tcW w:w="1021" w:type="dxa"/>
            <w:tcBorders>
              <w:top w:val="single" w:sz="2" w:space="0" w:color="auto"/>
              <w:left w:val="single" w:sz="2" w:space="0" w:color="auto"/>
              <w:bottom w:val="single" w:sz="2" w:space="0" w:color="auto"/>
              <w:right w:val="single" w:sz="2" w:space="0" w:color="auto"/>
            </w:tcBorders>
          </w:tcPr>
          <w:p w14:paraId="794BB7E8" w14:textId="0D0E972E" w:rsidR="00E6364D" w:rsidRPr="00FF353C" w:rsidDel="00F315BB" w:rsidRDefault="00E6364D" w:rsidP="00485DF3">
            <w:pPr>
              <w:pStyle w:val="NormalLeft"/>
              <w:rPr>
                <w:del w:id="1685" w:author="Author"/>
                <w:lang w:val="en-GB"/>
              </w:rPr>
            </w:pPr>
            <w:del w:id="1686" w:author="Author">
              <w:r w:rsidRPr="00FF353C" w:rsidDel="00F315BB">
                <w:rPr>
                  <w:lang w:val="en-GB"/>
                </w:rPr>
                <w:delText>C0090</w:delText>
              </w:r>
            </w:del>
          </w:p>
        </w:tc>
        <w:tc>
          <w:tcPr>
            <w:tcW w:w="1486" w:type="dxa"/>
            <w:tcBorders>
              <w:top w:val="single" w:sz="2" w:space="0" w:color="auto"/>
              <w:left w:val="single" w:sz="2" w:space="0" w:color="auto"/>
              <w:bottom w:val="single" w:sz="2" w:space="0" w:color="auto"/>
              <w:right w:val="single" w:sz="2" w:space="0" w:color="auto"/>
            </w:tcBorders>
          </w:tcPr>
          <w:p w14:paraId="68DB2F86" w14:textId="07057D62" w:rsidR="00E6364D" w:rsidRPr="00FF353C" w:rsidDel="00F315BB" w:rsidRDefault="00E6364D" w:rsidP="00485DF3">
            <w:pPr>
              <w:pStyle w:val="NormalLeft"/>
              <w:rPr>
                <w:del w:id="1687" w:author="Author"/>
                <w:lang w:val="en-GB"/>
              </w:rPr>
            </w:pPr>
            <w:del w:id="1688" w:author="Author">
              <w:r w:rsidRPr="00FF353C" w:rsidDel="00F315BB">
                <w:rPr>
                  <w:lang w:val="en-GB"/>
                </w:rPr>
                <w:delText>Gamma hedged</w:delText>
              </w:r>
            </w:del>
          </w:p>
        </w:tc>
        <w:tc>
          <w:tcPr>
            <w:tcW w:w="6779" w:type="dxa"/>
            <w:tcBorders>
              <w:top w:val="single" w:sz="2" w:space="0" w:color="auto"/>
              <w:left w:val="single" w:sz="2" w:space="0" w:color="auto"/>
              <w:bottom w:val="single" w:sz="2" w:space="0" w:color="auto"/>
              <w:right w:val="single" w:sz="2" w:space="0" w:color="auto"/>
            </w:tcBorders>
          </w:tcPr>
          <w:p w14:paraId="3BBB056A" w14:textId="58444D53" w:rsidR="00E6364D" w:rsidRPr="00FF353C" w:rsidDel="00F315BB" w:rsidRDefault="00E6364D" w:rsidP="00485DF3">
            <w:pPr>
              <w:pStyle w:val="NormalLeft"/>
              <w:rPr>
                <w:del w:id="1689" w:author="Author"/>
                <w:lang w:val="en-GB"/>
              </w:rPr>
            </w:pPr>
            <w:del w:id="1690" w:author="Author">
              <w:r w:rsidRPr="00FF353C" w:rsidDel="00F315BB">
                <w:rPr>
                  <w:lang w:val="en-GB"/>
                </w:rPr>
                <w:delText>The following closed list shall be used:</w:delText>
              </w:r>
            </w:del>
          </w:p>
          <w:p w14:paraId="10CB9644" w14:textId="637DC740" w:rsidR="00E6364D" w:rsidRPr="00FF353C" w:rsidDel="00F315BB" w:rsidRDefault="00E6364D" w:rsidP="00485DF3">
            <w:pPr>
              <w:pStyle w:val="NormalLeft"/>
              <w:rPr>
                <w:del w:id="1691" w:author="Author"/>
                <w:lang w:val="en-GB"/>
              </w:rPr>
            </w:pPr>
            <w:del w:id="1692" w:author="Author">
              <w:r w:rsidRPr="00FF353C" w:rsidDel="00F315BB">
                <w:rPr>
                  <w:lang w:val="en-GB"/>
                </w:rPr>
                <w:delText>1 — Gamma hedged</w:delText>
              </w:r>
            </w:del>
          </w:p>
          <w:p w14:paraId="6D50719D" w14:textId="3E441B01" w:rsidR="00E6364D" w:rsidRPr="00FF353C" w:rsidDel="00F315BB" w:rsidRDefault="00E6364D" w:rsidP="00485DF3">
            <w:pPr>
              <w:pStyle w:val="NormalLeft"/>
              <w:rPr>
                <w:del w:id="1693" w:author="Author"/>
                <w:lang w:val="en-GB"/>
              </w:rPr>
            </w:pPr>
            <w:del w:id="1694" w:author="Author">
              <w:r w:rsidRPr="00FF353C" w:rsidDel="00F315BB">
                <w:rPr>
                  <w:lang w:val="en-GB"/>
                </w:rPr>
                <w:delText>2 — Gamma not hedged</w:delText>
              </w:r>
            </w:del>
          </w:p>
          <w:p w14:paraId="422375BE" w14:textId="2CE5532F" w:rsidR="00E6364D" w:rsidRPr="00FF353C" w:rsidDel="00F315BB" w:rsidRDefault="00E6364D" w:rsidP="00485DF3">
            <w:pPr>
              <w:pStyle w:val="NormalLeft"/>
              <w:rPr>
                <w:del w:id="1695" w:author="Author"/>
                <w:lang w:val="en-GB"/>
              </w:rPr>
            </w:pPr>
            <w:del w:id="1696" w:author="Author">
              <w:r w:rsidRPr="00FF353C" w:rsidDel="00F315BB">
                <w:rPr>
                  <w:lang w:val="en-GB"/>
                </w:rPr>
                <w:delText>3 — Gamma partially hedged</w:delText>
              </w:r>
            </w:del>
          </w:p>
          <w:p w14:paraId="6568CE77" w14:textId="609121F0" w:rsidR="00E6364D" w:rsidRPr="00FF353C" w:rsidDel="00F315BB" w:rsidRDefault="00E6364D" w:rsidP="00485DF3">
            <w:pPr>
              <w:pStyle w:val="NormalLeft"/>
              <w:rPr>
                <w:del w:id="1697" w:author="Author"/>
                <w:lang w:val="en-GB"/>
              </w:rPr>
            </w:pPr>
            <w:del w:id="1698" w:author="Author">
              <w:r w:rsidRPr="00FF353C" w:rsidDel="00F315BB">
                <w:rPr>
                  <w:lang w:val="en-GB"/>
                </w:rPr>
                <w:delText>4 — Guarantee not sensitive to gamma</w:delText>
              </w:r>
            </w:del>
          </w:p>
          <w:p w14:paraId="00C5A046" w14:textId="4FF74ED3" w:rsidR="00E6364D" w:rsidRPr="00FF353C" w:rsidDel="00F315BB" w:rsidRDefault="00E6364D" w:rsidP="00485DF3">
            <w:pPr>
              <w:pStyle w:val="NormalLeft"/>
              <w:rPr>
                <w:del w:id="1699" w:author="Author"/>
                <w:lang w:val="en-GB"/>
              </w:rPr>
            </w:pPr>
            <w:del w:id="1700" w:author="Author">
              <w:r w:rsidRPr="00FF353C" w:rsidDel="00F315BB">
                <w:rPr>
                  <w:lang w:val="en-GB"/>
                </w:rPr>
                <w:delText>Partial means that the strategy is not intended to cover the whole risk. Not sensitive is to be selected if the guarantee sold is deemed independent from the risk factor.</w:delText>
              </w:r>
            </w:del>
          </w:p>
        </w:tc>
      </w:tr>
      <w:tr w:rsidR="00E6364D" w:rsidRPr="00FF353C" w:rsidDel="00F315BB" w14:paraId="0B16326D" w14:textId="23CCBFDA" w:rsidTr="00485DF3">
        <w:trPr>
          <w:del w:id="1701" w:author="Author"/>
        </w:trPr>
        <w:tc>
          <w:tcPr>
            <w:tcW w:w="1021" w:type="dxa"/>
            <w:tcBorders>
              <w:top w:val="single" w:sz="2" w:space="0" w:color="auto"/>
              <w:left w:val="single" w:sz="2" w:space="0" w:color="auto"/>
              <w:bottom w:val="single" w:sz="2" w:space="0" w:color="auto"/>
              <w:right w:val="single" w:sz="2" w:space="0" w:color="auto"/>
            </w:tcBorders>
          </w:tcPr>
          <w:p w14:paraId="446E7852" w14:textId="22152240" w:rsidR="00E6364D" w:rsidRPr="00FF353C" w:rsidDel="00F315BB" w:rsidRDefault="00E6364D" w:rsidP="00485DF3">
            <w:pPr>
              <w:pStyle w:val="NormalLeft"/>
              <w:rPr>
                <w:del w:id="1702" w:author="Author"/>
                <w:lang w:val="en-GB"/>
              </w:rPr>
            </w:pPr>
            <w:del w:id="1703" w:author="Author">
              <w:r w:rsidRPr="00FF353C" w:rsidDel="00F315BB">
                <w:rPr>
                  <w:lang w:val="en-GB"/>
                </w:rPr>
                <w:lastRenderedPageBreak/>
                <w:delText>C0100</w:delText>
              </w:r>
            </w:del>
          </w:p>
        </w:tc>
        <w:tc>
          <w:tcPr>
            <w:tcW w:w="1486" w:type="dxa"/>
            <w:tcBorders>
              <w:top w:val="single" w:sz="2" w:space="0" w:color="auto"/>
              <w:left w:val="single" w:sz="2" w:space="0" w:color="auto"/>
              <w:bottom w:val="single" w:sz="2" w:space="0" w:color="auto"/>
              <w:right w:val="single" w:sz="2" w:space="0" w:color="auto"/>
            </w:tcBorders>
          </w:tcPr>
          <w:p w14:paraId="5D0AAA05" w14:textId="002DD45C" w:rsidR="00E6364D" w:rsidRPr="00FF353C" w:rsidDel="00F315BB" w:rsidRDefault="00E6364D" w:rsidP="00485DF3">
            <w:pPr>
              <w:pStyle w:val="NormalLeft"/>
              <w:rPr>
                <w:del w:id="1704" w:author="Author"/>
                <w:lang w:val="en-GB"/>
              </w:rPr>
            </w:pPr>
            <w:del w:id="1705" w:author="Author">
              <w:r w:rsidRPr="00FF353C" w:rsidDel="00F315BB">
                <w:rPr>
                  <w:lang w:val="en-GB"/>
                </w:rPr>
                <w:delText>Vega hedged</w:delText>
              </w:r>
            </w:del>
          </w:p>
        </w:tc>
        <w:tc>
          <w:tcPr>
            <w:tcW w:w="6779" w:type="dxa"/>
            <w:tcBorders>
              <w:top w:val="single" w:sz="2" w:space="0" w:color="auto"/>
              <w:left w:val="single" w:sz="2" w:space="0" w:color="auto"/>
              <w:bottom w:val="single" w:sz="2" w:space="0" w:color="auto"/>
              <w:right w:val="single" w:sz="2" w:space="0" w:color="auto"/>
            </w:tcBorders>
          </w:tcPr>
          <w:p w14:paraId="7D295F8C" w14:textId="09E92FE2" w:rsidR="00E6364D" w:rsidRPr="00FF353C" w:rsidDel="00F315BB" w:rsidRDefault="00E6364D" w:rsidP="00485DF3">
            <w:pPr>
              <w:pStyle w:val="NormalLeft"/>
              <w:rPr>
                <w:del w:id="1706" w:author="Author"/>
                <w:lang w:val="en-GB"/>
              </w:rPr>
            </w:pPr>
            <w:del w:id="1707" w:author="Author">
              <w:r w:rsidRPr="00FF353C" w:rsidDel="00F315BB">
                <w:rPr>
                  <w:lang w:val="en-GB"/>
                </w:rPr>
                <w:delText>The following closed list shall be used:</w:delText>
              </w:r>
            </w:del>
          </w:p>
          <w:p w14:paraId="374386FB" w14:textId="6722BF00" w:rsidR="00E6364D" w:rsidRPr="00FF353C" w:rsidDel="00F315BB" w:rsidRDefault="00E6364D" w:rsidP="00485DF3">
            <w:pPr>
              <w:pStyle w:val="NormalLeft"/>
              <w:rPr>
                <w:del w:id="1708" w:author="Author"/>
                <w:lang w:val="en-GB"/>
              </w:rPr>
            </w:pPr>
            <w:del w:id="1709" w:author="Author">
              <w:r w:rsidRPr="00FF353C" w:rsidDel="00F315BB">
                <w:rPr>
                  <w:lang w:val="en-GB"/>
                </w:rPr>
                <w:delText>1 — Vega hedged</w:delText>
              </w:r>
            </w:del>
          </w:p>
          <w:p w14:paraId="349E0E3F" w14:textId="7F2F9286" w:rsidR="00E6364D" w:rsidRPr="00FF353C" w:rsidDel="00F315BB" w:rsidRDefault="00E6364D" w:rsidP="00485DF3">
            <w:pPr>
              <w:pStyle w:val="NormalLeft"/>
              <w:rPr>
                <w:del w:id="1710" w:author="Author"/>
                <w:lang w:val="en-GB"/>
              </w:rPr>
            </w:pPr>
            <w:del w:id="1711" w:author="Author">
              <w:r w:rsidRPr="00FF353C" w:rsidDel="00F315BB">
                <w:rPr>
                  <w:lang w:val="en-GB"/>
                </w:rPr>
                <w:delText>2 — Vega not hedged</w:delText>
              </w:r>
            </w:del>
          </w:p>
          <w:p w14:paraId="2E95502B" w14:textId="490C4D50" w:rsidR="00E6364D" w:rsidRPr="00FF353C" w:rsidDel="00F315BB" w:rsidRDefault="00E6364D" w:rsidP="00485DF3">
            <w:pPr>
              <w:pStyle w:val="NormalLeft"/>
              <w:rPr>
                <w:del w:id="1712" w:author="Author"/>
                <w:lang w:val="en-GB"/>
              </w:rPr>
            </w:pPr>
            <w:del w:id="1713" w:author="Author">
              <w:r w:rsidRPr="00FF353C" w:rsidDel="00F315BB">
                <w:rPr>
                  <w:lang w:val="en-GB"/>
                </w:rPr>
                <w:delText>3 — Vega partially hedged</w:delText>
              </w:r>
            </w:del>
          </w:p>
          <w:p w14:paraId="31314DD3" w14:textId="760349D6" w:rsidR="00E6364D" w:rsidRPr="00FF353C" w:rsidDel="00F315BB" w:rsidRDefault="00E6364D" w:rsidP="00485DF3">
            <w:pPr>
              <w:pStyle w:val="NormalLeft"/>
              <w:rPr>
                <w:del w:id="1714" w:author="Author"/>
                <w:lang w:val="en-GB"/>
              </w:rPr>
            </w:pPr>
            <w:del w:id="1715" w:author="Author">
              <w:r w:rsidRPr="00FF353C" w:rsidDel="00F315BB">
                <w:rPr>
                  <w:lang w:val="en-GB"/>
                </w:rPr>
                <w:delText>4 — Guarantee not sensitive to vega</w:delText>
              </w:r>
            </w:del>
          </w:p>
          <w:p w14:paraId="4B836713" w14:textId="26A4D90C" w:rsidR="00E6364D" w:rsidRPr="00FF353C" w:rsidDel="00F315BB" w:rsidRDefault="00E6364D" w:rsidP="00485DF3">
            <w:pPr>
              <w:pStyle w:val="NormalLeft"/>
              <w:rPr>
                <w:del w:id="1716" w:author="Author"/>
                <w:lang w:val="en-GB"/>
              </w:rPr>
            </w:pPr>
            <w:del w:id="1717" w:author="Author">
              <w:r w:rsidRPr="00FF353C" w:rsidDel="00F315BB">
                <w:rPr>
                  <w:lang w:val="en-GB"/>
                </w:rPr>
                <w:delText>Partial means that the strategy is not intended to cover the whole risk. Not sensitive is to be selected if the guarantee sold is deemed independent from the risk factor.</w:delText>
              </w:r>
            </w:del>
          </w:p>
        </w:tc>
      </w:tr>
      <w:tr w:rsidR="00E6364D" w:rsidRPr="00FF353C" w:rsidDel="00F315BB" w14:paraId="414ADDD1" w14:textId="45D49C0E" w:rsidTr="00485DF3">
        <w:trPr>
          <w:del w:id="1718" w:author="Author"/>
        </w:trPr>
        <w:tc>
          <w:tcPr>
            <w:tcW w:w="1021" w:type="dxa"/>
            <w:tcBorders>
              <w:top w:val="single" w:sz="2" w:space="0" w:color="auto"/>
              <w:left w:val="single" w:sz="2" w:space="0" w:color="auto"/>
              <w:bottom w:val="single" w:sz="2" w:space="0" w:color="auto"/>
              <w:right w:val="single" w:sz="2" w:space="0" w:color="auto"/>
            </w:tcBorders>
          </w:tcPr>
          <w:p w14:paraId="6D993000" w14:textId="05CAF15D" w:rsidR="00E6364D" w:rsidRPr="00FF353C" w:rsidDel="00F315BB" w:rsidRDefault="00E6364D" w:rsidP="00485DF3">
            <w:pPr>
              <w:pStyle w:val="NormalLeft"/>
              <w:rPr>
                <w:del w:id="1719" w:author="Author"/>
                <w:lang w:val="en-GB"/>
              </w:rPr>
            </w:pPr>
            <w:del w:id="1720" w:author="Author">
              <w:r w:rsidRPr="00FF353C" w:rsidDel="00F315BB">
                <w:rPr>
                  <w:lang w:val="en-GB"/>
                </w:rPr>
                <w:delText>C0110</w:delText>
              </w:r>
            </w:del>
          </w:p>
        </w:tc>
        <w:tc>
          <w:tcPr>
            <w:tcW w:w="1486" w:type="dxa"/>
            <w:tcBorders>
              <w:top w:val="single" w:sz="2" w:space="0" w:color="auto"/>
              <w:left w:val="single" w:sz="2" w:space="0" w:color="auto"/>
              <w:bottom w:val="single" w:sz="2" w:space="0" w:color="auto"/>
              <w:right w:val="single" w:sz="2" w:space="0" w:color="auto"/>
            </w:tcBorders>
          </w:tcPr>
          <w:p w14:paraId="28D356E1" w14:textId="1700CE9A" w:rsidR="00E6364D" w:rsidRPr="00FF353C" w:rsidDel="00F315BB" w:rsidRDefault="00E6364D" w:rsidP="00485DF3">
            <w:pPr>
              <w:pStyle w:val="NormalLeft"/>
              <w:rPr>
                <w:del w:id="1721" w:author="Author"/>
                <w:lang w:val="en-GB"/>
              </w:rPr>
            </w:pPr>
            <w:del w:id="1722" w:author="Author">
              <w:r w:rsidRPr="00FF353C" w:rsidDel="00F315BB">
                <w:rPr>
                  <w:lang w:val="en-GB"/>
                </w:rPr>
                <w:delText>FX hedged</w:delText>
              </w:r>
            </w:del>
          </w:p>
        </w:tc>
        <w:tc>
          <w:tcPr>
            <w:tcW w:w="6779" w:type="dxa"/>
            <w:tcBorders>
              <w:top w:val="single" w:sz="2" w:space="0" w:color="auto"/>
              <w:left w:val="single" w:sz="2" w:space="0" w:color="auto"/>
              <w:bottom w:val="single" w:sz="2" w:space="0" w:color="auto"/>
              <w:right w:val="single" w:sz="2" w:space="0" w:color="auto"/>
            </w:tcBorders>
          </w:tcPr>
          <w:p w14:paraId="4EB8B859" w14:textId="212740DB" w:rsidR="00E6364D" w:rsidRPr="00FF353C" w:rsidDel="00F315BB" w:rsidRDefault="00E6364D" w:rsidP="00485DF3">
            <w:pPr>
              <w:pStyle w:val="NormalLeft"/>
              <w:rPr>
                <w:del w:id="1723" w:author="Author"/>
                <w:lang w:val="en-GB"/>
              </w:rPr>
            </w:pPr>
            <w:del w:id="1724" w:author="Author">
              <w:r w:rsidRPr="00FF353C" w:rsidDel="00F315BB">
                <w:rPr>
                  <w:lang w:val="en-GB"/>
                </w:rPr>
                <w:delText>The following closed list shall be used:</w:delText>
              </w:r>
            </w:del>
          </w:p>
          <w:p w14:paraId="1F851A88" w14:textId="01189CE8" w:rsidR="00E6364D" w:rsidRPr="00FF353C" w:rsidDel="00F315BB" w:rsidRDefault="00E6364D" w:rsidP="00485DF3">
            <w:pPr>
              <w:pStyle w:val="NormalLeft"/>
              <w:rPr>
                <w:del w:id="1725" w:author="Author"/>
                <w:lang w:val="en-GB"/>
              </w:rPr>
            </w:pPr>
            <w:del w:id="1726" w:author="Author">
              <w:r w:rsidRPr="00FF353C" w:rsidDel="00F315BB">
                <w:rPr>
                  <w:lang w:val="en-GB"/>
                </w:rPr>
                <w:delText>1 — FX hedged</w:delText>
              </w:r>
            </w:del>
          </w:p>
          <w:p w14:paraId="505791F9" w14:textId="365191E3" w:rsidR="00E6364D" w:rsidRPr="00FF353C" w:rsidDel="00F315BB" w:rsidRDefault="00E6364D" w:rsidP="00485DF3">
            <w:pPr>
              <w:pStyle w:val="NormalLeft"/>
              <w:rPr>
                <w:del w:id="1727" w:author="Author"/>
                <w:lang w:val="en-GB"/>
              </w:rPr>
            </w:pPr>
            <w:del w:id="1728" w:author="Author">
              <w:r w:rsidRPr="00FF353C" w:rsidDel="00F315BB">
                <w:rPr>
                  <w:lang w:val="en-GB"/>
                </w:rPr>
                <w:delText>2 — FX not hedged</w:delText>
              </w:r>
            </w:del>
          </w:p>
          <w:p w14:paraId="4A87CAA2" w14:textId="7DF437F4" w:rsidR="00E6364D" w:rsidRPr="00FF353C" w:rsidDel="00F315BB" w:rsidRDefault="00E6364D" w:rsidP="00485DF3">
            <w:pPr>
              <w:pStyle w:val="NormalLeft"/>
              <w:rPr>
                <w:del w:id="1729" w:author="Author"/>
                <w:lang w:val="en-GB"/>
              </w:rPr>
            </w:pPr>
            <w:del w:id="1730" w:author="Author">
              <w:r w:rsidRPr="00FF353C" w:rsidDel="00F315BB">
                <w:rPr>
                  <w:lang w:val="en-GB"/>
                </w:rPr>
                <w:delText>3 — FX partially hedged</w:delText>
              </w:r>
            </w:del>
          </w:p>
          <w:p w14:paraId="56758623" w14:textId="0EDAD265" w:rsidR="00E6364D" w:rsidRPr="00FF353C" w:rsidDel="00F315BB" w:rsidRDefault="00E6364D" w:rsidP="00485DF3">
            <w:pPr>
              <w:pStyle w:val="NormalLeft"/>
              <w:rPr>
                <w:del w:id="1731" w:author="Author"/>
                <w:lang w:val="en-GB"/>
              </w:rPr>
            </w:pPr>
            <w:del w:id="1732" w:author="Author">
              <w:r w:rsidRPr="00FF353C" w:rsidDel="00F315BB">
                <w:rPr>
                  <w:lang w:val="en-GB"/>
                </w:rPr>
                <w:delText>4 — Guarantee not sensitive to FX</w:delText>
              </w:r>
            </w:del>
          </w:p>
          <w:p w14:paraId="75A7CC05" w14:textId="59F4DDF4" w:rsidR="00E6364D" w:rsidRPr="00FF353C" w:rsidDel="00F315BB" w:rsidRDefault="00E6364D" w:rsidP="00485DF3">
            <w:pPr>
              <w:pStyle w:val="NormalLeft"/>
              <w:rPr>
                <w:del w:id="1733" w:author="Author"/>
                <w:lang w:val="en-GB"/>
              </w:rPr>
            </w:pPr>
            <w:del w:id="1734" w:author="Author">
              <w:r w:rsidRPr="00FF353C" w:rsidDel="00F315BB">
                <w:rPr>
                  <w:lang w:val="en-GB"/>
                </w:rPr>
                <w:delText>Partial means that the strategy is not intended to cover the whole risk. Not sensitive is to be selected if the guarantee sold is deemed independent from the risk factor.</w:delText>
              </w:r>
            </w:del>
          </w:p>
        </w:tc>
      </w:tr>
      <w:tr w:rsidR="00E6364D" w:rsidRPr="00FF353C" w:rsidDel="00F315BB" w14:paraId="2A7E32A8" w14:textId="044130A5" w:rsidTr="00485DF3">
        <w:trPr>
          <w:del w:id="1735" w:author="Author"/>
        </w:trPr>
        <w:tc>
          <w:tcPr>
            <w:tcW w:w="1021" w:type="dxa"/>
            <w:tcBorders>
              <w:top w:val="single" w:sz="2" w:space="0" w:color="auto"/>
              <w:left w:val="single" w:sz="2" w:space="0" w:color="auto"/>
              <w:bottom w:val="single" w:sz="2" w:space="0" w:color="auto"/>
              <w:right w:val="single" w:sz="2" w:space="0" w:color="auto"/>
            </w:tcBorders>
          </w:tcPr>
          <w:p w14:paraId="702C7A75" w14:textId="592D1AB6" w:rsidR="00E6364D" w:rsidRPr="00FF353C" w:rsidDel="00F315BB" w:rsidRDefault="00E6364D" w:rsidP="00485DF3">
            <w:pPr>
              <w:pStyle w:val="NormalLeft"/>
              <w:rPr>
                <w:del w:id="1736" w:author="Author"/>
                <w:lang w:val="en-GB"/>
              </w:rPr>
            </w:pPr>
            <w:del w:id="1737" w:author="Author">
              <w:r w:rsidRPr="00FF353C" w:rsidDel="00F315BB">
                <w:rPr>
                  <w:lang w:val="en-GB"/>
                </w:rPr>
                <w:delText>C0120</w:delText>
              </w:r>
            </w:del>
          </w:p>
        </w:tc>
        <w:tc>
          <w:tcPr>
            <w:tcW w:w="1486" w:type="dxa"/>
            <w:tcBorders>
              <w:top w:val="single" w:sz="2" w:space="0" w:color="auto"/>
              <w:left w:val="single" w:sz="2" w:space="0" w:color="auto"/>
              <w:bottom w:val="single" w:sz="2" w:space="0" w:color="auto"/>
              <w:right w:val="single" w:sz="2" w:space="0" w:color="auto"/>
            </w:tcBorders>
          </w:tcPr>
          <w:p w14:paraId="7562CB0B" w14:textId="118021F4" w:rsidR="00E6364D" w:rsidRPr="00FF353C" w:rsidDel="00F315BB" w:rsidRDefault="00E6364D" w:rsidP="00485DF3">
            <w:pPr>
              <w:pStyle w:val="NormalLeft"/>
              <w:rPr>
                <w:del w:id="1738" w:author="Author"/>
                <w:lang w:val="en-GB"/>
              </w:rPr>
            </w:pPr>
            <w:del w:id="1739" w:author="Author">
              <w:r w:rsidRPr="00FF353C" w:rsidDel="00F315BB">
                <w:rPr>
                  <w:lang w:val="en-GB"/>
                </w:rPr>
                <w:delText>Other hedged risks</w:delText>
              </w:r>
            </w:del>
          </w:p>
        </w:tc>
        <w:tc>
          <w:tcPr>
            <w:tcW w:w="6779" w:type="dxa"/>
            <w:tcBorders>
              <w:top w:val="single" w:sz="2" w:space="0" w:color="auto"/>
              <w:left w:val="single" w:sz="2" w:space="0" w:color="auto"/>
              <w:bottom w:val="single" w:sz="2" w:space="0" w:color="auto"/>
              <w:right w:val="single" w:sz="2" w:space="0" w:color="auto"/>
            </w:tcBorders>
          </w:tcPr>
          <w:p w14:paraId="6A145E9A" w14:textId="001CABE6" w:rsidR="00E6364D" w:rsidRPr="00FF353C" w:rsidDel="00F315BB" w:rsidRDefault="00E6364D" w:rsidP="00485DF3">
            <w:pPr>
              <w:pStyle w:val="NormalLeft"/>
              <w:rPr>
                <w:del w:id="1740" w:author="Author"/>
                <w:lang w:val="en-GB"/>
              </w:rPr>
            </w:pPr>
            <w:del w:id="1741" w:author="Author">
              <w:r w:rsidRPr="00FF353C" w:rsidDel="00F315BB">
                <w:rPr>
                  <w:lang w:val="en-GB"/>
                </w:rPr>
                <w:delText>If other risks are hedged specify their names</w:delText>
              </w:r>
            </w:del>
          </w:p>
        </w:tc>
      </w:tr>
      <w:tr w:rsidR="00E6364D" w:rsidRPr="00FF353C" w:rsidDel="00F315BB" w14:paraId="4ACD8F8A" w14:textId="1B2C00C3" w:rsidTr="00485DF3">
        <w:trPr>
          <w:del w:id="1742" w:author="Author"/>
        </w:trPr>
        <w:tc>
          <w:tcPr>
            <w:tcW w:w="1021" w:type="dxa"/>
            <w:tcBorders>
              <w:top w:val="single" w:sz="2" w:space="0" w:color="auto"/>
              <w:left w:val="single" w:sz="2" w:space="0" w:color="auto"/>
              <w:bottom w:val="single" w:sz="2" w:space="0" w:color="auto"/>
              <w:right w:val="single" w:sz="2" w:space="0" w:color="auto"/>
            </w:tcBorders>
          </w:tcPr>
          <w:p w14:paraId="466A2269" w14:textId="7D0D0579" w:rsidR="00E6364D" w:rsidRPr="00FF353C" w:rsidDel="00F315BB" w:rsidRDefault="00E6364D" w:rsidP="00485DF3">
            <w:pPr>
              <w:pStyle w:val="NormalLeft"/>
              <w:rPr>
                <w:del w:id="1743" w:author="Author"/>
                <w:lang w:val="en-GB"/>
              </w:rPr>
            </w:pPr>
            <w:del w:id="1744" w:author="Author">
              <w:r w:rsidRPr="00FF353C" w:rsidDel="00F315BB">
                <w:rPr>
                  <w:lang w:val="en-GB"/>
                </w:rPr>
                <w:delText>C0130</w:delText>
              </w:r>
            </w:del>
          </w:p>
        </w:tc>
        <w:tc>
          <w:tcPr>
            <w:tcW w:w="1486" w:type="dxa"/>
            <w:tcBorders>
              <w:top w:val="single" w:sz="2" w:space="0" w:color="auto"/>
              <w:left w:val="single" w:sz="2" w:space="0" w:color="auto"/>
              <w:bottom w:val="single" w:sz="2" w:space="0" w:color="auto"/>
              <w:right w:val="single" w:sz="2" w:space="0" w:color="auto"/>
            </w:tcBorders>
          </w:tcPr>
          <w:p w14:paraId="70B6E5A4" w14:textId="1CFECAB5" w:rsidR="00E6364D" w:rsidRPr="00FF353C" w:rsidDel="00F315BB" w:rsidRDefault="00E6364D" w:rsidP="00485DF3">
            <w:pPr>
              <w:pStyle w:val="NormalLeft"/>
              <w:rPr>
                <w:del w:id="1745" w:author="Author"/>
                <w:lang w:val="en-GB"/>
              </w:rPr>
            </w:pPr>
            <w:del w:id="1746" w:author="Author">
              <w:r w:rsidRPr="00FF353C" w:rsidDel="00F315BB">
                <w:rPr>
                  <w:lang w:val="en-GB"/>
                </w:rPr>
                <w:delText>Economic result without hedging</w:delText>
              </w:r>
            </w:del>
          </w:p>
        </w:tc>
        <w:tc>
          <w:tcPr>
            <w:tcW w:w="6779" w:type="dxa"/>
            <w:tcBorders>
              <w:top w:val="single" w:sz="2" w:space="0" w:color="auto"/>
              <w:left w:val="single" w:sz="2" w:space="0" w:color="auto"/>
              <w:bottom w:val="single" w:sz="2" w:space="0" w:color="auto"/>
              <w:right w:val="single" w:sz="2" w:space="0" w:color="auto"/>
            </w:tcBorders>
          </w:tcPr>
          <w:p w14:paraId="3394BA11" w14:textId="7B1207DB" w:rsidR="00E6364D" w:rsidRPr="00FF353C" w:rsidDel="00F315BB" w:rsidRDefault="00E6364D" w:rsidP="00485DF3">
            <w:pPr>
              <w:pStyle w:val="NormalLeft"/>
              <w:rPr>
                <w:del w:id="1747" w:author="Author"/>
                <w:lang w:val="en-GB"/>
              </w:rPr>
            </w:pPr>
            <w:del w:id="1748" w:author="Author">
              <w:r w:rsidRPr="00FF353C" w:rsidDel="00F315BB">
                <w:rPr>
                  <w:lang w:val="en-GB"/>
                </w:rPr>
                <w:delText>The ‘economic result’ that the guarantee of the policies has generated during the reporting year if there is no hedging strategy in place, or would have generated without it if there is one in place.</w:delText>
              </w:r>
            </w:del>
          </w:p>
          <w:p w14:paraId="6BB2F0D2" w14:textId="0062BFED" w:rsidR="00E6364D" w:rsidRPr="00FF353C" w:rsidDel="00F315BB" w:rsidRDefault="00E6364D" w:rsidP="00485DF3">
            <w:pPr>
              <w:pStyle w:val="NormalLeft"/>
              <w:rPr>
                <w:del w:id="1749" w:author="Author"/>
                <w:lang w:val="en-GB"/>
              </w:rPr>
            </w:pPr>
            <w:del w:id="1750" w:author="Author">
              <w:r w:rsidRPr="00FF353C" w:rsidDel="00F315BB">
                <w:rPr>
                  <w:lang w:val="en-GB"/>
                </w:rPr>
                <w:delText>It shall be equal to: written premium/fees for the guarantee, minus expenses incurred to the guarantee, minus claims due to the guarantee, minus variation of guarantee technical provisions.</w:delText>
              </w:r>
            </w:del>
          </w:p>
        </w:tc>
      </w:tr>
      <w:tr w:rsidR="00E6364D" w:rsidRPr="00FF353C" w:rsidDel="00F315BB" w14:paraId="77260A18" w14:textId="03F8D416" w:rsidTr="00485DF3">
        <w:trPr>
          <w:del w:id="1751" w:author="Author"/>
        </w:trPr>
        <w:tc>
          <w:tcPr>
            <w:tcW w:w="1021" w:type="dxa"/>
            <w:tcBorders>
              <w:top w:val="single" w:sz="2" w:space="0" w:color="auto"/>
              <w:left w:val="single" w:sz="2" w:space="0" w:color="auto"/>
              <w:bottom w:val="single" w:sz="2" w:space="0" w:color="auto"/>
              <w:right w:val="single" w:sz="2" w:space="0" w:color="auto"/>
            </w:tcBorders>
          </w:tcPr>
          <w:p w14:paraId="4B0886A9" w14:textId="5626BCA9" w:rsidR="00E6364D" w:rsidRPr="00FF353C" w:rsidDel="00F315BB" w:rsidRDefault="00E6364D" w:rsidP="00485DF3">
            <w:pPr>
              <w:pStyle w:val="NormalLeft"/>
              <w:rPr>
                <w:del w:id="1752" w:author="Author"/>
                <w:lang w:val="en-GB"/>
              </w:rPr>
            </w:pPr>
            <w:del w:id="1753" w:author="Author">
              <w:r w:rsidRPr="00FF353C" w:rsidDel="00F315BB">
                <w:rPr>
                  <w:lang w:val="en-GB"/>
                </w:rPr>
                <w:delText>C0140</w:delText>
              </w:r>
            </w:del>
          </w:p>
        </w:tc>
        <w:tc>
          <w:tcPr>
            <w:tcW w:w="1486" w:type="dxa"/>
            <w:tcBorders>
              <w:top w:val="single" w:sz="2" w:space="0" w:color="auto"/>
              <w:left w:val="single" w:sz="2" w:space="0" w:color="auto"/>
              <w:bottom w:val="single" w:sz="2" w:space="0" w:color="auto"/>
              <w:right w:val="single" w:sz="2" w:space="0" w:color="auto"/>
            </w:tcBorders>
          </w:tcPr>
          <w:p w14:paraId="2122DFF5" w14:textId="7A871B06" w:rsidR="00E6364D" w:rsidRPr="00FF353C" w:rsidDel="00F315BB" w:rsidRDefault="00E6364D" w:rsidP="00485DF3">
            <w:pPr>
              <w:pStyle w:val="NormalLeft"/>
              <w:rPr>
                <w:del w:id="1754" w:author="Author"/>
                <w:lang w:val="en-GB"/>
              </w:rPr>
            </w:pPr>
            <w:del w:id="1755" w:author="Author">
              <w:r w:rsidRPr="00FF353C" w:rsidDel="00F315BB">
                <w:rPr>
                  <w:lang w:val="en-GB"/>
                </w:rPr>
                <w:delText>Economic result with hedging</w:delText>
              </w:r>
            </w:del>
          </w:p>
        </w:tc>
        <w:tc>
          <w:tcPr>
            <w:tcW w:w="6779" w:type="dxa"/>
            <w:tcBorders>
              <w:top w:val="single" w:sz="2" w:space="0" w:color="auto"/>
              <w:left w:val="single" w:sz="2" w:space="0" w:color="auto"/>
              <w:bottom w:val="single" w:sz="2" w:space="0" w:color="auto"/>
              <w:right w:val="single" w:sz="2" w:space="0" w:color="auto"/>
            </w:tcBorders>
          </w:tcPr>
          <w:p w14:paraId="51F67652" w14:textId="4D245F6B" w:rsidR="00E6364D" w:rsidRPr="00FF353C" w:rsidDel="00F315BB" w:rsidRDefault="00E6364D" w:rsidP="00E005BC">
            <w:pPr>
              <w:pStyle w:val="NormalLeft"/>
              <w:rPr>
                <w:del w:id="1756" w:author="Author"/>
                <w:lang w:val="en-GB"/>
              </w:rPr>
            </w:pPr>
            <w:del w:id="1757" w:author="Author">
              <w:r w:rsidRPr="00FF353C" w:rsidDel="00F315BB">
                <w:rPr>
                  <w:lang w:val="en-GB"/>
                </w:rPr>
                <w:delText>The ‘economic result’ that the guarantee of the policies has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This is not to be reported in case the undertaking has no hedging program itself, but only reinsures the guarantee part. </w:delText>
              </w:r>
              <w:r w:rsidR="00E005BC" w:rsidRPr="00FF353C" w:rsidDel="00F315BB">
                <w:rPr>
                  <w:lang w:val="en-GB"/>
                </w:rPr>
                <w:delText xml:space="preserve"> </w:delText>
              </w:r>
            </w:del>
          </w:p>
        </w:tc>
      </w:tr>
    </w:tbl>
    <w:p w14:paraId="172C24FD" w14:textId="113C21DA" w:rsidR="00A65705" w:rsidRPr="00FF353C" w:rsidRDefault="00A65705" w:rsidP="00A65705">
      <w:pPr>
        <w:pStyle w:val="ManualHeading2"/>
        <w:numPr>
          <w:ilvl w:val="0"/>
          <w:numId w:val="0"/>
        </w:numPr>
        <w:ind w:left="851" w:hanging="851"/>
        <w:rPr>
          <w:ins w:id="1758" w:author="Author"/>
          <w:lang w:val="en-GB"/>
        </w:rPr>
      </w:pPr>
      <w:ins w:id="1759" w:author="Author">
        <w:r w:rsidRPr="00FF353C">
          <w:rPr>
            <w:i/>
            <w:iCs/>
            <w:lang w:val="en-GB"/>
          </w:rPr>
          <w:t xml:space="preserve">S.14.03 — Cyber </w:t>
        </w:r>
        <w:r w:rsidR="00A25CF0">
          <w:rPr>
            <w:i/>
            <w:iCs/>
            <w:lang w:val="en-GB"/>
          </w:rPr>
          <w:t xml:space="preserve">underwriting </w:t>
        </w:r>
        <w:r w:rsidRPr="00FF353C">
          <w:rPr>
            <w:i/>
            <w:iCs/>
            <w:lang w:val="en-GB"/>
          </w:rPr>
          <w:t xml:space="preserve">risk </w:t>
        </w:r>
        <w:del w:id="1760" w:author="Author">
          <w:r w:rsidRPr="00FF353C" w:rsidDel="00A25CF0">
            <w:rPr>
              <w:i/>
              <w:iCs/>
              <w:lang w:val="en-GB"/>
            </w:rPr>
            <w:delText>products</w:delText>
          </w:r>
        </w:del>
      </w:ins>
    </w:p>
    <w:p w14:paraId="1393C026" w14:textId="77777777" w:rsidR="00A65705" w:rsidRPr="00FF353C" w:rsidRDefault="00A65705" w:rsidP="00A65705">
      <w:pPr>
        <w:rPr>
          <w:ins w:id="1761" w:author="Author"/>
          <w:b/>
          <w:i/>
          <w:lang w:val="en-GB"/>
        </w:rPr>
      </w:pPr>
      <w:ins w:id="1762" w:author="Author">
        <w:r w:rsidRPr="00FF353C">
          <w:rPr>
            <w:b/>
            <w:i/>
            <w:lang w:val="en-GB"/>
          </w:rPr>
          <w:t>General comments</w:t>
        </w:r>
      </w:ins>
    </w:p>
    <w:p w14:paraId="263F3B29" w14:textId="77777777" w:rsidR="00A65705" w:rsidRPr="00FF353C" w:rsidRDefault="00A65705" w:rsidP="00A65705">
      <w:pPr>
        <w:rPr>
          <w:ins w:id="1763" w:author="Author"/>
          <w:lang w:val="en-GB"/>
        </w:rPr>
      </w:pPr>
      <w:ins w:id="1764" w:author="Author">
        <w:r w:rsidRPr="00FF353C">
          <w:rPr>
            <w:lang w:val="en-GB"/>
          </w:rPr>
          <w:t>This section relates to annual submission of information for individual entities.</w:t>
        </w:r>
      </w:ins>
    </w:p>
    <w:p w14:paraId="62CD6710" w14:textId="6D6BAFEA" w:rsidR="00A65705" w:rsidRPr="00FF353C" w:rsidRDefault="00A65705" w:rsidP="00A65705">
      <w:pPr>
        <w:rPr>
          <w:ins w:id="1765" w:author="Author"/>
          <w:lang w:val="en-GB"/>
        </w:rPr>
      </w:pPr>
      <w:ins w:id="1766" w:author="Author">
        <w:r w:rsidRPr="00FF353C">
          <w:rPr>
            <w:lang w:val="en-GB"/>
          </w:rPr>
          <w:t>This template is relevant to</w:t>
        </w:r>
        <w:r w:rsidR="00CE0D89">
          <w:rPr>
            <w:lang w:val="en-GB"/>
          </w:rPr>
          <w:t xml:space="preserve"> non-life</w:t>
        </w:r>
        <w:r w:rsidRPr="00FF353C">
          <w:rPr>
            <w:lang w:val="en-GB"/>
          </w:rPr>
          <w:t xml:space="preserve"> insurance and reinsurance undertakings which underwrite products covering cyber risks as defined in th</w:t>
        </w:r>
        <w:r w:rsidR="0083527E" w:rsidRPr="00FF353C">
          <w:rPr>
            <w:lang w:val="en-GB"/>
          </w:rPr>
          <w:t>ese</w:t>
        </w:r>
        <w:del w:id="1767" w:author="Author">
          <w:r w:rsidRPr="00FF353C" w:rsidDel="0083527E">
            <w:rPr>
              <w:lang w:val="en-GB"/>
            </w:rPr>
            <w:delText>is</w:delText>
          </w:r>
        </w:del>
        <w:r w:rsidRPr="00FF353C">
          <w:rPr>
            <w:lang w:val="en-GB"/>
          </w:rPr>
          <w:t xml:space="preserve"> instructions.</w:t>
        </w:r>
      </w:ins>
    </w:p>
    <w:p w14:paraId="7CF7C27A" w14:textId="10136241" w:rsidR="00A65705" w:rsidRPr="00FF353C" w:rsidRDefault="00A65705" w:rsidP="00A65705">
      <w:pPr>
        <w:rPr>
          <w:ins w:id="1768" w:author="Author"/>
          <w:lang w:val="en-GB"/>
        </w:rPr>
      </w:pPr>
      <w:ins w:id="1769" w:author="Author">
        <w:r w:rsidRPr="00FF353C">
          <w:rPr>
            <w:lang w:val="en-GB"/>
          </w:rPr>
          <w:t xml:space="preserve">Undertakings are required to provide information related with cyber risk underwritten by product group code and by </w:t>
        </w:r>
        <w:r w:rsidR="00B3767A">
          <w:rPr>
            <w:lang w:val="en-GB"/>
          </w:rPr>
          <w:t>P</w:t>
        </w:r>
        <w:del w:id="1770" w:author="Author">
          <w:r w:rsidRPr="00FF353C" w:rsidDel="00B3767A">
            <w:rPr>
              <w:lang w:val="en-GB"/>
            </w:rPr>
            <w:delText>p</w:delText>
          </w:r>
        </w:del>
        <w:r w:rsidRPr="00FF353C">
          <w:rPr>
            <w:lang w:val="en-GB"/>
          </w:rPr>
          <w:t xml:space="preserve">roduct </w:t>
        </w:r>
        <w:del w:id="1771" w:author="Author">
          <w:r w:rsidRPr="00FF353C" w:rsidDel="00B3767A">
            <w:rPr>
              <w:lang w:val="en-GB"/>
            </w:rPr>
            <w:delText>category</w:delText>
          </w:r>
        </w:del>
        <w:r w:rsidR="00B3767A">
          <w:rPr>
            <w:lang w:val="en-GB"/>
          </w:rPr>
          <w:t xml:space="preserve"> Identification</w:t>
        </w:r>
        <w:r w:rsidRPr="00FF353C">
          <w:rPr>
            <w:lang w:val="en-GB"/>
          </w:rPr>
          <w:t xml:space="preserve">. When more than one commercial </w:t>
        </w:r>
        <w:r w:rsidRPr="00FF353C">
          <w:rPr>
            <w:lang w:val="en-GB"/>
          </w:rPr>
          <w:lastRenderedPageBreak/>
          <w:t xml:space="preserve">product is provided for the same Product </w:t>
        </w:r>
        <w:del w:id="1772" w:author="Author">
          <w:r w:rsidRPr="00FF353C" w:rsidDel="00B3767A">
            <w:rPr>
              <w:lang w:val="en-GB"/>
            </w:rPr>
            <w:delText>Category</w:delText>
          </w:r>
        </w:del>
        <w:r w:rsidR="00B3767A">
          <w:rPr>
            <w:lang w:val="en-GB"/>
          </w:rPr>
          <w:t>Identification</w:t>
        </w:r>
        <w:r w:rsidRPr="00FF353C">
          <w:rPr>
            <w:lang w:val="en-GB"/>
          </w:rPr>
          <w:t xml:space="preserve">, for same set of LoB and the same set of Risk Coverage, products shall be reported using a single line, providing a “Product Group Code” defined by the undertaking to identify the group of reported products. </w:t>
        </w:r>
        <w:del w:id="1773" w:author="Author">
          <w:r w:rsidRPr="00FF353C" w:rsidDel="00CE7094">
            <w:rPr>
              <w:lang w:val="en-GB"/>
            </w:rPr>
            <w:delText>Commercial p</w:delText>
          </w:r>
        </w:del>
        <w:r w:rsidR="00CE7094">
          <w:rPr>
            <w:lang w:val="en-GB"/>
          </w:rPr>
          <w:t>P</w:t>
        </w:r>
        <w:r w:rsidRPr="00FF353C">
          <w:rPr>
            <w:lang w:val="en-GB"/>
          </w:rPr>
          <w:t xml:space="preserve">roducts within the same Product </w:t>
        </w:r>
        <w:del w:id="1774" w:author="Author">
          <w:r w:rsidRPr="00FF353C" w:rsidDel="00B3767A">
            <w:rPr>
              <w:lang w:val="en-GB"/>
            </w:rPr>
            <w:delText>Category</w:delText>
          </w:r>
        </w:del>
        <w:r w:rsidR="00B3767A">
          <w:rPr>
            <w:lang w:val="en-GB"/>
          </w:rPr>
          <w:t>Identification</w:t>
        </w:r>
        <w:r w:rsidRPr="00FF353C">
          <w:rPr>
            <w:lang w:val="en-GB"/>
          </w:rPr>
          <w:t xml:space="preserve"> not sharing the mentioned characteristic cannot be aggregated and therefore </w:t>
        </w:r>
        <w:del w:id="1775" w:author="Author">
          <w:r w:rsidRPr="00FF353C" w:rsidDel="0061766F">
            <w:rPr>
              <w:lang w:val="en-GB"/>
            </w:rPr>
            <w:delText>shall to</w:delText>
          </w:r>
        </w:del>
        <w:r w:rsidR="0061766F" w:rsidRPr="00FF353C">
          <w:rPr>
            <w:lang w:val="en-GB"/>
          </w:rPr>
          <w:t>shall</w:t>
        </w:r>
        <w:r w:rsidRPr="00FF353C">
          <w:rPr>
            <w:lang w:val="en-GB"/>
          </w:rPr>
          <w:t xml:space="preserve"> be reported using individual lines.</w:t>
        </w:r>
      </w:ins>
    </w:p>
    <w:p w14:paraId="47ECB137" w14:textId="73A971F8" w:rsidR="00A65705" w:rsidRPr="00FF353C" w:rsidDel="006016D0" w:rsidRDefault="00A65705" w:rsidP="00A65705">
      <w:pPr>
        <w:rPr>
          <w:ins w:id="1776" w:author="Author"/>
          <w:del w:id="1777" w:author="Author"/>
          <w:u w:val="single"/>
          <w:lang w:val="en-GB"/>
        </w:rPr>
      </w:pPr>
      <w:ins w:id="1778" w:author="Author">
        <w:del w:id="1779" w:author="Author">
          <w:r w:rsidRPr="00FF353C" w:rsidDel="006016D0">
            <w:rPr>
              <w:u w:val="single"/>
              <w:lang w:val="en-GB"/>
            </w:rPr>
            <w:delText>Example (for consultation and explanatory purposes and not to be seen as a real case and to be deleted for the final ITS publication):</w:delText>
          </w:r>
        </w:del>
      </w:ins>
    </w:p>
    <w:p w14:paraId="5E575E39" w14:textId="46861A60" w:rsidR="00A65705" w:rsidRPr="00FF353C" w:rsidDel="006016D0" w:rsidRDefault="00A65705" w:rsidP="00A65705">
      <w:pPr>
        <w:rPr>
          <w:ins w:id="1780" w:author="Author"/>
          <w:del w:id="1781" w:author="Author"/>
          <w:lang w:val="en-GB"/>
        </w:rPr>
      </w:pPr>
      <w:ins w:id="1782" w:author="Author">
        <w:del w:id="1783" w:author="Author">
          <w:r w:rsidRPr="00FF353C" w:rsidDel="006016D0">
            <w:rPr>
              <w:lang w:val="en-GB"/>
            </w:rPr>
            <w:delText>Product XY</w:delText>
          </w:r>
        </w:del>
      </w:ins>
    </w:p>
    <w:p w14:paraId="58C6A957" w14:textId="21AEA247" w:rsidR="00A65705" w:rsidRPr="00FF353C" w:rsidDel="006016D0" w:rsidRDefault="00A65705" w:rsidP="00A65705">
      <w:pPr>
        <w:rPr>
          <w:ins w:id="1784" w:author="Author"/>
          <w:del w:id="1785" w:author="Author"/>
          <w:lang w:val="en-GB"/>
        </w:rPr>
      </w:pPr>
      <w:ins w:id="1786" w:author="Author">
        <w:del w:id="1787" w:author="Author">
          <w:r w:rsidRPr="00FF353C" w:rsidDel="006016D0">
            <w:rPr>
              <w:lang w:val="en-GB"/>
            </w:rPr>
            <w:delText>The Target Market is identified as (1) B2B;</w:delText>
          </w:r>
        </w:del>
      </w:ins>
    </w:p>
    <w:p w14:paraId="585B5961" w14:textId="4394499F" w:rsidR="00A65705" w:rsidRPr="00FF353C" w:rsidDel="006016D0" w:rsidRDefault="00A65705" w:rsidP="00A65705">
      <w:pPr>
        <w:rPr>
          <w:ins w:id="1788" w:author="Author"/>
          <w:del w:id="1789" w:author="Author"/>
          <w:lang w:val="en-GB"/>
        </w:rPr>
      </w:pPr>
      <w:ins w:id="1790" w:author="Author">
        <w:del w:id="1791" w:author="Author">
          <w:r w:rsidRPr="00FF353C" w:rsidDel="006016D0">
            <w:rPr>
              <w:lang w:val="en-GB"/>
            </w:rPr>
            <w:delText>The Product Category is (1) First Party Loss;</w:delText>
          </w:r>
        </w:del>
      </w:ins>
    </w:p>
    <w:p w14:paraId="4380B1DC" w14:textId="686E9B83" w:rsidR="00A65705" w:rsidRPr="00FF353C" w:rsidDel="006016D0" w:rsidRDefault="00A65705" w:rsidP="00A65705">
      <w:pPr>
        <w:rPr>
          <w:ins w:id="1792" w:author="Author"/>
          <w:del w:id="1793" w:author="Author"/>
          <w:lang w:val="en-GB"/>
        </w:rPr>
      </w:pPr>
      <w:ins w:id="1794" w:author="Author">
        <w:del w:id="1795" w:author="Author">
          <w:r w:rsidRPr="00FF353C" w:rsidDel="006016D0">
            <w:rPr>
              <w:lang w:val="en-GB"/>
            </w:rPr>
            <w:delText>The Cyber coverage in the Product Category is (2) Cyber as add-on coverage (main risk being covered);</w:delText>
          </w:r>
        </w:del>
      </w:ins>
    </w:p>
    <w:p w14:paraId="3B3413AC" w14:textId="7650EBD8" w:rsidR="00A65705" w:rsidRPr="00FF353C" w:rsidDel="006016D0" w:rsidRDefault="00A65705" w:rsidP="00A65705">
      <w:pPr>
        <w:rPr>
          <w:ins w:id="1796" w:author="Author"/>
          <w:del w:id="1797" w:author="Author"/>
          <w:lang w:val="en-GB"/>
        </w:rPr>
      </w:pPr>
      <w:ins w:id="1798" w:author="Author">
        <w:del w:id="1799" w:author="Author">
          <w:r w:rsidRPr="00FF353C" w:rsidDel="006016D0">
            <w:rPr>
              <w:lang w:val="en-GB"/>
            </w:rPr>
            <w:delText>Line(s) of Business connected to the Product: (2),(7),(8);</w:delText>
          </w:r>
        </w:del>
      </w:ins>
    </w:p>
    <w:p w14:paraId="57E383A7" w14:textId="1974B5F5" w:rsidR="00A65705" w:rsidRPr="00FF353C" w:rsidDel="006016D0" w:rsidRDefault="00A65705" w:rsidP="00A65705">
      <w:pPr>
        <w:rPr>
          <w:ins w:id="1800" w:author="Author"/>
          <w:del w:id="1801" w:author="Author"/>
          <w:lang w:val="en-GB"/>
        </w:rPr>
      </w:pPr>
      <w:ins w:id="1802" w:author="Author">
        <w:del w:id="1803" w:author="Author">
          <w:r w:rsidRPr="00FF353C" w:rsidDel="006016D0">
            <w:rPr>
              <w:lang w:val="en-GB"/>
            </w:rPr>
            <w:delText>Description of Risk(s) included in the coverage: (1),(4),(6),(13),(14);</w:delText>
          </w:r>
        </w:del>
      </w:ins>
    </w:p>
    <w:p w14:paraId="4E3E7329" w14:textId="2D752E7A" w:rsidR="00A65705" w:rsidRPr="00FF353C" w:rsidDel="006016D0" w:rsidRDefault="00A65705" w:rsidP="00A65705">
      <w:pPr>
        <w:rPr>
          <w:ins w:id="1804" w:author="Author"/>
          <w:del w:id="1805" w:author="Author"/>
          <w:lang w:val="en-GB"/>
        </w:rPr>
      </w:pPr>
    </w:p>
    <w:p w14:paraId="4CD4CF66" w14:textId="0384DA30" w:rsidR="00A65705" w:rsidRPr="00FF353C" w:rsidDel="006016D0" w:rsidRDefault="00A65705" w:rsidP="00A65705">
      <w:pPr>
        <w:rPr>
          <w:ins w:id="1806" w:author="Author"/>
          <w:del w:id="1807" w:author="Author"/>
          <w:lang w:val="en-GB"/>
        </w:rPr>
      </w:pPr>
      <w:ins w:id="1808" w:author="Author">
        <w:del w:id="1809" w:author="Author">
          <w:r w:rsidRPr="00FF353C" w:rsidDel="006016D0">
            <w:rPr>
              <w:lang w:val="en-GB"/>
            </w:rPr>
            <w:delText>Product TZ</w:delText>
          </w:r>
        </w:del>
      </w:ins>
    </w:p>
    <w:p w14:paraId="1B255E4A" w14:textId="1AB30B14" w:rsidR="00A65705" w:rsidRPr="00FF353C" w:rsidDel="006016D0" w:rsidRDefault="00A65705" w:rsidP="00A65705">
      <w:pPr>
        <w:rPr>
          <w:ins w:id="1810" w:author="Author"/>
          <w:del w:id="1811" w:author="Author"/>
          <w:lang w:val="en-GB"/>
        </w:rPr>
      </w:pPr>
      <w:ins w:id="1812" w:author="Author">
        <w:del w:id="1813" w:author="Author">
          <w:r w:rsidRPr="00FF353C" w:rsidDel="006016D0">
            <w:rPr>
              <w:lang w:val="en-GB"/>
            </w:rPr>
            <w:delText>The Target Market is identified as (2) Individual Customers;</w:delText>
          </w:r>
        </w:del>
      </w:ins>
    </w:p>
    <w:p w14:paraId="039EF562" w14:textId="1F7CF1E1" w:rsidR="00A65705" w:rsidRPr="00FF353C" w:rsidDel="006016D0" w:rsidRDefault="00A65705" w:rsidP="00A65705">
      <w:pPr>
        <w:rPr>
          <w:ins w:id="1814" w:author="Author"/>
          <w:del w:id="1815" w:author="Author"/>
          <w:lang w:val="en-GB"/>
        </w:rPr>
      </w:pPr>
      <w:ins w:id="1816" w:author="Author">
        <w:del w:id="1817" w:author="Author">
          <w:r w:rsidRPr="00FF353C" w:rsidDel="006016D0">
            <w:rPr>
              <w:lang w:val="en-GB"/>
            </w:rPr>
            <w:delText>The Product Category is (3) Costs and related Services;</w:delText>
          </w:r>
        </w:del>
      </w:ins>
    </w:p>
    <w:p w14:paraId="0438626F" w14:textId="1757FE23" w:rsidR="00A65705" w:rsidRPr="00FF353C" w:rsidDel="006016D0" w:rsidRDefault="00A65705" w:rsidP="00A65705">
      <w:pPr>
        <w:rPr>
          <w:ins w:id="1818" w:author="Author"/>
          <w:del w:id="1819" w:author="Author"/>
          <w:lang w:val="en-GB"/>
        </w:rPr>
      </w:pPr>
      <w:ins w:id="1820" w:author="Author">
        <w:del w:id="1821" w:author="Author">
          <w:r w:rsidRPr="00FF353C" w:rsidDel="006016D0">
            <w:rPr>
              <w:lang w:val="en-GB"/>
            </w:rPr>
            <w:delText>The Cyber coverage in the Product Category is (1) Standalone cyber;</w:delText>
          </w:r>
        </w:del>
      </w:ins>
    </w:p>
    <w:p w14:paraId="0224E7C9" w14:textId="25BD3D70" w:rsidR="00A65705" w:rsidRPr="00FF353C" w:rsidDel="006016D0" w:rsidRDefault="00A65705" w:rsidP="00A65705">
      <w:pPr>
        <w:rPr>
          <w:ins w:id="1822" w:author="Author"/>
          <w:del w:id="1823" w:author="Author"/>
          <w:lang w:val="en-GB"/>
        </w:rPr>
      </w:pPr>
      <w:ins w:id="1824" w:author="Author">
        <w:del w:id="1825" w:author="Author">
          <w:r w:rsidRPr="00FF353C" w:rsidDel="006016D0">
            <w:rPr>
              <w:lang w:val="en-GB"/>
            </w:rPr>
            <w:delText>Line(s) of Business connected to the Product: (2),(7),(8);</w:delText>
          </w:r>
        </w:del>
      </w:ins>
    </w:p>
    <w:p w14:paraId="5CDCCAFB" w14:textId="67EAB86B" w:rsidR="00A65705" w:rsidRPr="00FF353C" w:rsidDel="006016D0" w:rsidRDefault="00A65705" w:rsidP="00A65705">
      <w:pPr>
        <w:rPr>
          <w:ins w:id="1826" w:author="Author"/>
          <w:del w:id="1827" w:author="Author"/>
          <w:lang w:val="en-GB"/>
        </w:rPr>
      </w:pPr>
      <w:ins w:id="1828" w:author="Author">
        <w:del w:id="1829" w:author="Author">
          <w:r w:rsidRPr="00FF353C" w:rsidDel="006016D0">
            <w:rPr>
              <w:lang w:val="en-GB"/>
            </w:rPr>
            <w:delText>Description of Risk(s) included in the coverage: (1),(4),(6),(13),(14);</w:delText>
          </w:r>
        </w:del>
      </w:ins>
    </w:p>
    <w:p w14:paraId="1D63EB89" w14:textId="32B1CCB2" w:rsidR="00A65705" w:rsidRPr="00FF353C" w:rsidDel="006016D0" w:rsidRDefault="00A65705" w:rsidP="00A65705">
      <w:pPr>
        <w:rPr>
          <w:ins w:id="1830" w:author="Author"/>
          <w:del w:id="1831" w:author="Author"/>
          <w:lang w:val="en-GB"/>
        </w:rPr>
      </w:pPr>
    </w:p>
    <w:p w14:paraId="1D4FA3EA" w14:textId="1805C989" w:rsidR="00A65705" w:rsidRPr="00FF353C" w:rsidDel="006016D0" w:rsidRDefault="00A65705" w:rsidP="00A65705">
      <w:pPr>
        <w:rPr>
          <w:ins w:id="1832" w:author="Author"/>
          <w:del w:id="1833" w:author="Author"/>
          <w:lang w:val="en-GB"/>
        </w:rPr>
      </w:pPr>
      <w:ins w:id="1834" w:author="Author">
        <w:del w:id="1835" w:author="Author">
          <w:r w:rsidRPr="00FF353C" w:rsidDel="006016D0">
            <w:rPr>
              <w:lang w:val="en-GB"/>
            </w:rPr>
            <w:delText>Product GK</w:delText>
          </w:r>
        </w:del>
      </w:ins>
    </w:p>
    <w:p w14:paraId="135003E1" w14:textId="311141D2" w:rsidR="00A65705" w:rsidRPr="00FF353C" w:rsidDel="006016D0" w:rsidRDefault="00A65705" w:rsidP="00A65705">
      <w:pPr>
        <w:rPr>
          <w:ins w:id="1836" w:author="Author"/>
          <w:del w:id="1837" w:author="Author"/>
          <w:lang w:val="en-GB"/>
        </w:rPr>
      </w:pPr>
      <w:ins w:id="1838" w:author="Author">
        <w:del w:id="1839" w:author="Author">
          <w:r w:rsidRPr="00FF353C" w:rsidDel="006016D0">
            <w:rPr>
              <w:lang w:val="en-GB"/>
            </w:rPr>
            <w:delText>The Target Market is identified as (1) B2B;</w:delText>
          </w:r>
        </w:del>
      </w:ins>
    </w:p>
    <w:p w14:paraId="7FB1873B" w14:textId="7E16DFD7" w:rsidR="00A65705" w:rsidRPr="00FF353C" w:rsidDel="006016D0" w:rsidRDefault="00A65705" w:rsidP="00A65705">
      <w:pPr>
        <w:rPr>
          <w:ins w:id="1840" w:author="Author"/>
          <w:del w:id="1841" w:author="Author"/>
          <w:lang w:val="en-GB"/>
        </w:rPr>
      </w:pPr>
      <w:ins w:id="1842" w:author="Author">
        <w:del w:id="1843" w:author="Author">
          <w:r w:rsidRPr="00FF353C" w:rsidDel="006016D0">
            <w:rPr>
              <w:lang w:val="en-GB"/>
            </w:rPr>
            <w:delText>The Product Category is (3) Costs and related services;</w:delText>
          </w:r>
        </w:del>
      </w:ins>
    </w:p>
    <w:p w14:paraId="589DE0FC" w14:textId="4E96310B" w:rsidR="00A65705" w:rsidRPr="00FF353C" w:rsidDel="006016D0" w:rsidRDefault="00A65705" w:rsidP="00A65705">
      <w:pPr>
        <w:rPr>
          <w:ins w:id="1844" w:author="Author"/>
          <w:del w:id="1845" w:author="Author"/>
          <w:lang w:val="en-GB"/>
        </w:rPr>
      </w:pPr>
      <w:ins w:id="1846" w:author="Author">
        <w:del w:id="1847" w:author="Author">
          <w:r w:rsidRPr="00FF353C" w:rsidDel="006016D0">
            <w:rPr>
              <w:lang w:val="en-GB"/>
            </w:rPr>
            <w:delText>The Cyber coverage in the Product Category is (1) Standalone cyber;</w:delText>
          </w:r>
        </w:del>
      </w:ins>
    </w:p>
    <w:p w14:paraId="3BCD1BCF" w14:textId="72E4493C" w:rsidR="00A65705" w:rsidRPr="00FF353C" w:rsidDel="006016D0" w:rsidRDefault="00A65705" w:rsidP="00A65705">
      <w:pPr>
        <w:rPr>
          <w:ins w:id="1848" w:author="Author"/>
          <w:del w:id="1849" w:author="Author"/>
          <w:lang w:val="en-GB"/>
        </w:rPr>
      </w:pPr>
      <w:ins w:id="1850" w:author="Author">
        <w:del w:id="1851" w:author="Author">
          <w:r w:rsidRPr="00FF353C" w:rsidDel="006016D0">
            <w:rPr>
              <w:lang w:val="en-GB"/>
            </w:rPr>
            <w:delText>Line(s) of Business connected to the Product: (8),(10);</w:delText>
          </w:r>
        </w:del>
      </w:ins>
    </w:p>
    <w:p w14:paraId="46B09C21" w14:textId="7BC595A0" w:rsidR="00A65705" w:rsidRPr="00FF353C" w:rsidDel="006016D0" w:rsidRDefault="00A65705" w:rsidP="00A65705">
      <w:pPr>
        <w:rPr>
          <w:ins w:id="1852" w:author="Author"/>
          <w:del w:id="1853" w:author="Author"/>
          <w:lang w:val="en-GB"/>
        </w:rPr>
      </w:pPr>
      <w:ins w:id="1854" w:author="Author">
        <w:del w:id="1855" w:author="Author">
          <w:r w:rsidRPr="00FF353C" w:rsidDel="006016D0">
            <w:rPr>
              <w:lang w:val="en-GB"/>
            </w:rPr>
            <w:delText>Description of Risk(s) included in the coverage: (2),(13),(14);</w:delText>
          </w:r>
        </w:del>
      </w:ins>
    </w:p>
    <w:p w14:paraId="703F1169" w14:textId="660A13C2" w:rsidR="00A65705" w:rsidRPr="00FF353C" w:rsidDel="006016D0" w:rsidRDefault="00A65705" w:rsidP="00A65705">
      <w:pPr>
        <w:rPr>
          <w:del w:id="1856" w:author="Author"/>
          <w:lang w:val="en-GB"/>
        </w:rPr>
      </w:pPr>
    </w:p>
    <w:p w14:paraId="15979157" w14:textId="5D37127D" w:rsidR="00A65705" w:rsidRPr="00FF353C" w:rsidDel="006016D0" w:rsidRDefault="00A65705" w:rsidP="00A65705">
      <w:pPr>
        <w:rPr>
          <w:ins w:id="1857" w:author="Author"/>
          <w:del w:id="1858" w:author="Author"/>
          <w:lang w:val="en-GB"/>
        </w:rPr>
      </w:pPr>
      <w:ins w:id="1859" w:author="Author">
        <w:del w:id="1860" w:author="Author">
          <w:r w:rsidRPr="00FF353C" w:rsidDel="006016D0">
            <w:rPr>
              <w:lang w:val="en-GB"/>
            </w:rPr>
            <w:delText xml:space="preserve">As a consequence, in compliance with the reporting rules outlined below, Product XY and Product TZ will be reported together in the same line (because they report same Line(s) of Business and same Description of Risk(s) included in the coverage), while Product GK will have to be reported in a separate line. </w:delText>
          </w:r>
        </w:del>
      </w:ins>
    </w:p>
    <w:p w14:paraId="72AF680E" w14:textId="77777777" w:rsidR="00A65705" w:rsidRPr="00FF353C" w:rsidRDefault="00A65705" w:rsidP="00A65705">
      <w:pPr>
        <w:rPr>
          <w:ins w:id="1861" w:author="Author"/>
          <w:lang w:val="en-GB"/>
        </w:rPr>
      </w:pPr>
      <w:ins w:id="1862" w:author="Author">
        <w:r w:rsidRPr="00FF353C">
          <w:rPr>
            <w:lang w:val="en-GB"/>
          </w:rPr>
          <w:t>When a special justification is needed, the explanation is not to be submitted within the reporting template but shall be part of the dialogue between undertakings and the National Competent Authorities (NCAs).</w:t>
        </w:r>
      </w:ins>
    </w:p>
    <w:p w14:paraId="3DBF1B1B" w14:textId="7F9E1AC1" w:rsidR="0007761B" w:rsidRPr="0007761B" w:rsidRDefault="0007761B" w:rsidP="0007761B">
      <w:pPr>
        <w:rPr>
          <w:ins w:id="1863" w:author="Author"/>
          <w:lang w:val="en-GB"/>
        </w:rPr>
      </w:pPr>
      <w:ins w:id="1864" w:author="Author">
        <w:r w:rsidRPr="0007761B">
          <w:rPr>
            <w:lang w:val="en-GB"/>
          </w:rPr>
          <w:t>The template shall be subject to the application of a threshold based on the following:</w:t>
        </w:r>
      </w:ins>
    </w:p>
    <w:p w14:paraId="67902B6C" w14:textId="341730F7" w:rsidR="0007761B" w:rsidRPr="0007761B" w:rsidRDefault="0007761B" w:rsidP="0007761B">
      <w:pPr>
        <w:rPr>
          <w:ins w:id="1865" w:author="Author"/>
          <w:lang w:val="en-GB"/>
        </w:rPr>
      </w:pPr>
      <w:ins w:id="1866" w:author="Author">
        <w:r w:rsidRPr="0007761B">
          <w:rPr>
            <w:lang w:val="en-GB"/>
          </w:rPr>
          <w:t xml:space="preserve">- The sum of </w:t>
        </w:r>
        <w:del w:id="1867" w:author="Author">
          <w:r w:rsidRPr="0007761B" w:rsidDel="007A2338">
            <w:rPr>
              <w:lang w:val="en-GB"/>
            </w:rPr>
            <w:delText>exposures</w:delText>
          </w:r>
        </w:del>
        <w:r w:rsidR="007A2338">
          <w:rPr>
            <w:lang w:val="en-GB"/>
          </w:rPr>
          <w:t>premiums</w:t>
        </w:r>
        <w:r w:rsidR="00B3767A">
          <w:rPr>
            <w:lang w:val="en-GB"/>
          </w:rPr>
          <w:t xml:space="preserve"> earned</w:t>
        </w:r>
        <w:r w:rsidRPr="0007761B">
          <w:rPr>
            <w:lang w:val="en-GB"/>
          </w:rPr>
          <w:t xml:space="preserve"> </w:t>
        </w:r>
        <w:del w:id="1868" w:author="Author">
          <w:r w:rsidRPr="0007761B" w:rsidDel="007A2338">
            <w:rPr>
              <w:lang w:val="en-GB"/>
            </w:rPr>
            <w:delText>of</w:delText>
          </w:r>
        </w:del>
        <w:r w:rsidR="007A2338">
          <w:rPr>
            <w:lang w:val="en-GB"/>
          </w:rPr>
          <w:t>for</w:t>
        </w:r>
        <w:r w:rsidRPr="0007761B">
          <w:rPr>
            <w:lang w:val="en-GB"/>
          </w:rPr>
          <w:t xml:space="preserve"> standalone cyber </w:t>
        </w:r>
        <w:r w:rsidR="00413387">
          <w:rPr>
            <w:lang w:val="en-GB"/>
          </w:rPr>
          <w:t xml:space="preserve">policies </w:t>
        </w:r>
        <w:r w:rsidRPr="0007761B">
          <w:rPr>
            <w:lang w:val="en-GB"/>
          </w:rPr>
          <w:t>and policies with cyber as add-on coverage</w:t>
        </w:r>
        <w:r w:rsidR="00B75CFE">
          <w:rPr>
            <w:lang w:val="en-GB"/>
          </w:rPr>
          <w:t xml:space="preserve"> (where only the </w:t>
        </w:r>
        <w:r w:rsidR="00413387">
          <w:rPr>
            <w:lang w:val="en-GB"/>
          </w:rPr>
          <w:t xml:space="preserve">(estimated) </w:t>
        </w:r>
        <w:r w:rsidR="00B75CFE">
          <w:rPr>
            <w:lang w:val="en-GB"/>
          </w:rPr>
          <w:t xml:space="preserve">premiums earned for cyber risk should </w:t>
        </w:r>
        <w:r w:rsidR="00B75CFE">
          <w:rPr>
            <w:lang w:val="en-GB"/>
          </w:rPr>
          <w:lastRenderedPageBreak/>
          <w:t>be taken into account</w:t>
        </w:r>
        <w:del w:id="1869" w:author="Author">
          <w:r w:rsidR="00B75CFE" w:rsidDel="00413387">
            <w:rPr>
              <w:lang w:val="en-GB"/>
            </w:rPr>
            <w:delText>, also using estimations</w:delText>
          </w:r>
        </w:del>
        <w:r w:rsidR="00B75CFE">
          <w:rPr>
            <w:lang w:val="en-GB"/>
          </w:rPr>
          <w:t>)</w:t>
        </w:r>
        <w:r w:rsidRPr="0007761B">
          <w:rPr>
            <w:lang w:val="en-GB"/>
          </w:rPr>
          <w:t xml:space="preserve"> is greater than </w:t>
        </w:r>
        <w:del w:id="1870" w:author="Author">
          <w:r w:rsidRPr="0007761B" w:rsidDel="00B75CFE">
            <w:rPr>
              <w:lang w:val="en-GB"/>
            </w:rPr>
            <w:delText>25</w:delText>
          </w:r>
          <w:r w:rsidR="00B75CFE" w:rsidDel="004B24B7">
            <w:rPr>
              <w:lang w:val="en-GB"/>
            </w:rPr>
            <w:delText>10</w:delText>
          </w:r>
        </w:del>
        <w:r w:rsidR="004B24B7">
          <w:rPr>
            <w:lang w:val="en-GB"/>
          </w:rPr>
          <w:t>5</w:t>
        </w:r>
        <w:r w:rsidRPr="0007761B">
          <w:rPr>
            <w:lang w:val="en-GB"/>
          </w:rPr>
          <w:t xml:space="preserve">% of the overall non-life business pursued by the undertaking </w:t>
        </w:r>
        <w:r w:rsidR="00DF482A" w:rsidRPr="00DF482A">
          <w:rPr>
            <w:lang w:val="en-GB"/>
          </w:rPr>
          <w:t>or greater than 5 million €</w:t>
        </w:r>
      </w:ins>
    </w:p>
    <w:p w14:paraId="20DEB87C" w14:textId="77777777" w:rsidR="0007761B" w:rsidRPr="0007761B" w:rsidRDefault="0007761B" w:rsidP="0007761B">
      <w:pPr>
        <w:rPr>
          <w:ins w:id="1871" w:author="Author"/>
          <w:lang w:val="en-GB"/>
        </w:rPr>
      </w:pPr>
      <w:ins w:id="1872" w:author="Author">
        <w:r w:rsidRPr="0007761B">
          <w:rPr>
            <w:lang w:val="en-GB"/>
          </w:rPr>
          <w:t xml:space="preserve"> OR </w:t>
        </w:r>
      </w:ins>
    </w:p>
    <w:p w14:paraId="4E37DCCB" w14:textId="7A13E16F" w:rsidR="00A65705" w:rsidRDefault="0007761B" w:rsidP="0007761B">
      <w:pPr>
        <w:rPr>
          <w:lang w:val="en-GB"/>
        </w:rPr>
      </w:pPr>
      <w:ins w:id="1873" w:author="Author">
        <w:r w:rsidRPr="0007761B">
          <w:rPr>
            <w:lang w:val="en-GB"/>
          </w:rPr>
          <w:t xml:space="preserve">- Number of policies that include cyber </w:t>
        </w:r>
        <w:r w:rsidR="00413387">
          <w:rPr>
            <w:lang w:val="en-GB"/>
          </w:rPr>
          <w:t xml:space="preserve">coverage </w:t>
        </w:r>
        <w:r w:rsidRPr="0007761B">
          <w:rPr>
            <w:lang w:val="en-GB"/>
          </w:rPr>
          <w:t>(i.e</w:t>
        </w:r>
        <w:r>
          <w:rPr>
            <w:lang w:val="en-GB"/>
          </w:rPr>
          <w:t>.</w:t>
        </w:r>
        <w:r w:rsidRPr="0007761B">
          <w:rPr>
            <w:lang w:val="en-GB"/>
          </w:rPr>
          <w:t xml:space="preserve"> standalone cyber and/or</w:t>
        </w:r>
        <w:r>
          <w:rPr>
            <w:lang w:val="en-GB"/>
          </w:rPr>
          <w:t xml:space="preserve"> </w:t>
        </w:r>
        <w:r w:rsidRPr="0007761B">
          <w:rPr>
            <w:lang w:val="en-GB"/>
          </w:rPr>
          <w:t>cyber ad add-on policy) repr</w:t>
        </w:r>
        <w:r>
          <w:rPr>
            <w:lang w:val="en-GB"/>
          </w:rPr>
          <w:t xml:space="preserve">esent more than 3% of the total </w:t>
        </w:r>
        <w:r w:rsidRPr="0007761B">
          <w:rPr>
            <w:lang w:val="en-GB"/>
          </w:rPr>
          <w:t xml:space="preserve">number of policies </w:t>
        </w:r>
        <w:del w:id="1874" w:author="Author">
          <w:r w:rsidRPr="0007761B" w:rsidDel="007A2338">
            <w:rPr>
              <w:lang w:val="en-GB"/>
            </w:rPr>
            <w:delText>sold for</w:delText>
          </w:r>
        </w:del>
        <w:r w:rsidR="007A2338">
          <w:rPr>
            <w:lang w:val="en-GB"/>
          </w:rPr>
          <w:t>of</w:t>
        </w:r>
        <w:r w:rsidRPr="0007761B">
          <w:rPr>
            <w:lang w:val="en-GB"/>
          </w:rPr>
          <w:t xml:space="preserve"> the non-life busines</w:t>
        </w:r>
        <w:r>
          <w:rPr>
            <w:lang w:val="en-GB"/>
          </w:rPr>
          <w:t>s</w:t>
        </w:r>
        <w:r w:rsidRPr="0007761B">
          <w:rPr>
            <w:lang w:val="en-GB"/>
          </w:rPr>
          <w:t>)</w:t>
        </w:r>
        <w:r>
          <w:rPr>
            <w:lang w:val="en-GB"/>
          </w:rPr>
          <w:t>.</w:t>
        </w:r>
      </w:ins>
    </w:p>
    <w:p w14:paraId="67EAEAE0" w14:textId="77777777" w:rsidR="00F40658" w:rsidRPr="00FF353C" w:rsidRDefault="00F40658" w:rsidP="00A65705">
      <w:pPr>
        <w:rPr>
          <w:ins w:id="1875" w:author="Author"/>
          <w:lang w:val="en-GB"/>
        </w:rPr>
      </w:pPr>
    </w:p>
    <w:tbl>
      <w:tblPr>
        <w:tblStyle w:val="GridTable2-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3025"/>
        <w:gridCol w:w="4911"/>
      </w:tblGrid>
      <w:tr w:rsidR="00A65705" w:rsidRPr="00FF353C" w14:paraId="2B71D82D" w14:textId="77777777" w:rsidTr="00FD2C6A">
        <w:trPr>
          <w:cnfStyle w:val="100000000000" w:firstRow="1" w:lastRow="0" w:firstColumn="0" w:lastColumn="0" w:oddVBand="0" w:evenVBand="0" w:oddHBand="0" w:evenHBand="0" w:firstRowFirstColumn="0" w:firstRowLastColumn="0" w:lastRowFirstColumn="0" w:lastRowLastColumn="0"/>
          <w:ins w:id="1876" w:author="Author"/>
        </w:trPr>
        <w:tc>
          <w:tcPr>
            <w:cnfStyle w:val="001000000000" w:firstRow="0" w:lastRow="0" w:firstColumn="1" w:lastColumn="0" w:oddVBand="0" w:evenVBand="0" w:oddHBand="0" w:evenHBand="0" w:firstRowFirstColumn="0" w:firstRowLastColumn="0" w:lastRowFirstColumn="0" w:lastRowLastColumn="0"/>
            <w:tcW w:w="655" w:type="pct"/>
            <w:tcBorders>
              <w:top w:val="none" w:sz="0" w:space="0" w:color="auto"/>
              <w:bottom w:val="none" w:sz="0" w:space="0" w:color="auto"/>
              <w:right w:val="none" w:sz="0" w:space="0" w:color="auto"/>
            </w:tcBorders>
            <w:shd w:val="clear" w:color="auto" w:fill="auto"/>
          </w:tcPr>
          <w:p w14:paraId="501E2D63" w14:textId="77777777" w:rsidR="00A65705" w:rsidRPr="00FF353C" w:rsidRDefault="00A65705" w:rsidP="00216F5F">
            <w:pPr>
              <w:rPr>
                <w:ins w:id="1877" w:author="Author"/>
                <w:lang w:val="en-GB"/>
              </w:rPr>
            </w:pPr>
          </w:p>
        </w:tc>
        <w:tc>
          <w:tcPr>
            <w:tcW w:w="1665" w:type="pct"/>
            <w:tcBorders>
              <w:top w:val="none" w:sz="0" w:space="0" w:color="auto"/>
              <w:left w:val="none" w:sz="0" w:space="0" w:color="auto"/>
              <w:bottom w:val="none" w:sz="0" w:space="0" w:color="auto"/>
              <w:right w:val="none" w:sz="0" w:space="0" w:color="auto"/>
            </w:tcBorders>
            <w:shd w:val="clear" w:color="auto" w:fill="auto"/>
          </w:tcPr>
          <w:p w14:paraId="30C02068" w14:textId="77777777" w:rsidR="00A65705" w:rsidRPr="00FF353C" w:rsidRDefault="00A65705" w:rsidP="00216F5F">
            <w:pPr>
              <w:cnfStyle w:val="100000000000" w:firstRow="1" w:lastRow="0" w:firstColumn="0" w:lastColumn="0" w:oddVBand="0" w:evenVBand="0" w:oddHBand="0" w:evenHBand="0" w:firstRowFirstColumn="0" w:firstRowLastColumn="0" w:lastRowFirstColumn="0" w:lastRowLastColumn="0"/>
              <w:rPr>
                <w:ins w:id="1878" w:author="Author"/>
                <w:lang w:val="en-GB"/>
              </w:rPr>
            </w:pPr>
            <w:ins w:id="1879" w:author="Author">
              <w:r w:rsidRPr="00FF353C">
                <w:rPr>
                  <w:lang w:val="en-GB"/>
                </w:rPr>
                <w:t>ITEM</w:t>
              </w:r>
            </w:ins>
          </w:p>
        </w:tc>
        <w:tc>
          <w:tcPr>
            <w:tcW w:w="2680" w:type="pct"/>
            <w:tcBorders>
              <w:top w:val="none" w:sz="0" w:space="0" w:color="auto"/>
              <w:left w:val="none" w:sz="0" w:space="0" w:color="auto"/>
              <w:bottom w:val="none" w:sz="0" w:space="0" w:color="auto"/>
            </w:tcBorders>
            <w:shd w:val="clear" w:color="auto" w:fill="auto"/>
          </w:tcPr>
          <w:p w14:paraId="55A80FC5" w14:textId="77777777" w:rsidR="00A65705" w:rsidRPr="00FF353C" w:rsidRDefault="00A65705" w:rsidP="00216F5F">
            <w:pPr>
              <w:cnfStyle w:val="100000000000" w:firstRow="1" w:lastRow="0" w:firstColumn="0" w:lastColumn="0" w:oddVBand="0" w:evenVBand="0" w:oddHBand="0" w:evenHBand="0" w:firstRowFirstColumn="0" w:firstRowLastColumn="0" w:lastRowFirstColumn="0" w:lastRowLastColumn="0"/>
              <w:rPr>
                <w:ins w:id="1880" w:author="Author"/>
                <w:lang w:val="en-GB"/>
              </w:rPr>
            </w:pPr>
            <w:ins w:id="1881" w:author="Author">
              <w:r w:rsidRPr="00FF353C">
                <w:rPr>
                  <w:lang w:val="en-GB"/>
                </w:rPr>
                <w:t>INSTRUCTIONS</w:t>
              </w:r>
            </w:ins>
          </w:p>
        </w:tc>
      </w:tr>
      <w:tr w:rsidR="00A65705" w:rsidRPr="00FF353C" w14:paraId="79EB8B03" w14:textId="77777777" w:rsidTr="00FD2C6A">
        <w:trPr>
          <w:cnfStyle w:val="000000100000" w:firstRow="0" w:lastRow="0" w:firstColumn="0" w:lastColumn="0" w:oddVBand="0" w:evenVBand="0" w:oddHBand="1" w:evenHBand="0" w:firstRowFirstColumn="0" w:firstRowLastColumn="0" w:lastRowFirstColumn="0" w:lastRowLastColumn="0"/>
          <w:ins w:id="1882"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97F077F" w14:textId="77777777" w:rsidR="00A65705" w:rsidRPr="00FF353C" w:rsidRDefault="00A65705" w:rsidP="00216F5F">
            <w:pPr>
              <w:rPr>
                <w:ins w:id="1883" w:author="Author"/>
                <w:b w:val="0"/>
                <w:lang w:val="en-GB"/>
              </w:rPr>
            </w:pPr>
            <w:ins w:id="1884" w:author="Author">
              <w:r w:rsidRPr="00FF353C">
                <w:rPr>
                  <w:b w:val="0"/>
                  <w:lang w:val="en-GB"/>
                </w:rPr>
                <w:t>C0010</w:t>
              </w:r>
            </w:ins>
          </w:p>
        </w:tc>
        <w:tc>
          <w:tcPr>
            <w:tcW w:w="1665" w:type="pct"/>
            <w:shd w:val="clear" w:color="auto" w:fill="auto"/>
          </w:tcPr>
          <w:p w14:paraId="294F621D"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885" w:author="Author"/>
                <w:lang w:val="en-GB"/>
              </w:rPr>
            </w:pPr>
            <w:ins w:id="1886" w:author="Author">
              <w:r w:rsidRPr="00FF353C">
                <w:rPr>
                  <w:lang w:val="en-GB"/>
                </w:rPr>
                <w:t>Product Group Code</w:t>
              </w:r>
            </w:ins>
          </w:p>
        </w:tc>
        <w:tc>
          <w:tcPr>
            <w:tcW w:w="2680" w:type="pct"/>
            <w:shd w:val="clear" w:color="auto" w:fill="auto"/>
          </w:tcPr>
          <w:p w14:paraId="6573B73E" w14:textId="77777777" w:rsidR="00A65705" w:rsidRPr="00FF353C" w:rsidRDefault="00A65705" w:rsidP="00216F5F">
            <w:pPr>
              <w:pStyle w:val="NormalLeft"/>
              <w:cnfStyle w:val="000000100000" w:firstRow="0" w:lastRow="0" w:firstColumn="0" w:lastColumn="0" w:oddVBand="0" w:evenVBand="0" w:oddHBand="1" w:evenHBand="0" w:firstRowFirstColumn="0" w:firstRowLastColumn="0" w:lastRowFirstColumn="0" w:lastRowLastColumn="0"/>
              <w:rPr>
                <w:ins w:id="1887" w:author="Author"/>
                <w:lang w:val="en-GB"/>
              </w:rPr>
            </w:pPr>
            <w:ins w:id="1888" w:author="Author">
              <w:r w:rsidRPr="00FF353C">
                <w:rPr>
                  <w:lang w:val="en-GB"/>
                </w:rPr>
                <w:t>Internal product group ID code defined by the undertaking.</w:t>
              </w:r>
            </w:ins>
          </w:p>
          <w:p w14:paraId="2349B505" w14:textId="77777777" w:rsidR="00A65705" w:rsidRPr="00FF353C" w:rsidRDefault="00A65705" w:rsidP="00216F5F">
            <w:pPr>
              <w:pStyle w:val="NormalLeft"/>
              <w:cnfStyle w:val="000000100000" w:firstRow="0" w:lastRow="0" w:firstColumn="0" w:lastColumn="0" w:oddVBand="0" w:evenVBand="0" w:oddHBand="1" w:evenHBand="0" w:firstRowFirstColumn="0" w:firstRowLastColumn="0" w:lastRowFirstColumn="0" w:lastRowLastColumn="0"/>
              <w:rPr>
                <w:ins w:id="1889" w:author="Author"/>
                <w:lang w:val="en-GB"/>
              </w:rPr>
            </w:pPr>
            <w:ins w:id="1890" w:author="Author">
              <w:r w:rsidRPr="00FF353C">
                <w:rPr>
                  <w:lang w:val="en-GB"/>
                </w:rPr>
                <w:t>The Product Group Code shall be consistent over time.</w:t>
              </w:r>
            </w:ins>
          </w:p>
          <w:p w14:paraId="5DB23F15" w14:textId="77777777" w:rsidR="00A65705" w:rsidRPr="00FF353C" w:rsidRDefault="00A65705" w:rsidP="00216F5F">
            <w:pPr>
              <w:pStyle w:val="NormalLeft"/>
              <w:cnfStyle w:val="000000100000" w:firstRow="0" w:lastRow="0" w:firstColumn="0" w:lastColumn="0" w:oddVBand="0" w:evenVBand="0" w:oddHBand="1" w:evenHBand="0" w:firstRowFirstColumn="0" w:firstRowLastColumn="0" w:lastRowFirstColumn="0" w:lastRowLastColumn="0"/>
              <w:rPr>
                <w:ins w:id="1891" w:author="Author"/>
                <w:lang w:val="en-GB"/>
              </w:rPr>
            </w:pPr>
            <w:ins w:id="1892" w:author="Author">
              <w:r w:rsidRPr="00FF353C">
                <w:rPr>
                  <w:lang w:val="en-GB"/>
                </w:rPr>
                <w:t>In the cases where the same product group needs to be reported in more than one row the content of C0010 shall follow the specific pattern:</w:t>
              </w:r>
            </w:ins>
          </w:p>
          <w:p w14:paraId="1A2AE04C"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893" w:author="Author"/>
                <w:lang w:val="en-GB"/>
              </w:rPr>
            </w:pPr>
            <w:ins w:id="1894" w:author="Author">
              <w:r w:rsidRPr="00FF353C">
                <w:rPr>
                  <w:lang w:val="en-GB"/>
                </w:rPr>
                <w:t>{}{Product Group code}}/+/{}{cardinal number}}. For example ‘AB222/+/1’.</w:t>
              </w:r>
            </w:ins>
          </w:p>
        </w:tc>
      </w:tr>
      <w:tr w:rsidR="00A65705" w:rsidRPr="00FF353C" w14:paraId="28C7FF7C" w14:textId="77777777" w:rsidTr="00FD2C6A">
        <w:trPr>
          <w:ins w:id="1895"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5C40F643" w14:textId="77777777" w:rsidR="00A65705" w:rsidRPr="00FF353C" w:rsidRDefault="00A65705" w:rsidP="00216F5F">
            <w:pPr>
              <w:rPr>
                <w:ins w:id="1896" w:author="Author"/>
                <w:b w:val="0"/>
                <w:lang w:val="en-GB"/>
              </w:rPr>
            </w:pPr>
            <w:ins w:id="1897" w:author="Author">
              <w:r w:rsidRPr="00FF353C">
                <w:rPr>
                  <w:b w:val="0"/>
                  <w:lang w:val="en-GB"/>
                </w:rPr>
                <w:t>C0020</w:t>
              </w:r>
            </w:ins>
          </w:p>
        </w:tc>
        <w:tc>
          <w:tcPr>
            <w:tcW w:w="1665" w:type="pct"/>
            <w:shd w:val="clear" w:color="auto" w:fill="auto"/>
          </w:tcPr>
          <w:p w14:paraId="43345210"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1898" w:author="Author"/>
                <w:lang w:val="en-GB"/>
              </w:rPr>
            </w:pPr>
            <w:ins w:id="1899" w:author="Author">
              <w:r w:rsidRPr="00FF353C">
                <w:rPr>
                  <w:lang w:val="en-GB"/>
                </w:rPr>
                <w:t>Target Market</w:t>
              </w:r>
            </w:ins>
          </w:p>
        </w:tc>
        <w:tc>
          <w:tcPr>
            <w:tcW w:w="2680" w:type="pct"/>
            <w:shd w:val="clear" w:color="auto" w:fill="auto"/>
          </w:tcPr>
          <w:p w14:paraId="493D14F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1900" w:author="Author"/>
                <w:lang w:val="en-GB"/>
              </w:rPr>
            </w:pPr>
            <w:ins w:id="1901" w:author="Author">
              <w:r w:rsidRPr="00FF353C">
                <w:rPr>
                  <w:lang w:val="en-GB"/>
                </w:rPr>
                <w:t>Identification of the Target Market. One of the options in the following closed list shall be used:</w:t>
              </w:r>
            </w:ins>
          </w:p>
          <w:p w14:paraId="475A29D0" w14:textId="6A7ED125" w:rsidR="00A65705" w:rsidRPr="00FF353C" w:rsidRDefault="00A65705" w:rsidP="00C53FE2">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ins w:id="1902" w:author="Author"/>
                <w:rFonts w:ascii="Times New Roman" w:hAnsi="Times New Roman" w:cs="Times New Roman"/>
                <w:sz w:val="24"/>
                <w:szCs w:val="24"/>
              </w:rPr>
            </w:pPr>
            <w:ins w:id="1903" w:author="Author">
              <w:r w:rsidRPr="00FF353C">
                <w:rPr>
                  <w:rFonts w:ascii="Times New Roman" w:hAnsi="Times New Roman" w:cs="Times New Roman"/>
                  <w:sz w:val="24"/>
                  <w:szCs w:val="24"/>
                </w:rPr>
                <w:t>B2B (Business to Business)</w:t>
              </w:r>
            </w:ins>
          </w:p>
          <w:p w14:paraId="6902E17C" w14:textId="5DD6ACE4" w:rsidR="00A65705" w:rsidRPr="00FF353C" w:rsidRDefault="00A65705" w:rsidP="00A65705">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ins w:id="1904" w:author="Author"/>
                <w:rFonts w:ascii="Times New Roman" w:hAnsi="Times New Roman" w:cs="Times New Roman"/>
                <w:sz w:val="24"/>
                <w:szCs w:val="24"/>
              </w:rPr>
            </w:pPr>
            <w:ins w:id="1905" w:author="Author">
              <w:del w:id="1906" w:author="Author">
                <w:r w:rsidRPr="00FF353C" w:rsidDel="007A2338">
                  <w:rPr>
                    <w:rFonts w:ascii="Times New Roman" w:hAnsi="Times New Roman" w:cs="Times New Roman"/>
                    <w:sz w:val="24"/>
                    <w:szCs w:val="24"/>
                  </w:rPr>
                  <w:delText>Individual Customers</w:delText>
                </w:r>
              </w:del>
              <w:r w:rsidR="007A2338">
                <w:rPr>
                  <w:rFonts w:ascii="Times New Roman" w:hAnsi="Times New Roman" w:cs="Times New Roman"/>
                  <w:sz w:val="24"/>
                  <w:szCs w:val="24"/>
                </w:rPr>
                <w:t>Private</w:t>
              </w:r>
            </w:ins>
          </w:p>
          <w:p w14:paraId="2E91327B" w14:textId="77777777" w:rsidR="00A65705" w:rsidRPr="00FF353C" w:rsidRDefault="00A65705" w:rsidP="00A65705">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ins w:id="1907" w:author="Author"/>
                <w:rFonts w:ascii="Times New Roman" w:hAnsi="Times New Roman" w:cs="Times New Roman"/>
                <w:sz w:val="24"/>
                <w:szCs w:val="24"/>
              </w:rPr>
            </w:pPr>
            <w:ins w:id="1908" w:author="Author">
              <w:r w:rsidRPr="00FF353C">
                <w:rPr>
                  <w:rFonts w:ascii="Times New Roman" w:hAnsi="Times New Roman" w:cs="Times New Roman"/>
                  <w:sz w:val="24"/>
                  <w:szCs w:val="24"/>
                </w:rPr>
                <w:t>Both</w:t>
              </w:r>
            </w:ins>
          </w:p>
          <w:p w14:paraId="134A69C2" w14:textId="12E51A5B" w:rsidR="00A65705" w:rsidRPr="00FF353C" w:rsidRDefault="00A65705" w:rsidP="004F12D2">
            <w:pPr>
              <w:cnfStyle w:val="000000000000" w:firstRow="0" w:lastRow="0" w:firstColumn="0" w:lastColumn="0" w:oddVBand="0" w:evenVBand="0" w:oddHBand="0" w:evenHBand="0" w:firstRowFirstColumn="0" w:firstRowLastColumn="0" w:lastRowFirstColumn="0" w:lastRowLastColumn="0"/>
              <w:rPr>
                <w:ins w:id="1909" w:author="Author"/>
                <w:lang w:val="en-GB"/>
              </w:rPr>
            </w:pPr>
            <w:ins w:id="1910" w:author="Author">
              <w:r w:rsidRPr="00FF353C">
                <w:rPr>
                  <w:lang w:val="en-GB"/>
                </w:rPr>
                <w:t>Given the granularity of Risks identified in the cell C0060, option 3 is expected only as an exceptional case of the regular identification of the Target Market for product categories.</w:t>
              </w:r>
            </w:ins>
          </w:p>
        </w:tc>
      </w:tr>
      <w:tr w:rsidR="00A65705" w:rsidRPr="00FF353C" w14:paraId="3565E410" w14:textId="77777777" w:rsidTr="00FD2C6A">
        <w:trPr>
          <w:cnfStyle w:val="000000100000" w:firstRow="0" w:lastRow="0" w:firstColumn="0" w:lastColumn="0" w:oddVBand="0" w:evenVBand="0" w:oddHBand="1" w:evenHBand="0" w:firstRowFirstColumn="0" w:firstRowLastColumn="0" w:lastRowFirstColumn="0" w:lastRowLastColumn="0"/>
          <w:ins w:id="1911"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BA100E1" w14:textId="77777777" w:rsidR="00A65705" w:rsidRPr="00FF353C" w:rsidRDefault="00A65705" w:rsidP="00216F5F">
            <w:pPr>
              <w:rPr>
                <w:ins w:id="1912" w:author="Author"/>
                <w:b w:val="0"/>
                <w:lang w:val="en-GB"/>
              </w:rPr>
            </w:pPr>
            <w:ins w:id="1913" w:author="Author">
              <w:r w:rsidRPr="00FF353C">
                <w:rPr>
                  <w:b w:val="0"/>
                  <w:lang w:val="en-GB"/>
                </w:rPr>
                <w:t>C0030</w:t>
              </w:r>
            </w:ins>
          </w:p>
        </w:tc>
        <w:tc>
          <w:tcPr>
            <w:tcW w:w="1665" w:type="pct"/>
            <w:shd w:val="clear" w:color="auto" w:fill="auto"/>
          </w:tcPr>
          <w:p w14:paraId="0AAB807F" w14:textId="15645E3A" w:rsidR="00A65705" w:rsidRPr="00FF353C" w:rsidRDefault="00A65705" w:rsidP="00B3767A">
            <w:pPr>
              <w:cnfStyle w:val="000000100000" w:firstRow="0" w:lastRow="0" w:firstColumn="0" w:lastColumn="0" w:oddVBand="0" w:evenVBand="0" w:oddHBand="1" w:evenHBand="0" w:firstRowFirstColumn="0" w:firstRowLastColumn="0" w:lastRowFirstColumn="0" w:lastRowLastColumn="0"/>
              <w:rPr>
                <w:ins w:id="1914" w:author="Author"/>
                <w:lang w:val="en-GB"/>
              </w:rPr>
            </w:pPr>
            <w:ins w:id="1915" w:author="Author">
              <w:r w:rsidRPr="00FF353C">
                <w:rPr>
                  <w:lang w:val="en-GB"/>
                </w:rPr>
                <w:t xml:space="preserve">Product </w:t>
              </w:r>
              <w:del w:id="1916" w:author="Author">
                <w:r w:rsidRPr="00FF353C" w:rsidDel="00B3767A">
                  <w:rPr>
                    <w:lang w:val="en-GB"/>
                  </w:rPr>
                  <w:delText>Category</w:delText>
                </w:r>
              </w:del>
              <w:r w:rsidR="00B3767A">
                <w:rPr>
                  <w:lang w:val="en-GB"/>
                </w:rPr>
                <w:t>Identification</w:t>
              </w:r>
            </w:ins>
          </w:p>
        </w:tc>
        <w:tc>
          <w:tcPr>
            <w:tcW w:w="2680" w:type="pct"/>
            <w:shd w:val="clear" w:color="auto" w:fill="auto"/>
          </w:tcPr>
          <w:p w14:paraId="706D49EC"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17" w:author="Author"/>
                <w:lang w:val="en-GB"/>
              </w:rPr>
            </w:pPr>
            <w:ins w:id="1918" w:author="Author">
              <w:r w:rsidRPr="00FF353C">
                <w:rPr>
                  <w:lang w:val="en-GB"/>
                </w:rPr>
                <w:t>Identification of the Product Category. One of the options in the following closed list shall be used:</w:t>
              </w:r>
            </w:ins>
          </w:p>
          <w:p w14:paraId="2BB9CF02" w14:textId="77777777" w:rsidR="00A65705" w:rsidRPr="00FF353C" w:rsidRDefault="00A65705" w:rsidP="00A65705">
            <w:pPr>
              <w:pStyle w:val="ListParagraph"/>
              <w:numPr>
                <w:ilvl w:val="0"/>
                <w:numId w:val="43"/>
              </w:numPr>
              <w:contextualSpacing/>
              <w:cnfStyle w:val="000000100000" w:firstRow="0" w:lastRow="0" w:firstColumn="0" w:lastColumn="0" w:oddVBand="0" w:evenVBand="0" w:oddHBand="1" w:evenHBand="0" w:firstRowFirstColumn="0" w:firstRowLastColumn="0" w:lastRowFirstColumn="0" w:lastRowLastColumn="0"/>
              <w:rPr>
                <w:ins w:id="1919" w:author="Author"/>
                <w:rFonts w:ascii="Times New Roman" w:hAnsi="Times New Roman" w:cs="Times New Roman"/>
                <w:sz w:val="24"/>
                <w:szCs w:val="24"/>
              </w:rPr>
            </w:pPr>
            <w:ins w:id="1920" w:author="Author">
              <w:r w:rsidRPr="00FF353C">
                <w:rPr>
                  <w:rFonts w:ascii="Times New Roman" w:hAnsi="Times New Roman" w:cs="Times New Roman"/>
                  <w:sz w:val="24"/>
                  <w:szCs w:val="24"/>
                </w:rPr>
                <w:t>First Party Loss</w:t>
              </w:r>
            </w:ins>
          </w:p>
          <w:p w14:paraId="12474557" w14:textId="77777777" w:rsidR="00A65705" w:rsidRPr="00FF353C" w:rsidRDefault="00A65705" w:rsidP="00A65705">
            <w:pPr>
              <w:pStyle w:val="ListParagraph"/>
              <w:numPr>
                <w:ilvl w:val="0"/>
                <w:numId w:val="43"/>
              </w:numPr>
              <w:contextualSpacing/>
              <w:cnfStyle w:val="000000100000" w:firstRow="0" w:lastRow="0" w:firstColumn="0" w:lastColumn="0" w:oddVBand="0" w:evenVBand="0" w:oddHBand="1" w:evenHBand="0" w:firstRowFirstColumn="0" w:firstRowLastColumn="0" w:lastRowFirstColumn="0" w:lastRowLastColumn="0"/>
              <w:rPr>
                <w:ins w:id="1921" w:author="Author"/>
                <w:rFonts w:ascii="Times New Roman" w:hAnsi="Times New Roman" w:cs="Times New Roman"/>
                <w:sz w:val="24"/>
                <w:szCs w:val="24"/>
              </w:rPr>
            </w:pPr>
            <w:ins w:id="1922" w:author="Author">
              <w:r w:rsidRPr="00FF353C">
                <w:rPr>
                  <w:rFonts w:ascii="Times New Roman" w:hAnsi="Times New Roman" w:cs="Times New Roman"/>
                  <w:sz w:val="24"/>
                  <w:szCs w:val="24"/>
                </w:rPr>
                <w:t>Third Party Loss</w:t>
              </w:r>
            </w:ins>
          </w:p>
          <w:p w14:paraId="533BC444" w14:textId="77777777" w:rsidR="00A65705" w:rsidRPr="00FF353C" w:rsidRDefault="00A65705" w:rsidP="00A65705">
            <w:pPr>
              <w:pStyle w:val="ListParagraph"/>
              <w:numPr>
                <w:ilvl w:val="0"/>
                <w:numId w:val="43"/>
              </w:numPr>
              <w:contextualSpacing/>
              <w:cnfStyle w:val="000000100000" w:firstRow="0" w:lastRow="0" w:firstColumn="0" w:lastColumn="0" w:oddVBand="0" w:evenVBand="0" w:oddHBand="1" w:evenHBand="0" w:firstRowFirstColumn="0" w:firstRowLastColumn="0" w:lastRowFirstColumn="0" w:lastRowLastColumn="0"/>
              <w:rPr>
                <w:ins w:id="1923" w:author="Author"/>
                <w:rFonts w:ascii="Times New Roman" w:hAnsi="Times New Roman" w:cs="Times New Roman"/>
                <w:sz w:val="24"/>
                <w:szCs w:val="24"/>
              </w:rPr>
            </w:pPr>
            <w:ins w:id="1924" w:author="Author">
              <w:r w:rsidRPr="00FF353C">
                <w:rPr>
                  <w:rFonts w:ascii="Times New Roman" w:hAnsi="Times New Roman" w:cs="Times New Roman"/>
                  <w:sz w:val="24"/>
                  <w:szCs w:val="24"/>
                </w:rPr>
                <w:t>Costs and related services</w:t>
              </w:r>
            </w:ins>
          </w:p>
          <w:p w14:paraId="36E53E3E"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25" w:author="Author"/>
                <w:lang w:val="en-GB"/>
              </w:rPr>
            </w:pPr>
            <w:ins w:id="1926" w:author="Author">
              <w:r w:rsidRPr="00FF353C">
                <w:rPr>
                  <w:lang w:val="en-GB"/>
                </w:rPr>
                <w:t>First Party Loss includes losses that relate to policyholders’ own data or loss of income, including any negative consequence that can cause, as a result of an event, a data breach or cyber attack to the policyholder’s business/personal sphere.</w:t>
              </w:r>
            </w:ins>
          </w:p>
          <w:p w14:paraId="1391ACB0"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27" w:author="Author"/>
                <w:lang w:val="en-GB"/>
              </w:rPr>
            </w:pPr>
            <w:ins w:id="1928" w:author="Author">
              <w:r w:rsidRPr="00FF353C">
                <w:rPr>
                  <w:lang w:val="en-GB"/>
                </w:rPr>
                <w:t xml:space="preserve">Third Party Loss includes losses that relate to policyholders’ liability for damage caused to others’ data or income, including any negative consequence that can cause, as a result of an event, a data breach or cyber attack to the </w:t>
              </w:r>
              <w:r w:rsidRPr="00FF353C">
                <w:rPr>
                  <w:lang w:val="en-GB"/>
                </w:rPr>
                <w:lastRenderedPageBreak/>
                <w:t>policyholder’s business/personal sphere.</w:t>
              </w:r>
            </w:ins>
          </w:p>
          <w:p w14:paraId="569A9F72" w14:textId="77777777" w:rsidR="00A65705" w:rsidRPr="00FF353C" w:rsidRDefault="00A65705" w:rsidP="00216F5F">
            <w:pPr>
              <w:spacing w:after="0"/>
              <w:cnfStyle w:val="000000100000" w:firstRow="0" w:lastRow="0" w:firstColumn="0" w:lastColumn="0" w:oddVBand="0" w:evenVBand="0" w:oddHBand="1" w:evenHBand="0" w:firstRowFirstColumn="0" w:firstRowLastColumn="0" w:lastRowFirstColumn="0" w:lastRowLastColumn="0"/>
              <w:rPr>
                <w:ins w:id="1929" w:author="Author"/>
                <w:lang w:val="en-GB"/>
              </w:rPr>
            </w:pPr>
            <w:ins w:id="1930" w:author="Author">
              <w:r w:rsidRPr="00FF353C">
                <w:rPr>
                  <w:lang w:val="en-GB"/>
                </w:rPr>
                <w:t>Costs and related services include</w:t>
              </w:r>
              <w:del w:id="1931" w:author="Author">
                <w:r w:rsidRPr="00FF353C" w:rsidDel="0061766F">
                  <w:rPr>
                    <w:lang w:val="en-GB"/>
                  </w:rPr>
                  <w:delText>s</w:delText>
                </w:r>
              </w:del>
              <w:r w:rsidRPr="00FF353C">
                <w:rPr>
                  <w:lang w:val="en-GB"/>
                </w:rPr>
                <w:t xml:space="preserve"> coverages that only relate to costs or services delivered by the coverage issuer to restore systems and data after a cyber event (including legal costs).</w:t>
              </w:r>
            </w:ins>
          </w:p>
          <w:p w14:paraId="04E3CB82" w14:textId="5242EF93" w:rsidR="00A65705" w:rsidRPr="00FF353C" w:rsidRDefault="006D259C" w:rsidP="00216F5F">
            <w:pPr>
              <w:cnfStyle w:val="000000100000" w:firstRow="0" w:lastRow="0" w:firstColumn="0" w:lastColumn="0" w:oddVBand="0" w:evenVBand="0" w:oddHBand="1" w:evenHBand="0" w:firstRowFirstColumn="0" w:firstRowLastColumn="0" w:lastRowFirstColumn="0" w:lastRowLastColumn="0"/>
              <w:rPr>
                <w:ins w:id="1932" w:author="Author"/>
                <w:lang w:val="en-GB"/>
              </w:rPr>
            </w:pPr>
            <w:ins w:id="1933" w:author="Author">
              <w:r w:rsidRPr="00BF4918">
                <w:rPr>
                  <w:lang w:val="en-GB"/>
                </w:rPr>
                <w:t xml:space="preserve">In principle, </w:t>
              </w:r>
              <w:del w:id="1934" w:author="Author">
                <w:r w:rsidR="00A65705" w:rsidRPr="006D259C" w:rsidDel="006D259C">
                  <w:rPr>
                    <w:lang w:val="en-GB"/>
                  </w:rPr>
                  <w:delText>O</w:delText>
                </w:r>
              </w:del>
              <w:r w:rsidRPr="00BF4918">
                <w:rPr>
                  <w:lang w:val="en-GB"/>
                </w:rPr>
                <w:t>o</w:t>
              </w:r>
              <w:r w:rsidR="00A65705" w:rsidRPr="006D259C">
                <w:rPr>
                  <w:lang w:val="en-GB"/>
                </w:rPr>
                <w:t xml:space="preserve">nly one item can be chosen from the list to </w:t>
              </w:r>
              <w:r w:rsidR="00A65705" w:rsidRPr="00DF482A">
                <w:rPr>
                  <w:lang w:val="en-GB"/>
                </w:rPr>
                <w:t xml:space="preserve">characterise the Product </w:t>
              </w:r>
              <w:del w:id="1935" w:author="Author">
                <w:r w:rsidR="00A65705" w:rsidRPr="00DF482A" w:rsidDel="00084C7A">
                  <w:rPr>
                    <w:lang w:val="en-GB"/>
                  </w:rPr>
                  <w:delText>Category</w:delText>
                </w:r>
              </w:del>
              <w:r w:rsidR="00084C7A" w:rsidRPr="00DF482A">
                <w:rPr>
                  <w:lang w:val="en-GB"/>
                </w:rPr>
                <w:t>Identification</w:t>
              </w:r>
              <w:r w:rsidRPr="00DF482A">
                <w:rPr>
                  <w:lang w:val="en-GB"/>
                </w:rPr>
                <w:t>; how</w:t>
              </w:r>
              <w:r>
                <w:rPr>
                  <w:lang w:val="en-GB"/>
                </w:rPr>
                <w:t>ever, in exceptional cases</w:t>
              </w:r>
              <w:r w:rsidR="003A2CE3">
                <w:rPr>
                  <w:lang w:val="en-GB"/>
                </w:rPr>
                <w:t xml:space="preserve"> and in case of reporting from Reinsurance undertakings</w:t>
              </w:r>
              <w:r>
                <w:rPr>
                  <w:lang w:val="en-GB"/>
                </w:rPr>
                <w:t>, multiple selection is allowed</w:t>
              </w:r>
              <w:r w:rsidR="00413387">
                <w:rPr>
                  <w:lang w:val="en-GB"/>
                </w:rPr>
                <w:t>.</w:t>
              </w:r>
              <w:del w:id="1936" w:author="Author">
                <w:r w:rsidR="00A65705" w:rsidRPr="00FF353C" w:rsidDel="006D259C">
                  <w:rPr>
                    <w:lang w:val="en-GB"/>
                  </w:rPr>
                  <w:delText>.</w:delText>
                </w:r>
              </w:del>
            </w:ins>
          </w:p>
          <w:p w14:paraId="3202EDB4" w14:textId="0C97965E" w:rsidR="00A65705" w:rsidRPr="00FF353C" w:rsidRDefault="00A65705" w:rsidP="00B3767A">
            <w:pPr>
              <w:cnfStyle w:val="000000100000" w:firstRow="0" w:lastRow="0" w:firstColumn="0" w:lastColumn="0" w:oddVBand="0" w:evenVBand="0" w:oddHBand="1" w:evenHBand="0" w:firstRowFirstColumn="0" w:firstRowLastColumn="0" w:lastRowFirstColumn="0" w:lastRowLastColumn="0"/>
              <w:rPr>
                <w:ins w:id="1937" w:author="Author"/>
                <w:lang w:val="en-GB"/>
              </w:rPr>
            </w:pPr>
            <w:ins w:id="1938" w:author="Author">
              <w:r w:rsidRPr="00FF353C">
                <w:rPr>
                  <w:lang w:val="en-GB"/>
                </w:rPr>
                <w:t xml:space="preserve">The Product </w:t>
              </w:r>
              <w:del w:id="1939" w:author="Author">
                <w:r w:rsidRPr="00FF353C" w:rsidDel="00B3767A">
                  <w:rPr>
                    <w:lang w:val="en-GB"/>
                  </w:rPr>
                  <w:delText>Category</w:delText>
                </w:r>
              </w:del>
              <w:r w:rsidR="00B3767A">
                <w:rPr>
                  <w:lang w:val="en-GB"/>
                </w:rPr>
                <w:t>Identification</w:t>
              </w:r>
              <w:r w:rsidRPr="00FF353C">
                <w:rPr>
                  <w:lang w:val="en-GB"/>
                </w:rPr>
                <w:t xml:space="preserve"> is uniquely defined by the combination of Line(s) of Business and Description of Risks included in the Coverage, provided that the latter is not filled in as “Other”</w:t>
              </w:r>
              <w:r w:rsidR="006D259C">
                <w:rPr>
                  <w:lang w:val="en-GB"/>
                </w:rPr>
                <w:t xml:space="preserve"> or that multiple selections of the items available in the list is performed</w:t>
              </w:r>
              <w:r w:rsidRPr="00FF353C">
                <w:rPr>
                  <w:lang w:val="en-GB"/>
                </w:rPr>
                <w:t xml:space="preserve">. If this is the case, two Product Categories characterised by same LoB(s) and Description of Risks included in the Coverage as “Other” cannot be considered as the same Product </w:t>
              </w:r>
              <w:r w:rsidR="00B3767A">
                <w:rPr>
                  <w:lang w:val="en-GB"/>
                </w:rPr>
                <w:t>Identification</w:t>
              </w:r>
              <w:del w:id="1940" w:author="Author">
                <w:r w:rsidRPr="00FF353C" w:rsidDel="00B3767A">
                  <w:rPr>
                    <w:lang w:val="en-GB"/>
                  </w:rPr>
                  <w:delText>Category</w:delText>
                </w:r>
              </w:del>
              <w:r w:rsidR="006D259C">
                <w:rPr>
                  <w:lang w:val="en-GB"/>
                </w:rPr>
                <w:t xml:space="preserve"> and will need to be reported as separate lines</w:t>
              </w:r>
              <w:r w:rsidRPr="00FF353C">
                <w:rPr>
                  <w:lang w:val="en-GB"/>
                </w:rPr>
                <w:t>.</w:t>
              </w:r>
            </w:ins>
          </w:p>
        </w:tc>
      </w:tr>
      <w:tr w:rsidR="00A65705" w:rsidRPr="00FF353C" w14:paraId="6CBF35F5" w14:textId="77777777" w:rsidTr="00FD2C6A">
        <w:trPr>
          <w:ins w:id="1941"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0EB1334" w14:textId="77777777" w:rsidR="00A65705" w:rsidRPr="00FF353C" w:rsidRDefault="00A65705" w:rsidP="00216F5F">
            <w:pPr>
              <w:rPr>
                <w:ins w:id="1942" w:author="Author"/>
                <w:b w:val="0"/>
                <w:lang w:val="en-GB"/>
              </w:rPr>
            </w:pPr>
            <w:ins w:id="1943" w:author="Author">
              <w:r w:rsidRPr="00FF353C">
                <w:rPr>
                  <w:b w:val="0"/>
                  <w:lang w:val="en-GB"/>
                </w:rPr>
                <w:lastRenderedPageBreak/>
                <w:t>C0040</w:t>
              </w:r>
            </w:ins>
          </w:p>
        </w:tc>
        <w:tc>
          <w:tcPr>
            <w:tcW w:w="1665" w:type="pct"/>
            <w:shd w:val="clear" w:color="auto" w:fill="auto"/>
          </w:tcPr>
          <w:p w14:paraId="754C801D" w14:textId="10E350D3" w:rsidR="00A65705" w:rsidRPr="00FF353C" w:rsidRDefault="00A65705" w:rsidP="001F05D4">
            <w:pPr>
              <w:cnfStyle w:val="000000000000" w:firstRow="0" w:lastRow="0" w:firstColumn="0" w:lastColumn="0" w:oddVBand="0" w:evenVBand="0" w:oddHBand="0" w:evenHBand="0" w:firstRowFirstColumn="0" w:firstRowLastColumn="0" w:lastRowFirstColumn="0" w:lastRowLastColumn="0"/>
              <w:rPr>
                <w:ins w:id="1944" w:author="Author"/>
                <w:lang w:val="en-GB"/>
              </w:rPr>
            </w:pPr>
            <w:ins w:id="1945" w:author="Author">
              <w:r w:rsidRPr="00FF353C">
                <w:rPr>
                  <w:lang w:val="en-GB"/>
                </w:rPr>
                <w:t xml:space="preserve">Cyber coverage in the Product </w:t>
              </w:r>
              <w:del w:id="1946" w:author="Author">
                <w:r w:rsidRPr="00FF353C" w:rsidDel="001F05D4">
                  <w:rPr>
                    <w:lang w:val="en-GB"/>
                  </w:rPr>
                  <w:delText>Category</w:delText>
                </w:r>
              </w:del>
              <w:r w:rsidR="001F05D4">
                <w:rPr>
                  <w:lang w:val="en-GB"/>
                </w:rPr>
                <w:t>Identification</w:t>
              </w:r>
            </w:ins>
          </w:p>
        </w:tc>
        <w:tc>
          <w:tcPr>
            <w:tcW w:w="2680" w:type="pct"/>
            <w:shd w:val="clear" w:color="auto" w:fill="auto"/>
          </w:tcPr>
          <w:p w14:paraId="12DBCAA7" w14:textId="4BECF21E"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1947" w:author="Author"/>
                <w:lang w:val="en-GB"/>
              </w:rPr>
            </w:pPr>
            <w:ins w:id="1948" w:author="Author">
              <w:r w:rsidRPr="00FF353C">
                <w:rPr>
                  <w:lang w:val="en-GB"/>
                </w:rPr>
                <w:t xml:space="preserve">Identification of the </w:t>
              </w:r>
              <w:del w:id="1949" w:author="Author">
                <w:r w:rsidRPr="00FF353C" w:rsidDel="0061766F">
                  <w:rPr>
                    <w:lang w:val="en-GB"/>
                  </w:rPr>
                  <w:delText xml:space="preserve">the </w:delText>
                </w:r>
              </w:del>
              <w:r w:rsidRPr="00FF353C">
                <w:rPr>
                  <w:lang w:val="en-GB"/>
                </w:rPr>
                <w:t xml:space="preserve">Cyber coverage included in the commercial products included in the Product </w:t>
              </w:r>
              <w:del w:id="1950" w:author="Author">
                <w:r w:rsidRPr="00FF353C" w:rsidDel="001F05D4">
                  <w:rPr>
                    <w:lang w:val="en-GB"/>
                  </w:rPr>
                  <w:delText>category</w:delText>
                </w:r>
              </w:del>
              <w:r w:rsidR="001F05D4">
                <w:rPr>
                  <w:lang w:val="en-GB"/>
                </w:rPr>
                <w:t>identification</w:t>
              </w:r>
              <w:r w:rsidRPr="00FF353C">
                <w:rPr>
                  <w:lang w:val="en-GB"/>
                </w:rPr>
                <w:t>. One of the options in the following closed list shall be used:</w:t>
              </w:r>
            </w:ins>
          </w:p>
          <w:p w14:paraId="14FA34B9" w14:textId="77777777" w:rsidR="00A65705" w:rsidRPr="00FF353C" w:rsidRDefault="00A65705" w:rsidP="00A65705">
            <w:pPr>
              <w:pStyle w:val="ListParagraph"/>
              <w:numPr>
                <w:ilvl w:val="0"/>
                <w:numId w:val="42"/>
              </w:numPr>
              <w:contextualSpacing/>
              <w:cnfStyle w:val="000000000000" w:firstRow="0" w:lastRow="0" w:firstColumn="0" w:lastColumn="0" w:oddVBand="0" w:evenVBand="0" w:oddHBand="0" w:evenHBand="0" w:firstRowFirstColumn="0" w:firstRowLastColumn="0" w:lastRowFirstColumn="0" w:lastRowLastColumn="0"/>
              <w:rPr>
                <w:ins w:id="1951" w:author="Author"/>
                <w:rFonts w:ascii="Times New Roman" w:hAnsi="Times New Roman" w:cs="Times New Roman"/>
                <w:sz w:val="24"/>
                <w:szCs w:val="24"/>
              </w:rPr>
            </w:pPr>
            <w:ins w:id="1952" w:author="Author">
              <w:r w:rsidRPr="00FF353C">
                <w:rPr>
                  <w:rFonts w:ascii="Times New Roman" w:hAnsi="Times New Roman" w:cs="Times New Roman"/>
                  <w:sz w:val="24"/>
                  <w:szCs w:val="24"/>
                </w:rPr>
                <w:t>Cyber Standalone Coverage</w:t>
              </w:r>
            </w:ins>
          </w:p>
          <w:p w14:paraId="5DC55EB1" w14:textId="77777777" w:rsidR="00A65705" w:rsidRPr="00FF353C" w:rsidRDefault="00A65705" w:rsidP="00A65705">
            <w:pPr>
              <w:pStyle w:val="ListParagraph"/>
              <w:numPr>
                <w:ilvl w:val="0"/>
                <w:numId w:val="42"/>
              </w:numPr>
              <w:contextualSpacing/>
              <w:cnfStyle w:val="000000000000" w:firstRow="0" w:lastRow="0" w:firstColumn="0" w:lastColumn="0" w:oddVBand="0" w:evenVBand="0" w:oddHBand="0" w:evenHBand="0" w:firstRowFirstColumn="0" w:firstRowLastColumn="0" w:lastRowFirstColumn="0" w:lastRowLastColumn="0"/>
              <w:rPr>
                <w:ins w:id="1953" w:author="Author"/>
                <w:rFonts w:ascii="Times New Roman" w:hAnsi="Times New Roman" w:cs="Times New Roman"/>
                <w:sz w:val="24"/>
                <w:szCs w:val="24"/>
              </w:rPr>
            </w:pPr>
            <w:ins w:id="1954" w:author="Author">
              <w:r w:rsidRPr="00FF353C">
                <w:rPr>
                  <w:rFonts w:ascii="Times New Roman" w:hAnsi="Times New Roman" w:cs="Times New Roman"/>
                  <w:sz w:val="24"/>
                  <w:szCs w:val="24"/>
                </w:rPr>
                <w:t>Cyber as add-on coverage but main risk being covered</w:t>
              </w:r>
            </w:ins>
          </w:p>
          <w:p w14:paraId="77CEA30F" w14:textId="77777777" w:rsidR="00A65705" w:rsidRPr="00FF353C" w:rsidRDefault="00A65705" w:rsidP="00A65705">
            <w:pPr>
              <w:pStyle w:val="ListParagraph"/>
              <w:numPr>
                <w:ilvl w:val="0"/>
                <w:numId w:val="42"/>
              </w:numPr>
              <w:contextualSpacing/>
              <w:cnfStyle w:val="000000000000" w:firstRow="0" w:lastRow="0" w:firstColumn="0" w:lastColumn="0" w:oddVBand="0" w:evenVBand="0" w:oddHBand="0" w:evenHBand="0" w:firstRowFirstColumn="0" w:firstRowLastColumn="0" w:lastRowFirstColumn="0" w:lastRowLastColumn="0"/>
              <w:rPr>
                <w:ins w:id="1955" w:author="Author"/>
                <w:rFonts w:ascii="Times New Roman" w:hAnsi="Times New Roman" w:cs="Times New Roman"/>
                <w:sz w:val="24"/>
                <w:szCs w:val="24"/>
              </w:rPr>
            </w:pPr>
            <w:ins w:id="1956" w:author="Author">
              <w:r w:rsidRPr="00FF353C">
                <w:rPr>
                  <w:rFonts w:ascii="Times New Roman" w:hAnsi="Times New Roman" w:cs="Times New Roman"/>
                  <w:sz w:val="24"/>
                  <w:szCs w:val="24"/>
                </w:rPr>
                <w:t>Cyber as add-on coverage and not as main risk being covered</w:t>
              </w:r>
            </w:ins>
          </w:p>
          <w:p w14:paraId="4D5272D4" w14:textId="77777777" w:rsidR="00A65705" w:rsidRPr="00DF482A" w:rsidRDefault="00A65705" w:rsidP="00216F5F">
            <w:pPr>
              <w:cnfStyle w:val="000000000000" w:firstRow="0" w:lastRow="0" w:firstColumn="0" w:lastColumn="0" w:oddVBand="0" w:evenVBand="0" w:oddHBand="0" w:evenHBand="0" w:firstRowFirstColumn="0" w:firstRowLastColumn="0" w:lastRowFirstColumn="0" w:lastRowLastColumn="0"/>
              <w:rPr>
                <w:ins w:id="1957" w:author="Author"/>
                <w:lang w:val="en-GB"/>
              </w:rPr>
            </w:pPr>
            <w:ins w:id="1958" w:author="Author">
              <w:r w:rsidRPr="00FF353C">
                <w:rPr>
                  <w:lang w:val="en-GB"/>
                </w:rPr>
                <w:t xml:space="preserve">Cyber Standalone Coverage includes all the coverages </w:t>
              </w:r>
              <w:r w:rsidRPr="00DF482A">
                <w:rPr>
                  <w:lang w:val="en-GB"/>
                </w:rPr>
                <w:t>where cyber is the provided as standalone (i.e. unique) coverage.</w:t>
              </w:r>
            </w:ins>
          </w:p>
          <w:p w14:paraId="6F0C1CEF" w14:textId="5312DE5F" w:rsidR="00A65705" w:rsidRPr="00DF482A" w:rsidRDefault="00A65705" w:rsidP="00216F5F">
            <w:pPr>
              <w:cnfStyle w:val="000000000000" w:firstRow="0" w:lastRow="0" w:firstColumn="0" w:lastColumn="0" w:oddVBand="0" w:evenVBand="0" w:oddHBand="0" w:evenHBand="0" w:firstRowFirstColumn="0" w:firstRowLastColumn="0" w:lastRowFirstColumn="0" w:lastRowLastColumn="0"/>
              <w:rPr>
                <w:ins w:id="1959" w:author="Author"/>
                <w:lang w:val="en-GB"/>
              </w:rPr>
            </w:pPr>
            <w:ins w:id="1960" w:author="Author">
              <w:r w:rsidRPr="00DF482A">
                <w:rPr>
                  <w:lang w:val="en-GB"/>
                </w:rPr>
                <w:t xml:space="preserve">Cyber as add-on coverage but main risk being covered </w:t>
              </w:r>
              <w:r w:rsidR="006D259C" w:rsidRPr="00DF482A">
                <w:rPr>
                  <w:lang w:val="en-GB"/>
                </w:rPr>
                <w:t xml:space="preserve">(&gt;50%) </w:t>
              </w:r>
              <w:r w:rsidRPr="00DF482A">
                <w:rPr>
                  <w:lang w:val="en-GB"/>
                </w:rPr>
                <w:t>includes all coverages where cyber is an add-on item but represents the main risk being covered.</w:t>
              </w:r>
            </w:ins>
          </w:p>
          <w:p w14:paraId="3EBEE892" w14:textId="3C2DF69F"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1961" w:author="Author"/>
                <w:lang w:val="en-GB"/>
              </w:rPr>
            </w:pPr>
            <w:ins w:id="1962" w:author="Author">
              <w:r w:rsidRPr="00DF482A">
                <w:rPr>
                  <w:lang w:val="en-GB"/>
                </w:rPr>
                <w:t>Cyber as add-on coverage and not as main risk being covered</w:t>
              </w:r>
              <w:r w:rsidR="006D259C" w:rsidRPr="00DF482A">
                <w:rPr>
                  <w:lang w:val="en-GB"/>
                </w:rPr>
                <w:t xml:space="preserve"> (&lt;50%)</w:t>
              </w:r>
              <w:r w:rsidRPr="00DF482A">
                <w:rPr>
                  <w:lang w:val="en-GB"/>
                </w:rPr>
                <w:t xml:space="preserve"> includes all coverages where cyber is an add-on item but does not represent the main risk being covered.</w:t>
              </w:r>
            </w:ins>
          </w:p>
          <w:p w14:paraId="3CED0AAC" w14:textId="0F2C65D0" w:rsidR="00A65705" w:rsidRPr="00FF353C" w:rsidRDefault="00A65705" w:rsidP="00B3767A">
            <w:pPr>
              <w:cnfStyle w:val="000000000000" w:firstRow="0" w:lastRow="0" w:firstColumn="0" w:lastColumn="0" w:oddVBand="0" w:evenVBand="0" w:oddHBand="0" w:evenHBand="0" w:firstRowFirstColumn="0" w:firstRowLastColumn="0" w:lastRowFirstColumn="0" w:lastRowLastColumn="0"/>
              <w:rPr>
                <w:ins w:id="1963" w:author="Author"/>
                <w:lang w:val="en-GB"/>
              </w:rPr>
            </w:pPr>
            <w:ins w:id="1964" w:author="Author">
              <w:r w:rsidRPr="00FF353C">
                <w:rPr>
                  <w:lang w:val="en-GB"/>
                </w:rPr>
                <w:t xml:space="preserve">Only one item can be chosen from the list to characterise the Product </w:t>
              </w:r>
              <w:del w:id="1965" w:author="Author">
                <w:r w:rsidRPr="00FF353C" w:rsidDel="00B3767A">
                  <w:rPr>
                    <w:lang w:val="en-GB"/>
                  </w:rPr>
                  <w:delText>Category</w:delText>
                </w:r>
              </w:del>
              <w:r w:rsidR="00B3767A">
                <w:rPr>
                  <w:lang w:val="en-GB"/>
                </w:rPr>
                <w:t>Identification</w:t>
              </w:r>
              <w:r w:rsidRPr="00FF353C">
                <w:rPr>
                  <w:lang w:val="en-GB"/>
                </w:rPr>
                <w:t>.</w:t>
              </w:r>
            </w:ins>
          </w:p>
        </w:tc>
      </w:tr>
      <w:tr w:rsidR="00A65705" w:rsidRPr="00FF353C" w14:paraId="60C7F46B" w14:textId="77777777" w:rsidTr="00FD2C6A">
        <w:trPr>
          <w:cnfStyle w:val="000000100000" w:firstRow="0" w:lastRow="0" w:firstColumn="0" w:lastColumn="0" w:oddVBand="0" w:evenVBand="0" w:oddHBand="1" w:evenHBand="0" w:firstRowFirstColumn="0" w:firstRowLastColumn="0" w:lastRowFirstColumn="0" w:lastRowLastColumn="0"/>
          <w:ins w:id="1966"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E85F129" w14:textId="77777777" w:rsidR="00A65705" w:rsidRPr="00FF353C" w:rsidRDefault="00A65705" w:rsidP="00216F5F">
            <w:pPr>
              <w:rPr>
                <w:ins w:id="1967" w:author="Author"/>
                <w:b w:val="0"/>
                <w:lang w:val="en-GB"/>
              </w:rPr>
            </w:pPr>
            <w:ins w:id="1968" w:author="Author">
              <w:r w:rsidRPr="00FF353C">
                <w:rPr>
                  <w:b w:val="0"/>
                  <w:lang w:val="en-GB"/>
                </w:rPr>
                <w:t>C0050</w:t>
              </w:r>
            </w:ins>
          </w:p>
        </w:tc>
        <w:tc>
          <w:tcPr>
            <w:tcW w:w="1665" w:type="pct"/>
            <w:shd w:val="clear" w:color="auto" w:fill="auto"/>
          </w:tcPr>
          <w:p w14:paraId="7381A728"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69" w:author="Author"/>
                <w:lang w:val="en-GB"/>
              </w:rPr>
            </w:pPr>
            <w:ins w:id="1970" w:author="Author">
              <w:r w:rsidRPr="00FF353C">
                <w:rPr>
                  <w:lang w:val="en-GB"/>
                </w:rPr>
                <w:t>Line(s) of Business</w:t>
              </w:r>
            </w:ins>
          </w:p>
        </w:tc>
        <w:tc>
          <w:tcPr>
            <w:tcW w:w="2680" w:type="pct"/>
            <w:shd w:val="clear" w:color="auto" w:fill="auto"/>
          </w:tcPr>
          <w:p w14:paraId="4FF68DB6" w14:textId="47807A68"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71" w:author="Author"/>
                <w:lang w:val="en-GB"/>
              </w:rPr>
            </w:pPr>
            <w:ins w:id="1972" w:author="Author">
              <w:r w:rsidRPr="00FF353C">
                <w:rPr>
                  <w:lang w:val="en-GB"/>
                </w:rPr>
                <w:t xml:space="preserve">Identification of the Line of Business covered in the commercial products. </w:t>
              </w:r>
              <w:r w:rsidR="00767D04" w:rsidRPr="00FF353C">
                <w:rPr>
                  <w:lang w:val="en-GB"/>
                </w:rPr>
                <w:t>O</w:t>
              </w:r>
              <w:r w:rsidRPr="00FF353C">
                <w:rPr>
                  <w:lang w:val="en-GB"/>
                </w:rPr>
                <w:t xml:space="preserve">ptions in the </w:t>
              </w:r>
              <w:r w:rsidRPr="00FF353C">
                <w:rPr>
                  <w:lang w:val="en-GB"/>
                </w:rPr>
                <w:lastRenderedPageBreak/>
                <w:t>following closed list shall be used:</w:t>
              </w:r>
            </w:ins>
          </w:p>
          <w:p w14:paraId="40A75369"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73" w:author="Author"/>
                <w:lang w:val="en-GB"/>
              </w:rPr>
            </w:pPr>
            <w:ins w:id="1974" w:author="Author">
              <w:r w:rsidRPr="00FF353C">
                <w:rPr>
                  <w:lang w:val="en-GB"/>
                </w:rPr>
                <w:t>1 - Medical Expense Insurance</w:t>
              </w:r>
            </w:ins>
          </w:p>
          <w:p w14:paraId="6E37CA3E"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75" w:author="Author"/>
                <w:lang w:val="en-GB"/>
              </w:rPr>
            </w:pPr>
            <w:ins w:id="1976" w:author="Author">
              <w:r w:rsidRPr="00FF353C">
                <w:rPr>
                  <w:lang w:val="en-GB"/>
                </w:rPr>
                <w:t>2 - Income Protection Insurance</w:t>
              </w:r>
            </w:ins>
          </w:p>
          <w:p w14:paraId="6D56AA53"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77" w:author="Author"/>
                <w:lang w:val="en-GB"/>
              </w:rPr>
            </w:pPr>
            <w:ins w:id="1978" w:author="Author">
              <w:r w:rsidRPr="00FF353C">
                <w:rPr>
                  <w:lang w:val="en-GB"/>
                </w:rPr>
                <w:t>3 - Workers' Compensation Insurance</w:t>
              </w:r>
            </w:ins>
          </w:p>
          <w:p w14:paraId="30D13175"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79" w:author="Author"/>
                <w:lang w:val="en-GB"/>
              </w:rPr>
            </w:pPr>
            <w:ins w:id="1980" w:author="Author">
              <w:r w:rsidRPr="00FF353C">
                <w:rPr>
                  <w:lang w:val="en-GB"/>
                </w:rPr>
                <w:t>4 - Motor Vehicle Liability Insurance</w:t>
              </w:r>
            </w:ins>
          </w:p>
          <w:p w14:paraId="6463205B"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81" w:author="Author"/>
                <w:lang w:val="en-GB"/>
              </w:rPr>
            </w:pPr>
            <w:ins w:id="1982" w:author="Author">
              <w:r w:rsidRPr="00FF353C">
                <w:rPr>
                  <w:lang w:val="en-GB"/>
                </w:rPr>
                <w:t>5 - Other Motor Insurance</w:t>
              </w:r>
            </w:ins>
          </w:p>
          <w:p w14:paraId="49DD2E81"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83" w:author="Author"/>
                <w:lang w:val="en-GB"/>
              </w:rPr>
            </w:pPr>
            <w:ins w:id="1984" w:author="Author">
              <w:r w:rsidRPr="00FF353C">
                <w:rPr>
                  <w:lang w:val="en-GB"/>
                </w:rPr>
                <w:t>6 - Marine, Aviation and Transport Insurance</w:t>
              </w:r>
            </w:ins>
          </w:p>
          <w:p w14:paraId="454DF6D6"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85" w:author="Author"/>
                <w:lang w:val="en-GB"/>
              </w:rPr>
            </w:pPr>
            <w:ins w:id="1986" w:author="Author">
              <w:r w:rsidRPr="00FF353C">
                <w:rPr>
                  <w:lang w:val="en-GB"/>
                </w:rPr>
                <w:t>7 - Fire and other Damage to Property Insurance</w:t>
              </w:r>
            </w:ins>
          </w:p>
          <w:p w14:paraId="5B033FC4"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87" w:author="Author"/>
                <w:lang w:val="en-GB"/>
              </w:rPr>
            </w:pPr>
            <w:ins w:id="1988" w:author="Author">
              <w:r w:rsidRPr="00FF353C">
                <w:rPr>
                  <w:lang w:val="en-GB"/>
                </w:rPr>
                <w:t>8 - General Liability Insurance</w:t>
              </w:r>
            </w:ins>
          </w:p>
          <w:p w14:paraId="26B21BBF"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89" w:author="Author"/>
                <w:lang w:val="en-GB"/>
              </w:rPr>
            </w:pPr>
            <w:ins w:id="1990" w:author="Author">
              <w:r w:rsidRPr="00FF353C">
                <w:rPr>
                  <w:lang w:val="en-GB"/>
                </w:rPr>
                <w:t>9 - Credit and Suretyship insurance</w:t>
              </w:r>
            </w:ins>
          </w:p>
          <w:p w14:paraId="19DF2430"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91" w:author="Author"/>
                <w:lang w:val="en-GB"/>
              </w:rPr>
            </w:pPr>
            <w:ins w:id="1992" w:author="Author">
              <w:r w:rsidRPr="00FF353C">
                <w:rPr>
                  <w:lang w:val="en-GB"/>
                </w:rPr>
                <w:t>10 - Legal Expenses Insurance</w:t>
              </w:r>
            </w:ins>
          </w:p>
          <w:p w14:paraId="207C08F3"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93" w:author="Author"/>
                <w:lang w:val="en-GB"/>
              </w:rPr>
            </w:pPr>
            <w:ins w:id="1994" w:author="Author">
              <w:r w:rsidRPr="00FF353C">
                <w:rPr>
                  <w:lang w:val="en-GB"/>
                </w:rPr>
                <w:t>11 - Assistance</w:t>
              </w:r>
            </w:ins>
          </w:p>
          <w:p w14:paraId="51701F01"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95" w:author="Author"/>
                <w:lang w:val="en-GB"/>
              </w:rPr>
            </w:pPr>
            <w:ins w:id="1996" w:author="Author">
              <w:r w:rsidRPr="00FF353C">
                <w:rPr>
                  <w:lang w:val="en-GB"/>
                </w:rPr>
                <w:t>12 - Miscellaneous Financial Loss</w:t>
              </w:r>
            </w:ins>
          </w:p>
          <w:p w14:paraId="55624334"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97" w:author="Author"/>
                <w:lang w:val="en-GB"/>
              </w:rPr>
            </w:pPr>
            <w:ins w:id="1998" w:author="Author">
              <w:r w:rsidRPr="00FF353C">
                <w:rPr>
                  <w:lang w:val="en-GB"/>
                </w:rPr>
                <w:t>13 - Proportional reinsurance - Medical Expense Insurance</w:t>
              </w:r>
            </w:ins>
          </w:p>
          <w:p w14:paraId="35B8F390"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1999" w:author="Author"/>
                <w:lang w:val="en-GB"/>
              </w:rPr>
            </w:pPr>
            <w:ins w:id="2000" w:author="Author">
              <w:r w:rsidRPr="00FF353C">
                <w:rPr>
                  <w:lang w:val="en-GB"/>
                </w:rPr>
                <w:t>14 - Proportional reinsurance - Income Protection Insurance</w:t>
              </w:r>
            </w:ins>
          </w:p>
          <w:p w14:paraId="1364B4B4"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01" w:author="Author"/>
                <w:lang w:val="en-GB"/>
              </w:rPr>
            </w:pPr>
            <w:ins w:id="2002" w:author="Author">
              <w:r w:rsidRPr="00FF353C">
                <w:rPr>
                  <w:lang w:val="en-GB"/>
                </w:rPr>
                <w:t>15 - Proportional reinsurance - Workers' Compensation Insurance</w:t>
              </w:r>
            </w:ins>
          </w:p>
          <w:p w14:paraId="19752B9E"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03" w:author="Author"/>
                <w:lang w:val="en-GB"/>
              </w:rPr>
            </w:pPr>
            <w:ins w:id="2004" w:author="Author">
              <w:r w:rsidRPr="00FF353C">
                <w:rPr>
                  <w:lang w:val="en-GB"/>
                </w:rPr>
                <w:t>16 - Proportional reinsurance - Motor Vehicle Liability Insurance</w:t>
              </w:r>
            </w:ins>
          </w:p>
          <w:p w14:paraId="3F171827"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05" w:author="Author"/>
                <w:lang w:val="en-GB"/>
              </w:rPr>
            </w:pPr>
            <w:ins w:id="2006" w:author="Author">
              <w:r w:rsidRPr="00FF353C">
                <w:rPr>
                  <w:lang w:val="en-GB"/>
                </w:rPr>
                <w:t>17 - Proportional reinsurance - Other Motor Insurance</w:t>
              </w:r>
            </w:ins>
          </w:p>
          <w:p w14:paraId="74065C24"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07" w:author="Author"/>
                <w:lang w:val="en-GB"/>
              </w:rPr>
            </w:pPr>
            <w:ins w:id="2008" w:author="Author">
              <w:r w:rsidRPr="00FF353C">
                <w:rPr>
                  <w:lang w:val="en-GB"/>
                </w:rPr>
                <w:t>18 - Proportional reinsurance - Marine, Aviation and Transport Insurance</w:t>
              </w:r>
            </w:ins>
          </w:p>
          <w:p w14:paraId="3309D853"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09" w:author="Author"/>
                <w:lang w:val="en-GB"/>
              </w:rPr>
            </w:pPr>
            <w:ins w:id="2010" w:author="Author">
              <w:r w:rsidRPr="00FF353C">
                <w:rPr>
                  <w:lang w:val="en-GB"/>
                </w:rPr>
                <w:t>19 - Proportional reinsurance - Fire and other Damage to Property Insurance</w:t>
              </w:r>
            </w:ins>
          </w:p>
          <w:p w14:paraId="1BBCBCC0"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11" w:author="Author"/>
                <w:lang w:val="en-GB"/>
              </w:rPr>
            </w:pPr>
            <w:ins w:id="2012" w:author="Author">
              <w:r w:rsidRPr="00FF353C">
                <w:rPr>
                  <w:lang w:val="en-GB"/>
                </w:rPr>
                <w:t>20 - Proportional reinsurance - General Liability Insurance</w:t>
              </w:r>
            </w:ins>
          </w:p>
          <w:p w14:paraId="32A1C800"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13" w:author="Author"/>
                <w:lang w:val="en-GB"/>
              </w:rPr>
            </w:pPr>
            <w:ins w:id="2014" w:author="Author">
              <w:r w:rsidRPr="00FF353C">
                <w:rPr>
                  <w:lang w:val="en-GB"/>
                </w:rPr>
                <w:t>21 - Proportional reinsurance - Credit and Suretyship insurance</w:t>
              </w:r>
            </w:ins>
          </w:p>
          <w:p w14:paraId="03826EF6"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15" w:author="Author"/>
                <w:lang w:val="en-GB"/>
              </w:rPr>
            </w:pPr>
            <w:ins w:id="2016" w:author="Author">
              <w:r w:rsidRPr="00FF353C">
                <w:rPr>
                  <w:lang w:val="en-GB"/>
                </w:rPr>
                <w:t>22 - Proportional reinsurance - Legal Expenses Insurance</w:t>
              </w:r>
            </w:ins>
          </w:p>
          <w:p w14:paraId="3DE7875E"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17" w:author="Author"/>
                <w:lang w:val="en-GB"/>
              </w:rPr>
            </w:pPr>
            <w:ins w:id="2018" w:author="Author">
              <w:r w:rsidRPr="00FF353C">
                <w:rPr>
                  <w:lang w:val="en-GB"/>
                </w:rPr>
                <w:t>23 - Proportional reinsurance - Assistance</w:t>
              </w:r>
            </w:ins>
          </w:p>
          <w:p w14:paraId="7640FD3B"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19" w:author="Author"/>
                <w:lang w:val="en-GB"/>
              </w:rPr>
            </w:pPr>
            <w:ins w:id="2020" w:author="Author">
              <w:r w:rsidRPr="00FF353C">
                <w:rPr>
                  <w:lang w:val="en-GB"/>
                </w:rPr>
                <w:t>24 - Proportional reinsurance - Miscellaneous Financial Loss</w:t>
              </w:r>
            </w:ins>
          </w:p>
          <w:p w14:paraId="363FC9B4"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21" w:author="Author"/>
                <w:lang w:val="en-GB"/>
              </w:rPr>
            </w:pPr>
            <w:ins w:id="2022" w:author="Author">
              <w:r w:rsidRPr="00FF353C">
                <w:rPr>
                  <w:lang w:val="en-GB"/>
                </w:rPr>
                <w:t>25 - Non-Proportional reinsurance - Health</w:t>
              </w:r>
            </w:ins>
          </w:p>
          <w:p w14:paraId="4829CF3D"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23" w:author="Author"/>
                <w:lang w:val="en-GB"/>
              </w:rPr>
            </w:pPr>
            <w:ins w:id="2024" w:author="Author">
              <w:r w:rsidRPr="00FF353C">
                <w:rPr>
                  <w:lang w:val="en-GB"/>
                </w:rPr>
                <w:t>26 - Non-Proportional reinsurance – Casualty</w:t>
              </w:r>
            </w:ins>
          </w:p>
          <w:p w14:paraId="070030A1" w14:textId="77777777" w:rsidR="00A65705" w:rsidRPr="00280A3A" w:rsidRDefault="00A65705" w:rsidP="00216F5F">
            <w:pPr>
              <w:cnfStyle w:val="000000100000" w:firstRow="0" w:lastRow="0" w:firstColumn="0" w:lastColumn="0" w:oddVBand="0" w:evenVBand="0" w:oddHBand="1" w:evenHBand="0" w:firstRowFirstColumn="0" w:firstRowLastColumn="0" w:lastRowFirstColumn="0" w:lastRowLastColumn="0"/>
              <w:rPr>
                <w:ins w:id="2025" w:author="Author"/>
                <w:lang w:val="en-GB"/>
              </w:rPr>
            </w:pPr>
            <w:ins w:id="2026" w:author="Author">
              <w:r w:rsidRPr="00280A3A">
                <w:rPr>
                  <w:lang w:val="en-GB"/>
                </w:rPr>
                <w:t xml:space="preserve">27 - Non-Proportional reinsurance - Marine, </w:t>
              </w:r>
              <w:r w:rsidRPr="00280A3A">
                <w:rPr>
                  <w:lang w:val="en-GB"/>
                </w:rPr>
                <w:lastRenderedPageBreak/>
                <w:t>Aviation and Transport</w:t>
              </w:r>
            </w:ins>
          </w:p>
          <w:p w14:paraId="2D563F52"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027" w:author="Author"/>
                <w:lang w:val="en-GB"/>
              </w:rPr>
            </w:pPr>
            <w:ins w:id="2028" w:author="Author">
              <w:r w:rsidRPr="00FF353C">
                <w:rPr>
                  <w:lang w:val="en-GB"/>
                </w:rPr>
                <w:t>28 - Non-Proportional reinsurance - Property</w:t>
              </w:r>
            </w:ins>
          </w:p>
        </w:tc>
      </w:tr>
      <w:tr w:rsidR="00A65705" w:rsidRPr="00FF353C" w14:paraId="06238A4C" w14:textId="77777777" w:rsidTr="00FD2C6A">
        <w:trPr>
          <w:ins w:id="2029"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1F89F95" w14:textId="77777777" w:rsidR="00A65705" w:rsidRPr="00FF353C" w:rsidRDefault="00A65705" w:rsidP="00216F5F">
            <w:pPr>
              <w:rPr>
                <w:ins w:id="2030" w:author="Author"/>
                <w:b w:val="0"/>
                <w:lang w:val="en-GB"/>
              </w:rPr>
            </w:pPr>
            <w:ins w:id="2031" w:author="Author">
              <w:r w:rsidRPr="00FF353C">
                <w:rPr>
                  <w:b w:val="0"/>
                  <w:lang w:val="en-GB"/>
                </w:rPr>
                <w:lastRenderedPageBreak/>
                <w:t>C0060</w:t>
              </w:r>
            </w:ins>
          </w:p>
        </w:tc>
        <w:tc>
          <w:tcPr>
            <w:tcW w:w="1665" w:type="pct"/>
            <w:shd w:val="clear" w:color="auto" w:fill="auto"/>
          </w:tcPr>
          <w:p w14:paraId="6A0F1ADA"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32" w:author="Author"/>
                <w:lang w:val="en-GB"/>
              </w:rPr>
            </w:pPr>
            <w:ins w:id="2033" w:author="Author">
              <w:r w:rsidRPr="00FF353C">
                <w:rPr>
                  <w:lang w:val="en-GB"/>
                </w:rPr>
                <w:t>Description of Risk(s) included in the coverage</w:t>
              </w:r>
            </w:ins>
          </w:p>
        </w:tc>
        <w:tc>
          <w:tcPr>
            <w:tcW w:w="2680" w:type="pct"/>
            <w:shd w:val="clear" w:color="auto" w:fill="auto"/>
          </w:tcPr>
          <w:p w14:paraId="6086039F"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34" w:author="Author"/>
                <w:lang w:val="en-GB"/>
              </w:rPr>
            </w:pPr>
            <w:ins w:id="2035" w:author="Author">
              <w:r w:rsidRPr="00FF353C">
                <w:rPr>
                  <w:lang w:val="en-GB"/>
                </w:rPr>
                <w:t>Description of the risks included in the coverage using the options in the following closed list:</w:t>
              </w:r>
            </w:ins>
          </w:p>
          <w:p w14:paraId="1045D038" w14:textId="5A61EB64"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36" w:author="Author"/>
                <w:lang w:val="en-GB"/>
              </w:rPr>
            </w:pPr>
            <w:ins w:id="2037" w:author="Author">
              <w:r w:rsidRPr="00FF353C">
                <w:rPr>
                  <w:lang w:val="en-GB"/>
                </w:rPr>
                <w:t>(1) Network Interruption (refers to a network security failure leading to business interruption. Examples may include a Distributed Denial of Service or “DDoS” attack (i.e</w:t>
              </w:r>
              <w:r w:rsidR="0061766F" w:rsidRPr="00FF353C">
                <w:rPr>
                  <w:lang w:val="en-GB"/>
                </w:rPr>
                <w:t>.</w:t>
              </w:r>
              <w:r w:rsidRPr="00FF353C">
                <w:rPr>
                  <w:lang w:val="en-GB"/>
                </w:rPr>
                <w:t xml:space="preserve"> website being overloaded with requests organized by a malicious party) or a hacker accessing the network and deleting critical files, or adding malicious code that causes the system to fail)</w:t>
              </w:r>
            </w:ins>
          </w:p>
          <w:p w14:paraId="6151A592"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38" w:author="Author"/>
                <w:lang w:val="en-GB"/>
              </w:rPr>
            </w:pPr>
            <w:ins w:id="2039" w:author="Author">
              <w:r w:rsidRPr="00FF353C">
                <w:rPr>
                  <w:lang w:val="en-GB"/>
                </w:rPr>
                <w:t>(2) Network Interruption OSP (where OSP stands for Open Settlement Protocol (OSP), i.e. a client-server protocol that manages access control, accounting, usage data and inter-domain routing to make it easier for Internet service providers (ISPs) to support IP telephony)</w:t>
              </w:r>
            </w:ins>
          </w:p>
          <w:p w14:paraId="1449B8D8"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40" w:author="Author"/>
                <w:lang w:val="en-GB"/>
              </w:rPr>
            </w:pPr>
            <w:ins w:id="2041" w:author="Author">
              <w:r w:rsidRPr="00FF353C">
                <w:rPr>
                  <w:lang w:val="en-GB"/>
                </w:rPr>
                <w:t>(3) Network Interruption: system failure (which may include an “unintentional or unplanned outage” on the network.</w:t>
              </w:r>
            </w:ins>
          </w:p>
          <w:p w14:paraId="6B44F209"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42" w:author="Author"/>
                <w:lang w:val="en-GB"/>
              </w:rPr>
            </w:pPr>
            <w:ins w:id="2043" w:author="Author">
              <w:r w:rsidRPr="00FF353C">
                <w:rPr>
                  <w:lang w:val="en-GB"/>
                </w:rPr>
                <w:t>The failure could be due to human error, system error or both. (e.g. a company upgrading its accounting system may unexpectedly cause the entire network to freeze in the process)</w:t>
              </w:r>
            </w:ins>
          </w:p>
          <w:p w14:paraId="4F062C9E"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44" w:author="Author"/>
                <w:lang w:val="en-GB"/>
              </w:rPr>
            </w:pPr>
            <w:ins w:id="2045" w:author="Author">
              <w:r w:rsidRPr="00FF353C">
                <w:rPr>
                  <w:lang w:val="en-GB"/>
                </w:rPr>
                <w:t>(4) Cyber Extortion (a form of online crime in which a website, e-mail server, or computer system is subjected to repeated denial of service (DDoS) or other attacks by malicious hackers, who demand money in return for promising to stop the attacks)</w:t>
              </w:r>
            </w:ins>
          </w:p>
          <w:p w14:paraId="3AEA9239"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46" w:author="Author"/>
                <w:lang w:val="en-GB"/>
              </w:rPr>
            </w:pPr>
            <w:ins w:id="2047" w:author="Author">
              <w:r w:rsidRPr="00FF353C">
                <w:rPr>
                  <w:lang w:val="en-GB"/>
                </w:rPr>
                <w:t>(5) Electronic Data Incident (incident in which sensitive, confidential or otherwise protected data is accessed and/or disclosed in an unauthorized fashion. Data breaches may involve personal health information ( PHI ), personally identifiable information ( PII ), trade secrets or intellectual property)</w:t>
              </w:r>
            </w:ins>
          </w:p>
          <w:p w14:paraId="53F872F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48" w:author="Author"/>
                <w:lang w:val="en-GB"/>
              </w:rPr>
            </w:pPr>
            <w:ins w:id="2049" w:author="Author">
              <w:r w:rsidRPr="00FF353C">
                <w:rPr>
                  <w:lang w:val="en-GB"/>
                </w:rPr>
                <w:t>(6) Cyber Theft (may include online fraud or other similar illicit activities)</w:t>
              </w:r>
            </w:ins>
          </w:p>
          <w:p w14:paraId="7D5F5AE6"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50" w:author="Author"/>
                <w:lang w:val="en-GB"/>
              </w:rPr>
            </w:pPr>
            <w:ins w:id="2051" w:author="Author">
              <w:r w:rsidRPr="00FF353C">
                <w:rPr>
                  <w:lang w:val="en-GB"/>
                </w:rPr>
                <w:t xml:space="preserve">(7) Data Restoration (refers to the process of copying backup data from secondary storage and restoring it to its original location or a new location. A restore is performed to return data that has been lost, stolen or damaged to its original condition or to move data to a new </w:t>
              </w:r>
              <w:r w:rsidRPr="00FF353C">
                <w:rPr>
                  <w:lang w:val="en-GB"/>
                </w:rPr>
                <w:lastRenderedPageBreak/>
                <w:t>location)</w:t>
              </w:r>
            </w:ins>
          </w:p>
          <w:p w14:paraId="4E2F1C58"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52" w:author="Author"/>
                <w:lang w:val="en-GB"/>
              </w:rPr>
            </w:pPr>
            <w:ins w:id="2053" w:author="Author">
              <w:r w:rsidRPr="00FF353C">
                <w:rPr>
                  <w:lang w:val="en-GB"/>
                </w:rPr>
                <w:t>(8) Extra expense</w:t>
              </w:r>
            </w:ins>
          </w:p>
          <w:p w14:paraId="005F404D"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54" w:author="Author"/>
                <w:lang w:val="en-GB"/>
              </w:rPr>
            </w:pPr>
            <w:ins w:id="2055" w:author="Author">
              <w:r w:rsidRPr="00FF353C">
                <w:rPr>
                  <w:lang w:val="en-GB"/>
                </w:rPr>
                <w:t>(9) System clean-up costs</w:t>
              </w:r>
            </w:ins>
          </w:p>
          <w:p w14:paraId="613285C4"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56" w:author="Author"/>
                <w:lang w:val="en-GB"/>
              </w:rPr>
            </w:pPr>
            <w:ins w:id="2057" w:author="Author">
              <w:r w:rsidRPr="00FF353C">
                <w:rPr>
                  <w:lang w:val="en-GB"/>
                </w:rPr>
                <w:t>(10) Administrative investigation and penalties</w:t>
              </w:r>
            </w:ins>
          </w:p>
          <w:p w14:paraId="6A428818"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58" w:author="Author"/>
                <w:lang w:val="en-GB"/>
              </w:rPr>
            </w:pPr>
            <w:ins w:id="2059" w:author="Author">
              <w:r w:rsidRPr="00FF353C">
                <w:rPr>
                  <w:lang w:val="en-GB"/>
                </w:rPr>
                <w:t>(11) Physical injury</w:t>
              </w:r>
            </w:ins>
          </w:p>
          <w:p w14:paraId="156BEB6B"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60" w:author="Author"/>
                <w:lang w:val="en-GB"/>
              </w:rPr>
            </w:pPr>
            <w:ins w:id="2061" w:author="Author">
              <w:r w:rsidRPr="00FF353C">
                <w:rPr>
                  <w:lang w:val="en-GB"/>
                </w:rPr>
                <w:t>(12) Data Protection and Cyber Liability (includes also GDPR implications regarding third party data protection)</w:t>
              </w:r>
            </w:ins>
          </w:p>
          <w:p w14:paraId="68333485"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62" w:author="Author"/>
                <w:lang w:val="en-GB"/>
              </w:rPr>
            </w:pPr>
            <w:ins w:id="2063" w:author="Author">
              <w:r w:rsidRPr="00FF353C">
                <w:rPr>
                  <w:lang w:val="en-GB"/>
                </w:rPr>
                <w:t>(13) Media Liability (i.e. reputational risk)</w:t>
              </w:r>
            </w:ins>
          </w:p>
          <w:p w14:paraId="0F72CB8E"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64" w:author="Author"/>
                <w:lang w:val="en-GB"/>
              </w:rPr>
            </w:pPr>
            <w:ins w:id="2065" w:author="Author">
              <w:r w:rsidRPr="00FF353C">
                <w:rPr>
                  <w:lang w:val="en-GB"/>
                </w:rPr>
                <w:t>(14) Wrongful collection of information</w:t>
              </w:r>
            </w:ins>
          </w:p>
          <w:p w14:paraId="41F7B604"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66" w:author="Author"/>
                <w:lang w:val="en-GB"/>
              </w:rPr>
            </w:pPr>
            <w:ins w:id="2067" w:author="Author">
              <w:r w:rsidRPr="00FF353C">
                <w:rPr>
                  <w:lang w:val="en-GB"/>
                </w:rPr>
                <w:t>(15) Media Content infringement/defamatory content</w:t>
              </w:r>
            </w:ins>
          </w:p>
          <w:p w14:paraId="570E9078"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68" w:author="Author"/>
                <w:lang w:val="en-GB"/>
              </w:rPr>
            </w:pPr>
            <w:ins w:id="2069" w:author="Author">
              <w:r w:rsidRPr="00FF353C">
                <w:rPr>
                  <w:lang w:val="en-GB"/>
                </w:rPr>
                <w:t>(16) Violation of notification obligations (notification of data breaches is provided in defined time lags by law and or GDPR provisions)</w:t>
              </w:r>
            </w:ins>
          </w:p>
          <w:p w14:paraId="64C91D5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70" w:author="Author"/>
                <w:lang w:val="en-GB"/>
              </w:rPr>
            </w:pPr>
            <w:ins w:id="2071" w:author="Author">
              <w:r w:rsidRPr="00FF353C">
                <w:rPr>
                  <w:lang w:val="en-GB"/>
                </w:rPr>
                <w:t>(17) First Response (costs incurred in responding quickly to attacks to restore service)</w:t>
              </w:r>
            </w:ins>
          </w:p>
          <w:p w14:paraId="127772F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72" w:author="Author"/>
                <w:lang w:val="en-GB"/>
              </w:rPr>
            </w:pPr>
            <w:ins w:id="2073" w:author="Author">
              <w:r w:rsidRPr="00FF353C">
                <w:rPr>
                  <w:lang w:val="en-GB"/>
                </w:rPr>
                <w:t>(18) Event management (all activities needed to restore normal activities)</w:t>
              </w:r>
            </w:ins>
          </w:p>
          <w:p w14:paraId="0B8237D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74" w:author="Author"/>
                <w:lang w:val="en-GB"/>
              </w:rPr>
            </w:pPr>
            <w:ins w:id="2075" w:author="Author">
              <w:r w:rsidRPr="00FF353C">
                <w:rPr>
                  <w:lang w:val="en-GB"/>
                </w:rPr>
                <w:t>(19) Communication Costs (big data breaches may require mass communication of the outcomes of the breach)</w:t>
              </w:r>
            </w:ins>
          </w:p>
          <w:p w14:paraId="1DA4D8DF"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76" w:author="Author"/>
                <w:lang w:val="en-GB"/>
              </w:rPr>
            </w:pPr>
            <w:ins w:id="2077" w:author="Author">
              <w:r w:rsidRPr="00FF353C">
                <w:rPr>
                  <w:lang w:val="en-GB"/>
                </w:rPr>
                <w:t>(20) Credit/Identity monitoring (ensure the restoration/block of credit or identity data collected from customers/employees, etc.)</w:t>
              </w:r>
            </w:ins>
          </w:p>
          <w:p w14:paraId="5820AB7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78" w:author="Author"/>
                <w:lang w:val="en-GB"/>
              </w:rPr>
            </w:pPr>
            <w:ins w:id="2079" w:author="Author">
              <w:r w:rsidRPr="00FF353C">
                <w:rPr>
                  <w:lang w:val="en-GB"/>
                </w:rPr>
                <w:t>(21) Criminal Reward Fund (contribution to government funds established to cover cyber liabilities towards third parties)</w:t>
              </w:r>
            </w:ins>
          </w:p>
          <w:p w14:paraId="785EE6DE"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80" w:author="Author"/>
                <w:lang w:val="en-GB"/>
              </w:rPr>
            </w:pPr>
            <w:ins w:id="2081" w:author="Author">
              <w:r w:rsidRPr="00FF353C">
                <w:rPr>
                  <w:lang w:val="en-GB"/>
                </w:rPr>
                <w:t>(22) Contingent business interruption</w:t>
              </w:r>
            </w:ins>
          </w:p>
          <w:p w14:paraId="6BCBCF67"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82" w:author="Author"/>
                <w:lang w:val="en-GB"/>
              </w:rPr>
            </w:pPr>
            <w:ins w:id="2083" w:author="Author">
              <w:r w:rsidRPr="00FF353C">
                <w:rPr>
                  <w:lang w:val="en-GB"/>
                </w:rPr>
                <w:t>(23) Financial Fraud</w:t>
              </w:r>
            </w:ins>
          </w:p>
          <w:p w14:paraId="04E08CE5"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84" w:author="Author"/>
                <w:lang w:val="en-GB"/>
              </w:rPr>
            </w:pPr>
            <w:ins w:id="2085" w:author="Author">
              <w:r w:rsidRPr="00FF353C">
                <w:rPr>
                  <w:lang w:val="en-GB"/>
                </w:rPr>
                <w:t>(24) Other</w:t>
              </w:r>
            </w:ins>
          </w:p>
          <w:p w14:paraId="3589E504"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086" w:author="Author"/>
                <w:lang w:val="en-GB"/>
              </w:rPr>
            </w:pPr>
            <w:ins w:id="2087" w:author="Author">
              <w:r w:rsidRPr="00FF353C">
                <w:rPr>
                  <w:lang w:val="en-GB"/>
                </w:rPr>
                <w:t xml:space="preserve">More than one options may be reported. </w:t>
              </w:r>
            </w:ins>
          </w:p>
        </w:tc>
      </w:tr>
      <w:tr w:rsidR="004F528E" w:rsidRPr="00FF353C" w14:paraId="667C67E4" w14:textId="77777777" w:rsidTr="00FD2C6A">
        <w:trPr>
          <w:cnfStyle w:val="000000100000" w:firstRow="0" w:lastRow="0" w:firstColumn="0" w:lastColumn="0" w:oddVBand="0" w:evenVBand="0" w:oddHBand="1" w:evenHBand="0" w:firstRowFirstColumn="0" w:firstRowLastColumn="0" w:lastRowFirstColumn="0" w:lastRowLastColumn="0"/>
          <w:ins w:id="2088"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7D0499A" w14:textId="17BF3050" w:rsidR="004F528E" w:rsidRPr="004F528E" w:rsidRDefault="004F528E" w:rsidP="00216F5F">
            <w:pPr>
              <w:rPr>
                <w:ins w:id="2089" w:author="Author"/>
                <w:b w:val="0"/>
                <w:bCs w:val="0"/>
                <w:lang w:val="en-GB"/>
              </w:rPr>
            </w:pPr>
            <w:ins w:id="2090" w:author="Author">
              <w:r w:rsidRPr="004F528E">
                <w:rPr>
                  <w:b w:val="0"/>
                  <w:bCs w:val="0"/>
                  <w:lang w:val="en-GB"/>
                </w:rPr>
                <w:lastRenderedPageBreak/>
                <w:t>C00</w:t>
              </w:r>
              <w:r w:rsidR="00F76BF9">
                <w:rPr>
                  <w:b w:val="0"/>
                  <w:bCs w:val="0"/>
                  <w:lang w:val="en-GB"/>
                </w:rPr>
                <w:t>70</w:t>
              </w:r>
              <w:del w:id="2091" w:author="Author">
                <w:r w:rsidRPr="004F528E" w:rsidDel="00F76BF9">
                  <w:rPr>
                    <w:b w:val="0"/>
                    <w:bCs w:val="0"/>
                    <w:lang w:val="en-GB"/>
                  </w:rPr>
                  <w:delText>61</w:delText>
                </w:r>
              </w:del>
            </w:ins>
          </w:p>
        </w:tc>
        <w:tc>
          <w:tcPr>
            <w:tcW w:w="1665" w:type="pct"/>
            <w:shd w:val="clear" w:color="auto" w:fill="auto"/>
          </w:tcPr>
          <w:p w14:paraId="7CA455DC" w14:textId="514EF8EF" w:rsidR="004F528E" w:rsidRPr="00FF353C" w:rsidRDefault="004F528E" w:rsidP="00216F5F">
            <w:pPr>
              <w:cnfStyle w:val="000000100000" w:firstRow="0" w:lastRow="0" w:firstColumn="0" w:lastColumn="0" w:oddVBand="0" w:evenVBand="0" w:oddHBand="1" w:evenHBand="0" w:firstRowFirstColumn="0" w:firstRowLastColumn="0" w:lastRowFirstColumn="0" w:lastRowLastColumn="0"/>
              <w:rPr>
                <w:ins w:id="2092" w:author="Author"/>
                <w:lang w:val="en-GB"/>
              </w:rPr>
            </w:pPr>
            <w:ins w:id="2093" w:author="Author">
              <w:r w:rsidRPr="004F528E">
                <w:rPr>
                  <w:lang w:val="en-GB"/>
                </w:rPr>
                <w:t>Other risk detailed description</w:t>
              </w:r>
            </w:ins>
          </w:p>
        </w:tc>
        <w:tc>
          <w:tcPr>
            <w:tcW w:w="2680" w:type="pct"/>
            <w:shd w:val="clear" w:color="auto" w:fill="auto"/>
          </w:tcPr>
          <w:p w14:paraId="477ECC9C" w14:textId="51046B97" w:rsidR="004F528E" w:rsidRPr="00FF353C" w:rsidRDefault="004F528E" w:rsidP="00216F5F">
            <w:pPr>
              <w:cnfStyle w:val="000000100000" w:firstRow="0" w:lastRow="0" w:firstColumn="0" w:lastColumn="0" w:oddVBand="0" w:evenVBand="0" w:oddHBand="1" w:evenHBand="0" w:firstRowFirstColumn="0" w:firstRowLastColumn="0" w:lastRowFirstColumn="0" w:lastRowLastColumn="0"/>
              <w:rPr>
                <w:ins w:id="2094" w:author="Author"/>
                <w:lang w:val="en-GB"/>
              </w:rPr>
            </w:pPr>
            <w:ins w:id="2095" w:author="Author">
              <w:r w:rsidRPr="004F528E">
                <w:rPr>
                  <w:lang w:val="en-GB"/>
                </w:rPr>
                <w:t xml:space="preserve">A detailed description of the risks if </w:t>
              </w:r>
              <w:r>
                <w:rPr>
                  <w:lang w:val="en-GB"/>
                </w:rPr>
                <w:t>other risk</w:t>
              </w:r>
              <w:r w:rsidRPr="004F528E">
                <w:rPr>
                  <w:lang w:val="en-GB"/>
                </w:rPr>
                <w:t xml:space="preserve"> is chosen.</w:t>
              </w:r>
            </w:ins>
          </w:p>
        </w:tc>
      </w:tr>
      <w:tr w:rsidR="00CB3554" w:rsidRPr="00FF353C" w:rsidDel="00413387" w14:paraId="6E909CE2" w14:textId="18A37F56" w:rsidTr="00FD2C6A">
        <w:trPr>
          <w:ins w:id="2096" w:author="Author"/>
          <w:del w:id="2097"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D1300C6" w14:textId="3EFE16E1" w:rsidR="00CB3554" w:rsidRPr="00CB3554" w:rsidDel="00413387" w:rsidRDefault="00CB3554" w:rsidP="00216F5F">
            <w:pPr>
              <w:rPr>
                <w:ins w:id="2098" w:author="Author"/>
                <w:del w:id="2099" w:author="Author"/>
                <w:b w:val="0"/>
                <w:bCs w:val="0"/>
                <w:lang w:val="en-GB"/>
              </w:rPr>
            </w:pPr>
            <w:ins w:id="2100" w:author="Author">
              <w:del w:id="2101" w:author="Author">
                <w:r w:rsidRPr="00CB3554" w:rsidDel="00413387">
                  <w:rPr>
                    <w:b w:val="0"/>
                    <w:bCs w:val="0"/>
                    <w:lang w:val="en-GB"/>
                  </w:rPr>
                  <w:delText>C00</w:delText>
                </w:r>
                <w:r w:rsidR="00F76BF9" w:rsidDel="00413387">
                  <w:rPr>
                    <w:b w:val="0"/>
                    <w:bCs w:val="0"/>
                    <w:lang w:val="en-GB"/>
                  </w:rPr>
                  <w:delText>80</w:delText>
                </w:r>
                <w:r w:rsidRPr="00CB3554" w:rsidDel="00413387">
                  <w:rPr>
                    <w:b w:val="0"/>
                    <w:bCs w:val="0"/>
                    <w:lang w:val="en-GB"/>
                  </w:rPr>
                  <w:delText>70</w:delText>
                </w:r>
              </w:del>
            </w:ins>
          </w:p>
        </w:tc>
        <w:tc>
          <w:tcPr>
            <w:tcW w:w="1665" w:type="pct"/>
            <w:shd w:val="clear" w:color="auto" w:fill="auto"/>
          </w:tcPr>
          <w:p w14:paraId="7D117309" w14:textId="59459E77" w:rsidR="00CB3554" w:rsidRPr="00FF353C" w:rsidDel="00413387" w:rsidRDefault="00CB3554" w:rsidP="00216F5F">
            <w:pPr>
              <w:cnfStyle w:val="000000000000" w:firstRow="0" w:lastRow="0" w:firstColumn="0" w:lastColumn="0" w:oddVBand="0" w:evenVBand="0" w:oddHBand="0" w:evenHBand="0" w:firstRowFirstColumn="0" w:firstRowLastColumn="0" w:lastRowFirstColumn="0" w:lastRowLastColumn="0"/>
              <w:rPr>
                <w:ins w:id="2102" w:author="Author"/>
                <w:del w:id="2103" w:author="Author"/>
                <w:lang w:val="en-GB"/>
              </w:rPr>
            </w:pPr>
            <w:ins w:id="2104" w:author="Author">
              <w:del w:id="2105" w:author="Author">
                <w:r w:rsidDel="00413387">
                  <w:rPr>
                    <w:lang w:val="en-GB"/>
                  </w:rPr>
                  <w:delText>Currency</w:delText>
                </w:r>
              </w:del>
            </w:ins>
          </w:p>
        </w:tc>
        <w:tc>
          <w:tcPr>
            <w:tcW w:w="2680" w:type="pct"/>
            <w:shd w:val="clear" w:color="auto" w:fill="auto"/>
          </w:tcPr>
          <w:p w14:paraId="21770892" w14:textId="7A8342B8" w:rsidR="00CB3554" w:rsidRPr="00FF353C" w:rsidDel="00413387" w:rsidRDefault="00CB3554" w:rsidP="00216F5F">
            <w:pPr>
              <w:cnfStyle w:val="000000000000" w:firstRow="0" w:lastRow="0" w:firstColumn="0" w:lastColumn="0" w:oddVBand="0" w:evenVBand="0" w:oddHBand="0" w:evenHBand="0" w:firstRowFirstColumn="0" w:firstRowLastColumn="0" w:lastRowFirstColumn="0" w:lastRowLastColumn="0"/>
              <w:rPr>
                <w:ins w:id="2106" w:author="Author"/>
                <w:del w:id="2107" w:author="Author"/>
                <w:lang w:val="en-GB"/>
              </w:rPr>
            </w:pPr>
            <w:ins w:id="2108" w:author="Author">
              <w:del w:id="2109" w:author="Author">
                <w:r w:rsidRPr="00CB3554" w:rsidDel="00413387">
                  <w:rPr>
                    <w:lang w:val="en-GB"/>
                  </w:rPr>
                  <w:delText xml:space="preserve">Identify the ISO 4217 alphabetic code of the currency </w:delText>
                </w:r>
                <w:r w:rsidDel="00413387">
                  <w:rPr>
                    <w:lang w:val="en-GB"/>
                  </w:rPr>
                  <w:delText>of the product</w:delText>
                </w:r>
                <w:r w:rsidRPr="00CB3554" w:rsidDel="00413387">
                  <w:rPr>
                    <w:lang w:val="en-GB"/>
                  </w:rPr>
                  <w:delText>.</w:delText>
                </w:r>
              </w:del>
            </w:ins>
          </w:p>
        </w:tc>
      </w:tr>
      <w:tr w:rsidR="00A65705" w:rsidRPr="00FF353C" w14:paraId="0A3BE3C0" w14:textId="77777777" w:rsidTr="00FD2C6A">
        <w:trPr>
          <w:cnfStyle w:val="000000100000" w:firstRow="0" w:lastRow="0" w:firstColumn="0" w:lastColumn="0" w:oddVBand="0" w:evenVBand="0" w:oddHBand="1" w:evenHBand="0" w:firstRowFirstColumn="0" w:firstRowLastColumn="0" w:lastRowFirstColumn="0" w:lastRowLastColumn="0"/>
          <w:ins w:id="2110"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C5F71E7" w14:textId="517265B1" w:rsidR="00A65705" w:rsidRPr="00FF353C" w:rsidRDefault="00A65705" w:rsidP="00216F5F">
            <w:pPr>
              <w:rPr>
                <w:ins w:id="2111" w:author="Author"/>
                <w:b w:val="0"/>
                <w:lang w:val="en-GB"/>
              </w:rPr>
            </w:pPr>
            <w:ins w:id="2112" w:author="Author">
              <w:r w:rsidRPr="00E373AB">
                <w:rPr>
                  <w:lang w:val="en-GB"/>
                </w:rPr>
                <w:t>C00</w:t>
              </w:r>
              <w:r w:rsidR="00413387" w:rsidRPr="00E373AB">
                <w:rPr>
                  <w:lang w:val="en-GB"/>
                </w:rPr>
                <w:t>8</w:t>
              </w:r>
              <w:del w:id="2113" w:author="Author">
                <w:r w:rsidR="00F76BF9" w:rsidRPr="00E373AB" w:rsidDel="00413387">
                  <w:rPr>
                    <w:lang w:val="en-GB"/>
                  </w:rPr>
                  <w:delText>9</w:delText>
                </w:r>
              </w:del>
              <w:r w:rsidR="00F76BF9" w:rsidRPr="00E373AB">
                <w:rPr>
                  <w:lang w:val="en-GB"/>
                </w:rPr>
                <w:t>0</w:t>
              </w:r>
              <w:del w:id="2114" w:author="Author">
                <w:r w:rsidRPr="00FF353C" w:rsidDel="00F76BF9">
                  <w:rPr>
                    <w:b w:val="0"/>
                    <w:lang w:val="en-GB"/>
                  </w:rPr>
                  <w:delText>80</w:delText>
                </w:r>
              </w:del>
            </w:ins>
          </w:p>
        </w:tc>
        <w:tc>
          <w:tcPr>
            <w:tcW w:w="1665" w:type="pct"/>
            <w:shd w:val="clear" w:color="auto" w:fill="auto"/>
          </w:tcPr>
          <w:p w14:paraId="04A18DFA"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115" w:author="Author"/>
                <w:lang w:val="en-GB"/>
              </w:rPr>
            </w:pPr>
            <w:ins w:id="2116" w:author="Author">
              <w:r w:rsidRPr="00FF353C">
                <w:rPr>
                  <w:lang w:val="en-GB"/>
                </w:rPr>
                <w:t xml:space="preserve">Sum(s) insured </w:t>
              </w:r>
            </w:ins>
          </w:p>
        </w:tc>
        <w:tc>
          <w:tcPr>
            <w:tcW w:w="2680" w:type="pct"/>
            <w:shd w:val="clear" w:color="auto" w:fill="auto"/>
          </w:tcPr>
          <w:p w14:paraId="44D0683E" w14:textId="1AE3055F" w:rsidR="00A65705" w:rsidRPr="00FF353C" w:rsidRDefault="00A65705" w:rsidP="00FD47ED">
            <w:pPr>
              <w:cnfStyle w:val="000000100000" w:firstRow="0" w:lastRow="0" w:firstColumn="0" w:lastColumn="0" w:oddVBand="0" w:evenVBand="0" w:oddHBand="1" w:evenHBand="0" w:firstRowFirstColumn="0" w:firstRowLastColumn="0" w:lastRowFirstColumn="0" w:lastRowLastColumn="0"/>
              <w:rPr>
                <w:ins w:id="2117" w:author="Author"/>
                <w:lang w:val="en-GB"/>
              </w:rPr>
            </w:pPr>
            <w:ins w:id="2118" w:author="Author">
              <w:r w:rsidRPr="00FF353C">
                <w:rPr>
                  <w:lang w:val="en-GB"/>
                </w:rPr>
                <w:t xml:space="preserve">Amount of the total sum(s) insured for the reported </w:t>
              </w:r>
              <w:r w:rsidR="00FD47ED">
                <w:rPr>
                  <w:lang w:val="en-GB"/>
                </w:rPr>
                <w:t>P</w:t>
              </w:r>
              <w:del w:id="2119" w:author="Author">
                <w:r w:rsidRPr="00FF353C" w:rsidDel="00FD47ED">
                  <w:rPr>
                    <w:lang w:val="en-GB"/>
                  </w:rPr>
                  <w:delText>p</w:delText>
                </w:r>
              </w:del>
              <w:r w:rsidRPr="00FF353C">
                <w:rPr>
                  <w:lang w:val="en-GB"/>
                </w:rPr>
                <w:t xml:space="preserve">roduct </w:t>
              </w:r>
              <w:del w:id="2120" w:author="Author">
                <w:r w:rsidRPr="00FF353C" w:rsidDel="00FD47ED">
                  <w:rPr>
                    <w:lang w:val="en-GB"/>
                  </w:rPr>
                  <w:delText>category</w:delText>
                </w:r>
              </w:del>
              <w:r w:rsidR="00FD47ED">
                <w:rPr>
                  <w:lang w:val="en-GB"/>
                </w:rPr>
                <w:t>Identification</w:t>
              </w:r>
              <w:r w:rsidRPr="00FF353C">
                <w:rPr>
                  <w:lang w:val="en-GB"/>
                </w:rPr>
                <w:t>.</w:t>
              </w:r>
            </w:ins>
          </w:p>
        </w:tc>
      </w:tr>
      <w:tr w:rsidR="00A65705" w:rsidRPr="00FF353C" w14:paraId="0F38F231" w14:textId="77777777" w:rsidTr="00FD2C6A">
        <w:trPr>
          <w:ins w:id="2121"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369CEC55" w14:textId="6EB1556E" w:rsidR="00A65705" w:rsidRPr="00FF353C" w:rsidRDefault="00A65705" w:rsidP="00216F5F">
            <w:pPr>
              <w:rPr>
                <w:ins w:id="2122" w:author="Author"/>
                <w:b w:val="0"/>
                <w:lang w:val="en-GB"/>
              </w:rPr>
            </w:pPr>
            <w:ins w:id="2123" w:author="Author">
              <w:r w:rsidRPr="00E373AB">
                <w:rPr>
                  <w:lang w:val="en-GB"/>
                </w:rPr>
                <w:lastRenderedPageBreak/>
                <w:t>C0</w:t>
              </w:r>
              <w:del w:id="2124" w:author="Author">
                <w:r w:rsidR="00F76BF9" w:rsidRPr="00E373AB" w:rsidDel="00413387">
                  <w:rPr>
                    <w:lang w:val="en-GB"/>
                  </w:rPr>
                  <w:delText>1</w:delText>
                </w:r>
              </w:del>
              <w:r w:rsidR="00F76BF9" w:rsidRPr="00E373AB">
                <w:rPr>
                  <w:lang w:val="en-GB"/>
                </w:rPr>
                <w:t>0</w:t>
              </w:r>
              <w:r w:rsidR="00413387" w:rsidRPr="00E373AB">
                <w:rPr>
                  <w:lang w:val="en-GB"/>
                </w:rPr>
                <w:t>9</w:t>
              </w:r>
              <w:r w:rsidR="00F76BF9" w:rsidRPr="00E373AB">
                <w:rPr>
                  <w:lang w:val="en-GB"/>
                </w:rPr>
                <w:t>0</w:t>
              </w:r>
              <w:del w:id="2125" w:author="Author">
                <w:r w:rsidRPr="00FF353C" w:rsidDel="00F76BF9">
                  <w:rPr>
                    <w:b w:val="0"/>
                    <w:lang w:val="en-GB"/>
                  </w:rPr>
                  <w:delText>090</w:delText>
                </w:r>
              </w:del>
            </w:ins>
          </w:p>
        </w:tc>
        <w:tc>
          <w:tcPr>
            <w:tcW w:w="1665" w:type="pct"/>
            <w:shd w:val="clear" w:color="auto" w:fill="auto"/>
          </w:tcPr>
          <w:p w14:paraId="3D233978" w14:textId="30CC8C44"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126" w:author="Author"/>
                <w:lang w:val="en-GB"/>
              </w:rPr>
            </w:pPr>
            <w:ins w:id="2127" w:author="Author">
              <w:r w:rsidRPr="00FF353C">
                <w:rPr>
                  <w:lang w:val="en-GB"/>
                </w:rPr>
                <w:t>Premium(s)</w:t>
              </w:r>
            </w:ins>
          </w:p>
        </w:tc>
        <w:tc>
          <w:tcPr>
            <w:tcW w:w="2680" w:type="pct"/>
            <w:shd w:val="clear" w:color="auto" w:fill="auto"/>
          </w:tcPr>
          <w:p w14:paraId="0B607A1A" w14:textId="145E3763" w:rsidR="00A65705" w:rsidRPr="00FF353C" w:rsidRDefault="00A65705" w:rsidP="00FD47ED">
            <w:pPr>
              <w:cnfStyle w:val="000000000000" w:firstRow="0" w:lastRow="0" w:firstColumn="0" w:lastColumn="0" w:oddVBand="0" w:evenVBand="0" w:oddHBand="0" w:evenHBand="0" w:firstRowFirstColumn="0" w:firstRowLastColumn="0" w:lastRowFirstColumn="0" w:lastRowLastColumn="0"/>
              <w:rPr>
                <w:ins w:id="2128" w:author="Author"/>
                <w:lang w:val="en-GB"/>
              </w:rPr>
            </w:pPr>
            <w:ins w:id="2129" w:author="Author">
              <w:r w:rsidRPr="00FF353C">
                <w:rPr>
                  <w:lang w:val="en-GB"/>
                </w:rPr>
                <w:t xml:space="preserve">Amount of the total premium(s) earned for the reported product </w:t>
              </w:r>
              <w:del w:id="2130" w:author="Author">
                <w:r w:rsidRPr="00FF353C" w:rsidDel="00FD47ED">
                  <w:rPr>
                    <w:lang w:val="en-GB"/>
                  </w:rPr>
                  <w:delText>category</w:delText>
                </w:r>
              </w:del>
              <w:r w:rsidR="00FD47ED">
                <w:rPr>
                  <w:lang w:val="en-GB"/>
                </w:rPr>
                <w:t>Identification</w:t>
              </w:r>
              <w:r w:rsidRPr="00FF353C">
                <w:rPr>
                  <w:lang w:val="en-GB"/>
                </w:rPr>
                <w:t>.</w:t>
              </w:r>
            </w:ins>
          </w:p>
        </w:tc>
      </w:tr>
      <w:tr w:rsidR="00A65705" w:rsidRPr="00FF353C" w14:paraId="6AC2A83C" w14:textId="77777777" w:rsidTr="00FD2C6A">
        <w:trPr>
          <w:cnfStyle w:val="000000100000" w:firstRow="0" w:lastRow="0" w:firstColumn="0" w:lastColumn="0" w:oddVBand="0" w:evenVBand="0" w:oddHBand="1" w:evenHBand="0" w:firstRowFirstColumn="0" w:firstRowLastColumn="0" w:lastRowFirstColumn="0" w:lastRowLastColumn="0"/>
          <w:ins w:id="2131"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6B004DD" w14:textId="1DC2A03E" w:rsidR="00A65705" w:rsidRPr="00FF353C" w:rsidRDefault="00A65705" w:rsidP="00413387">
            <w:pPr>
              <w:rPr>
                <w:ins w:id="2132" w:author="Author"/>
                <w:b w:val="0"/>
                <w:lang w:val="en-GB"/>
              </w:rPr>
            </w:pPr>
            <w:ins w:id="2133" w:author="Author">
              <w:r w:rsidRPr="00E373AB">
                <w:rPr>
                  <w:lang w:val="en-GB"/>
                </w:rPr>
                <w:t>C01</w:t>
              </w:r>
              <w:del w:id="2134" w:author="Author">
                <w:r w:rsidR="00F76BF9" w:rsidRPr="00E373AB" w:rsidDel="00413387">
                  <w:rPr>
                    <w:lang w:val="en-GB"/>
                  </w:rPr>
                  <w:delText>1</w:delText>
                </w:r>
              </w:del>
              <w:r w:rsidR="00413387" w:rsidRPr="00E373AB">
                <w:rPr>
                  <w:lang w:val="en-GB"/>
                </w:rPr>
                <w:t>0</w:t>
              </w:r>
              <w:r w:rsidR="00F76BF9" w:rsidRPr="00E373AB">
                <w:rPr>
                  <w:lang w:val="en-GB"/>
                </w:rPr>
                <w:t>0</w:t>
              </w:r>
              <w:del w:id="2135" w:author="Author">
                <w:r w:rsidRPr="00FF353C" w:rsidDel="00F76BF9">
                  <w:rPr>
                    <w:b w:val="0"/>
                    <w:lang w:val="en-GB"/>
                  </w:rPr>
                  <w:delText>00</w:delText>
                </w:r>
              </w:del>
            </w:ins>
          </w:p>
        </w:tc>
        <w:tc>
          <w:tcPr>
            <w:tcW w:w="1665" w:type="pct"/>
            <w:shd w:val="clear" w:color="auto" w:fill="auto"/>
          </w:tcPr>
          <w:p w14:paraId="79B75B90"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136" w:author="Author"/>
                <w:lang w:val="en-GB"/>
              </w:rPr>
            </w:pPr>
            <w:ins w:id="2137" w:author="Author">
              <w:r w:rsidRPr="00FF353C">
                <w:rPr>
                  <w:lang w:val="en-GB"/>
                </w:rPr>
                <w:t>Sum(s) reinsured</w:t>
              </w:r>
            </w:ins>
          </w:p>
        </w:tc>
        <w:tc>
          <w:tcPr>
            <w:tcW w:w="2680" w:type="pct"/>
            <w:shd w:val="clear" w:color="auto" w:fill="auto"/>
          </w:tcPr>
          <w:p w14:paraId="0A4095E2" w14:textId="300D0EC1" w:rsidR="00A65705" w:rsidRPr="00FF353C" w:rsidRDefault="00A65705" w:rsidP="00FD47ED">
            <w:pPr>
              <w:cnfStyle w:val="000000100000" w:firstRow="0" w:lastRow="0" w:firstColumn="0" w:lastColumn="0" w:oddVBand="0" w:evenVBand="0" w:oddHBand="1" w:evenHBand="0" w:firstRowFirstColumn="0" w:firstRowLastColumn="0" w:lastRowFirstColumn="0" w:lastRowLastColumn="0"/>
              <w:rPr>
                <w:ins w:id="2138" w:author="Author"/>
                <w:lang w:val="en-GB"/>
              </w:rPr>
            </w:pPr>
            <w:ins w:id="2139" w:author="Author">
              <w:r w:rsidRPr="00FF353C">
                <w:rPr>
                  <w:lang w:val="en-GB"/>
                </w:rPr>
                <w:t xml:space="preserve">Amount of the total sum(s) ceded to reinsurance undertakings for the reported product </w:t>
              </w:r>
              <w:del w:id="2140" w:author="Author">
                <w:r w:rsidRPr="00FF353C" w:rsidDel="00FD47ED">
                  <w:rPr>
                    <w:lang w:val="en-GB"/>
                  </w:rPr>
                  <w:delText>category</w:delText>
                </w:r>
              </w:del>
              <w:r w:rsidR="00FD47ED">
                <w:rPr>
                  <w:lang w:val="en-GB"/>
                </w:rPr>
                <w:t>Identification</w:t>
              </w:r>
              <w:r w:rsidRPr="00FF353C">
                <w:rPr>
                  <w:lang w:val="en-GB"/>
                </w:rPr>
                <w:t>.</w:t>
              </w:r>
            </w:ins>
          </w:p>
        </w:tc>
      </w:tr>
      <w:tr w:rsidR="00A65705" w:rsidRPr="00FF353C" w14:paraId="08ED8C9C" w14:textId="77777777" w:rsidTr="00FD2C6A">
        <w:trPr>
          <w:ins w:id="2141"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8BCFB49" w14:textId="7B69DC49" w:rsidR="00A65705" w:rsidRPr="00FF353C" w:rsidRDefault="00A65705" w:rsidP="00216F5F">
            <w:pPr>
              <w:rPr>
                <w:ins w:id="2142" w:author="Author"/>
                <w:b w:val="0"/>
                <w:lang w:val="en-GB"/>
              </w:rPr>
            </w:pPr>
            <w:ins w:id="2143" w:author="Author">
              <w:r w:rsidRPr="00E373AB">
                <w:rPr>
                  <w:lang w:val="en-GB"/>
                </w:rPr>
                <w:t>C01</w:t>
              </w:r>
              <w:r w:rsidR="00413387" w:rsidRPr="00E373AB">
                <w:rPr>
                  <w:lang w:val="en-GB"/>
                </w:rPr>
                <w:t>1</w:t>
              </w:r>
              <w:del w:id="2144" w:author="Author">
                <w:r w:rsidR="00F76BF9" w:rsidRPr="00E373AB" w:rsidDel="00413387">
                  <w:rPr>
                    <w:lang w:val="en-GB"/>
                  </w:rPr>
                  <w:delText>2</w:delText>
                </w:r>
              </w:del>
              <w:r w:rsidR="00F76BF9" w:rsidRPr="00E373AB">
                <w:rPr>
                  <w:lang w:val="en-GB"/>
                </w:rPr>
                <w:t>0</w:t>
              </w:r>
              <w:del w:id="2145" w:author="Author">
                <w:r w:rsidRPr="00FF353C" w:rsidDel="00F76BF9">
                  <w:rPr>
                    <w:b w:val="0"/>
                    <w:lang w:val="en-GB"/>
                  </w:rPr>
                  <w:delText>10</w:delText>
                </w:r>
              </w:del>
            </w:ins>
          </w:p>
        </w:tc>
        <w:tc>
          <w:tcPr>
            <w:tcW w:w="1665" w:type="pct"/>
            <w:shd w:val="clear" w:color="auto" w:fill="auto"/>
          </w:tcPr>
          <w:p w14:paraId="1500F22B"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146" w:author="Author"/>
                <w:lang w:val="en-GB"/>
              </w:rPr>
            </w:pPr>
            <w:ins w:id="2147" w:author="Author">
              <w:r w:rsidRPr="00FF353C">
                <w:rPr>
                  <w:lang w:val="en-GB"/>
                </w:rPr>
                <w:t>Number of Claims settled with Payment</w:t>
              </w:r>
            </w:ins>
          </w:p>
        </w:tc>
        <w:tc>
          <w:tcPr>
            <w:tcW w:w="2680" w:type="pct"/>
            <w:shd w:val="clear" w:color="auto" w:fill="auto"/>
          </w:tcPr>
          <w:p w14:paraId="60571C82"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148" w:author="Author"/>
                <w:lang w:val="en-GB"/>
              </w:rPr>
            </w:pPr>
            <w:ins w:id="2149" w:author="Author">
              <w:r w:rsidRPr="00FF353C">
                <w:rPr>
                  <w:lang w:val="en-GB"/>
                </w:rPr>
                <w:t>Number of Claims, for the relevant product category, that have been settled with payment during the reporting year.</w:t>
              </w:r>
            </w:ins>
          </w:p>
        </w:tc>
      </w:tr>
      <w:tr w:rsidR="00A65705" w:rsidRPr="00FF353C" w14:paraId="388A1367" w14:textId="77777777" w:rsidTr="00FD2C6A">
        <w:trPr>
          <w:cnfStyle w:val="000000100000" w:firstRow="0" w:lastRow="0" w:firstColumn="0" w:lastColumn="0" w:oddVBand="0" w:evenVBand="0" w:oddHBand="1" w:evenHBand="0" w:firstRowFirstColumn="0" w:firstRowLastColumn="0" w:lastRowFirstColumn="0" w:lastRowLastColumn="0"/>
          <w:ins w:id="2150"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C37E6EF" w14:textId="2F84EBFD" w:rsidR="00A65705" w:rsidRPr="00FF353C" w:rsidRDefault="00A65705" w:rsidP="00216F5F">
            <w:pPr>
              <w:rPr>
                <w:ins w:id="2151" w:author="Author"/>
                <w:b w:val="0"/>
                <w:lang w:val="en-GB"/>
              </w:rPr>
            </w:pPr>
            <w:ins w:id="2152" w:author="Author">
              <w:r w:rsidRPr="00E373AB">
                <w:rPr>
                  <w:lang w:val="en-GB"/>
                </w:rPr>
                <w:t>C01</w:t>
              </w:r>
              <w:r w:rsidR="00413387" w:rsidRPr="00E373AB">
                <w:rPr>
                  <w:lang w:val="en-GB"/>
                </w:rPr>
                <w:t>2</w:t>
              </w:r>
              <w:del w:id="2153" w:author="Author">
                <w:r w:rsidR="00F76BF9" w:rsidRPr="00E373AB" w:rsidDel="00413387">
                  <w:rPr>
                    <w:lang w:val="en-GB"/>
                  </w:rPr>
                  <w:delText>3</w:delText>
                </w:r>
              </w:del>
              <w:r w:rsidR="00F76BF9" w:rsidRPr="00E373AB">
                <w:rPr>
                  <w:lang w:val="en-GB"/>
                </w:rPr>
                <w:t>0</w:t>
              </w:r>
              <w:del w:id="2154" w:author="Author">
                <w:r w:rsidRPr="00E373AB" w:rsidDel="00F76BF9">
                  <w:rPr>
                    <w:lang w:val="en-GB"/>
                  </w:rPr>
                  <w:delText>20</w:delText>
                </w:r>
              </w:del>
            </w:ins>
          </w:p>
        </w:tc>
        <w:tc>
          <w:tcPr>
            <w:tcW w:w="1665" w:type="pct"/>
            <w:shd w:val="clear" w:color="auto" w:fill="auto"/>
          </w:tcPr>
          <w:p w14:paraId="27A32363"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155" w:author="Author"/>
                <w:lang w:val="en-GB"/>
              </w:rPr>
            </w:pPr>
            <w:ins w:id="2156" w:author="Author">
              <w:r w:rsidRPr="00FF353C">
                <w:rPr>
                  <w:lang w:val="en-GB"/>
                </w:rPr>
                <w:t>Amount of Claims Paid</w:t>
              </w:r>
            </w:ins>
          </w:p>
        </w:tc>
        <w:tc>
          <w:tcPr>
            <w:tcW w:w="2680" w:type="pct"/>
            <w:shd w:val="clear" w:color="auto" w:fill="auto"/>
          </w:tcPr>
          <w:p w14:paraId="38914829" w14:textId="6A94289C" w:rsidR="00A65705" w:rsidRPr="00FF353C" w:rsidRDefault="00A65705" w:rsidP="00FD47ED">
            <w:pPr>
              <w:cnfStyle w:val="000000100000" w:firstRow="0" w:lastRow="0" w:firstColumn="0" w:lastColumn="0" w:oddVBand="0" w:evenVBand="0" w:oddHBand="1" w:evenHBand="0" w:firstRowFirstColumn="0" w:firstRowLastColumn="0" w:lastRowFirstColumn="0" w:lastRowLastColumn="0"/>
              <w:rPr>
                <w:ins w:id="2157" w:author="Author"/>
                <w:lang w:val="en-GB"/>
              </w:rPr>
            </w:pPr>
            <w:ins w:id="2158" w:author="Author">
              <w:r w:rsidRPr="00FF353C">
                <w:rPr>
                  <w:lang w:val="en-GB"/>
                </w:rPr>
                <w:t xml:space="preserve">Amount of claims paid, for the relevant product </w:t>
              </w:r>
              <w:del w:id="2159" w:author="Author">
                <w:r w:rsidRPr="00FF353C" w:rsidDel="00FD47ED">
                  <w:rPr>
                    <w:lang w:val="en-GB"/>
                  </w:rPr>
                  <w:delText>category</w:delText>
                </w:r>
              </w:del>
              <w:r w:rsidR="00FD47ED">
                <w:rPr>
                  <w:lang w:val="en-GB"/>
                </w:rPr>
                <w:t>Identification</w:t>
              </w:r>
              <w:r w:rsidRPr="00FF353C">
                <w:rPr>
                  <w:lang w:val="en-GB"/>
                </w:rPr>
                <w:t>, for claims that have been settled with payment during the reporting year.</w:t>
              </w:r>
            </w:ins>
          </w:p>
        </w:tc>
      </w:tr>
      <w:tr w:rsidR="00A65705" w:rsidRPr="00FF353C" w14:paraId="061A84FC" w14:textId="77777777" w:rsidTr="00FD2C6A">
        <w:trPr>
          <w:ins w:id="2160"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4172D56" w14:textId="2D6A923C" w:rsidR="00A65705" w:rsidRPr="00FF353C" w:rsidRDefault="00A65705" w:rsidP="00216F5F">
            <w:pPr>
              <w:rPr>
                <w:ins w:id="2161" w:author="Author"/>
                <w:b w:val="0"/>
                <w:lang w:val="en-GB"/>
              </w:rPr>
            </w:pPr>
            <w:ins w:id="2162" w:author="Author">
              <w:r w:rsidRPr="00E373AB">
                <w:rPr>
                  <w:lang w:val="en-GB"/>
                </w:rPr>
                <w:t>C01</w:t>
              </w:r>
              <w:r w:rsidR="00413387" w:rsidRPr="00E373AB">
                <w:rPr>
                  <w:lang w:val="en-GB"/>
                </w:rPr>
                <w:t>3</w:t>
              </w:r>
              <w:del w:id="2163" w:author="Author">
                <w:r w:rsidR="00F76BF9" w:rsidRPr="00E373AB" w:rsidDel="00413387">
                  <w:rPr>
                    <w:lang w:val="en-GB"/>
                  </w:rPr>
                  <w:delText>4</w:delText>
                </w:r>
              </w:del>
              <w:r w:rsidR="00F76BF9" w:rsidRPr="00E373AB">
                <w:rPr>
                  <w:lang w:val="en-GB"/>
                </w:rPr>
                <w:t>0</w:t>
              </w:r>
              <w:del w:id="2164" w:author="Author">
                <w:r w:rsidRPr="00FF353C" w:rsidDel="00F76BF9">
                  <w:rPr>
                    <w:b w:val="0"/>
                    <w:lang w:val="en-GB"/>
                  </w:rPr>
                  <w:delText>30</w:delText>
                </w:r>
              </w:del>
            </w:ins>
          </w:p>
        </w:tc>
        <w:tc>
          <w:tcPr>
            <w:tcW w:w="1665" w:type="pct"/>
            <w:shd w:val="clear" w:color="auto" w:fill="auto"/>
          </w:tcPr>
          <w:p w14:paraId="28330AB2" w14:textId="77777777" w:rsidR="00A65705" w:rsidRPr="00FF353C" w:rsidRDefault="00A65705" w:rsidP="00216F5F">
            <w:pPr>
              <w:cnfStyle w:val="000000000000" w:firstRow="0" w:lastRow="0" w:firstColumn="0" w:lastColumn="0" w:oddVBand="0" w:evenVBand="0" w:oddHBand="0" w:evenHBand="0" w:firstRowFirstColumn="0" w:firstRowLastColumn="0" w:lastRowFirstColumn="0" w:lastRowLastColumn="0"/>
              <w:rPr>
                <w:ins w:id="2165" w:author="Author"/>
                <w:lang w:val="en-GB"/>
              </w:rPr>
            </w:pPr>
            <w:ins w:id="2166" w:author="Author">
              <w:r w:rsidRPr="00FF353C">
                <w:rPr>
                  <w:lang w:val="en-GB"/>
                </w:rPr>
                <w:t>Number of Claims settled without payment</w:t>
              </w:r>
            </w:ins>
          </w:p>
        </w:tc>
        <w:tc>
          <w:tcPr>
            <w:tcW w:w="2680" w:type="pct"/>
            <w:shd w:val="clear" w:color="auto" w:fill="auto"/>
          </w:tcPr>
          <w:p w14:paraId="492E08F5" w14:textId="23F52BCF" w:rsidR="00A65705" w:rsidRPr="00FF353C" w:rsidRDefault="00A65705" w:rsidP="00FD47ED">
            <w:pPr>
              <w:cnfStyle w:val="000000000000" w:firstRow="0" w:lastRow="0" w:firstColumn="0" w:lastColumn="0" w:oddVBand="0" w:evenVBand="0" w:oddHBand="0" w:evenHBand="0" w:firstRowFirstColumn="0" w:firstRowLastColumn="0" w:lastRowFirstColumn="0" w:lastRowLastColumn="0"/>
              <w:rPr>
                <w:ins w:id="2167" w:author="Author"/>
                <w:lang w:val="en-GB"/>
              </w:rPr>
            </w:pPr>
            <w:ins w:id="2168" w:author="Author">
              <w:r w:rsidRPr="00FF353C">
                <w:rPr>
                  <w:lang w:val="en-GB"/>
                </w:rPr>
                <w:t xml:space="preserve">Number of Claims, for the relevant product </w:t>
              </w:r>
              <w:del w:id="2169" w:author="Author">
                <w:r w:rsidRPr="00FF353C" w:rsidDel="00FD47ED">
                  <w:rPr>
                    <w:lang w:val="en-GB"/>
                  </w:rPr>
                  <w:delText>category</w:delText>
                </w:r>
              </w:del>
              <w:r w:rsidR="00FD47ED">
                <w:rPr>
                  <w:lang w:val="en-GB"/>
                </w:rPr>
                <w:t>Identification</w:t>
              </w:r>
              <w:r w:rsidRPr="00FF353C">
                <w:rPr>
                  <w:lang w:val="en-GB"/>
                </w:rPr>
                <w:t>, that have been settled without payment during the reporting year.</w:t>
              </w:r>
            </w:ins>
          </w:p>
        </w:tc>
      </w:tr>
      <w:tr w:rsidR="00A65705" w:rsidRPr="00FF353C" w14:paraId="3B5828D2" w14:textId="77777777" w:rsidTr="00FD2C6A">
        <w:trPr>
          <w:cnfStyle w:val="000000100000" w:firstRow="0" w:lastRow="0" w:firstColumn="0" w:lastColumn="0" w:oddVBand="0" w:evenVBand="0" w:oddHBand="1" w:evenHBand="0" w:firstRowFirstColumn="0" w:firstRowLastColumn="0" w:lastRowFirstColumn="0" w:lastRowLastColumn="0"/>
          <w:ins w:id="2170" w:author="Author"/>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26C7331" w14:textId="6862BAB5" w:rsidR="00A65705" w:rsidRPr="00FF353C" w:rsidRDefault="00A65705" w:rsidP="00413387">
            <w:pPr>
              <w:rPr>
                <w:ins w:id="2171" w:author="Author"/>
                <w:b w:val="0"/>
                <w:lang w:val="en-GB"/>
              </w:rPr>
            </w:pPr>
            <w:ins w:id="2172" w:author="Author">
              <w:r w:rsidRPr="00E373AB">
                <w:rPr>
                  <w:lang w:val="en-GB"/>
                </w:rPr>
                <w:t>C01</w:t>
              </w:r>
              <w:del w:id="2173" w:author="Author">
                <w:r w:rsidR="00F76BF9" w:rsidRPr="00E373AB" w:rsidDel="00413387">
                  <w:rPr>
                    <w:lang w:val="en-GB"/>
                  </w:rPr>
                  <w:delText>5</w:delText>
                </w:r>
              </w:del>
              <w:r w:rsidR="00413387" w:rsidRPr="00E373AB">
                <w:rPr>
                  <w:lang w:val="en-GB"/>
                </w:rPr>
                <w:t>4</w:t>
              </w:r>
              <w:r w:rsidR="00F76BF9" w:rsidRPr="00E373AB">
                <w:rPr>
                  <w:lang w:val="en-GB"/>
                </w:rPr>
                <w:t>0</w:t>
              </w:r>
              <w:del w:id="2174" w:author="Author">
                <w:r w:rsidRPr="00FF353C" w:rsidDel="00F76BF9">
                  <w:rPr>
                    <w:b w:val="0"/>
                    <w:lang w:val="en-GB"/>
                  </w:rPr>
                  <w:delText>40</w:delText>
                </w:r>
              </w:del>
            </w:ins>
          </w:p>
        </w:tc>
        <w:tc>
          <w:tcPr>
            <w:tcW w:w="1665" w:type="pct"/>
            <w:shd w:val="clear" w:color="auto" w:fill="auto"/>
          </w:tcPr>
          <w:p w14:paraId="558BE8C1" w14:textId="77777777" w:rsidR="00A65705" w:rsidRPr="00FF353C" w:rsidRDefault="00A65705" w:rsidP="00216F5F">
            <w:pPr>
              <w:cnfStyle w:val="000000100000" w:firstRow="0" w:lastRow="0" w:firstColumn="0" w:lastColumn="0" w:oddVBand="0" w:evenVBand="0" w:oddHBand="1" w:evenHBand="0" w:firstRowFirstColumn="0" w:firstRowLastColumn="0" w:lastRowFirstColumn="0" w:lastRowLastColumn="0"/>
              <w:rPr>
                <w:ins w:id="2175" w:author="Author"/>
                <w:lang w:val="en-GB"/>
              </w:rPr>
            </w:pPr>
            <w:ins w:id="2176" w:author="Author">
              <w:r w:rsidRPr="00FF353C">
                <w:rPr>
                  <w:lang w:val="en-GB"/>
                </w:rPr>
                <w:t>Technical Provisions</w:t>
              </w:r>
            </w:ins>
          </w:p>
        </w:tc>
        <w:tc>
          <w:tcPr>
            <w:tcW w:w="2680" w:type="pct"/>
            <w:shd w:val="clear" w:color="auto" w:fill="auto"/>
          </w:tcPr>
          <w:p w14:paraId="736D18AA" w14:textId="41BC787E" w:rsidR="00A65705" w:rsidRPr="00FF353C" w:rsidRDefault="00A65705" w:rsidP="00FD47ED">
            <w:pPr>
              <w:cnfStyle w:val="000000100000" w:firstRow="0" w:lastRow="0" w:firstColumn="0" w:lastColumn="0" w:oddVBand="0" w:evenVBand="0" w:oddHBand="1" w:evenHBand="0" w:firstRowFirstColumn="0" w:firstRowLastColumn="0" w:lastRowFirstColumn="0" w:lastRowLastColumn="0"/>
              <w:rPr>
                <w:ins w:id="2177" w:author="Author"/>
                <w:lang w:val="en-GB"/>
              </w:rPr>
            </w:pPr>
            <w:ins w:id="2178" w:author="Author">
              <w:r w:rsidRPr="00FF353C">
                <w:rPr>
                  <w:lang w:val="en-GB"/>
                </w:rPr>
                <w:t xml:space="preserve">Amount of technical provisions, for the relevant product </w:t>
              </w:r>
              <w:del w:id="2179" w:author="Author">
                <w:r w:rsidRPr="00FF353C" w:rsidDel="00FD47ED">
                  <w:rPr>
                    <w:lang w:val="en-GB"/>
                  </w:rPr>
                  <w:delText>category</w:delText>
                </w:r>
              </w:del>
              <w:r w:rsidR="00FD47ED">
                <w:rPr>
                  <w:lang w:val="en-GB"/>
                </w:rPr>
                <w:t>Identification</w:t>
              </w:r>
              <w:r w:rsidRPr="00FF353C">
                <w:rPr>
                  <w:lang w:val="en-GB"/>
                </w:rPr>
                <w:t>.</w:t>
              </w:r>
            </w:ins>
          </w:p>
        </w:tc>
      </w:tr>
    </w:tbl>
    <w:p w14:paraId="4022CBE4" w14:textId="77777777" w:rsidR="00A65705" w:rsidRPr="00FF353C" w:rsidRDefault="00A65705" w:rsidP="00A65705">
      <w:pPr>
        <w:rPr>
          <w:ins w:id="2180" w:author="Author"/>
          <w:lang w:val="en-GB"/>
        </w:rPr>
      </w:pPr>
    </w:p>
    <w:p w14:paraId="7B136F00" w14:textId="72E4FDB2" w:rsidR="00E6364D" w:rsidRPr="00FF353C" w:rsidRDefault="00E6364D" w:rsidP="00E6364D">
      <w:pPr>
        <w:pStyle w:val="ManualHeading2"/>
        <w:numPr>
          <w:ilvl w:val="0"/>
          <w:numId w:val="0"/>
        </w:numPr>
        <w:ind w:left="851" w:hanging="851"/>
        <w:rPr>
          <w:lang w:val="en-GB"/>
        </w:rPr>
      </w:pPr>
      <w:r w:rsidRPr="00FF353C">
        <w:rPr>
          <w:i/>
          <w:iCs/>
          <w:lang w:val="en-GB"/>
        </w:rPr>
        <w:t>S.16.01</w:t>
      </w:r>
      <w:del w:id="2181" w:author="Author">
        <w:r w:rsidRPr="00FF353C" w:rsidDel="00EE25C7">
          <w:rPr>
            <w:i/>
            <w:iCs/>
            <w:lang w:val="en-GB"/>
          </w:rPr>
          <w:delText>.</w:delText>
        </w:r>
      </w:del>
      <w:r w:rsidRPr="00FF353C">
        <w:rPr>
          <w:i/>
          <w:iCs/>
          <w:lang w:val="en-GB"/>
        </w:rPr>
        <w:t xml:space="preserve"> — Information on annuities stemming from Non–Life Insurance obligations</w:t>
      </w:r>
    </w:p>
    <w:p w14:paraId="33965287" w14:textId="77777777" w:rsidR="00E6364D" w:rsidRPr="00FF353C" w:rsidRDefault="00E6364D" w:rsidP="00E6364D">
      <w:pPr>
        <w:rPr>
          <w:lang w:val="en-GB"/>
        </w:rPr>
      </w:pPr>
      <w:r w:rsidRPr="00FF353C">
        <w:rPr>
          <w:i/>
          <w:iCs/>
          <w:lang w:val="en-GB"/>
        </w:rPr>
        <w:t>General comments:</w:t>
      </w:r>
    </w:p>
    <w:p w14:paraId="29BFB73C" w14:textId="77777777" w:rsidR="00F827EF" w:rsidRPr="00FF353C" w:rsidRDefault="00E6364D" w:rsidP="00E6364D">
      <w:pPr>
        <w:rPr>
          <w:ins w:id="2182" w:author="Author"/>
          <w:lang w:val="en-GB"/>
        </w:rPr>
      </w:pPr>
      <w:r w:rsidRPr="00FF353C">
        <w:rPr>
          <w:lang w:val="en-GB"/>
        </w:rPr>
        <w:t>This section relates to annual submission of information for individual undertakings.</w:t>
      </w:r>
      <w:ins w:id="2183" w:author="Author">
        <w:r w:rsidR="007262C8" w:rsidRPr="00FF353C">
          <w:rPr>
            <w:lang w:val="en-GB"/>
          </w:rPr>
          <w:t xml:space="preserve"> </w:t>
        </w:r>
      </w:ins>
    </w:p>
    <w:p w14:paraId="28E8E4E1" w14:textId="61FAA9F1" w:rsidR="00E6364D" w:rsidRPr="00FF353C" w:rsidRDefault="007262C8" w:rsidP="00E6364D">
      <w:pPr>
        <w:rPr>
          <w:ins w:id="2184" w:author="Author"/>
          <w:lang w:val="en-GB"/>
        </w:rPr>
      </w:pPr>
      <w:ins w:id="2185" w:author="Author">
        <w:r w:rsidRPr="00FF353C">
          <w:rPr>
            <w:lang w:val="en-GB"/>
          </w:rPr>
          <w:t xml:space="preserve">This template shall not be reported for </w:t>
        </w:r>
        <w:r w:rsidR="00216F5F" w:rsidRPr="00FF353C">
          <w:rPr>
            <w:lang w:val="en-GB"/>
          </w:rPr>
          <w:t xml:space="preserve">accepted </w:t>
        </w:r>
        <w:r w:rsidRPr="00FF353C">
          <w:rPr>
            <w:lang w:val="en-GB"/>
          </w:rPr>
          <w:t>reinsurance business.</w:t>
        </w:r>
      </w:ins>
    </w:p>
    <w:p w14:paraId="09A14B6E" w14:textId="6626EEE1" w:rsidR="00E6364D" w:rsidRPr="00FF353C" w:rsidRDefault="00E6364D" w:rsidP="00E6364D">
      <w:pPr>
        <w:rPr>
          <w:ins w:id="2186" w:author="Author"/>
          <w:lang w:val="en-GB"/>
        </w:rPr>
      </w:pPr>
      <w:r w:rsidRPr="00FF353C">
        <w:rPr>
          <w:lang w:val="en-GB"/>
        </w:rPr>
        <w:t>This template shall be reported only for annuities formally settled stemming from non–life contracts and relating to health insurance obligations and relating to insurance obligations other than health insurance obligations.</w:t>
      </w:r>
    </w:p>
    <w:p w14:paraId="48ADF537" w14:textId="7B86FE02" w:rsidR="00F827EF" w:rsidRPr="00FF353C" w:rsidRDefault="00F827EF" w:rsidP="00F827EF">
      <w:pPr>
        <w:rPr>
          <w:moveTo w:id="2187" w:author="Author"/>
          <w:lang w:val="en-GB"/>
        </w:rPr>
      </w:pPr>
      <w:moveToRangeStart w:id="2188" w:author="Author" w:name="move67903265"/>
      <w:moveTo w:id="2189" w:author="Author">
        <w:r w:rsidRPr="00FF353C">
          <w:rPr>
            <w:lang w:val="en-GB"/>
          </w:rPr>
          <w:t>Formally settled as an annuity means that a legal process has ordered that the beneficiary is to receive payments as an annuity.</w:t>
        </w:r>
      </w:moveTo>
    </w:p>
    <w:p w14:paraId="54A51CA4" w14:textId="77777777" w:rsidR="00F827EF" w:rsidRPr="00FF353C" w:rsidRDefault="00F827EF" w:rsidP="00F827EF">
      <w:pPr>
        <w:rPr>
          <w:moveTo w:id="2190" w:author="Author"/>
          <w:lang w:val="en-GB"/>
        </w:rPr>
      </w:pPr>
      <w:moveTo w:id="2191" w:author="Author">
        <w:r w:rsidRPr="00FF353C">
          <w:rPr>
            <w:lang w:val="en-GB"/>
          </w:rPr>
          <w:t>In the event that after an obligation has been formally settled as an annuity some of that obligation subsequently ends up being settled via a lump sum payment that was not in the original annuity payment order, that lump sum would be recorded as a payment in template S.16.01; i.e. there is no movement of claims data out of template S.16.01 and into S.19.01.</w:t>
        </w:r>
      </w:moveTo>
    </w:p>
    <w:moveToRangeEnd w:id="2188"/>
    <w:p w14:paraId="0BD77D93" w14:textId="77777777" w:rsidR="00E6364D" w:rsidRPr="00FF353C" w:rsidRDefault="00E6364D" w:rsidP="00E6364D">
      <w:pPr>
        <w:rPr>
          <w:lang w:val="en-GB"/>
        </w:rPr>
      </w:pPr>
      <w:r w:rsidRPr="00FF353C">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64F9363C" w14:textId="77777777" w:rsidR="00E6364D" w:rsidRPr="00FF353C" w:rsidRDefault="00E6364D" w:rsidP="00E6364D">
      <w:pPr>
        <w:rPr>
          <w:lang w:val="en-GB"/>
        </w:rPr>
      </w:pPr>
      <w:r w:rsidRPr="00FF353C">
        <w:rPr>
          <w:lang w:val="en-GB"/>
        </w:rPr>
        <w:t>This template shall be reported by non–life line of business, as defined in Annex I to Delegated Regulation (EU) 2015/35, originating the annuity and by currency, considering the following specifications:</w:t>
      </w:r>
    </w:p>
    <w:p w14:paraId="47A280BA" w14:textId="55DA6E5F" w:rsidR="00E6364D" w:rsidRPr="00FF353C" w:rsidRDefault="00E6364D" w:rsidP="00E6364D">
      <w:pPr>
        <w:pStyle w:val="Point0"/>
        <w:rPr>
          <w:lang w:val="en-GB"/>
        </w:rPr>
      </w:pPr>
      <w:r w:rsidRPr="00FF353C">
        <w:rPr>
          <w:lang w:val="en-GB"/>
        </w:rPr>
        <w:tab/>
        <w:t>i.</w:t>
      </w:r>
      <w:r w:rsidRPr="00FF353C">
        <w:rPr>
          <w:lang w:val="en-GB"/>
        </w:rPr>
        <w:tab/>
        <w:t xml:space="preserve">If the best estimate for the annuity claims provisions on a discounted basis from one non–life line of business represents more than 3 % of the total best estimate </w:t>
      </w:r>
      <w:r w:rsidRPr="00FF353C">
        <w:rPr>
          <w:lang w:val="en-GB"/>
        </w:rPr>
        <w:lastRenderedPageBreak/>
        <w:t>for all annuity claims provisions the information shall be reported with the following split by currencies in addition to the total for the line of business:</w:t>
      </w:r>
    </w:p>
    <w:p w14:paraId="29B83DCB" w14:textId="67969049" w:rsidR="00E6364D" w:rsidRPr="00FF353C" w:rsidRDefault="00E6364D" w:rsidP="00E005BC">
      <w:pPr>
        <w:pStyle w:val="Point1"/>
        <w:rPr>
          <w:lang w:val="en-GB"/>
        </w:rPr>
      </w:pPr>
      <w:r w:rsidRPr="00FF353C">
        <w:rPr>
          <w:lang w:val="en-GB"/>
        </w:rPr>
        <w:tab/>
        <w:t>a)</w:t>
      </w:r>
      <w:r w:rsidRPr="00FF353C">
        <w:rPr>
          <w:lang w:val="en-GB"/>
        </w:rPr>
        <w:tab/>
        <w:t>Amounts for the reporting currency;</w:t>
      </w:r>
    </w:p>
    <w:p w14:paraId="1C277063" w14:textId="77777777" w:rsidR="00E6364D" w:rsidRPr="00FF353C" w:rsidRDefault="00E6364D" w:rsidP="00E6364D">
      <w:pPr>
        <w:pStyle w:val="Point1"/>
        <w:rPr>
          <w:lang w:val="en-GB"/>
        </w:rPr>
      </w:pPr>
      <w:r w:rsidRPr="00FF353C">
        <w:rPr>
          <w:lang w:val="en-GB"/>
        </w:rPr>
        <w:tab/>
        <w:t>b)</w:t>
      </w:r>
      <w:r w:rsidRPr="00FF353C">
        <w:rPr>
          <w:lang w:val="en-GB"/>
        </w:rPr>
        <w:tab/>
        <w:t>Amounts for any currency that represents more than 25 % of the best estimate for the annuity claims provisions on a discounted basis from that non–life line of business; or</w:t>
      </w:r>
    </w:p>
    <w:p w14:paraId="2E211966" w14:textId="47B4F6C7" w:rsidR="00E6364D" w:rsidRPr="00FF353C" w:rsidRDefault="00E6364D" w:rsidP="00E005BC">
      <w:pPr>
        <w:pStyle w:val="Point1"/>
        <w:rPr>
          <w:lang w:val="en-GB"/>
        </w:rPr>
      </w:pPr>
      <w:r w:rsidRPr="00FF353C">
        <w:rPr>
          <w:lang w:val="en-GB"/>
        </w:rPr>
        <w:tab/>
        <w:t>c)</w:t>
      </w:r>
      <w:r w:rsidRPr="00FF353C">
        <w:rPr>
          <w:lang w:val="en-GB"/>
        </w:rPr>
        <w:tab/>
        <w:t>Amounts for any currency that represents less than 25 % of the best estimate for the annuity claims provisions (discounted basis) from that non–life line of business but more than 5 % of total best estimate for all annuity claims provisions.</w:t>
      </w:r>
    </w:p>
    <w:p w14:paraId="46D82204" w14:textId="4D687FA2" w:rsidR="00E6364D" w:rsidRPr="00FF353C" w:rsidRDefault="00E6364D" w:rsidP="00E6364D">
      <w:pPr>
        <w:pStyle w:val="Point0"/>
        <w:rPr>
          <w:lang w:val="en-GB"/>
        </w:rPr>
      </w:pPr>
      <w:r w:rsidRPr="00FF353C">
        <w:rPr>
          <w:lang w:val="en-GB"/>
        </w:rPr>
        <w:tab/>
        <w:t>ii.</w:t>
      </w:r>
      <w:r w:rsidRPr="00FF353C">
        <w:rPr>
          <w:lang w:val="en-GB"/>
        </w:rPr>
        <w:tab/>
        <w:t>If the best estimate for the annuity claims provisions on a discounted basis from one non–life line of business represents less than 3 % of the total best estimate for all annuity claims provisions no currency split is required, only the total for the line of business shall be reported;</w:t>
      </w:r>
    </w:p>
    <w:p w14:paraId="6C9DC3A0" w14:textId="61B40FD6" w:rsidR="00E6364D" w:rsidRPr="00FF353C" w:rsidRDefault="00E6364D" w:rsidP="00E6364D">
      <w:pPr>
        <w:pStyle w:val="Point0"/>
        <w:rPr>
          <w:ins w:id="2192" w:author="Author"/>
          <w:lang w:val="en-GB"/>
        </w:rPr>
      </w:pPr>
      <w:r w:rsidRPr="00FF353C">
        <w:rPr>
          <w:lang w:val="en-GB"/>
        </w:rPr>
        <w:tab/>
        <w:t>iii.</w:t>
      </w:r>
      <w:r w:rsidRPr="00FF353C">
        <w:rPr>
          <w:lang w:val="en-GB"/>
        </w:rPr>
        <w:tab/>
        <w:t>The information shall be reported in the original currency of the contracts unless otherwise specified.</w:t>
      </w:r>
    </w:p>
    <w:p w14:paraId="53D069BF" w14:textId="5756EBD2" w:rsidR="00191469" w:rsidRPr="00FF353C" w:rsidRDefault="00191469" w:rsidP="00E6364D">
      <w:pPr>
        <w:pStyle w:val="Point0"/>
        <w:rPr>
          <w:lang w:val="en-GB"/>
        </w:rPr>
      </w:pPr>
      <w:ins w:id="2193" w:author="Author">
        <w:r w:rsidRPr="00FF353C">
          <w:rPr>
            <w:lang w:val="en-GB"/>
          </w:rPr>
          <w:tab/>
          <w:t xml:space="preserve">iv. </w:t>
        </w:r>
        <w:r w:rsidRPr="00FF353C">
          <w:rPr>
            <w:lang w:val="en-GB"/>
          </w:rPr>
          <w:tab/>
          <w:t>For captive insurance</w:t>
        </w:r>
        <w:r w:rsidR="00216F5F" w:rsidRPr="00FF353C">
          <w:rPr>
            <w:lang w:val="en-GB"/>
          </w:rPr>
          <w:t xml:space="preserve"> and reinsurance</w:t>
        </w:r>
        <w:r w:rsidRPr="00FF353C">
          <w:rPr>
            <w:lang w:val="en-GB"/>
          </w:rPr>
          <w:t xml:space="preserve"> undertaking</w:t>
        </w:r>
        <w:r w:rsidR="00216F5F" w:rsidRPr="00FF353C">
          <w:rPr>
            <w:lang w:val="en-GB"/>
          </w:rPr>
          <w:t>s</w:t>
        </w:r>
        <w:r w:rsidR="0088030F" w:rsidRPr="00FF353C">
          <w:rPr>
            <w:lang w:val="en-GB"/>
          </w:rPr>
          <w:t xml:space="preserve"> meeting the </w:t>
        </w:r>
        <w:del w:id="2194" w:author="Author">
          <w:r w:rsidR="0088030F" w:rsidRPr="00FF353C" w:rsidDel="00146F54">
            <w:rPr>
              <w:lang w:val="en-GB"/>
            </w:rPr>
            <w:delText>proportionality</w:delText>
          </w:r>
        </w:del>
        <w:r w:rsidR="00146F54">
          <w:rPr>
            <w:lang w:val="en-GB"/>
          </w:rPr>
          <w:t>definition or article 1a</w:t>
        </w:r>
        <w:del w:id="2195" w:author="Author">
          <w:r w:rsidR="0088030F" w:rsidRPr="00FF353C" w:rsidDel="00146F54">
            <w:rPr>
              <w:lang w:val="en-GB"/>
            </w:rPr>
            <w:delText xml:space="preserve"> criteria set out in the Regulation</w:delText>
          </w:r>
        </w:del>
        <w:r w:rsidR="0088030F" w:rsidRPr="00FF353C">
          <w:rPr>
            <w:lang w:val="en-GB"/>
          </w:rPr>
          <w:t>,</w:t>
        </w:r>
        <w:del w:id="2196" w:author="Author">
          <w:r w:rsidRPr="00FF353C" w:rsidDel="0088030F">
            <w:rPr>
              <w:lang w:val="en-GB"/>
            </w:rPr>
            <w:delText>For captive insurance</w:delText>
          </w:r>
          <w:r w:rsidR="00216F5F" w:rsidRPr="00FF353C" w:rsidDel="0088030F">
            <w:rPr>
              <w:lang w:val="en-GB"/>
            </w:rPr>
            <w:delText xml:space="preserve"> and reinsurance</w:delText>
          </w:r>
          <w:r w:rsidRPr="00FF353C" w:rsidDel="0088030F">
            <w:rPr>
              <w:lang w:val="en-GB"/>
            </w:rPr>
            <w:delText xml:space="preserve"> undertaking</w:delText>
          </w:r>
          <w:r w:rsidR="00216F5F" w:rsidRPr="00FF353C" w:rsidDel="0088030F">
            <w:rPr>
              <w:lang w:val="en-GB"/>
            </w:rPr>
            <w:delText>s</w:delText>
          </w:r>
        </w:del>
        <w:r w:rsidRPr="00FF353C">
          <w:rPr>
            <w:lang w:val="en-GB"/>
          </w:rPr>
          <w:t xml:space="preserve"> this template shall be reported without currency split i.e. Z0030 is reported always as Total.</w:t>
        </w:r>
      </w:ins>
    </w:p>
    <w:p w14:paraId="7B66B899" w14:textId="197C29D3" w:rsidR="00E6364D" w:rsidRPr="00FF353C" w:rsidRDefault="00F827EF" w:rsidP="00E6364D">
      <w:pPr>
        <w:rPr>
          <w:lang w:val="en-GB"/>
        </w:rPr>
      </w:pPr>
      <w:ins w:id="2197" w:author="Author">
        <w:r w:rsidRPr="00FF353C">
          <w:rPr>
            <w:lang w:val="en-GB"/>
          </w:rPr>
          <w:t xml:space="preserve">As already specified above, </w:t>
        </w:r>
      </w:ins>
      <w:del w:id="2198" w:author="Author">
        <w:r w:rsidR="00E6364D" w:rsidRPr="00FF353C" w:rsidDel="00F827EF">
          <w:rPr>
            <w:lang w:val="en-GB"/>
          </w:rPr>
          <w:delText>T</w:delText>
        </w:r>
      </w:del>
      <w:ins w:id="2199" w:author="Author">
        <w:r w:rsidRPr="00FF353C">
          <w:rPr>
            <w:lang w:val="en-GB"/>
          </w:rPr>
          <w:t>t</w:t>
        </w:r>
      </w:ins>
      <w:r w:rsidR="00E6364D" w:rsidRPr="00FF353C">
        <w:rPr>
          <w:lang w:val="en-GB"/>
        </w:rPr>
        <w:t xml:space="preserve">his template is interlinked with the non–Life template S.19.01. The sum of technical provisions in templates S.16.01 and S.19.01 for one non–life line of business, as defined in Annex I to Delegated Regulation (EU) 2015/35, represents the total claims best estimate originating from this line of business (also refer log to template S.19.01). All or part of an obligation moves from S.19.01 into S.16.01, when both of the </w:t>
      </w:r>
      <w:ins w:id="2200" w:author="Author">
        <w:r w:rsidRPr="00FF353C">
          <w:rPr>
            <w:lang w:val="en-GB"/>
          </w:rPr>
          <w:t xml:space="preserve">below </w:t>
        </w:r>
      </w:ins>
      <w:r w:rsidR="00E6364D" w:rsidRPr="00FF353C">
        <w:rPr>
          <w:lang w:val="en-GB"/>
        </w:rPr>
        <w:t xml:space="preserve">conditions </w:t>
      </w:r>
      <w:del w:id="2201" w:author="Author">
        <w:r w:rsidR="00E6364D" w:rsidRPr="00FF353C" w:rsidDel="00F827EF">
          <w:rPr>
            <w:lang w:val="en-GB"/>
          </w:rPr>
          <w:delText xml:space="preserve">below </w:delText>
        </w:r>
      </w:del>
      <w:r w:rsidR="00E6364D" w:rsidRPr="00FF353C">
        <w:rPr>
          <w:lang w:val="en-GB"/>
        </w:rPr>
        <w:t>are met:</w:t>
      </w:r>
    </w:p>
    <w:p w14:paraId="2EC4BFF1" w14:textId="77777777" w:rsidR="00E6364D" w:rsidRPr="00FF353C" w:rsidRDefault="00E6364D" w:rsidP="00E6364D">
      <w:pPr>
        <w:pStyle w:val="Point0"/>
        <w:rPr>
          <w:lang w:val="en-GB"/>
        </w:rPr>
      </w:pPr>
      <w:r w:rsidRPr="00FF353C">
        <w:rPr>
          <w:lang w:val="en-GB"/>
        </w:rPr>
        <w:tab/>
        <w:t>i.</w:t>
      </w:r>
      <w:r w:rsidRPr="00FF353C">
        <w:rPr>
          <w:lang w:val="en-GB"/>
        </w:rPr>
        <w:tab/>
        <w:t>All or part of the obligation has been formally settled as an annuity; and</w:t>
      </w:r>
    </w:p>
    <w:p w14:paraId="4D044BDA" w14:textId="77777777" w:rsidR="00E6364D" w:rsidRPr="00FF353C" w:rsidRDefault="00E6364D" w:rsidP="00E6364D">
      <w:pPr>
        <w:pStyle w:val="Point0"/>
        <w:rPr>
          <w:lang w:val="en-GB"/>
        </w:rPr>
      </w:pPr>
      <w:r w:rsidRPr="00FF353C">
        <w:rPr>
          <w:lang w:val="en-GB"/>
        </w:rPr>
        <w:tab/>
        <w:t>ii.</w:t>
      </w:r>
      <w:r w:rsidRPr="00FF353C">
        <w:rPr>
          <w:lang w:val="en-GB"/>
        </w:rPr>
        <w:tab/>
        <w:t>a best estimate of an obligation formally settled as an annuity can be established using life techniques.</w:t>
      </w:r>
    </w:p>
    <w:p w14:paraId="38DED917" w14:textId="713DD2BE" w:rsidR="00E6364D" w:rsidRPr="00FF353C" w:rsidDel="00F827EF" w:rsidRDefault="00E6364D" w:rsidP="00E6364D">
      <w:pPr>
        <w:rPr>
          <w:moveFrom w:id="2202" w:author="Author"/>
          <w:lang w:val="en-GB"/>
        </w:rPr>
      </w:pPr>
      <w:moveFromRangeStart w:id="2203" w:author="Author" w:name="move67903265"/>
      <w:moveFrom w:id="2204" w:author="Author">
        <w:r w:rsidRPr="00FF353C" w:rsidDel="00F827EF">
          <w:rPr>
            <w:lang w:val="en-GB"/>
          </w:rPr>
          <w:t>Formally settled as an annuity typically means that a legal process has ordered that the beneficiary is to receive payments as an annuity.</w:t>
        </w:r>
      </w:moveFrom>
    </w:p>
    <w:p w14:paraId="143FE9E6" w14:textId="2B4C15A8" w:rsidR="00E6364D" w:rsidRPr="00FF353C" w:rsidDel="00F827EF" w:rsidRDefault="00E6364D" w:rsidP="00E005BC">
      <w:pPr>
        <w:rPr>
          <w:moveFrom w:id="2205" w:author="Author"/>
          <w:lang w:val="en-GB"/>
        </w:rPr>
      </w:pPr>
      <w:moveFrom w:id="2206" w:author="Author">
        <w:r w:rsidRPr="00FF353C" w:rsidDel="00F827EF">
          <w:rPr>
            <w:lang w:val="en-GB"/>
          </w:rPr>
          <w:t>In the event that after an obligation has been formally settled as an annuity some of that obligation subsequently ends up being settled via a lump sum payment that was not in the original annuity payment order, that lump sum would be recorded as a payment in template S.16.01; i.e. there is no movement of claims data out of template S.16.01 and into S.19.01.</w:t>
        </w:r>
      </w:moveFrom>
    </w:p>
    <w:moveFromRangeEnd w:id="2203"/>
    <w:p w14:paraId="72FCE35C" w14:textId="77777777" w:rsidR="00E6364D" w:rsidRPr="00FF353C" w:rsidRDefault="00E6364D" w:rsidP="00E6364D">
      <w:pPr>
        <w:rPr>
          <w:lang w:val="en-GB"/>
        </w:rPr>
      </w:pPr>
      <w:r w:rsidRPr="00FF353C">
        <w:rPr>
          <w:lang w:val="en-GB"/>
        </w:rPr>
        <w:t>Year N is the reporting year.</w:t>
      </w:r>
    </w:p>
    <w:tbl>
      <w:tblPr>
        <w:tblW w:w="0" w:type="auto"/>
        <w:tblLayout w:type="fixed"/>
        <w:tblLook w:val="0000" w:firstRow="0" w:lastRow="0" w:firstColumn="0" w:lastColumn="0" w:noHBand="0" w:noVBand="0"/>
      </w:tblPr>
      <w:tblGrid>
        <w:gridCol w:w="2414"/>
        <w:gridCol w:w="1858"/>
        <w:gridCol w:w="5014"/>
      </w:tblGrid>
      <w:tr w:rsidR="00E6364D" w:rsidRPr="00FF353C" w14:paraId="2B866A6E" w14:textId="77777777" w:rsidTr="00485DF3">
        <w:tc>
          <w:tcPr>
            <w:tcW w:w="2414" w:type="dxa"/>
            <w:tcBorders>
              <w:top w:val="single" w:sz="2" w:space="0" w:color="auto"/>
              <w:left w:val="single" w:sz="2" w:space="0" w:color="auto"/>
              <w:bottom w:val="single" w:sz="2" w:space="0" w:color="auto"/>
              <w:right w:val="single" w:sz="2" w:space="0" w:color="auto"/>
            </w:tcBorders>
          </w:tcPr>
          <w:p w14:paraId="6AAB3336" w14:textId="77777777" w:rsidR="00E6364D" w:rsidRPr="00FF353C" w:rsidRDefault="00E6364D" w:rsidP="00485DF3">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44D882F2" w14:textId="77777777" w:rsidR="00E6364D" w:rsidRPr="00FF353C" w:rsidRDefault="00E6364D" w:rsidP="00485DF3">
            <w:pPr>
              <w:pStyle w:val="NormalCentered"/>
              <w:rPr>
                <w:lang w:val="en-GB"/>
              </w:rPr>
            </w:pPr>
            <w:r w:rsidRPr="00FF353C">
              <w:rPr>
                <w:lang w:val="en-GB"/>
              </w:rPr>
              <w:t>ITEM</w:t>
            </w:r>
          </w:p>
        </w:tc>
        <w:tc>
          <w:tcPr>
            <w:tcW w:w="5014" w:type="dxa"/>
            <w:tcBorders>
              <w:top w:val="single" w:sz="2" w:space="0" w:color="auto"/>
              <w:left w:val="single" w:sz="2" w:space="0" w:color="auto"/>
              <w:bottom w:val="single" w:sz="2" w:space="0" w:color="auto"/>
              <w:right w:val="single" w:sz="2" w:space="0" w:color="auto"/>
            </w:tcBorders>
          </w:tcPr>
          <w:p w14:paraId="41246012" w14:textId="77777777" w:rsidR="00E6364D" w:rsidRPr="00FF353C" w:rsidRDefault="00E6364D" w:rsidP="00485DF3">
            <w:pPr>
              <w:pStyle w:val="NormalCentered"/>
              <w:rPr>
                <w:lang w:val="en-GB"/>
              </w:rPr>
            </w:pPr>
            <w:r w:rsidRPr="00FF353C">
              <w:rPr>
                <w:lang w:val="en-GB"/>
              </w:rPr>
              <w:t>INSTRUCTIONS</w:t>
            </w:r>
          </w:p>
        </w:tc>
      </w:tr>
      <w:tr w:rsidR="00E6364D" w:rsidRPr="00FF353C" w14:paraId="15826287" w14:textId="77777777" w:rsidTr="00485DF3">
        <w:tc>
          <w:tcPr>
            <w:tcW w:w="2414" w:type="dxa"/>
            <w:tcBorders>
              <w:top w:val="single" w:sz="2" w:space="0" w:color="auto"/>
              <w:left w:val="single" w:sz="2" w:space="0" w:color="auto"/>
              <w:bottom w:val="single" w:sz="2" w:space="0" w:color="auto"/>
              <w:right w:val="single" w:sz="2" w:space="0" w:color="auto"/>
            </w:tcBorders>
          </w:tcPr>
          <w:p w14:paraId="5EADDA45" w14:textId="77777777" w:rsidR="00E6364D" w:rsidRPr="00FF353C" w:rsidRDefault="00E6364D" w:rsidP="00485DF3">
            <w:pPr>
              <w:pStyle w:val="NormalLeft"/>
              <w:rPr>
                <w:lang w:val="en-GB"/>
              </w:rPr>
            </w:pPr>
            <w:r w:rsidRPr="00FF353C">
              <w:rPr>
                <w:lang w:val="en-GB"/>
              </w:rPr>
              <w:t>Z0010</w:t>
            </w:r>
          </w:p>
        </w:tc>
        <w:tc>
          <w:tcPr>
            <w:tcW w:w="1858" w:type="dxa"/>
            <w:tcBorders>
              <w:top w:val="single" w:sz="2" w:space="0" w:color="auto"/>
              <w:left w:val="single" w:sz="2" w:space="0" w:color="auto"/>
              <w:bottom w:val="single" w:sz="2" w:space="0" w:color="auto"/>
              <w:right w:val="single" w:sz="2" w:space="0" w:color="auto"/>
            </w:tcBorders>
          </w:tcPr>
          <w:p w14:paraId="4E9B80E0" w14:textId="77777777" w:rsidR="00E6364D" w:rsidRPr="00FF353C" w:rsidRDefault="00E6364D" w:rsidP="00485DF3">
            <w:pPr>
              <w:pStyle w:val="NormalLeft"/>
              <w:rPr>
                <w:lang w:val="en-GB"/>
              </w:rPr>
            </w:pPr>
            <w:r w:rsidRPr="00FF353C">
              <w:rPr>
                <w:lang w:val="en-GB"/>
              </w:rPr>
              <w:t>The related non–life line of business</w:t>
            </w:r>
          </w:p>
        </w:tc>
        <w:tc>
          <w:tcPr>
            <w:tcW w:w="5014" w:type="dxa"/>
            <w:tcBorders>
              <w:top w:val="single" w:sz="2" w:space="0" w:color="auto"/>
              <w:left w:val="single" w:sz="2" w:space="0" w:color="auto"/>
              <w:bottom w:val="single" w:sz="2" w:space="0" w:color="auto"/>
              <w:right w:val="single" w:sz="2" w:space="0" w:color="auto"/>
            </w:tcBorders>
          </w:tcPr>
          <w:p w14:paraId="3EABFC39" w14:textId="77777777" w:rsidR="00E6364D" w:rsidRPr="00FF353C" w:rsidRDefault="00E6364D" w:rsidP="00485DF3">
            <w:pPr>
              <w:pStyle w:val="NormalLeft"/>
              <w:rPr>
                <w:lang w:val="en-GB"/>
              </w:rPr>
            </w:pPr>
            <w:r w:rsidRPr="00FF353C">
              <w:rPr>
                <w:lang w:val="en-GB"/>
              </w:rPr>
              <w:t>Name of the line of business, as defined in Annex I to Delegated Regulation (EU) 2015/35.</w:t>
            </w:r>
          </w:p>
          <w:p w14:paraId="66F7F14B" w14:textId="77777777" w:rsidR="00E6364D" w:rsidRPr="00FF353C" w:rsidRDefault="00E6364D" w:rsidP="00485DF3">
            <w:pPr>
              <w:pStyle w:val="NormalLeft"/>
              <w:rPr>
                <w:lang w:val="en-GB"/>
              </w:rPr>
            </w:pPr>
            <w:r w:rsidRPr="00FF353C">
              <w:rPr>
                <w:lang w:val="en-GB"/>
              </w:rPr>
              <w:t>The origin of the liability (medical expense, income protection, workers' comp, motor liability etc.). All the figures in the template are stemming from the related line of business.</w:t>
            </w:r>
          </w:p>
          <w:p w14:paraId="50F0BB3D" w14:textId="77777777" w:rsidR="00E6364D" w:rsidRPr="00FF353C" w:rsidRDefault="00E6364D" w:rsidP="00485DF3">
            <w:pPr>
              <w:pStyle w:val="NormalLeft"/>
              <w:rPr>
                <w:lang w:val="en-GB"/>
              </w:rPr>
            </w:pPr>
            <w:r w:rsidRPr="00FF353C">
              <w:rPr>
                <w:lang w:val="en-GB"/>
              </w:rPr>
              <w:lastRenderedPageBreak/>
              <w:t>The following close list shall be used:</w:t>
            </w:r>
          </w:p>
          <w:p w14:paraId="0151705E" w14:textId="77777777" w:rsidR="00E6364D" w:rsidRPr="00FF353C" w:rsidRDefault="00E6364D" w:rsidP="00485DF3">
            <w:pPr>
              <w:pStyle w:val="Point0"/>
              <w:rPr>
                <w:lang w:val="en-GB"/>
              </w:rPr>
            </w:pPr>
            <w:r w:rsidRPr="00FF353C">
              <w:rPr>
                <w:lang w:val="en-GB"/>
              </w:rPr>
              <w:tab/>
              <w:t>1 —</w:t>
            </w:r>
            <w:r w:rsidRPr="00FF353C">
              <w:rPr>
                <w:lang w:val="en-GB"/>
              </w:rPr>
              <w:tab/>
              <w:t>1 and 13 Medical expense insurance</w:t>
            </w:r>
          </w:p>
          <w:p w14:paraId="2C506EB0" w14:textId="77777777" w:rsidR="00E6364D" w:rsidRPr="00FF353C" w:rsidRDefault="00E6364D" w:rsidP="00485DF3">
            <w:pPr>
              <w:pStyle w:val="Point0"/>
              <w:rPr>
                <w:lang w:val="en-GB"/>
              </w:rPr>
            </w:pPr>
            <w:r w:rsidRPr="00FF353C">
              <w:rPr>
                <w:lang w:val="en-GB"/>
              </w:rPr>
              <w:tab/>
              <w:t>2 —</w:t>
            </w:r>
            <w:r w:rsidRPr="00FF353C">
              <w:rPr>
                <w:lang w:val="en-GB"/>
              </w:rPr>
              <w:tab/>
              <w:t>2 and 14 Income protection insurance</w:t>
            </w:r>
          </w:p>
          <w:p w14:paraId="24B313AE" w14:textId="77777777" w:rsidR="00E6364D" w:rsidRPr="00FF353C" w:rsidRDefault="00E6364D" w:rsidP="00485DF3">
            <w:pPr>
              <w:pStyle w:val="Point0"/>
              <w:rPr>
                <w:lang w:val="en-GB"/>
              </w:rPr>
            </w:pPr>
            <w:r w:rsidRPr="00FF353C">
              <w:rPr>
                <w:lang w:val="en-GB"/>
              </w:rPr>
              <w:tab/>
              <w:t>3 —</w:t>
            </w:r>
            <w:r w:rsidRPr="00FF353C">
              <w:rPr>
                <w:lang w:val="en-GB"/>
              </w:rPr>
              <w:tab/>
              <w:t>3 and 15 Workers' compensation insurance</w:t>
            </w:r>
          </w:p>
          <w:p w14:paraId="0506D2F8" w14:textId="77777777" w:rsidR="00E6364D" w:rsidRPr="00FF353C" w:rsidRDefault="00E6364D" w:rsidP="00485DF3">
            <w:pPr>
              <w:pStyle w:val="Point0"/>
              <w:rPr>
                <w:lang w:val="en-GB"/>
              </w:rPr>
            </w:pPr>
            <w:r w:rsidRPr="00FF353C">
              <w:rPr>
                <w:lang w:val="en-GB"/>
              </w:rPr>
              <w:tab/>
              <w:t>4 —</w:t>
            </w:r>
            <w:r w:rsidRPr="00FF353C">
              <w:rPr>
                <w:lang w:val="en-GB"/>
              </w:rPr>
              <w:tab/>
              <w:t>4 and 16 Motor vehicle liability insurance</w:t>
            </w:r>
          </w:p>
          <w:p w14:paraId="71D81A44" w14:textId="77777777" w:rsidR="00E6364D" w:rsidRPr="00FF353C" w:rsidRDefault="00E6364D" w:rsidP="00485DF3">
            <w:pPr>
              <w:pStyle w:val="Point0"/>
              <w:rPr>
                <w:lang w:val="en-GB"/>
              </w:rPr>
            </w:pPr>
            <w:r w:rsidRPr="00FF353C">
              <w:rPr>
                <w:lang w:val="en-GB"/>
              </w:rPr>
              <w:tab/>
              <w:t>5 —</w:t>
            </w:r>
            <w:r w:rsidRPr="00FF353C">
              <w:rPr>
                <w:lang w:val="en-GB"/>
              </w:rPr>
              <w:tab/>
              <w:t>5 and 17 Other motor insurance</w:t>
            </w:r>
          </w:p>
          <w:p w14:paraId="0A74A4AB" w14:textId="77777777" w:rsidR="00E6364D" w:rsidRPr="00FF353C" w:rsidRDefault="00E6364D" w:rsidP="00485DF3">
            <w:pPr>
              <w:pStyle w:val="Point0"/>
              <w:rPr>
                <w:lang w:val="en-GB"/>
              </w:rPr>
            </w:pPr>
            <w:r w:rsidRPr="00FF353C">
              <w:rPr>
                <w:lang w:val="en-GB"/>
              </w:rPr>
              <w:tab/>
              <w:t>6 —</w:t>
            </w:r>
            <w:r w:rsidRPr="00FF353C">
              <w:rPr>
                <w:lang w:val="en-GB"/>
              </w:rPr>
              <w:tab/>
              <w:t>6 and 18 Marine, aviation and transport insurance</w:t>
            </w:r>
          </w:p>
          <w:p w14:paraId="37DDFD07" w14:textId="77777777" w:rsidR="00E6364D" w:rsidRPr="00FF353C" w:rsidRDefault="00E6364D" w:rsidP="00485DF3">
            <w:pPr>
              <w:pStyle w:val="Point0"/>
              <w:rPr>
                <w:lang w:val="en-GB"/>
              </w:rPr>
            </w:pPr>
            <w:r w:rsidRPr="00FF353C">
              <w:rPr>
                <w:lang w:val="en-GB"/>
              </w:rPr>
              <w:tab/>
              <w:t>7 —</w:t>
            </w:r>
            <w:r w:rsidRPr="00FF353C">
              <w:rPr>
                <w:lang w:val="en-GB"/>
              </w:rPr>
              <w:tab/>
              <w:t>7 and 19 Fire and other damage to property insurance</w:t>
            </w:r>
          </w:p>
          <w:p w14:paraId="5A40C544" w14:textId="77777777" w:rsidR="00E6364D" w:rsidRPr="00FF353C" w:rsidRDefault="00E6364D" w:rsidP="00485DF3">
            <w:pPr>
              <w:pStyle w:val="Point0"/>
              <w:rPr>
                <w:lang w:val="en-GB"/>
              </w:rPr>
            </w:pPr>
            <w:r w:rsidRPr="00FF353C">
              <w:rPr>
                <w:lang w:val="en-GB"/>
              </w:rPr>
              <w:tab/>
              <w:t>8 —</w:t>
            </w:r>
            <w:r w:rsidRPr="00FF353C">
              <w:rPr>
                <w:lang w:val="en-GB"/>
              </w:rPr>
              <w:tab/>
              <w:t>8 and 20 General liability insurance</w:t>
            </w:r>
          </w:p>
          <w:p w14:paraId="01DCA5BD" w14:textId="77777777" w:rsidR="00E6364D" w:rsidRPr="00FF353C" w:rsidRDefault="00E6364D" w:rsidP="00485DF3">
            <w:pPr>
              <w:pStyle w:val="Point0"/>
              <w:rPr>
                <w:lang w:val="en-GB"/>
              </w:rPr>
            </w:pPr>
            <w:r w:rsidRPr="00FF353C">
              <w:rPr>
                <w:lang w:val="en-GB"/>
              </w:rPr>
              <w:tab/>
              <w:t>9 —</w:t>
            </w:r>
            <w:r w:rsidRPr="00FF353C">
              <w:rPr>
                <w:lang w:val="en-GB"/>
              </w:rPr>
              <w:tab/>
              <w:t>9 and 21 Credit and suretyship insurance</w:t>
            </w:r>
          </w:p>
          <w:p w14:paraId="08CEE395" w14:textId="77777777" w:rsidR="00E6364D" w:rsidRPr="00FF353C" w:rsidRDefault="00E6364D" w:rsidP="00485DF3">
            <w:pPr>
              <w:pStyle w:val="Point0"/>
              <w:rPr>
                <w:lang w:val="en-GB"/>
              </w:rPr>
            </w:pPr>
            <w:r w:rsidRPr="00FF353C">
              <w:rPr>
                <w:lang w:val="en-GB"/>
              </w:rPr>
              <w:tab/>
              <w:t>10 —</w:t>
            </w:r>
            <w:r w:rsidRPr="00FF353C">
              <w:rPr>
                <w:lang w:val="en-GB"/>
              </w:rPr>
              <w:tab/>
              <w:t>10 and 22 Legal expenses insurance</w:t>
            </w:r>
          </w:p>
          <w:p w14:paraId="03FD8D26" w14:textId="77777777" w:rsidR="00E6364D" w:rsidRPr="00FF353C" w:rsidRDefault="00E6364D" w:rsidP="00485DF3">
            <w:pPr>
              <w:pStyle w:val="Point0"/>
              <w:rPr>
                <w:lang w:val="en-GB"/>
              </w:rPr>
            </w:pPr>
            <w:r w:rsidRPr="00FF353C">
              <w:rPr>
                <w:lang w:val="en-GB"/>
              </w:rPr>
              <w:tab/>
              <w:t>11 —</w:t>
            </w:r>
            <w:r w:rsidRPr="00FF353C">
              <w:rPr>
                <w:lang w:val="en-GB"/>
              </w:rPr>
              <w:tab/>
              <w:t>11 and 23 Assistance</w:t>
            </w:r>
          </w:p>
          <w:p w14:paraId="311C8FE3" w14:textId="77777777" w:rsidR="00E6364D" w:rsidRPr="00FF353C" w:rsidRDefault="00E6364D" w:rsidP="00485DF3">
            <w:pPr>
              <w:pStyle w:val="Point0"/>
              <w:rPr>
                <w:lang w:val="en-GB"/>
              </w:rPr>
            </w:pPr>
            <w:r w:rsidRPr="00FF353C">
              <w:rPr>
                <w:lang w:val="en-GB"/>
              </w:rPr>
              <w:tab/>
              <w:t>12 —</w:t>
            </w:r>
            <w:r w:rsidRPr="00FF353C">
              <w:rPr>
                <w:lang w:val="en-GB"/>
              </w:rPr>
              <w:tab/>
              <w:t>12 and 24 Miscellaneous financial loss</w:t>
            </w:r>
          </w:p>
          <w:p w14:paraId="2FC8BEAD" w14:textId="77777777" w:rsidR="00E6364D" w:rsidRPr="00FF353C" w:rsidRDefault="00E6364D" w:rsidP="00485DF3">
            <w:pPr>
              <w:pStyle w:val="Point0"/>
              <w:rPr>
                <w:lang w:val="en-GB"/>
              </w:rPr>
            </w:pPr>
            <w:r w:rsidRPr="00FF353C">
              <w:rPr>
                <w:lang w:val="en-GB"/>
              </w:rPr>
              <w:tab/>
              <w:t>25 —</w:t>
            </w:r>
            <w:r w:rsidRPr="00FF353C">
              <w:rPr>
                <w:lang w:val="en-GB"/>
              </w:rPr>
              <w:tab/>
              <w:t>Non–proportional health reinsurance</w:t>
            </w:r>
          </w:p>
          <w:p w14:paraId="4347C32C" w14:textId="77777777" w:rsidR="00E6364D" w:rsidRPr="00FF353C" w:rsidRDefault="00E6364D" w:rsidP="00485DF3">
            <w:pPr>
              <w:pStyle w:val="Point0"/>
              <w:rPr>
                <w:lang w:val="en-GB"/>
              </w:rPr>
            </w:pPr>
            <w:r w:rsidRPr="00FF353C">
              <w:rPr>
                <w:lang w:val="en-GB"/>
              </w:rPr>
              <w:tab/>
              <w:t>26 —</w:t>
            </w:r>
            <w:r w:rsidRPr="00FF353C">
              <w:rPr>
                <w:lang w:val="en-GB"/>
              </w:rPr>
              <w:tab/>
              <w:t>Non–proportional casualty reinsurance</w:t>
            </w:r>
          </w:p>
          <w:p w14:paraId="33173E09" w14:textId="77777777" w:rsidR="00E6364D" w:rsidRPr="00FF353C" w:rsidRDefault="00E6364D" w:rsidP="00485DF3">
            <w:pPr>
              <w:pStyle w:val="Point0"/>
              <w:rPr>
                <w:lang w:val="en-GB"/>
              </w:rPr>
            </w:pPr>
            <w:r w:rsidRPr="00FF353C">
              <w:rPr>
                <w:lang w:val="en-GB"/>
              </w:rPr>
              <w:tab/>
              <w:t>27 —</w:t>
            </w:r>
            <w:r w:rsidRPr="00FF353C">
              <w:rPr>
                <w:lang w:val="en-GB"/>
              </w:rPr>
              <w:tab/>
              <w:t>Non–proportional marine, aviation and transport reinsurance</w:t>
            </w:r>
          </w:p>
          <w:p w14:paraId="10B1F14A" w14:textId="4F117420" w:rsidR="00E6364D" w:rsidRPr="00FF353C" w:rsidRDefault="00E6364D" w:rsidP="00E005BC">
            <w:pPr>
              <w:pStyle w:val="Point0"/>
              <w:rPr>
                <w:lang w:val="en-GB"/>
              </w:rPr>
            </w:pPr>
            <w:r w:rsidRPr="00FF353C">
              <w:rPr>
                <w:lang w:val="en-GB"/>
              </w:rPr>
              <w:tab/>
              <w:t>28 —</w:t>
            </w:r>
            <w:r w:rsidRPr="00FF353C">
              <w:rPr>
                <w:lang w:val="en-GB"/>
              </w:rPr>
              <w:tab/>
              <w:t>Non–proportional property reinsurance</w:t>
            </w:r>
          </w:p>
        </w:tc>
      </w:tr>
      <w:tr w:rsidR="00E6364D" w:rsidRPr="00FF353C" w14:paraId="70B6617E" w14:textId="77777777" w:rsidTr="00485DF3">
        <w:tc>
          <w:tcPr>
            <w:tcW w:w="2414" w:type="dxa"/>
            <w:tcBorders>
              <w:top w:val="single" w:sz="2" w:space="0" w:color="auto"/>
              <w:left w:val="single" w:sz="2" w:space="0" w:color="auto"/>
              <w:bottom w:val="single" w:sz="2" w:space="0" w:color="auto"/>
              <w:right w:val="single" w:sz="2" w:space="0" w:color="auto"/>
            </w:tcBorders>
          </w:tcPr>
          <w:p w14:paraId="460A82D3" w14:textId="77777777" w:rsidR="00E6364D" w:rsidRPr="00FF353C" w:rsidRDefault="00E6364D" w:rsidP="00485DF3">
            <w:pPr>
              <w:pStyle w:val="NormalLeft"/>
              <w:rPr>
                <w:lang w:val="en-GB"/>
              </w:rPr>
            </w:pPr>
            <w:r w:rsidRPr="00FF353C">
              <w:rPr>
                <w:lang w:val="en-GB"/>
              </w:rPr>
              <w:lastRenderedPageBreak/>
              <w:t>Z0020</w:t>
            </w:r>
          </w:p>
        </w:tc>
        <w:tc>
          <w:tcPr>
            <w:tcW w:w="1858" w:type="dxa"/>
            <w:tcBorders>
              <w:top w:val="single" w:sz="2" w:space="0" w:color="auto"/>
              <w:left w:val="single" w:sz="2" w:space="0" w:color="auto"/>
              <w:bottom w:val="single" w:sz="2" w:space="0" w:color="auto"/>
              <w:right w:val="single" w:sz="2" w:space="0" w:color="auto"/>
            </w:tcBorders>
          </w:tcPr>
          <w:p w14:paraId="1C49B1D2" w14:textId="77777777" w:rsidR="00E6364D" w:rsidRPr="00FF353C" w:rsidRDefault="00E6364D" w:rsidP="00485DF3">
            <w:pPr>
              <w:pStyle w:val="NormalLeft"/>
              <w:rPr>
                <w:lang w:val="en-GB"/>
              </w:rPr>
            </w:pPr>
            <w:r w:rsidRPr="00FF353C">
              <w:rPr>
                <w:lang w:val="en-GB"/>
              </w:rPr>
              <w:t>Accident year/Underwriting year</w:t>
            </w:r>
          </w:p>
        </w:tc>
        <w:tc>
          <w:tcPr>
            <w:tcW w:w="5014" w:type="dxa"/>
            <w:tcBorders>
              <w:top w:val="single" w:sz="2" w:space="0" w:color="auto"/>
              <w:left w:val="single" w:sz="2" w:space="0" w:color="auto"/>
              <w:bottom w:val="single" w:sz="2" w:space="0" w:color="auto"/>
              <w:right w:val="single" w:sz="2" w:space="0" w:color="auto"/>
            </w:tcBorders>
          </w:tcPr>
          <w:p w14:paraId="52377E9C" w14:textId="77777777" w:rsidR="00E6364D" w:rsidRPr="00FF353C" w:rsidRDefault="00E6364D" w:rsidP="00485DF3">
            <w:pPr>
              <w:pStyle w:val="NormalLeft"/>
              <w:rPr>
                <w:lang w:val="en-GB"/>
              </w:rPr>
            </w:pPr>
            <w:r w:rsidRPr="00FF353C">
              <w:rPr>
                <w:lang w:val="en-GB"/>
              </w:rPr>
              <w:t>Report the standard used by the undertakings for reporting of claims development.</w:t>
            </w:r>
          </w:p>
          <w:p w14:paraId="3600FECA" w14:textId="77777777" w:rsidR="00E6364D" w:rsidRPr="00FF353C" w:rsidRDefault="00E6364D" w:rsidP="00485DF3">
            <w:pPr>
              <w:pStyle w:val="NormalLeft"/>
              <w:rPr>
                <w:lang w:val="en-GB"/>
              </w:rPr>
            </w:pPr>
            <w:r w:rsidRPr="00FF353C">
              <w:rPr>
                <w:lang w:val="en-GB"/>
              </w:rPr>
              <w:t>The following close list shall be used:</w:t>
            </w:r>
          </w:p>
          <w:p w14:paraId="5F3B563C" w14:textId="77777777" w:rsidR="00E6364D" w:rsidRPr="00FF353C" w:rsidRDefault="00E6364D" w:rsidP="00485DF3">
            <w:pPr>
              <w:pStyle w:val="NormalLeft"/>
              <w:rPr>
                <w:lang w:val="en-GB"/>
              </w:rPr>
            </w:pPr>
            <w:r w:rsidRPr="00FF353C">
              <w:rPr>
                <w:lang w:val="en-GB"/>
              </w:rPr>
              <w:t>1 — Accident year</w:t>
            </w:r>
          </w:p>
          <w:p w14:paraId="02682740" w14:textId="77777777" w:rsidR="00E6364D" w:rsidRPr="00FF353C" w:rsidRDefault="00E6364D" w:rsidP="00485DF3">
            <w:pPr>
              <w:pStyle w:val="NormalLeft"/>
              <w:rPr>
                <w:lang w:val="en-GB"/>
              </w:rPr>
            </w:pPr>
            <w:r w:rsidRPr="00FF353C">
              <w:rPr>
                <w:lang w:val="en-GB"/>
              </w:rPr>
              <w:t>2 — Underwriting year</w:t>
            </w:r>
          </w:p>
        </w:tc>
      </w:tr>
      <w:tr w:rsidR="00E6364D" w:rsidRPr="00FF353C" w14:paraId="7EBC599B" w14:textId="77777777" w:rsidTr="00485DF3">
        <w:tc>
          <w:tcPr>
            <w:tcW w:w="2414" w:type="dxa"/>
            <w:tcBorders>
              <w:top w:val="single" w:sz="2" w:space="0" w:color="auto"/>
              <w:left w:val="single" w:sz="2" w:space="0" w:color="auto"/>
              <w:bottom w:val="single" w:sz="2" w:space="0" w:color="auto"/>
              <w:right w:val="single" w:sz="2" w:space="0" w:color="auto"/>
            </w:tcBorders>
          </w:tcPr>
          <w:p w14:paraId="1FC7152A" w14:textId="77777777" w:rsidR="00E6364D" w:rsidRPr="00FF353C" w:rsidRDefault="00E6364D" w:rsidP="00485DF3">
            <w:pPr>
              <w:pStyle w:val="NormalLeft"/>
              <w:rPr>
                <w:lang w:val="en-GB"/>
              </w:rPr>
            </w:pPr>
            <w:r w:rsidRPr="00FF353C">
              <w:rPr>
                <w:lang w:val="en-GB"/>
              </w:rPr>
              <w:t>Z0030</w:t>
            </w:r>
          </w:p>
        </w:tc>
        <w:tc>
          <w:tcPr>
            <w:tcW w:w="1858" w:type="dxa"/>
            <w:tcBorders>
              <w:top w:val="single" w:sz="2" w:space="0" w:color="auto"/>
              <w:left w:val="single" w:sz="2" w:space="0" w:color="auto"/>
              <w:bottom w:val="single" w:sz="2" w:space="0" w:color="auto"/>
              <w:right w:val="single" w:sz="2" w:space="0" w:color="auto"/>
            </w:tcBorders>
          </w:tcPr>
          <w:p w14:paraId="3383B683" w14:textId="77777777" w:rsidR="00E6364D" w:rsidRPr="00FF353C" w:rsidRDefault="00E6364D" w:rsidP="00485DF3">
            <w:pPr>
              <w:pStyle w:val="NormalLeft"/>
              <w:rPr>
                <w:lang w:val="en-GB"/>
              </w:rPr>
            </w:pPr>
            <w:r w:rsidRPr="00FF353C">
              <w:rPr>
                <w:lang w:val="en-GB"/>
              </w:rPr>
              <w:t>Currency</w:t>
            </w:r>
          </w:p>
        </w:tc>
        <w:tc>
          <w:tcPr>
            <w:tcW w:w="5014" w:type="dxa"/>
            <w:tcBorders>
              <w:top w:val="single" w:sz="2" w:space="0" w:color="auto"/>
              <w:left w:val="single" w:sz="2" w:space="0" w:color="auto"/>
              <w:bottom w:val="single" w:sz="2" w:space="0" w:color="auto"/>
              <w:right w:val="single" w:sz="2" w:space="0" w:color="auto"/>
            </w:tcBorders>
          </w:tcPr>
          <w:p w14:paraId="41FC823F" w14:textId="77777777" w:rsidR="00E6364D" w:rsidRPr="00FF353C" w:rsidRDefault="00E6364D" w:rsidP="00485DF3">
            <w:pPr>
              <w:pStyle w:val="NormalLeft"/>
              <w:rPr>
                <w:lang w:val="en-GB"/>
              </w:rPr>
            </w:pPr>
            <w:r w:rsidRPr="00FF353C">
              <w:rPr>
                <w:lang w:val="en-GB"/>
              </w:rPr>
              <w:t>Identify the ISO 4217 alphabetic code of the settlement currency of the obligation. All amounts, not reported by currency, are reported in the undertaking's reporting currency.</w:t>
            </w:r>
          </w:p>
          <w:p w14:paraId="7725540E" w14:textId="77777777" w:rsidR="00E6364D" w:rsidRPr="00FF353C" w:rsidRDefault="00E6364D" w:rsidP="00485DF3">
            <w:pPr>
              <w:pStyle w:val="NormalLeft"/>
              <w:rPr>
                <w:ins w:id="2207" w:author="Author"/>
                <w:lang w:val="en-GB"/>
              </w:rPr>
            </w:pPr>
            <w:r w:rsidRPr="00FF353C">
              <w:rPr>
                <w:lang w:val="en-GB"/>
              </w:rPr>
              <w:t xml:space="preserve">This item shall be filled in with ‘Total’ when </w:t>
            </w:r>
            <w:r w:rsidRPr="00FF353C">
              <w:rPr>
                <w:lang w:val="en-GB"/>
              </w:rPr>
              <w:lastRenderedPageBreak/>
              <w:t>reporting the total for the line of business, as defined in Annex I to Delegated Regulation (EU) 2015/35.</w:t>
            </w:r>
          </w:p>
          <w:p w14:paraId="788E1B5B" w14:textId="602C6BDF" w:rsidR="00F827EF" w:rsidRPr="00FF353C" w:rsidRDefault="00F827EF" w:rsidP="00146F54">
            <w:pPr>
              <w:pStyle w:val="NormalLeft"/>
              <w:rPr>
                <w:lang w:val="en-GB"/>
              </w:rPr>
            </w:pPr>
            <w:ins w:id="2208" w:author="Author">
              <w:r w:rsidRPr="00FF353C">
                <w:rPr>
                  <w:lang w:val="en-GB"/>
                </w:rPr>
                <w:t>For captive insurance and reinsurance undertakings</w:t>
              </w:r>
              <w:del w:id="2209" w:author="Author">
                <w:r w:rsidRPr="00FF353C" w:rsidDel="00A729AD">
                  <w:rPr>
                    <w:lang w:val="en-GB"/>
                  </w:rPr>
                  <w:delText xml:space="preserve"> </w:delText>
                </w:r>
              </w:del>
              <w:r w:rsidR="00A729AD" w:rsidRPr="00FF353C">
                <w:rPr>
                  <w:lang w:val="en-GB"/>
                </w:rPr>
                <w:t xml:space="preserve"> meeting the </w:t>
              </w:r>
              <w:del w:id="2210" w:author="Author">
                <w:r w:rsidR="00A729AD" w:rsidRPr="00FF353C" w:rsidDel="00146F54">
                  <w:rPr>
                    <w:lang w:val="en-GB"/>
                  </w:rPr>
                  <w:delText>proportionality criteria set out in the Regulation</w:delText>
                </w:r>
              </w:del>
              <w:r w:rsidR="00146F54">
                <w:rPr>
                  <w:lang w:val="en-GB"/>
                </w:rPr>
                <w:t>definition or article 1a</w:t>
              </w:r>
              <w:r w:rsidR="00A729AD" w:rsidRPr="00FF353C">
                <w:rPr>
                  <w:lang w:val="en-GB"/>
                </w:rPr>
                <w:t xml:space="preserve"> </w:t>
              </w:r>
              <w:r w:rsidRPr="00FF353C">
                <w:rPr>
                  <w:lang w:val="en-GB"/>
                </w:rPr>
                <w:t>this cell shall always be reported as Total.</w:t>
              </w:r>
            </w:ins>
          </w:p>
        </w:tc>
      </w:tr>
      <w:tr w:rsidR="00E6364D" w:rsidRPr="00FF353C" w14:paraId="78D92B4E" w14:textId="77777777" w:rsidTr="00485DF3">
        <w:tc>
          <w:tcPr>
            <w:tcW w:w="2414" w:type="dxa"/>
            <w:tcBorders>
              <w:top w:val="single" w:sz="2" w:space="0" w:color="auto"/>
              <w:left w:val="single" w:sz="2" w:space="0" w:color="auto"/>
              <w:bottom w:val="single" w:sz="2" w:space="0" w:color="auto"/>
              <w:right w:val="single" w:sz="2" w:space="0" w:color="auto"/>
            </w:tcBorders>
          </w:tcPr>
          <w:p w14:paraId="1AC690B6" w14:textId="77777777" w:rsidR="00E6364D" w:rsidRPr="00FF353C" w:rsidRDefault="00E6364D" w:rsidP="00485DF3">
            <w:pPr>
              <w:pStyle w:val="NormalLeft"/>
              <w:rPr>
                <w:lang w:val="en-GB"/>
              </w:rPr>
            </w:pPr>
            <w:r w:rsidRPr="00FF353C">
              <w:rPr>
                <w:lang w:val="en-GB"/>
              </w:rPr>
              <w:lastRenderedPageBreak/>
              <w:t>Z0040</w:t>
            </w:r>
          </w:p>
        </w:tc>
        <w:tc>
          <w:tcPr>
            <w:tcW w:w="1858" w:type="dxa"/>
            <w:tcBorders>
              <w:top w:val="single" w:sz="2" w:space="0" w:color="auto"/>
              <w:left w:val="single" w:sz="2" w:space="0" w:color="auto"/>
              <w:bottom w:val="single" w:sz="2" w:space="0" w:color="auto"/>
              <w:right w:val="single" w:sz="2" w:space="0" w:color="auto"/>
            </w:tcBorders>
          </w:tcPr>
          <w:p w14:paraId="4EAA6444" w14:textId="77777777" w:rsidR="00E6364D" w:rsidRPr="00FF353C" w:rsidRDefault="00E6364D" w:rsidP="00485DF3">
            <w:pPr>
              <w:pStyle w:val="NormalLeft"/>
              <w:rPr>
                <w:lang w:val="en-GB"/>
              </w:rPr>
            </w:pPr>
            <w:r w:rsidRPr="00FF353C">
              <w:rPr>
                <w:lang w:val="en-GB"/>
              </w:rPr>
              <w:t>Currency conversion</w:t>
            </w:r>
          </w:p>
        </w:tc>
        <w:tc>
          <w:tcPr>
            <w:tcW w:w="5014" w:type="dxa"/>
            <w:tcBorders>
              <w:top w:val="single" w:sz="2" w:space="0" w:color="auto"/>
              <w:left w:val="single" w:sz="2" w:space="0" w:color="auto"/>
              <w:bottom w:val="single" w:sz="2" w:space="0" w:color="auto"/>
              <w:right w:val="single" w:sz="2" w:space="0" w:color="auto"/>
            </w:tcBorders>
          </w:tcPr>
          <w:p w14:paraId="79D56FD9" w14:textId="77777777" w:rsidR="00E6364D" w:rsidRPr="00FF353C" w:rsidRDefault="00E6364D" w:rsidP="00485DF3">
            <w:pPr>
              <w:pStyle w:val="NormalLeft"/>
              <w:rPr>
                <w:lang w:val="en-GB"/>
              </w:rPr>
            </w:pPr>
            <w:r w:rsidRPr="00FF353C">
              <w:rPr>
                <w:lang w:val="en-GB"/>
              </w:rPr>
              <w:t>Identify if the information reported by currency is being reported in the original currency (default) or in the reporting currency (otherwise specified). The following close list shall be used:</w:t>
            </w:r>
          </w:p>
          <w:p w14:paraId="0C30CE4C" w14:textId="77777777" w:rsidR="00E6364D" w:rsidRPr="00FF353C" w:rsidRDefault="00E6364D" w:rsidP="00485DF3">
            <w:pPr>
              <w:pStyle w:val="NormalLeft"/>
              <w:rPr>
                <w:lang w:val="en-GB"/>
              </w:rPr>
            </w:pPr>
            <w:r w:rsidRPr="00FF353C">
              <w:rPr>
                <w:lang w:val="en-GB"/>
              </w:rPr>
              <w:t>1 — Original currency</w:t>
            </w:r>
          </w:p>
          <w:p w14:paraId="4766F3D4" w14:textId="77777777" w:rsidR="00E6364D" w:rsidRPr="00FF353C" w:rsidRDefault="00E6364D" w:rsidP="00485DF3">
            <w:pPr>
              <w:pStyle w:val="NormalLeft"/>
              <w:rPr>
                <w:lang w:val="en-GB"/>
              </w:rPr>
            </w:pPr>
            <w:r w:rsidRPr="00FF353C">
              <w:rPr>
                <w:lang w:val="en-GB"/>
              </w:rPr>
              <w:t>2 — Reporting currency</w:t>
            </w:r>
          </w:p>
          <w:p w14:paraId="53A4EB06" w14:textId="38E9FC05" w:rsidR="00E6364D" w:rsidRPr="00FF353C" w:rsidRDefault="00E6364D" w:rsidP="00485DF3">
            <w:pPr>
              <w:pStyle w:val="NormalLeft"/>
              <w:rPr>
                <w:lang w:val="en-GB"/>
              </w:rPr>
            </w:pPr>
            <w:r w:rsidRPr="00FF353C">
              <w:rPr>
                <w:lang w:val="en-GB"/>
              </w:rPr>
              <w:t>Only applicable when reporting by currency.</w:t>
            </w:r>
          </w:p>
        </w:tc>
      </w:tr>
      <w:tr w:rsidR="00E6364D" w:rsidRPr="00FF353C" w14:paraId="1BC87114" w14:textId="77777777" w:rsidTr="00485DF3">
        <w:tc>
          <w:tcPr>
            <w:tcW w:w="2414" w:type="dxa"/>
            <w:tcBorders>
              <w:top w:val="single" w:sz="2" w:space="0" w:color="auto"/>
              <w:left w:val="single" w:sz="2" w:space="0" w:color="auto"/>
              <w:bottom w:val="single" w:sz="2" w:space="0" w:color="auto"/>
              <w:right w:val="single" w:sz="2" w:space="0" w:color="auto"/>
            </w:tcBorders>
          </w:tcPr>
          <w:p w14:paraId="3E5F3F47" w14:textId="77777777" w:rsidR="00E6364D" w:rsidRPr="00FF353C" w:rsidRDefault="00E6364D" w:rsidP="00485DF3">
            <w:pPr>
              <w:pStyle w:val="NormalCentered"/>
              <w:rPr>
                <w:lang w:val="en-GB"/>
              </w:rPr>
            </w:pPr>
            <w:r w:rsidRPr="00FF353C">
              <w:rPr>
                <w:i/>
                <w:iCs/>
                <w:lang w:val="en-GB"/>
              </w:rPr>
              <w:t>Information on year N:</w:t>
            </w:r>
          </w:p>
        </w:tc>
        <w:tc>
          <w:tcPr>
            <w:tcW w:w="1858" w:type="dxa"/>
            <w:tcBorders>
              <w:top w:val="single" w:sz="2" w:space="0" w:color="auto"/>
              <w:left w:val="single" w:sz="2" w:space="0" w:color="auto"/>
              <w:bottom w:val="single" w:sz="2" w:space="0" w:color="auto"/>
              <w:right w:val="single" w:sz="2" w:space="0" w:color="auto"/>
            </w:tcBorders>
          </w:tcPr>
          <w:p w14:paraId="670B6F04" w14:textId="77777777" w:rsidR="00E6364D" w:rsidRPr="00FF353C" w:rsidRDefault="00E6364D" w:rsidP="00485DF3">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3CAEDFB2" w14:textId="77777777" w:rsidR="00E6364D" w:rsidRPr="00FF353C" w:rsidRDefault="00E6364D" w:rsidP="00485DF3">
            <w:pPr>
              <w:pStyle w:val="NormalCentered"/>
              <w:rPr>
                <w:lang w:val="en-GB"/>
              </w:rPr>
            </w:pPr>
          </w:p>
        </w:tc>
      </w:tr>
      <w:tr w:rsidR="00E6364D" w:rsidRPr="00FF353C" w14:paraId="16301598" w14:textId="77777777" w:rsidTr="00485DF3">
        <w:tc>
          <w:tcPr>
            <w:tcW w:w="2414" w:type="dxa"/>
            <w:tcBorders>
              <w:top w:val="single" w:sz="2" w:space="0" w:color="auto"/>
              <w:left w:val="single" w:sz="2" w:space="0" w:color="auto"/>
              <w:bottom w:val="single" w:sz="2" w:space="0" w:color="auto"/>
              <w:right w:val="single" w:sz="2" w:space="0" w:color="auto"/>
            </w:tcBorders>
          </w:tcPr>
          <w:p w14:paraId="73A6D5B1" w14:textId="77777777" w:rsidR="00E6364D" w:rsidRPr="00FF353C" w:rsidRDefault="00E6364D" w:rsidP="00485DF3">
            <w:pPr>
              <w:pStyle w:val="NormalLeft"/>
              <w:rPr>
                <w:lang w:val="en-GB"/>
              </w:rPr>
            </w:pPr>
            <w:r w:rsidRPr="00FF353C">
              <w:rPr>
                <w:lang w:val="en-GB"/>
              </w:rPr>
              <w:t>C0010/R0010</w:t>
            </w:r>
          </w:p>
        </w:tc>
        <w:tc>
          <w:tcPr>
            <w:tcW w:w="1858" w:type="dxa"/>
            <w:tcBorders>
              <w:top w:val="single" w:sz="2" w:space="0" w:color="auto"/>
              <w:left w:val="single" w:sz="2" w:space="0" w:color="auto"/>
              <w:bottom w:val="single" w:sz="2" w:space="0" w:color="auto"/>
              <w:right w:val="single" w:sz="2" w:space="0" w:color="auto"/>
            </w:tcBorders>
          </w:tcPr>
          <w:p w14:paraId="6260E7CD" w14:textId="77777777" w:rsidR="00E6364D" w:rsidRPr="00FF353C" w:rsidRDefault="00E6364D" w:rsidP="00485DF3">
            <w:pPr>
              <w:pStyle w:val="NormalLeft"/>
              <w:rPr>
                <w:lang w:val="en-GB"/>
              </w:rPr>
            </w:pPr>
            <w:r w:rsidRPr="00FF353C">
              <w:rPr>
                <w:lang w:val="en-GB"/>
              </w:rPr>
              <w:t>The average interest rate</w:t>
            </w:r>
          </w:p>
        </w:tc>
        <w:tc>
          <w:tcPr>
            <w:tcW w:w="5014" w:type="dxa"/>
            <w:tcBorders>
              <w:top w:val="single" w:sz="2" w:space="0" w:color="auto"/>
              <w:left w:val="single" w:sz="2" w:space="0" w:color="auto"/>
              <w:bottom w:val="single" w:sz="2" w:space="0" w:color="auto"/>
              <w:right w:val="single" w:sz="2" w:space="0" w:color="auto"/>
            </w:tcBorders>
          </w:tcPr>
          <w:p w14:paraId="3AA99118" w14:textId="77777777" w:rsidR="00E6364D" w:rsidRPr="00FF353C" w:rsidRDefault="00E6364D" w:rsidP="00485DF3">
            <w:pPr>
              <w:pStyle w:val="NormalLeft"/>
              <w:rPr>
                <w:lang w:val="en-GB"/>
              </w:rPr>
            </w:pPr>
            <w:r w:rsidRPr="00FF353C">
              <w:rPr>
                <w:lang w:val="en-GB"/>
              </w:rPr>
              <w:t>The average interest rate used in percentage (as a decimal) for the end of year N</w:t>
            </w:r>
          </w:p>
        </w:tc>
      </w:tr>
      <w:tr w:rsidR="00E6364D" w:rsidRPr="00FF353C" w14:paraId="4A20B75E" w14:textId="77777777" w:rsidTr="00485DF3">
        <w:tc>
          <w:tcPr>
            <w:tcW w:w="2414" w:type="dxa"/>
            <w:tcBorders>
              <w:top w:val="single" w:sz="2" w:space="0" w:color="auto"/>
              <w:left w:val="single" w:sz="2" w:space="0" w:color="auto"/>
              <w:bottom w:val="single" w:sz="2" w:space="0" w:color="auto"/>
              <w:right w:val="single" w:sz="2" w:space="0" w:color="auto"/>
            </w:tcBorders>
          </w:tcPr>
          <w:p w14:paraId="4DB933D2" w14:textId="77777777" w:rsidR="00E6364D" w:rsidRPr="00FF353C" w:rsidRDefault="00E6364D" w:rsidP="00485DF3">
            <w:pPr>
              <w:pStyle w:val="NormalLeft"/>
              <w:rPr>
                <w:lang w:val="en-GB"/>
              </w:rPr>
            </w:pPr>
            <w:r w:rsidRPr="00FF353C">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5505E3B1" w14:textId="77777777" w:rsidR="00E6364D" w:rsidRPr="00FF353C" w:rsidRDefault="00E6364D" w:rsidP="00485DF3">
            <w:pPr>
              <w:pStyle w:val="NormalLeft"/>
              <w:rPr>
                <w:lang w:val="en-GB"/>
              </w:rPr>
            </w:pPr>
            <w:r w:rsidRPr="00FF353C">
              <w:rPr>
                <w:lang w:val="en-GB"/>
              </w:rPr>
              <w:t>The average duration of the obligations</w:t>
            </w:r>
          </w:p>
        </w:tc>
        <w:tc>
          <w:tcPr>
            <w:tcW w:w="5014" w:type="dxa"/>
            <w:tcBorders>
              <w:top w:val="single" w:sz="2" w:space="0" w:color="auto"/>
              <w:left w:val="single" w:sz="2" w:space="0" w:color="auto"/>
              <w:bottom w:val="single" w:sz="2" w:space="0" w:color="auto"/>
              <w:right w:val="single" w:sz="2" w:space="0" w:color="auto"/>
            </w:tcBorders>
          </w:tcPr>
          <w:p w14:paraId="5DFCE66C" w14:textId="77777777" w:rsidR="00E6364D" w:rsidRPr="00FF353C" w:rsidRDefault="00E6364D" w:rsidP="00485DF3">
            <w:pPr>
              <w:pStyle w:val="NormalLeft"/>
              <w:rPr>
                <w:lang w:val="en-GB"/>
              </w:rPr>
            </w:pPr>
            <w:r w:rsidRPr="00FF353C">
              <w:rPr>
                <w:lang w:val="en-GB"/>
              </w:rPr>
              <w:t>Average duration in years on total obligations basis for the end of the year N</w:t>
            </w:r>
          </w:p>
        </w:tc>
      </w:tr>
      <w:tr w:rsidR="00E6364D" w:rsidRPr="00FF353C" w14:paraId="6303B23C" w14:textId="77777777" w:rsidTr="00485DF3">
        <w:tc>
          <w:tcPr>
            <w:tcW w:w="2414" w:type="dxa"/>
            <w:tcBorders>
              <w:top w:val="single" w:sz="2" w:space="0" w:color="auto"/>
              <w:left w:val="single" w:sz="2" w:space="0" w:color="auto"/>
              <w:bottom w:val="single" w:sz="2" w:space="0" w:color="auto"/>
              <w:right w:val="single" w:sz="2" w:space="0" w:color="auto"/>
            </w:tcBorders>
          </w:tcPr>
          <w:p w14:paraId="64276DD5" w14:textId="77777777" w:rsidR="00E6364D" w:rsidRPr="00FF353C" w:rsidRDefault="00E6364D" w:rsidP="00485DF3">
            <w:pPr>
              <w:pStyle w:val="NormalLeft"/>
              <w:rPr>
                <w:lang w:val="en-GB"/>
              </w:rPr>
            </w:pPr>
            <w:r w:rsidRPr="00FF353C">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57AD78AB" w14:textId="77777777" w:rsidR="00E6364D" w:rsidRPr="00FF353C" w:rsidRDefault="00E6364D" w:rsidP="00485DF3">
            <w:pPr>
              <w:pStyle w:val="NormalLeft"/>
              <w:rPr>
                <w:lang w:val="en-GB"/>
              </w:rPr>
            </w:pPr>
            <w:r w:rsidRPr="00FF353C">
              <w:rPr>
                <w:lang w:val="en-GB"/>
              </w:rPr>
              <w:t>The weighted average age of the beneficiaries</w:t>
            </w:r>
          </w:p>
        </w:tc>
        <w:tc>
          <w:tcPr>
            <w:tcW w:w="5014" w:type="dxa"/>
            <w:tcBorders>
              <w:top w:val="single" w:sz="2" w:space="0" w:color="auto"/>
              <w:left w:val="single" w:sz="2" w:space="0" w:color="auto"/>
              <w:bottom w:val="single" w:sz="2" w:space="0" w:color="auto"/>
              <w:right w:val="single" w:sz="2" w:space="0" w:color="auto"/>
            </w:tcBorders>
          </w:tcPr>
          <w:p w14:paraId="34FB0E5D" w14:textId="77777777" w:rsidR="00E6364D" w:rsidRPr="00FF353C" w:rsidRDefault="00E6364D" w:rsidP="00485DF3">
            <w:pPr>
              <w:pStyle w:val="NormalLeft"/>
              <w:rPr>
                <w:lang w:val="en-GB"/>
              </w:rPr>
            </w:pPr>
            <w:r w:rsidRPr="00FF353C">
              <w:rPr>
                <w:lang w:val="en-GB"/>
              </w:rPr>
              <w:t>The weight shall be the Best Estimate for annuity claims provisions at the end of year N. Age of beneficiaries calculated on a weighted average for total obligations.</w:t>
            </w:r>
          </w:p>
          <w:p w14:paraId="1E62E240" w14:textId="77777777" w:rsidR="00E6364D" w:rsidRPr="00FF353C" w:rsidRDefault="00E6364D" w:rsidP="00485DF3">
            <w:pPr>
              <w:pStyle w:val="NormalLeft"/>
              <w:rPr>
                <w:lang w:val="en-GB"/>
              </w:rPr>
            </w:pPr>
            <w:r w:rsidRPr="00FF353C">
              <w:rPr>
                <w:lang w:val="en-GB"/>
              </w:rPr>
              <w:t>The beneficiary is the person to whom the payments are reverting to, following the occurrence of a claim (that affects the insured person) which originates this type of payment.</w:t>
            </w:r>
          </w:p>
          <w:p w14:paraId="711F90D2" w14:textId="7CEB0707" w:rsidR="00E6364D" w:rsidRPr="00FF353C" w:rsidRDefault="00E6364D" w:rsidP="00E005BC">
            <w:pPr>
              <w:pStyle w:val="NormalLeft"/>
              <w:rPr>
                <w:lang w:val="en-GB"/>
              </w:rPr>
            </w:pPr>
            <w:r w:rsidRPr="00FF353C">
              <w:rPr>
                <w:lang w:val="en-GB"/>
              </w:rPr>
              <w:t>Information should be considered gross of reinsurance.</w:t>
            </w:r>
          </w:p>
        </w:tc>
      </w:tr>
      <w:tr w:rsidR="00E6364D" w:rsidRPr="00FF353C" w14:paraId="70D47373" w14:textId="77777777" w:rsidTr="00485DF3">
        <w:tc>
          <w:tcPr>
            <w:tcW w:w="2414" w:type="dxa"/>
            <w:tcBorders>
              <w:top w:val="single" w:sz="2" w:space="0" w:color="auto"/>
              <w:left w:val="single" w:sz="2" w:space="0" w:color="auto"/>
              <w:bottom w:val="single" w:sz="2" w:space="0" w:color="auto"/>
              <w:right w:val="single" w:sz="2" w:space="0" w:color="auto"/>
            </w:tcBorders>
          </w:tcPr>
          <w:p w14:paraId="1FD9A202" w14:textId="77777777" w:rsidR="00E6364D" w:rsidRPr="00FF353C" w:rsidRDefault="00E6364D" w:rsidP="00485DF3">
            <w:pPr>
              <w:pStyle w:val="NormalCentered"/>
              <w:rPr>
                <w:lang w:val="en-GB"/>
              </w:rPr>
            </w:pPr>
            <w:r w:rsidRPr="00FF353C">
              <w:rPr>
                <w:i/>
                <w:iCs/>
                <w:lang w:val="en-GB"/>
              </w:rPr>
              <w:t>Annuities information:</w:t>
            </w:r>
          </w:p>
        </w:tc>
        <w:tc>
          <w:tcPr>
            <w:tcW w:w="1858" w:type="dxa"/>
            <w:tcBorders>
              <w:top w:val="single" w:sz="2" w:space="0" w:color="auto"/>
              <w:left w:val="single" w:sz="2" w:space="0" w:color="auto"/>
              <w:bottom w:val="single" w:sz="2" w:space="0" w:color="auto"/>
              <w:right w:val="single" w:sz="2" w:space="0" w:color="auto"/>
            </w:tcBorders>
          </w:tcPr>
          <w:p w14:paraId="7B28E404" w14:textId="77777777" w:rsidR="00E6364D" w:rsidRPr="00FF353C" w:rsidRDefault="00E6364D" w:rsidP="00485DF3">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6AC05D9E" w14:textId="77777777" w:rsidR="00E6364D" w:rsidRPr="00FF353C" w:rsidRDefault="00E6364D" w:rsidP="00485DF3">
            <w:pPr>
              <w:pStyle w:val="NormalCentered"/>
              <w:rPr>
                <w:lang w:val="en-GB"/>
              </w:rPr>
            </w:pPr>
          </w:p>
        </w:tc>
      </w:tr>
      <w:tr w:rsidR="00E6364D" w:rsidRPr="00FF353C" w14:paraId="2F0BDF95" w14:textId="77777777" w:rsidTr="00485DF3">
        <w:tc>
          <w:tcPr>
            <w:tcW w:w="2414" w:type="dxa"/>
            <w:tcBorders>
              <w:top w:val="single" w:sz="2" w:space="0" w:color="auto"/>
              <w:left w:val="single" w:sz="2" w:space="0" w:color="auto"/>
              <w:bottom w:val="single" w:sz="2" w:space="0" w:color="auto"/>
              <w:right w:val="single" w:sz="2" w:space="0" w:color="auto"/>
            </w:tcBorders>
          </w:tcPr>
          <w:p w14:paraId="215E090D" w14:textId="77777777" w:rsidR="00E6364D" w:rsidRPr="00FF353C" w:rsidRDefault="00E6364D" w:rsidP="00485DF3">
            <w:pPr>
              <w:pStyle w:val="NormalLeft"/>
              <w:rPr>
                <w:lang w:val="en-GB"/>
              </w:rPr>
            </w:pPr>
            <w:r w:rsidRPr="00FF353C">
              <w:rPr>
                <w:lang w:val="en-GB"/>
              </w:rPr>
              <w:t>C0020/R0040–R0190</w:t>
            </w:r>
          </w:p>
        </w:tc>
        <w:tc>
          <w:tcPr>
            <w:tcW w:w="1858" w:type="dxa"/>
            <w:tcBorders>
              <w:top w:val="single" w:sz="2" w:space="0" w:color="auto"/>
              <w:left w:val="single" w:sz="2" w:space="0" w:color="auto"/>
              <w:bottom w:val="single" w:sz="2" w:space="0" w:color="auto"/>
              <w:right w:val="single" w:sz="2" w:space="0" w:color="auto"/>
            </w:tcBorders>
          </w:tcPr>
          <w:p w14:paraId="2F8DFE62" w14:textId="77777777" w:rsidR="00E6364D" w:rsidRPr="00FF353C" w:rsidRDefault="00E6364D" w:rsidP="00485DF3">
            <w:pPr>
              <w:pStyle w:val="NormalLeft"/>
              <w:rPr>
                <w:lang w:val="en-GB"/>
              </w:rPr>
            </w:pPr>
            <w:r w:rsidRPr="00FF353C">
              <w:rPr>
                <w:lang w:val="en-GB"/>
              </w:rPr>
              <w:t>Undiscounted annuity claims provisions at the start of year N</w:t>
            </w:r>
          </w:p>
        </w:tc>
        <w:tc>
          <w:tcPr>
            <w:tcW w:w="5014" w:type="dxa"/>
            <w:tcBorders>
              <w:top w:val="single" w:sz="2" w:space="0" w:color="auto"/>
              <w:left w:val="single" w:sz="2" w:space="0" w:color="auto"/>
              <w:bottom w:val="single" w:sz="2" w:space="0" w:color="auto"/>
              <w:right w:val="single" w:sz="2" w:space="0" w:color="auto"/>
            </w:tcBorders>
          </w:tcPr>
          <w:p w14:paraId="335DC2ED" w14:textId="1EE0F1DE" w:rsidR="00E6364D" w:rsidRPr="00FF353C" w:rsidRDefault="00E6364D" w:rsidP="00E005BC">
            <w:pPr>
              <w:pStyle w:val="NormalLeft"/>
              <w:rPr>
                <w:lang w:val="en-GB"/>
              </w:rPr>
            </w:pPr>
            <w:r w:rsidRPr="00FF353C">
              <w:rPr>
                <w:lang w:val="en-GB"/>
              </w:rPr>
              <w:t>Amount of annuity claims best estimate stemming from Non–Life Insurance obligations at beginning of year N.</w:t>
            </w:r>
            <w:r w:rsidR="00E005BC" w:rsidRPr="00FF353C">
              <w:rPr>
                <w:lang w:val="en-GB"/>
              </w:rPr>
              <w:t xml:space="preserve"> </w:t>
            </w:r>
          </w:p>
        </w:tc>
      </w:tr>
      <w:tr w:rsidR="00E6364D" w:rsidRPr="00FF353C" w14:paraId="1A0C308B" w14:textId="77777777" w:rsidTr="00485DF3">
        <w:tc>
          <w:tcPr>
            <w:tcW w:w="2414" w:type="dxa"/>
            <w:tcBorders>
              <w:top w:val="single" w:sz="2" w:space="0" w:color="auto"/>
              <w:left w:val="single" w:sz="2" w:space="0" w:color="auto"/>
              <w:bottom w:val="single" w:sz="2" w:space="0" w:color="auto"/>
              <w:right w:val="single" w:sz="2" w:space="0" w:color="auto"/>
            </w:tcBorders>
          </w:tcPr>
          <w:p w14:paraId="758D16AA" w14:textId="77777777" w:rsidR="00E6364D" w:rsidRPr="00FF353C" w:rsidRDefault="00E6364D" w:rsidP="00485DF3">
            <w:pPr>
              <w:pStyle w:val="NormalLeft"/>
              <w:rPr>
                <w:lang w:val="en-GB"/>
              </w:rPr>
            </w:pPr>
            <w:r w:rsidRPr="00FF353C">
              <w:rPr>
                <w:lang w:val="en-GB"/>
              </w:rPr>
              <w:t>C0030/R0040–R0190</w:t>
            </w:r>
          </w:p>
        </w:tc>
        <w:tc>
          <w:tcPr>
            <w:tcW w:w="1858" w:type="dxa"/>
            <w:tcBorders>
              <w:top w:val="single" w:sz="2" w:space="0" w:color="auto"/>
              <w:left w:val="single" w:sz="2" w:space="0" w:color="auto"/>
              <w:bottom w:val="single" w:sz="2" w:space="0" w:color="auto"/>
              <w:right w:val="single" w:sz="2" w:space="0" w:color="auto"/>
            </w:tcBorders>
          </w:tcPr>
          <w:p w14:paraId="40AB7929" w14:textId="77777777" w:rsidR="00E6364D" w:rsidRPr="00FF353C" w:rsidRDefault="00E6364D" w:rsidP="00485DF3">
            <w:pPr>
              <w:pStyle w:val="NormalLeft"/>
              <w:rPr>
                <w:lang w:val="en-GB"/>
              </w:rPr>
            </w:pPr>
            <w:r w:rsidRPr="00FF353C">
              <w:rPr>
                <w:lang w:val="en-GB"/>
              </w:rPr>
              <w:t>Undiscounted annuity claims provisions set up during year N</w:t>
            </w:r>
          </w:p>
        </w:tc>
        <w:tc>
          <w:tcPr>
            <w:tcW w:w="5014" w:type="dxa"/>
            <w:tcBorders>
              <w:top w:val="single" w:sz="2" w:space="0" w:color="auto"/>
              <w:left w:val="single" w:sz="2" w:space="0" w:color="auto"/>
              <w:bottom w:val="single" w:sz="2" w:space="0" w:color="auto"/>
              <w:right w:val="single" w:sz="2" w:space="0" w:color="auto"/>
            </w:tcBorders>
          </w:tcPr>
          <w:p w14:paraId="0D53E80C" w14:textId="77777777" w:rsidR="00E6364D" w:rsidRPr="00FF353C" w:rsidRDefault="00E6364D" w:rsidP="00485DF3">
            <w:pPr>
              <w:pStyle w:val="NormalLeft"/>
              <w:rPr>
                <w:lang w:val="en-GB"/>
              </w:rPr>
            </w:pPr>
            <w:r w:rsidRPr="00FF353C">
              <w:rPr>
                <w:lang w:val="en-GB"/>
              </w:rPr>
              <w:t>Total amount of annuity claims provisions stemming from Non–Life Insurance obligations set up during year N as at the moment they were first set up (i.e., where assumptions used were for the first time based on life techniques)</w:t>
            </w:r>
          </w:p>
          <w:p w14:paraId="66F9D924" w14:textId="4982F8E6" w:rsidR="00E6364D" w:rsidRPr="00FF353C" w:rsidRDefault="00E6364D" w:rsidP="00E005BC">
            <w:pPr>
              <w:pStyle w:val="NormalLeft"/>
              <w:rPr>
                <w:lang w:val="en-GB"/>
              </w:rPr>
            </w:pPr>
            <w:r w:rsidRPr="00FF353C">
              <w:rPr>
                <w:lang w:val="en-GB"/>
              </w:rPr>
              <w:lastRenderedPageBreak/>
              <w:t>This is a part of technical provisions set up during year N (Net movements between new reserves during year N/release of reserves during year N). </w:t>
            </w:r>
            <w:r w:rsidR="00E005BC" w:rsidRPr="00FF353C">
              <w:rPr>
                <w:lang w:val="en-GB"/>
              </w:rPr>
              <w:t xml:space="preserve"> </w:t>
            </w:r>
          </w:p>
        </w:tc>
      </w:tr>
      <w:tr w:rsidR="00E6364D" w:rsidRPr="00FF353C" w14:paraId="1F157D83" w14:textId="77777777" w:rsidTr="00485DF3">
        <w:tc>
          <w:tcPr>
            <w:tcW w:w="2414" w:type="dxa"/>
            <w:tcBorders>
              <w:top w:val="single" w:sz="2" w:space="0" w:color="auto"/>
              <w:left w:val="single" w:sz="2" w:space="0" w:color="auto"/>
              <w:bottom w:val="single" w:sz="2" w:space="0" w:color="auto"/>
              <w:right w:val="single" w:sz="2" w:space="0" w:color="auto"/>
            </w:tcBorders>
          </w:tcPr>
          <w:p w14:paraId="60AEFEA4" w14:textId="77777777" w:rsidR="00E6364D" w:rsidRPr="00FF353C" w:rsidRDefault="00E6364D" w:rsidP="00485DF3">
            <w:pPr>
              <w:pStyle w:val="NormalLeft"/>
              <w:rPr>
                <w:lang w:val="en-GB"/>
              </w:rPr>
            </w:pPr>
            <w:r w:rsidRPr="00FF353C">
              <w:rPr>
                <w:lang w:val="en-GB"/>
              </w:rPr>
              <w:lastRenderedPageBreak/>
              <w:t>C0040/R0040–R0190</w:t>
            </w:r>
          </w:p>
        </w:tc>
        <w:tc>
          <w:tcPr>
            <w:tcW w:w="1858" w:type="dxa"/>
            <w:tcBorders>
              <w:top w:val="single" w:sz="2" w:space="0" w:color="auto"/>
              <w:left w:val="single" w:sz="2" w:space="0" w:color="auto"/>
              <w:bottom w:val="single" w:sz="2" w:space="0" w:color="auto"/>
              <w:right w:val="single" w:sz="2" w:space="0" w:color="auto"/>
            </w:tcBorders>
          </w:tcPr>
          <w:p w14:paraId="346BB19F" w14:textId="77777777" w:rsidR="00E6364D" w:rsidRPr="00FF353C" w:rsidRDefault="00E6364D" w:rsidP="00485DF3">
            <w:pPr>
              <w:pStyle w:val="NormalLeft"/>
              <w:rPr>
                <w:lang w:val="en-GB"/>
              </w:rPr>
            </w:pPr>
            <w:r w:rsidRPr="00FF353C">
              <w:rPr>
                <w:lang w:val="en-GB"/>
              </w:rPr>
              <w:t>Annuity payments paid during year N</w:t>
            </w:r>
          </w:p>
        </w:tc>
        <w:tc>
          <w:tcPr>
            <w:tcW w:w="5014" w:type="dxa"/>
            <w:tcBorders>
              <w:top w:val="single" w:sz="2" w:space="0" w:color="auto"/>
              <w:left w:val="single" w:sz="2" w:space="0" w:color="auto"/>
              <w:bottom w:val="single" w:sz="2" w:space="0" w:color="auto"/>
              <w:right w:val="single" w:sz="2" w:space="0" w:color="auto"/>
            </w:tcBorders>
          </w:tcPr>
          <w:p w14:paraId="2289E4A6" w14:textId="77777777" w:rsidR="00E6364D" w:rsidRPr="00FF353C" w:rsidRDefault="00E6364D" w:rsidP="00485DF3">
            <w:pPr>
              <w:pStyle w:val="NormalLeft"/>
              <w:rPr>
                <w:lang w:val="en-GB"/>
              </w:rPr>
            </w:pPr>
            <w:r w:rsidRPr="00FF353C">
              <w:rPr>
                <w:lang w:val="en-GB"/>
              </w:rPr>
              <w:t>Total amount of annuity payments stemming from Non–Life Insurance obligations made during the calendar year N.</w:t>
            </w:r>
          </w:p>
        </w:tc>
      </w:tr>
      <w:tr w:rsidR="00E6364D" w:rsidRPr="00FF353C" w14:paraId="3CC379FD" w14:textId="77777777" w:rsidTr="00485DF3">
        <w:tc>
          <w:tcPr>
            <w:tcW w:w="2414" w:type="dxa"/>
            <w:tcBorders>
              <w:top w:val="single" w:sz="2" w:space="0" w:color="auto"/>
              <w:left w:val="single" w:sz="2" w:space="0" w:color="auto"/>
              <w:bottom w:val="single" w:sz="2" w:space="0" w:color="auto"/>
              <w:right w:val="single" w:sz="2" w:space="0" w:color="auto"/>
            </w:tcBorders>
          </w:tcPr>
          <w:p w14:paraId="167CCFD4" w14:textId="77777777" w:rsidR="00E6364D" w:rsidRPr="00FF353C" w:rsidRDefault="00E6364D" w:rsidP="00485DF3">
            <w:pPr>
              <w:pStyle w:val="NormalLeft"/>
              <w:rPr>
                <w:lang w:val="en-GB"/>
              </w:rPr>
            </w:pPr>
            <w:r w:rsidRPr="00FF353C">
              <w:rPr>
                <w:lang w:val="en-GB"/>
              </w:rPr>
              <w:t>C0050/R0040–R0190</w:t>
            </w:r>
          </w:p>
        </w:tc>
        <w:tc>
          <w:tcPr>
            <w:tcW w:w="1858" w:type="dxa"/>
            <w:tcBorders>
              <w:top w:val="single" w:sz="2" w:space="0" w:color="auto"/>
              <w:left w:val="single" w:sz="2" w:space="0" w:color="auto"/>
              <w:bottom w:val="single" w:sz="2" w:space="0" w:color="auto"/>
              <w:right w:val="single" w:sz="2" w:space="0" w:color="auto"/>
            </w:tcBorders>
          </w:tcPr>
          <w:p w14:paraId="4D3DA532" w14:textId="77777777" w:rsidR="00E6364D" w:rsidRPr="00FF353C" w:rsidRDefault="00E6364D" w:rsidP="00485DF3">
            <w:pPr>
              <w:pStyle w:val="NormalLeft"/>
              <w:rPr>
                <w:lang w:val="en-GB"/>
              </w:rPr>
            </w:pPr>
            <w:r w:rsidRPr="00FF353C">
              <w:rPr>
                <w:lang w:val="en-GB"/>
              </w:rPr>
              <w:t>Undiscounted annuity claims provisions at the end of year N</w:t>
            </w:r>
          </w:p>
        </w:tc>
        <w:tc>
          <w:tcPr>
            <w:tcW w:w="5014" w:type="dxa"/>
            <w:tcBorders>
              <w:top w:val="single" w:sz="2" w:space="0" w:color="auto"/>
              <w:left w:val="single" w:sz="2" w:space="0" w:color="auto"/>
              <w:bottom w:val="single" w:sz="2" w:space="0" w:color="auto"/>
              <w:right w:val="single" w:sz="2" w:space="0" w:color="auto"/>
            </w:tcBorders>
          </w:tcPr>
          <w:p w14:paraId="50F75D4F" w14:textId="77777777" w:rsidR="00E6364D" w:rsidRPr="00FF353C" w:rsidRDefault="00E6364D" w:rsidP="00485DF3">
            <w:pPr>
              <w:pStyle w:val="NormalLeft"/>
              <w:rPr>
                <w:lang w:val="en-GB"/>
              </w:rPr>
            </w:pPr>
            <w:r w:rsidRPr="00FF353C">
              <w:rPr>
                <w:lang w:val="en-GB"/>
              </w:rPr>
              <w:t>Total amount of annuity claims provisions stemming from Non–Life Insurance obligations at end of year N.</w:t>
            </w:r>
          </w:p>
        </w:tc>
      </w:tr>
      <w:tr w:rsidR="00E6364D" w:rsidRPr="00FF353C" w14:paraId="6FD61A93" w14:textId="77777777" w:rsidTr="00485DF3">
        <w:tc>
          <w:tcPr>
            <w:tcW w:w="2414" w:type="dxa"/>
            <w:tcBorders>
              <w:top w:val="single" w:sz="2" w:space="0" w:color="auto"/>
              <w:left w:val="single" w:sz="2" w:space="0" w:color="auto"/>
              <w:bottom w:val="single" w:sz="2" w:space="0" w:color="auto"/>
              <w:right w:val="single" w:sz="2" w:space="0" w:color="auto"/>
            </w:tcBorders>
          </w:tcPr>
          <w:p w14:paraId="322BB408" w14:textId="77777777" w:rsidR="00E6364D" w:rsidRPr="00FF353C" w:rsidRDefault="00E6364D" w:rsidP="00485DF3">
            <w:pPr>
              <w:pStyle w:val="NormalLeft"/>
              <w:rPr>
                <w:lang w:val="en-GB"/>
              </w:rPr>
            </w:pPr>
            <w:r w:rsidRPr="00FF353C">
              <w:rPr>
                <w:lang w:val="en-GB"/>
              </w:rPr>
              <w:t>C0060/R0040–R0190</w:t>
            </w:r>
          </w:p>
        </w:tc>
        <w:tc>
          <w:tcPr>
            <w:tcW w:w="1858" w:type="dxa"/>
            <w:tcBorders>
              <w:top w:val="single" w:sz="2" w:space="0" w:color="auto"/>
              <w:left w:val="single" w:sz="2" w:space="0" w:color="auto"/>
              <w:bottom w:val="single" w:sz="2" w:space="0" w:color="auto"/>
              <w:right w:val="single" w:sz="2" w:space="0" w:color="auto"/>
            </w:tcBorders>
          </w:tcPr>
          <w:p w14:paraId="51A65792" w14:textId="77777777" w:rsidR="00E6364D" w:rsidRPr="00FF353C" w:rsidRDefault="00E6364D" w:rsidP="00485DF3">
            <w:pPr>
              <w:pStyle w:val="NormalLeft"/>
              <w:rPr>
                <w:lang w:val="en-GB"/>
              </w:rPr>
            </w:pPr>
            <w:r w:rsidRPr="00FF353C">
              <w:rPr>
                <w:lang w:val="en-GB"/>
              </w:rPr>
              <w:t>Number of annuities obligations at the end of year N</w:t>
            </w:r>
          </w:p>
        </w:tc>
        <w:tc>
          <w:tcPr>
            <w:tcW w:w="5014" w:type="dxa"/>
            <w:tcBorders>
              <w:top w:val="single" w:sz="2" w:space="0" w:color="auto"/>
              <w:left w:val="single" w:sz="2" w:space="0" w:color="auto"/>
              <w:bottom w:val="single" w:sz="2" w:space="0" w:color="auto"/>
              <w:right w:val="single" w:sz="2" w:space="0" w:color="auto"/>
            </w:tcBorders>
          </w:tcPr>
          <w:p w14:paraId="757A4C82" w14:textId="77777777" w:rsidR="00E6364D" w:rsidRPr="00FF353C" w:rsidRDefault="00E6364D" w:rsidP="00485DF3">
            <w:pPr>
              <w:pStyle w:val="NormalLeft"/>
              <w:rPr>
                <w:lang w:val="en-GB"/>
              </w:rPr>
            </w:pPr>
            <w:r w:rsidRPr="00FF353C">
              <w:rPr>
                <w:lang w:val="en-GB"/>
              </w:rPr>
              <w:t>Number of non–life insurance annuity obligations.</w:t>
            </w:r>
          </w:p>
        </w:tc>
      </w:tr>
      <w:tr w:rsidR="00E6364D" w:rsidRPr="00FF353C" w14:paraId="00C86D44" w14:textId="77777777" w:rsidTr="00485DF3">
        <w:tc>
          <w:tcPr>
            <w:tcW w:w="2414" w:type="dxa"/>
            <w:tcBorders>
              <w:top w:val="single" w:sz="2" w:space="0" w:color="auto"/>
              <w:left w:val="single" w:sz="2" w:space="0" w:color="auto"/>
              <w:bottom w:val="single" w:sz="2" w:space="0" w:color="auto"/>
              <w:right w:val="single" w:sz="2" w:space="0" w:color="auto"/>
            </w:tcBorders>
          </w:tcPr>
          <w:p w14:paraId="03C66348" w14:textId="77777777" w:rsidR="00E6364D" w:rsidRPr="00FF353C" w:rsidRDefault="00E6364D" w:rsidP="00485DF3">
            <w:pPr>
              <w:pStyle w:val="NormalLeft"/>
              <w:rPr>
                <w:lang w:val="en-GB"/>
              </w:rPr>
            </w:pPr>
            <w:r w:rsidRPr="00FF353C">
              <w:rPr>
                <w:lang w:val="en-GB"/>
              </w:rPr>
              <w:t>C0070/R0040–R0190</w:t>
            </w:r>
          </w:p>
        </w:tc>
        <w:tc>
          <w:tcPr>
            <w:tcW w:w="1858" w:type="dxa"/>
            <w:tcBorders>
              <w:top w:val="single" w:sz="2" w:space="0" w:color="auto"/>
              <w:left w:val="single" w:sz="2" w:space="0" w:color="auto"/>
              <w:bottom w:val="single" w:sz="2" w:space="0" w:color="auto"/>
              <w:right w:val="single" w:sz="2" w:space="0" w:color="auto"/>
            </w:tcBorders>
          </w:tcPr>
          <w:p w14:paraId="6CDB6798" w14:textId="77777777" w:rsidR="00E6364D" w:rsidRPr="00FF353C" w:rsidRDefault="00E6364D" w:rsidP="00485DF3">
            <w:pPr>
              <w:pStyle w:val="NormalLeft"/>
              <w:rPr>
                <w:lang w:val="en-GB"/>
              </w:rPr>
            </w:pPr>
            <w:r w:rsidRPr="00FF353C">
              <w:rPr>
                <w:lang w:val="en-GB"/>
              </w:rPr>
              <w:t>Best Estimate for annuity claims provisions at the end of year N (discounted basis)</w:t>
            </w:r>
          </w:p>
        </w:tc>
        <w:tc>
          <w:tcPr>
            <w:tcW w:w="5014" w:type="dxa"/>
            <w:tcBorders>
              <w:top w:val="single" w:sz="2" w:space="0" w:color="auto"/>
              <w:left w:val="single" w:sz="2" w:space="0" w:color="auto"/>
              <w:bottom w:val="single" w:sz="2" w:space="0" w:color="auto"/>
              <w:right w:val="single" w:sz="2" w:space="0" w:color="auto"/>
            </w:tcBorders>
          </w:tcPr>
          <w:p w14:paraId="38221307" w14:textId="77777777" w:rsidR="00E6364D" w:rsidRPr="00FF353C" w:rsidRDefault="00E6364D" w:rsidP="00485DF3">
            <w:pPr>
              <w:pStyle w:val="NormalLeft"/>
              <w:rPr>
                <w:lang w:val="en-GB"/>
              </w:rPr>
            </w:pPr>
            <w:r w:rsidRPr="00FF353C">
              <w:rPr>
                <w:lang w:val="en-GB"/>
              </w:rPr>
              <w:t>Best estimate covering annuities stemming from Non–Life Insurance obligations at the end of calendar year N.</w:t>
            </w:r>
          </w:p>
          <w:p w14:paraId="5F5952C0" w14:textId="7AD01DFF" w:rsidR="00E6364D" w:rsidRPr="00FF353C" w:rsidRDefault="00E6364D" w:rsidP="00E005BC">
            <w:pPr>
              <w:pStyle w:val="NormalLeft"/>
              <w:rPr>
                <w:lang w:val="en-GB"/>
              </w:rPr>
            </w:pPr>
            <w:r w:rsidRPr="00FF353C">
              <w:rPr>
                <w:lang w:val="en-GB"/>
              </w:rPr>
              <w:t>Information should be considered gross of reinsurance.</w:t>
            </w:r>
          </w:p>
        </w:tc>
      </w:tr>
      <w:tr w:rsidR="00E6364D" w:rsidRPr="00FF353C" w14:paraId="5350B93E" w14:textId="77777777" w:rsidTr="00485DF3">
        <w:tc>
          <w:tcPr>
            <w:tcW w:w="2414" w:type="dxa"/>
            <w:tcBorders>
              <w:top w:val="single" w:sz="2" w:space="0" w:color="auto"/>
              <w:left w:val="single" w:sz="2" w:space="0" w:color="auto"/>
              <w:bottom w:val="single" w:sz="2" w:space="0" w:color="auto"/>
              <w:right w:val="single" w:sz="2" w:space="0" w:color="auto"/>
            </w:tcBorders>
          </w:tcPr>
          <w:p w14:paraId="24147131" w14:textId="77777777" w:rsidR="00E6364D" w:rsidRPr="00FF353C" w:rsidRDefault="00E6364D" w:rsidP="00485DF3">
            <w:pPr>
              <w:pStyle w:val="NormalLeft"/>
              <w:rPr>
                <w:lang w:val="en-GB"/>
              </w:rPr>
            </w:pPr>
            <w:r w:rsidRPr="00FF353C">
              <w:rPr>
                <w:lang w:val="en-GB"/>
              </w:rPr>
              <w:t>C0080/R0040–R0190</w:t>
            </w:r>
          </w:p>
        </w:tc>
        <w:tc>
          <w:tcPr>
            <w:tcW w:w="1858" w:type="dxa"/>
            <w:tcBorders>
              <w:top w:val="single" w:sz="2" w:space="0" w:color="auto"/>
              <w:left w:val="single" w:sz="2" w:space="0" w:color="auto"/>
              <w:bottom w:val="single" w:sz="2" w:space="0" w:color="auto"/>
              <w:right w:val="single" w:sz="2" w:space="0" w:color="auto"/>
            </w:tcBorders>
          </w:tcPr>
          <w:p w14:paraId="3F473414" w14:textId="77777777" w:rsidR="00E6364D" w:rsidRPr="00FF353C" w:rsidRDefault="00E6364D" w:rsidP="00485DF3">
            <w:pPr>
              <w:pStyle w:val="NormalLeft"/>
              <w:rPr>
                <w:lang w:val="en-GB"/>
              </w:rPr>
            </w:pPr>
            <w:r w:rsidRPr="00FF353C">
              <w:rPr>
                <w:lang w:val="en-GB"/>
              </w:rPr>
              <w:t>Undiscounted development result</w:t>
            </w:r>
          </w:p>
        </w:tc>
        <w:tc>
          <w:tcPr>
            <w:tcW w:w="5014" w:type="dxa"/>
            <w:tcBorders>
              <w:top w:val="single" w:sz="2" w:space="0" w:color="auto"/>
              <w:left w:val="single" w:sz="2" w:space="0" w:color="auto"/>
              <w:bottom w:val="single" w:sz="2" w:space="0" w:color="auto"/>
              <w:right w:val="single" w:sz="2" w:space="0" w:color="auto"/>
            </w:tcBorders>
          </w:tcPr>
          <w:p w14:paraId="29A5A8FD" w14:textId="02D6A5E0" w:rsidR="00E6364D" w:rsidRPr="00FF353C" w:rsidRDefault="00E6364D" w:rsidP="00E005BC">
            <w:pPr>
              <w:pStyle w:val="NormalLeft"/>
              <w:rPr>
                <w:lang w:val="en-GB"/>
              </w:rPr>
            </w:pPr>
            <w:r w:rsidRPr="00FF353C">
              <w:rPr>
                <w:lang w:val="en-GB"/>
              </w:rPr>
              <w:t>Undiscounted development result calculated as the undiscounted annuity claims provisions at the start of year N, minus annuity payments paid during year N and minus undiscounted annuity claims provisions at the end of year N. </w:t>
            </w:r>
            <w:r w:rsidR="00E005BC" w:rsidRPr="00FF353C">
              <w:rPr>
                <w:lang w:val="en-GB"/>
              </w:rPr>
              <w:t xml:space="preserve"> </w:t>
            </w:r>
          </w:p>
        </w:tc>
      </w:tr>
      <w:tr w:rsidR="00E6364D" w:rsidRPr="00FF353C" w14:paraId="1A151A4F" w14:textId="77777777" w:rsidTr="00485DF3">
        <w:tc>
          <w:tcPr>
            <w:tcW w:w="2414" w:type="dxa"/>
            <w:tcBorders>
              <w:top w:val="single" w:sz="2" w:space="0" w:color="auto"/>
              <w:left w:val="single" w:sz="2" w:space="0" w:color="auto"/>
              <w:bottom w:val="single" w:sz="2" w:space="0" w:color="auto"/>
              <w:right w:val="single" w:sz="2" w:space="0" w:color="auto"/>
            </w:tcBorders>
          </w:tcPr>
          <w:p w14:paraId="5ADF565D" w14:textId="77777777" w:rsidR="00E6364D" w:rsidRPr="00FF353C" w:rsidRDefault="00E6364D" w:rsidP="00485DF3">
            <w:pPr>
              <w:pStyle w:val="NormalLeft"/>
              <w:rPr>
                <w:lang w:val="en-GB"/>
              </w:rPr>
            </w:pPr>
            <w:r w:rsidRPr="00FF353C">
              <w:rPr>
                <w:lang w:val="en-GB"/>
              </w:rPr>
              <w:t>C0020–C0080/R0200</w:t>
            </w:r>
          </w:p>
        </w:tc>
        <w:tc>
          <w:tcPr>
            <w:tcW w:w="1858" w:type="dxa"/>
            <w:tcBorders>
              <w:top w:val="single" w:sz="2" w:space="0" w:color="auto"/>
              <w:left w:val="single" w:sz="2" w:space="0" w:color="auto"/>
              <w:bottom w:val="single" w:sz="2" w:space="0" w:color="auto"/>
              <w:right w:val="single" w:sz="2" w:space="0" w:color="auto"/>
            </w:tcBorders>
          </w:tcPr>
          <w:p w14:paraId="45011BA1" w14:textId="77777777" w:rsidR="00E6364D" w:rsidRPr="00FF353C" w:rsidRDefault="00E6364D" w:rsidP="00485DF3">
            <w:pPr>
              <w:pStyle w:val="NormalLeft"/>
              <w:rPr>
                <w:lang w:val="en-GB"/>
              </w:rPr>
            </w:pPr>
            <w:r w:rsidRPr="00FF353C">
              <w:rPr>
                <w:lang w:val="en-GB"/>
              </w:rPr>
              <w:t>Total</w:t>
            </w:r>
          </w:p>
        </w:tc>
        <w:tc>
          <w:tcPr>
            <w:tcW w:w="5014" w:type="dxa"/>
            <w:tcBorders>
              <w:top w:val="single" w:sz="2" w:space="0" w:color="auto"/>
              <w:left w:val="single" w:sz="2" w:space="0" w:color="auto"/>
              <w:bottom w:val="single" w:sz="2" w:space="0" w:color="auto"/>
              <w:right w:val="single" w:sz="2" w:space="0" w:color="auto"/>
            </w:tcBorders>
          </w:tcPr>
          <w:p w14:paraId="568DD444" w14:textId="77777777" w:rsidR="00E6364D" w:rsidRPr="00FF353C" w:rsidRDefault="00E6364D" w:rsidP="00485DF3">
            <w:pPr>
              <w:pStyle w:val="NormalLeft"/>
              <w:rPr>
                <w:lang w:val="en-GB"/>
              </w:rPr>
            </w:pPr>
            <w:r w:rsidRPr="00FF353C">
              <w:rPr>
                <w:lang w:val="en-GB"/>
              </w:rPr>
              <w:t>Total amount of the undiscounted development result for all accident/underwriting years.</w:t>
            </w:r>
          </w:p>
        </w:tc>
      </w:tr>
    </w:tbl>
    <w:p w14:paraId="0DFD87D9" w14:textId="77777777" w:rsidR="00E6364D" w:rsidRPr="00FF353C" w:rsidRDefault="00E6364D" w:rsidP="00E6364D">
      <w:pPr>
        <w:pStyle w:val="ManualHeading2"/>
        <w:numPr>
          <w:ilvl w:val="0"/>
          <w:numId w:val="0"/>
        </w:numPr>
        <w:ind w:left="851" w:hanging="851"/>
        <w:rPr>
          <w:lang w:val="en-GB"/>
        </w:rPr>
      </w:pPr>
      <w:r w:rsidRPr="00FF353C">
        <w:rPr>
          <w:i/>
          <w:iCs/>
          <w:lang w:val="en-GB"/>
        </w:rPr>
        <w:t>S.17.01 — Non–life Technical Provisions</w:t>
      </w:r>
    </w:p>
    <w:p w14:paraId="52514C26" w14:textId="77777777" w:rsidR="00E6364D" w:rsidRPr="00FF353C" w:rsidRDefault="00E6364D" w:rsidP="00E6364D">
      <w:pPr>
        <w:rPr>
          <w:lang w:val="en-GB"/>
        </w:rPr>
      </w:pPr>
      <w:r w:rsidRPr="00FF353C">
        <w:rPr>
          <w:i/>
          <w:iCs/>
          <w:lang w:val="en-GB"/>
        </w:rPr>
        <w:t>General comments:</w:t>
      </w:r>
    </w:p>
    <w:p w14:paraId="13E3301D" w14:textId="27293324" w:rsidR="00E6364D" w:rsidRPr="00FF353C" w:rsidRDefault="00E6364D" w:rsidP="00E6364D">
      <w:pPr>
        <w:rPr>
          <w:lang w:val="en-GB"/>
        </w:rPr>
      </w:pPr>
      <w:r w:rsidRPr="00FF353C">
        <w:rPr>
          <w:lang w:val="en-GB"/>
        </w:rPr>
        <w:t>This section relates to quarterly and annual submission of information for individual entities, ring</w:t>
      </w:r>
      <w:ins w:id="2211" w:author="Author">
        <w:r w:rsidR="00DE4650" w:rsidRPr="00FF353C">
          <w:rPr>
            <w:lang w:val="en-GB"/>
          </w:rPr>
          <w:t>-</w:t>
        </w:r>
      </w:ins>
      <w:del w:id="2212" w:author="Author">
        <w:r w:rsidRPr="00FF353C" w:rsidDel="00DE4650">
          <w:rPr>
            <w:lang w:val="en-GB"/>
          </w:rPr>
          <w:delText xml:space="preserve"> </w:delText>
        </w:r>
      </w:del>
      <w:r w:rsidRPr="00FF353C">
        <w:rPr>
          <w:lang w:val="en-GB"/>
        </w:rPr>
        <w:t>fenced</w:t>
      </w:r>
      <w:ins w:id="2213" w:author="Author">
        <w:r w:rsidR="00DE4650" w:rsidRPr="00FF353C">
          <w:rPr>
            <w:lang w:val="en-GB"/>
          </w:rPr>
          <w:t xml:space="preserve"> </w:t>
        </w:r>
      </w:ins>
      <w:del w:id="2214" w:author="Author">
        <w:r w:rsidRPr="00FF353C" w:rsidDel="00DE4650">
          <w:rPr>
            <w:lang w:val="en-GB"/>
          </w:rPr>
          <w:delText>–</w:delText>
        </w:r>
      </w:del>
      <w:r w:rsidRPr="00FF353C">
        <w:rPr>
          <w:lang w:val="en-GB"/>
        </w:rPr>
        <w:t>funds, matching adjustment portfolios and remaining part.</w:t>
      </w:r>
    </w:p>
    <w:p w14:paraId="0DB98801" w14:textId="77777777" w:rsidR="00E6364D" w:rsidRPr="00FF353C" w:rsidRDefault="00E6364D" w:rsidP="00E6364D">
      <w:pPr>
        <w:rPr>
          <w:lang w:val="en-GB"/>
        </w:rPr>
      </w:pPr>
      <w:r w:rsidRPr="00FF353C">
        <w:rPr>
          <w:lang w:val="en-GB"/>
        </w:rPr>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21A33C12" w14:textId="77777777" w:rsidR="00E6364D" w:rsidRPr="00FF353C" w:rsidRDefault="00E6364D" w:rsidP="00E6364D">
      <w:pPr>
        <w:rPr>
          <w:lang w:val="en-GB"/>
        </w:rPr>
      </w:pPr>
      <w:r w:rsidRPr="00FF353C">
        <w:rPr>
          <w:lang w:val="en-GB"/>
        </w:rPr>
        <w:t>Line of Business for non–life obligations: The lines of business, referred to in Article 80 of the Directive 2009/138/EC, as defined in Annex I to Delegated Regulation (EU) 2015/35, referred to direct business/accepted proportional reinsurance and accepted non–proportional reinsurance. The segmentation shall reflect the nature of the risks underlying the contract (substance), rather than the legal form of the contract (form).</w:t>
      </w:r>
    </w:p>
    <w:p w14:paraId="0E4450BD" w14:textId="77777777" w:rsidR="00E6364D" w:rsidRPr="00FF353C" w:rsidRDefault="00E6364D" w:rsidP="00E6364D">
      <w:pPr>
        <w:rPr>
          <w:lang w:val="en-GB"/>
        </w:rPr>
      </w:pPr>
      <w:r w:rsidRPr="00FF353C">
        <w:rPr>
          <w:lang w:val="en-GB"/>
        </w:rPr>
        <w:lastRenderedPageBreak/>
        <w:t>Health direct insurance business pursued on a non–similar technical basis to life insurance shall be segmented into Non–Life line of business 1 to 3.</w:t>
      </w:r>
    </w:p>
    <w:p w14:paraId="6DDA2019" w14:textId="77777777" w:rsidR="00E6364D" w:rsidRPr="00FF353C" w:rsidRDefault="00E6364D" w:rsidP="00E6364D">
      <w:pPr>
        <w:rPr>
          <w:lang w:val="en-GB"/>
        </w:rPr>
      </w:pPr>
      <w:r w:rsidRPr="00FF353C">
        <w:rPr>
          <w:lang w:val="en-GB"/>
        </w:rPr>
        <w:t>Accepted proportional reinsurance shall be considered together with the direct business in the C0020 to C0130.</w:t>
      </w:r>
    </w:p>
    <w:p w14:paraId="640E5D2F" w14:textId="77777777" w:rsidR="00E6364D" w:rsidRPr="00FF353C" w:rsidRDefault="00E6364D" w:rsidP="00E6364D">
      <w:pPr>
        <w:rPr>
          <w:lang w:val="en-GB"/>
        </w:rPr>
      </w:pPr>
      <w:r w:rsidRPr="00FF353C">
        <w:rPr>
          <w:lang w:val="en-GB"/>
        </w:rPr>
        <w:t>The information to be reported between R0010 and R0280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R0290 and R0310.</w:t>
      </w:r>
    </w:p>
    <w:tbl>
      <w:tblPr>
        <w:tblW w:w="0" w:type="auto"/>
        <w:tblLayout w:type="fixed"/>
        <w:tblLook w:val="0000" w:firstRow="0" w:lastRow="0" w:firstColumn="0" w:lastColumn="0" w:noHBand="0" w:noVBand="0"/>
      </w:tblPr>
      <w:tblGrid>
        <w:gridCol w:w="2136"/>
        <w:gridCol w:w="3064"/>
        <w:gridCol w:w="4086"/>
        <w:gridCol w:w="111"/>
      </w:tblGrid>
      <w:tr w:rsidR="00E6364D" w:rsidRPr="00FF353C" w14:paraId="47BB3A3E"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619C8E4" w14:textId="77777777" w:rsidR="00E6364D" w:rsidRPr="00FF353C" w:rsidRDefault="00E6364D" w:rsidP="00485DF3">
            <w:pPr>
              <w:adjustRightInd w:val="0"/>
              <w:spacing w:before="0" w:after="0"/>
              <w:jc w:val="left"/>
              <w:rPr>
                <w:lang w:val="en-GB"/>
              </w:rPr>
            </w:pPr>
          </w:p>
        </w:tc>
        <w:tc>
          <w:tcPr>
            <w:tcW w:w="3064" w:type="dxa"/>
            <w:tcBorders>
              <w:top w:val="single" w:sz="2" w:space="0" w:color="auto"/>
              <w:left w:val="single" w:sz="2" w:space="0" w:color="auto"/>
              <w:bottom w:val="single" w:sz="2" w:space="0" w:color="auto"/>
              <w:right w:val="single" w:sz="2" w:space="0" w:color="auto"/>
            </w:tcBorders>
          </w:tcPr>
          <w:p w14:paraId="763C8D1F" w14:textId="77777777" w:rsidR="00E6364D" w:rsidRPr="00FF353C" w:rsidRDefault="00E6364D" w:rsidP="00485DF3">
            <w:pPr>
              <w:pStyle w:val="NormalCentered"/>
              <w:rPr>
                <w:lang w:val="en-GB"/>
              </w:rPr>
            </w:pPr>
            <w:r w:rsidRPr="00FF353C">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0BFEC43E" w14:textId="77777777" w:rsidR="00E6364D" w:rsidRPr="00FF353C" w:rsidRDefault="00E6364D" w:rsidP="00485DF3">
            <w:pPr>
              <w:pStyle w:val="NormalCentered"/>
              <w:rPr>
                <w:lang w:val="en-GB"/>
              </w:rPr>
            </w:pPr>
            <w:r w:rsidRPr="00FF353C">
              <w:rPr>
                <w:lang w:val="en-GB"/>
              </w:rPr>
              <w:t>INSTRUCTIONS</w:t>
            </w:r>
          </w:p>
        </w:tc>
      </w:tr>
      <w:tr w:rsidR="00E6364D" w:rsidRPr="00FF353C" w14:paraId="25F1CB7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B62D71" w14:textId="77777777" w:rsidR="00E6364D" w:rsidRPr="00FF353C" w:rsidRDefault="00E6364D" w:rsidP="00485DF3">
            <w:pPr>
              <w:pStyle w:val="NormalLeft"/>
              <w:rPr>
                <w:lang w:val="en-GB"/>
              </w:rPr>
            </w:pPr>
            <w:r w:rsidRPr="00FF353C">
              <w:rPr>
                <w:lang w:val="en-GB"/>
              </w:rPr>
              <w:t>Z0020</w:t>
            </w:r>
          </w:p>
        </w:tc>
        <w:tc>
          <w:tcPr>
            <w:tcW w:w="3064" w:type="dxa"/>
            <w:tcBorders>
              <w:top w:val="single" w:sz="2" w:space="0" w:color="auto"/>
              <w:left w:val="single" w:sz="2" w:space="0" w:color="auto"/>
              <w:bottom w:val="single" w:sz="2" w:space="0" w:color="auto"/>
              <w:right w:val="single" w:sz="2" w:space="0" w:color="auto"/>
            </w:tcBorders>
          </w:tcPr>
          <w:p w14:paraId="0BFA4EDA" w14:textId="729BB56E" w:rsidR="00E6364D" w:rsidRPr="00FF353C" w:rsidRDefault="00E6364D" w:rsidP="00485DF3">
            <w:pPr>
              <w:pStyle w:val="NormalLeft"/>
              <w:rPr>
                <w:lang w:val="en-GB"/>
              </w:rPr>
            </w:pPr>
            <w:r w:rsidRPr="00FF353C">
              <w:rPr>
                <w:lang w:val="en-GB"/>
              </w:rPr>
              <w:t>Ring</w:t>
            </w:r>
            <w:ins w:id="2215" w:author="Author">
              <w:r w:rsidR="00DE4650" w:rsidRPr="00FF353C">
                <w:rPr>
                  <w:lang w:val="en-GB"/>
                </w:rPr>
                <w:t>-</w:t>
              </w:r>
            </w:ins>
            <w:del w:id="2216" w:author="Author">
              <w:r w:rsidRPr="00FF353C" w:rsidDel="00DE4650">
                <w:rPr>
                  <w:lang w:val="en-GB"/>
                </w:rPr>
                <w:delText xml:space="preserve"> </w:delText>
              </w:r>
            </w:del>
            <w:r w:rsidRPr="00FF353C">
              <w:rPr>
                <w:lang w:val="en-GB"/>
              </w:rPr>
              <w:t>Fenced Fund/Matching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1CAFABFB" w14:textId="77777777" w:rsidR="00E6364D" w:rsidRPr="00FF353C" w:rsidRDefault="00E6364D" w:rsidP="00485DF3">
            <w:pPr>
              <w:pStyle w:val="NormalLeft"/>
              <w:rPr>
                <w:lang w:val="en-GB"/>
              </w:rPr>
            </w:pPr>
            <w:r w:rsidRPr="00FF353C">
              <w:rPr>
                <w:lang w:val="en-GB"/>
              </w:rPr>
              <w:t>Identifies whether the reported figures are with regard to a RFF, matching adjustment portfolio or to the remaining part. One of the options in the following closed list shall be used:</w:t>
            </w:r>
          </w:p>
          <w:p w14:paraId="1A658B29" w14:textId="77777777" w:rsidR="00E6364D" w:rsidRPr="00FF353C" w:rsidRDefault="00E6364D" w:rsidP="00485DF3">
            <w:pPr>
              <w:pStyle w:val="NormalLeft"/>
              <w:rPr>
                <w:lang w:val="en-GB"/>
              </w:rPr>
            </w:pPr>
            <w:r w:rsidRPr="00FF353C">
              <w:rPr>
                <w:lang w:val="en-GB"/>
              </w:rPr>
              <w:t>1 — RFF/MAP</w:t>
            </w:r>
          </w:p>
          <w:p w14:paraId="4498689B" w14:textId="77777777" w:rsidR="00E6364D" w:rsidRPr="00FF353C" w:rsidRDefault="00E6364D" w:rsidP="00485DF3">
            <w:pPr>
              <w:pStyle w:val="NormalLeft"/>
              <w:rPr>
                <w:lang w:val="en-GB"/>
              </w:rPr>
            </w:pPr>
            <w:r w:rsidRPr="00FF353C">
              <w:rPr>
                <w:lang w:val="en-GB"/>
              </w:rPr>
              <w:t>2 — Remaining part</w:t>
            </w:r>
          </w:p>
        </w:tc>
      </w:tr>
      <w:tr w:rsidR="00E6364D" w:rsidRPr="00FF353C" w14:paraId="52B0640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8166C51" w14:textId="77777777" w:rsidR="00E6364D" w:rsidRPr="00FF353C" w:rsidRDefault="00E6364D" w:rsidP="00485DF3">
            <w:pPr>
              <w:pStyle w:val="NormalLeft"/>
              <w:rPr>
                <w:lang w:val="en-GB"/>
              </w:rPr>
            </w:pPr>
            <w:r w:rsidRPr="00FF353C">
              <w:rPr>
                <w:lang w:val="en-GB"/>
              </w:rPr>
              <w:t>Z0030</w:t>
            </w:r>
          </w:p>
        </w:tc>
        <w:tc>
          <w:tcPr>
            <w:tcW w:w="3064" w:type="dxa"/>
            <w:tcBorders>
              <w:top w:val="single" w:sz="2" w:space="0" w:color="auto"/>
              <w:left w:val="single" w:sz="2" w:space="0" w:color="auto"/>
              <w:bottom w:val="single" w:sz="2" w:space="0" w:color="auto"/>
              <w:right w:val="single" w:sz="2" w:space="0" w:color="auto"/>
            </w:tcBorders>
          </w:tcPr>
          <w:p w14:paraId="1F463718" w14:textId="77777777" w:rsidR="00E6364D" w:rsidRPr="00FF353C" w:rsidRDefault="00E6364D" w:rsidP="00485DF3">
            <w:pPr>
              <w:pStyle w:val="NormalLeft"/>
              <w:rPr>
                <w:lang w:val="en-GB"/>
              </w:rPr>
            </w:pPr>
            <w:r w:rsidRPr="00FF353C">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4C00B86F" w14:textId="650879F8" w:rsidR="00E6364D" w:rsidRPr="00FF353C" w:rsidRDefault="00E6364D" w:rsidP="00E005BC">
            <w:pPr>
              <w:pStyle w:val="NormalLeft"/>
              <w:rPr>
                <w:lang w:val="en-GB"/>
              </w:rPr>
            </w:pPr>
            <w:r w:rsidRPr="00FF353C">
              <w:rPr>
                <w:lang w:val="en-GB"/>
              </w:rPr>
              <w:t xml:space="preserve">Identification number for a </w:t>
            </w:r>
            <w:del w:id="2217" w:author="Author">
              <w:r w:rsidRPr="00FF353C" w:rsidDel="0061766F">
                <w:rPr>
                  <w:lang w:val="en-GB"/>
                </w:rPr>
                <w:delText>ring fenced</w:delText>
              </w:r>
            </w:del>
            <w:ins w:id="2218" w:author="Author">
              <w:r w:rsidR="0061766F" w:rsidRPr="00FF353C">
                <w:rPr>
                  <w:lang w:val="en-GB"/>
                </w:rPr>
                <w:t>ring-fenced</w:t>
              </w:r>
            </w:ins>
            <w:r w:rsidRPr="00FF353C">
              <w:rPr>
                <w:lang w:val="en-GB"/>
              </w:rPr>
              <w:t xml:space="preserve"> fund or matching adjustment portfolio. This number is attributed by the undertaking and must be consistent over time and with the fund/portfolio number reported in other templates.</w:t>
            </w:r>
            <w:r w:rsidR="00E005BC" w:rsidRPr="00FF353C">
              <w:rPr>
                <w:lang w:val="en-GB"/>
              </w:rPr>
              <w:t xml:space="preserve"> </w:t>
            </w:r>
          </w:p>
        </w:tc>
      </w:tr>
      <w:tr w:rsidR="00E6364D" w:rsidRPr="00FF353C" w14:paraId="1B98453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3FB0583" w14:textId="77777777" w:rsidR="00E6364D" w:rsidRPr="00FF353C" w:rsidRDefault="00E6364D" w:rsidP="00485DF3">
            <w:pPr>
              <w:pStyle w:val="NormalCentered"/>
              <w:rPr>
                <w:lang w:val="en-GB"/>
              </w:rPr>
            </w:pPr>
            <w:r w:rsidRPr="00FF353C">
              <w:rPr>
                <w:i/>
                <w:iCs/>
                <w:lang w:val="en-GB"/>
              </w:rPr>
              <w:t>Technical provisions calculated as a whole</w:t>
            </w:r>
          </w:p>
        </w:tc>
        <w:tc>
          <w:tcPr>
            <w:tcW w:w="3064" w:type="dxa"/>
            <w:tcBorders>
              <w:top w:val="single" w:sz="2" w:space="0" w:color="auto"/>
              <w:left w:val="single" w:sz="2" w:space="0" w:color="auto"/>
              <w:bottom w:val="single" w:sz="2" w:space="0" w:color="auto"/>
              <w:right w:val="single" w:sz="2" w:space="0" w:color="auto"/>
            </w:tcBorders>
          </w:tcPr>
          <w:p w14:paraId="600F54AB" w14:textId="77777777" w:rsidR="00E6364D" w:rsidRPr="00FF353C"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47301B68" w14:textId="77777777" w:rsidR="00E6364D" w:rsidRPr="00FF353C" w:rsidRDefault="00E6364D" w:rsidP="00485DF3">
            <w:pPr>
              <w:pStyle w:val="NormalCentered"/>
              <w:rPr>
                <w:lang w:val="en-GB"/>
              </w:rPr>
            </w:pPr>
          </w:p>
        </w:tc>
      </w:tr>
      <w:tr w:rsidR="00E6364D" w:rsidRPr="00FF353C" w14:paraId="0983B1F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BA4200E" w14:textId="77777777" w:rsidR="00E6364D" w:rsidRPr="00FF353C" w:rsidRDefault="00E6364D" w:rsidP="00485DF3">
            <w:pPr>
              <w:pStyle w:val="NormalLeft"/>
              <w:rPr>
                <w:lang w:val="en-GB"/>
              </w:rPr>
            </w:pPr>
            <w:r w:rsidRPr="00FF353C">
              <w:rPr>
                <w:lang w:val="en-GB"/>
              </w:rPr>
              <w:t>C0020 to C0170/R0010</w:t>
            </w:r>
          </w:p>
        </w:tc>
        <w:tc>
          <w:tcPr>
            <w:tcW w:w="3064" w:type="dxa"/>
            <w:tcBorders>
              <w:top w:val="single" w:sz="2" w:space="0" w:color="auto"/>
              <w:left w:val="single" w:sz="2" w:space="0" w:color="auto"/>
              <w:bottom w:val="single" w:sz="2" w:space="0" w:color="auto"/>
              <w:right w:val="single" w:sz="2" w:space="0" w:color="auto"/>
            </w:tcBorders>
          </w:tcPr>
          <w:p w14:paraId="226E8118" w14:textId="77777777" w:rsidR="00E6364D" w:rsidRPr="00FF353C" w:rsidRDefault="00E6364D" w:rsidP="00485DF3">
            <w:pPr>
              <w:pStyle w:val="NormalLeft"/>
              <w:rPr>
                <w:lang w:val="en-GB"/>
              </w:rPr>
            </w:pPr>
            <w:r w:rsidRPr="00FF353C">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045B3E8E" w14:textId="77777777" w:rsidR="00E6364D" w:rsidRPr="00FF353C" w:rsidRDefault="00E6364D" w:rsidP="00485DF3">
            <w:pPr>
              <w:pStyle w:val="NormalLeft"/>
              <w:rPr>
                <w:lang w:val="en-GB"/>
              </w:rPr>
            </w:pPr>
            <w:r w:rsidRPr="00FF353C">
              <w:rPr>
                <w:lang w:val="en-GB"/>
              </w:rPr>
              <w:t>The amount of technical provisions calculated as a whole per each line of business, as defined in Annex I to Delegated Regulation (EU) 2015/35, regarding direct and accepted business.</w:t>
            </w:r>
          </w:p>
          <w:p w14:paraId="3B7B6FFB" w14:textId="77777777" w:rsidR="00E6364D" w:rsidRPr="00FF353C" w:rsidRDefault="00E6364D" w:rsidP="00485DF3">
            <w:pPr>
              <w:pStyle w:val="NormalLeft"/>
              <w:rPr>
                <w:lang w:val="en-GB"/>
              </w:rPr>
            </w:pPr>
            <w:r w:rsidRPr="00FF353C">
              <w:rPr>
                <w:lang w:val="en-GB"/>
              </w:rPr>
              <w:t>This amount shall be gross of any recoverable from reinsurance contract/SPV and Finite Re related to this business.</w:t>
            </w:r>
          </w:p>
        </w:tc>
      </w:tr>
      <w:tr w:rsidR="00E6364D" w:rsidRPr="00FF353C" w14:paraId="02947F9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C4F635E" w14:textId="77777777" w:rsidR="00E6364D" w:rsidRPr="00FF353C" w:rsidRDefault="00E6364D" w:rsidP="00485DF3">
            <w:pPr>
              <w:pStyle w:val="NormalLeft"/>
              <w:rPr>
                <w:lang w:val="en-GB"/>
              </w:rPr>
            </w:pPr>
            <w:r w:rsidRPr="00FF353C">
              <w:rPr>
                <w:lang w:val="en-GB"/>
              </w:rPr>
              <w:t>C0180/R0010</w:t>
            </w:r>
          </w:p>
        </w:tc>
        <w:tc>
          <w:tcPr>
            <w:tcW w:w="3064" w:type="dxa"/>
            <w:tcBorders>
              <w:top w:val="single" w:sz="2" w:space="0" w:color="auto"/>
              <w:left w:val="single" w:sz="2" w:space="0" w:color="auto"/>
              <w:bottom w:val="single" w:sz="2" w:space="0" w:color="auto"/>
              <w:right w:val="single" w:sz="2" w:space="0" w:color="auto"/>
            </w:tcBorders>
          </w:tcPr>
          <w:p w14:paraId="2CA3D2AF" w14:textId="77777777" w:rsidR="00E6364D" w:rsidRPr="00FF353C" w:rsidRDefault="00E6364D" w:rsidP="00485DF3">
            <w:pPr>
              <w:pStyle w:val="NormalLeft"/>
              <w:rPr>
                <w:lang w:val="en-GB"/>
              </w:rPr>
            </w:pPr>
            <w:r w:rsidRPr="00FF353C">
              <w:rPr>
                <w:lang w:val="en-GB"/>
              </w:rPr>
              <w:t>Technical provisions calculated as a whole — Total Non–Life obligation</w:t>
            </w:r>
          </w:p>
        </w:tc>
        <w:tc>
          <w:tcPr>
            <w:tcW w:w="4086" w:type="dxa"/>
            <w:tcBorders>
              <w:top w:val="single" w:sz="2" w:space="0" w:color="auto"/>
              <w:left w:val="single" w:sz="2" w:space="0" w:color="auto"/>
              <w:bottom w:val="single" w:sz="2" w:space="0" w:color="auto"/>
              <w:right w:val="single" w:sz="2" w:space="0" w:color="auto"/>
            </w:tcBorders>
          </w:tcPr>
          <w:p w14:paraId="23D64CA2" w14:textId="77777777" w:rsidR="00E6364D" w:rsidRPr="00FF353C" w:rsidRDefault="00E6364D" w:rsidP="00485DF3">
            <w:pPr>
              <w:pStyle w:val="NormalLeft"/>
              <w:rPr>
                <w:lang w:val="en-GB"/>
              </w:rPr>
            </w:pPr>
            <w:r w:rsidRPr="00FF353C">
              <w:rPr>
                <w:lang w:val="en-GB"/>
              </w:rPr>
              <w:t>The total amount of technical provisions calculated as a whole regarding direct and accepted business.</w:t>
            </w:r>
          </w:p>
          <w:p w14:paraId="6F469A25" w14:textId="77777777" w:rsidR="00E6364D" w:rsidRPr="00FF353C" w:rsidRDefault="00E6364D" w:rsidP="00485DF3">
            <w:pPr>
              <w:pStyle w:val="NormalLeft"/>
              <w:rPr>
                <w:lang w:val="en-GB"/>
              </w:rPr>
            </w:pPr>
            <w:r w:rsidRPr="00FF353C">
              <w:rPr>
                <w:lang w:val="en-GB"/>
              </w:rPr>
              <w:t xml:space="preserve">This amount shall be gross of any recoverable from reinsurance contract/SPV and Finite Re related to </w:t>
            </w:r>
            <w:r w:rsidRPr="00FF353C">
              <w:rPr>
                <w:lang w:val="en-GB"/>
              </w:rPr>
              <w:lastRenderedPageBreak/>
              <w:t>this business.</w:t>
            </w:r>
          </w:p>
        </w:tc>
      </w:tr>
      <w:tr w:rsidR="00E6364D" w:rsidRPr="00FF353C" w14:paraId="37B4123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EFB154" w14:textId="77777777" w:rsidR="00E6364D" w:rsidRPr="00FF353C" w:rsidRDefault="00E6364D" w:rsidP="00485DF3">
            <w:pPr>
              <w:pStyle w:val="NormalLeft"/>
              <w:rPr>
                <w:lang w:val="en-GB"/>
              </w:rPr>
            </w:pPr>
            <w:r w:rsidRPr="00FF353C">
              <w:rPr>
                <w:lang w:val="en-GB"/>
              </w:rPr>
              <w:lastRenderedPageBreak/>
              <w:t>C0020 to C0130/R0020</w:t>
            </w:r>
          </w:p>
        </w:tc>
        <w:tc>
          <w:tcPr>
            <w:tcW w:w="3064" w:type="dxa"/>
            <w:tcBorders>
              <w:top w:val="single" w:sz="2" w:space="0" w:color="auto"/>
              <w:left w:val="single" w:sz="2" w:space="0" w:color="auto"/>
              <w:bottom w:val="single" w:sz="2" w:space="0" w:color="auto"/>
              <w:right w:val="single" w:sz="2" w:space="0" w:color="auto"/>
            </w:tcBorders>
          </w:tcPr>
          <w:p w14:paraId="2772A575" w14:textId="77777777" w:rsidR="00E6364D" w:rsidRPr="00FF353C" w:rsidRDefault="00E6364D" w:rsidP="00485DF3">
            <w:pPr>
              <w:pStyle w:val="NormalLeft"/>
              <w:rPr>
                <w:lang w:val="en-GB"/>
              </w:rPr>
            </w:pPr>
            <w:r w:rsidRPr="00FF353C">
              <w:rPr>
                <w:lang w:val="en-GB"/>
              </w:rPr>
              <w:t>Technical provisions calculated as a whole — direct business</w:t>
            </w:r>
          </w:p>
        </w:tc>
        <w:tc>
          <w:tcPr>
            <w:tcW w:w="4086" w:type="dxa"/>
            <w:tcBorders>
              <w:top w:val="single" w:sz="2" w:space="0" w:color="auto"/>
              <w:left w:val="single" w:sz="2" w:space="0" w:color="auto"/>
              <w:bottom w:val="single" w:sz="2" w:space="0" w:color="auto"/>
              <w:right w:val="single" w:sz="2" w:space="0" w:color="auto"/>
            </w:tcBorders>
          </w:tcPr>
          <w:p w14:paraId="74423DFC" w14:textId="77777777" w:rsidR="00E6364D" w:rsidRPr="00FF353C" w:rsidRDefault="00E6364D" w:rsidP="00485DF3">
            <w:pPr>
              <w:pStyle w:val="NormalLeft"/>
              <w:rPr>
                <w:lang w:val="en-GB"/>
              </w:rPr>
            </w:pPr>
            <w:r w:rsidRPr="00FF353C">
              <w:rPr>
                <w:lang w:val="en-GB"/>
              </w:rPr>
              <w:t>The amount of technical provisions calculated as a whole per each line of business, as defined in Annex I to Delegated Regulation (EU) 2015/35, for the direct business.</w:t>
            </w:r>
          </w:p>
          <w:p w14:paraId="2C50ED80" w14:textId="77777777" w:rsidR="00E6364D" w:rsidRPr="00FF353C" w:rsidRDefault="00E6364D" w:rsidP="00485DF3">
            <w:pPr>
              <w:pStyle w:val="NormalLeft"/>
              <w:rPr>
                <w:lang w:val="en-GB"/>
              </w:rPr>
            </w:pPr>
            <w:r w:rsidRPr="00FF353C">
              <w:rPr>
                <w:lang w:val="en-GB"/>
              </w:rPr>
              <w:t>This amount shall be gross of any recoverable from reinsurance contract/SPV and Finite Re related to this business.</w:t>
            </w:r>
          </w:p>
        </w:tc>
      </w:tr>
      <w:tr w:rsidR="00E6364D" w:rsidRPr="00FF353C" w14:paraId="570BEB7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22B3267" w14:textId="77777777" w:rsidR="00E6364D" w:rsidRPr="00FF353C" w:rsidRDefault="00E6364D" w:rsidP="00485DF3">
            <w:pPr>
              <w:pStyle w:val="NormalLeft"/>
              <w:rPr>
                <w:lang w:val="en-GB"/>
              </w:rPr>
            </w:pPr>
            <w:r w:rsidRPr="00FF353C">
              <w:rPr>
                <w:lang w:val="en-GB"/>
              </w:rPr>
              <w:t>C0180/R0020</w:t>
            </w:r>
          </w:p>
        </w:tc>
        <w:tc>
          <w:tcPr>
            <w:tcW w:w="3064" w:type="dxa"/>
            <w:tcBorders>
              <w:top w:val="single" w:sz="2" w:space="0" w:color="auto"/>
              <w:left w:val="single" w:sz="2" w:space="0" w:color="auto"/>
              <w:bottom w:val="single" w:sz="2" w:space="0" w:color="auto"/>
              <w:right w:val="single" w:sz="2" w:space="0" w:color="auto"/>
            </w:tcBorders>
          </w:tcPr>
          <w:p w14:paraId="1E396745" w14:textId="77777777" w:rsidR="00E6364D" w:rsidRPr="00FF353C" w:rsidRDefault="00E6364D" w:rsidP="00485DF3">
            <w:pPr>
              <w:pStyle w:val="NormalLeft"/>
              <w:rPr>
                <w:lang w:val="en-GB"/>
              </w:rPr>
            </w:pPr>
            <w:r w:rsidRPr="00FF353C">
              <w:rPr>
                <w:lang w:val="en-GB"/>
              </w:rPr>
              <w:t>Total Non–Life obligations, Technical provisions calculated as a whole, total direct business</w:t>
            </w:r>
          </w:p>
        </w:tc>
        <w:tc>
          <w:tcPr>
            <w:tcW w:w="4086" w:type="dxa"/>
            <w:tcBorders>
              <w:top w:val="single" w:sz="2" w:space="0" w:color="auto"/>
              <w:left w:val="single" w:sz="2" w:space="0" w:color="auto"/>
              <w:bottom w:val="single" w:sz="2" w:space="0" w:color="auto"/>
              <w:right w:val="single" w:sz="2" w:space="0" w:color="auto"/>
            </w:tcBorders>
          </w:tcPr>
          <w:p w14:paraId="1B3B9158" w14:textId="77777777" w:rsidR="00E6364D" w:rsidRPr="00FF353C" w:rsidRDefault="00E6364D" w:rsidP="00485DF3">
            <w:pPr>
              <w:pStyle w:val="NormalLeft"/>
              <w:rPr>
                <w:lang w:val="en-GB"/>
              </w:rPr>
            </w:pPr>
            <w:r w:rsidRPr="00FF353C">
              <w:rPr>
                <w:lang w:val="en-GB"/>
              </w:rPr>
              <w:t>The total amount of technical provisions calculated as a whole, for the direct business.</w:t>
            </w:r>
          </w:p>
          <w:p w14:paraId="57439730" w14:textId="77777777" w:rsidR="00E6364D" w:rsidRPr="00FF353C" w:rsidRDefault="00E6364D" w:rsidP="00485DF3">
            <w:pPr>
              <w:pStyle w:val="NormalLeft"/>
              <w:rPr>
                <w:lang w:val="en-GB"/>
              </w:rPr>
            </w:pPr>
            <w:r w:rsidRPr="00FF353C">
              <w:rPr>
                <w:lang w:val="en-GB"/>
              </w:rPr>
              <w:t>This amount shall be gross of any recoverable from reinsurance contract/SPV and Finite Re related to this business.</w:t>
            </w:r>
          </w:p>
        </w:tc>
      </w:tr>
      <w:tr w:rsidR="00E6364D" w:rsidRPr="00FF353C" w14:paraId="1BDB251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F545A8A" w14:textId="77777777" w:rsidR="00E6364D" w:rsidRPr="00FF353C" w:rsidRDefault="00E6364D" w:rsidP="00485DF3">
            <w:pPr>
              <w:pStyle w:val="NormalLeft"/>
              <w:rPr>
                <w:lang w:val="en-GB"/>
              </w:rPr>
            </w:pPr>
            <w:r w:rsidRPr="00FF353C">
              <w:rPr>
                <w:lang w:val="en-GB"/>
              </w:rPr>
              <w:t>C0020 to C0130/R0030</w:t>
            </w:r>
          </w:p>
        </w:tc>
        <w:tc>
          <w:tcPr>
            <w:tcW w:w="3064" w:type="dxa"/>
            <w:tcBorders>
              <w:top w:val="single" w:sz="2" w:space="0" w:color="auto"/>
              <w:left w:val="single" w:sz="2" w:space="0" w:color="auto"/>
              <w:bottom w:val="single" w:sz="2" w:space="0" w:color="auto"/>
              <w:right w:val="single" w:sz="2" w:space="0" w:color="auto"/>
            </w:tcBorders>
          </w:tcPr>
          <w:p w14:paraId="62225013" w14:textId="77777777" w:rsidR="00E6364D" w:rsidRPr="00FF353C" w:rsidRDefault="00E6364D" w:rsidP="00485DF3">
            <w:pPr>
              <w:pStyle w:val="NormalLeft"/>
              <w:rPr>
                <w:lang w:val="en-GB"/>
              </w:rPr>
            </w:pPr>
            <w:r w:rsidRPr="00FF353C">
              <w:rPr>
                <w:lang w:val="en-GB"/>
              </w:rPr>
              <w:t>Technical provisions calculated as a whole —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5966D120" w14:textId="77777777" w:rsidR="00E6364D" w:rsidRPr="00FF353C" w:rsidRDefault="00E6364D" w:rsidP="00485DF3">
            <w:pPr>
              <w:pStyle w:val="NormalLeft"/>
              <w:rPr>
                <w:lang w:val="en-GB"/>
              </w:rPr>
            </w:pPr>
            <w:r w:rsidRPr="00FF353C">
              <w:rPr>
                <w:lang w:val="en-GB"/>
              </w:rPr>
              <w:t>The amount of technical provisions calculated as a whole per each line of business, as defined in Annex I to Delegated Regulation (EU) 2015/35, for the accepted proportional reinsurance business.</w:t>
            </w:r>
          </w:p>
          <w:p w14:paraId="5871ABDD" w14:textId="77777777" w:rsidR="00E6364D" w:rsidRPr="00FF353C" w:rsidRDefault="00E6364D" w:rsidP="00485DF3">
            <w:pPr>
              <w:pStyle w:val="NormalLeft"/>
              <w:rPr>
                <w:lang w:val="en-GB"/>
              </w:rPr>
            </w:pPr>
            <w:r w:rsidRPr="00FF353C">
              <w:rPr>
                <w:lang w:val="en-GB"/>
              </w:rPr>
              <w:t>This amount shall be gross of any recoverable from reinsurance contract/SPV and Finite Re related to this business.</w:t>
            </w:r>
          </w:p>
        </w:tc>
      </w:tr>
      <w:tr w:rsidR="00E6364D" w:rsidRPr="00FF353C" w14:paraId="7E3E39F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129A03E" w14:textId="77777777" w:rsidR="00E6364D" w:rsidRPr="00FF353C" w:rsidRDefault="00E6364D" w:rsidP="00485DF3">
            <w:pPr>
              <w:pStyle w:val="NormalLeft"/>
              <w:rPr>
                <w:lang w:val="en-GB"/>
              </w:rPr>
            </w:pPr>
            <w:r w:rsidRPr="00FF353C">
              <w:rPr>
                <w:lang w:val="en-GB"/>
              </w:rPr>
              <w:t>C0180/R0030</w:t>
            </w:r>
          </w:p>
        </w:tc>
        <w:tc>
          <w:tcPr>
            <w:tcW w:w="3064" w:type="dxa"/>
            <w:tcBorders>
              <w:top w:val="single" w:sz="2" w:space="0" w:color="auto"/>
              <w:left w:val="single" w:sz="2" w:space="0" w:color="auto"/>
              <w:bottom w:val="single" w:sz="2" w:space="0" w:color="auto"/>
              <w:right w:val="single" w:sz="2" w:space="0" w:color="auto"/>
            </w:tcBorders>
          </w:tcPr>
          <w:p w14:paraId="74F544A9" w14:textId="77777777" w:rsidR="00E6364D" w:rsidRPr="00FF353C" w:rsidRDefault="00E6364D" w:rsidP="00485DF3">
            <w:pPr>
              <w:pStyle w:val="NormalLeft"/>
              <w:rPr>
                <w:lang w:val="en-GB"/>
              </w:rPr>
            </w:pPr>
            <w:r w:rsidRPr="00FF353C">
              <w:rPr>
                <w:lang w:val="en-GB"/>
              </w:rPr>
              <w:t>Total Non–Life obligations, Technical provisions calculated as a whole,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057F4F2" w14:textId="77777777" w:rsidR="00E6364D" w:rsidRPr="00FF353C" w:rsidRDefault="00E6364D" w:rsidP="00485DF3">
            <w:pPr>
              <w:pStyle w:val="NormalLeft"/>
              <w:rPr>
                <w:lang w:val="en-GB"/>
              </w:rPr>
            </w:pPr>
            <w:r w:rsidRPr="00FF353C">
              <w:rPr>
                <w:lang w:val="en-GB"/>
              </w:rPr>
              <w:t>The total amount of technical provisions calculated as a whole, for the accepted proportional reinsurance business.</w:t>
            </w:r>
          </w:p>
          <w:p w14:paraId="495C8A9B" w14:textId="77777777" w:rsidR="00E6364D" w:rsidRPr="00FF353C" w:rsidRDefault="00E6364D" w:rsidP="00485DF3">
            <w:pPr>
              <w:pStyle w:val="NormalLeft"/>
              <w:rPr>
                <w:lang w:val="en-GB"/>
              </w:rPr>
            </w:pPr>
            <w:r w:rsidRPr="00FF353C">
              <w:rPr>
                <w:lang w:val="en-GB"/>
              </w:rPr>
              <w:t>This amount shall be gross of any recoverable from reinsurance contract/SPV and Finite Re related to this business.</w:t>
            </w:r>
          </w:p>
        </w:tc>
      </w:tr>
      <w:tr w:rsidR="00E6364D" w:rsidRPr="00FF353C" w14:paraId="48D934F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42C945" w14:textId="77777777" w:rsidR="00E6364D" w:rsidRPr="00FF353C" w:rsidRDefault="00E6364D" w:rsidP="00485DF3">
            <w:pPr>
              <w:pStyle w:val="NormalLeft"/>
              <w:rPr>
                <w:lang w:val="en-GB"/>
              </w:rPr>
            </w:pPr>
            <w:r w:rsidRPr="00FF353C">
              <w:rPr>
                <w:lang w:val="en-GB"/>
              </w:rPr>
              <w:t>C0140 to C0170/R0040</w:t>
            </w:r>
          </w:p>
        </w:tc>
        <w:tc>
          <w:tcPr>
            <w:tcW w:w="3064" w:type="dxa"/>
            <w:tcBorders>
              <w:top w:val="single" w:sz="2" w:space="0" w:color="auto"/>
              <w:left w:val="single" w:sz="2" w:space="0" w:color="auto"/>
              <w:bottom w:val="single" w:sz="2" w:space="0" w:color="auto"/>
              <w:right w:val="single" w:sz="2" w:space="0" w:color="auto"/>
            </w:tcBorders>
          </w:tcPr>
          <w:p w14:paraId="01301E62" w14:textId="77777777" w:rsidR="00E6364D" w:rsidRPr="00FF353C" w:rsidRDefault="00E6364D" w:rsidP="00485DF3">
            <w:pPr>
              <w:pStyle w:val="NormalLeft"/>
              <w:rPr>
                <w:lang w:val="en-GB"/>
              </w:rPr>
            </w:pPr>
            <w:r w:rsidRPr="00FF353C">
              <w:rPr>
                <w:lang w:val="en-GB"/>
              </w:rPr>
              <w:t>Technical provisions calculated as a whole — accepted non–proportional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2E0A3F90" w14:textId="77777777" w:rsidR="00E6364D" w:rsidRPr="00FF353C" w:rsidRDefault="00E6364D" w:rsidP="00485DF3">
            <w:pPr>
              <w:pStyle w:val="NormalLeft"/>
              <w:rPr>
                <w:lang w:val="en-GB"/>
              </w:rPr>
            </w:pPr>
            <w:r w:rsidRPr="00FF353C">
              <w:rPr>
                <w:lang w:val="en-GB"/>
              </w:rPr>
              <w:t>The amount of technical provisions calculated as a whole per each line of business, as defined in Annex I to Delegated Regulation (EU) 2015/35, for the accepted non–proportional reinsurance business.</w:t>
            </w:r>
          </w:p>
          <w:p w14:paraId="5A35465D" w14:textId="77777777" w:rsidR="00E6364D" w:rsidRPr="00FF353C" w:rsidRDefault="00E6364D" w:rsidP="00485DF3">
            <w:pPr>
              <w:pStyle w:val="NormalLeft"/>
              <w:rPr>
                <w:lang w:val="en-GB"/>
              </w:rPr>
            </w:pPr>
            <w:r w:rsidRPr="00FF353C">
              <w:rPr>
                <w:lang w:val="en-GB"/>
              </w:rPr>
              <w:t xml:space="preserve">This amount shall be gross of any recoverable from reinsurance contract/SPV and Finite Re related to </w:t>
            </w:r>
            <w:r w:rsidRPr="00FF353C">
              <w:rPr>
                <w:lang w:val="en-GB"/>
              </w:rPr>
              <w:lastRenderedPageBreak/>
              <w:t>this business.</w:t>
            </w:r>
          </w:p>
        </w:tc>
      </w:tr>
      <w:tr w:rsidR="00E6364D" w:rsidRPr="00FF353C" w14:paraId="348F414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FD1BB5A" w14:textId="77777777" w:rsidR="00E6364D" w:rsidRPr="00FF353C" w:rsidRDefault="00E6364D" w:rsidP="00485DF3">
            <w:pPr>
              <w:pStyle w:val="NormalLeft"/>
              <w:rPr>
                <w:lang w:val="en-GB"/>
              </w:rPr>
            </w:pPr>
            <w:r w:rsidRPr="00FF353C">
              <w:rPr>
                <w:lang w:val="en-GB"/>
              </w:rPr>
              <w:lastRenderedPageBreak/>
              <w:t>C0180/R0040</w:t>
            </w:r>
          </w:p>
        </w:tc>
        <w:tc>
          <w:tcPr>
            <w:tcW w:w="3064" w:type="dxa"/>
            <w:tcBorders>
              <w:top w:val="single" w:sz="2" w:space="0" w:color="auto"/>
              <w:left w:val="single" w:sz="2" w:space="0" w:color="auto"/>
              <w:bottom w:val="single" w:sz="2" w:space="0" w:color="auto"/>
              <w:right w:val="single" w:sz="2" w:space="0" w:color="auto"/>
            </w:tcBorders>
          </w:tcPr>
          <w:p w14:paraId="3C0D3A72" w14:textId="77777777" w:rsidR="00E6364D" w:rsidRPr="00FF353C" w:rsidRDefault="00E6364D" w:rsidP="00485DF3">
            <w:pPr>
              <w:pStyle w:val="NormalLeft"/>
              <w:rPr>
                <w:lang w:val="en-GB"/>
              </w:rPr>
            </w:pPr>
            <w:r w:rsidRPr="00FF353C">
              <w:rPr>
                <w:lang w:val="en-GB"/>
              </w:rPr>
              <w:t>Total Non–Life obligations, Technical provisions calculated as a whole, total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287FD94" w14:textId="77777777" w:rsidR="00E6364D" w:rsidRPr="00FF353C" w:rsidRDefault="00E6364D" w:rsidP="00485DF3">
            <w:pPr>
              <w:pStyle w:val="NormalLeft"/>
              <w:rPr>
                <w:lang w:val="en-GB"/>
              </w:rPr>
            </w:pPr>
            <w:r w:rsidRPr="00FF353C">
              <w:rPr>
                <w:lang w:val="en-GB"/>
              </w:rPr>
              <w:t>The total amount of technical provisions calculated as a whole, for the accepted non–proportional reinsurance business.</w:t>
            </w:r>
          </w:p>
          <w:p w14:paraId="161812A0" w14:textId="77777777" w:rsidR="00E6364D" w:rsidRPr="00FF353C" w:rsidRDefault="00E6364D" w:rsidP="00485DF3">
            <w:pPr>
              <w:pStyle w:val="NormalLeft"/>
              <w:rPr>
                <w:lang w:val="en-GB"/>
              </w:rPr>
            </w:pPr>
            <w:r w:rsidRPr="00FF353C">
              <w:rPr>
                <w:lang w:val="en-GB"/>
              </w:rPr>
              <w:t>This amount shall be gross of any recoverable from reinsurance contract/SPV and Finite Re related to this business.</w:t>
            </w:r>
          </w:p>
        </w:tc>
      </w:tr>
      <w:tr w:rsidR="00E6364D" w:rsidRPr="00FF353C" w14:paraId="2FF1EFC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6C7AFEE" w14:textId="77777777" w:rsidR="00E6364D" w:rsidRPr="00FF353C" w:rsidRDefault="00E6364D" w:rsidP="00485DF3">
            <w:pPr>
              <w:pStyle w:val="NormalLeft"/>
              <w:rPr>
                <w:lang w:val="en-GB"/>
              </w:rPr>
            </w:pPr>
            <w:r w:rsidRPr="00FF353C">
              <w:rPr>
                <w:lang w:val="en-GB"/>
              </w:rPr>
              <w:t>C0020 to C0170/R0050</w:t>
            </w:r>
          </w:p>
        </w:tc>
        <w:tc>
          <w:tcPr>
            <w:tcW w:w="3064" w:type="dxa"/>
            <w:tcBorders>
              <w:top w:val="single" w:sz="2" w:space="0" w:color="auto"/>
              <w:left w:val="single" w:sz="2" w:space="0" w:color="auto"/>
              <w:bottom w:val="single" w:sz="2" w:space="0" w:color="auto"/>
              <w:right w:val="single" w:sz="2" w:space="0" w:color="auto"/>
            </w:tcBorders>
          </w:tcPr>
          <w:p w14:paraId="65B542AE" w14:textId="77777777" w:rsidR="00E6364D" w:rsidRPr="00FF353C" w:rsidRDefault="00E6364D" w:rsidP="00485DF3">
            <w:pPr>
              <w:pStyle w:val="NormalLeft"/>
              <w:rPr>
                <w:lang w:val="en-GB"/>
              </w:rPr>
            </w:pPr>
            <w:r w:rsidRPr="00FF353C">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75CC0BE9" w14:textId="77777777" w:rsidR="00E6364D" w:rsidRPr="00FF353C" w:rsidRDefault="00E6364D" w:rsidP="00485DF3">
            <w:pPr>
              <w:pStyle w:val="NormalLeft"/>
              <w:rPr>
                <w:lang w:val="en-GB"/>
              </w:rPr>
            </w:pPr>
            <w:r w:rsidRPr="00FF353C">
              <w:rPr>
                <w:lang w:val="en-GB"/>
              </w:rPr>
              <w:t>The amount of recoverables from reinsurance/SPV and Finite Re after the adjustment for expected losses due to counterparty default of technical provisions calculated as a whole per each line of business, as defined in Annex I to Delegated Regulation (EU) 2015/35</w:t>
            </w:r>
          </w:p>
        </w:tc>
      </w:tr>
      <w:tr w:rsidR="00E6364D" w:rsidRPr="00FF353C" w14:paraId="2BCB5E2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F88116F" w14:textId="77777777" w:rsidR="00E6364D" w:rsidRPr="00FF353C" w:rsidRDefault="00E6364D" w:rsidP="00485DF3">
            <w:pPr>
              <w:pStyle w:val="NormalLeft"/>
              <w:rPr>
                <w:lang w:val="en-GB"/>
              </w:rPr>
            </w:pPr>
            <w:r w:rsidRPr="00FF353C">
              <w:rPr>
                <w:lang w:val="en-GB"/>
              </w:rPr>
              <w:t>C0180/R0050</w:t>
            </w:r>
          </w:p>
        </w:tc>
        <w:tc>
          <w:tcPr>
            <w:tcW w:w="3064" w:type="dxa"/>
            <w:tcBorders>
              <w:top w:val="single" w:sz="2" w:space="0" w:color="auto"/>
              <w:left w:val="single" w:sz="2" w:space="0" w:color="auto"/>
              <w:bottom w:val="single" w:sz="2" w:space="0" w:color="auto"/>
              <w:right w:val="single" w:sz="2" w:space="0" w:color="auto"/>
            </w:tcBorders>
          </w:tcPr>
          <w:p w14:paraId="5211CA5B" w14:textId="77777777" w:rsidR="00E6364D" w:rsidRPr="00FF353C" w:rsidRDefault="00E6364D" w:rsidP="00485DF3">
            <w:pPr>
              <w:pStyle w:val="NormalLeft"/>
              <w:rPr>
                <w:lang w:val="en-GB"/>
              </w:rPr>
            </w:pPr>
            <w:r w:rsidRPr="00FF353C">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0F8CE8CB" w14:textId="77777777" w:rsidR="00E6364D" w:rsidRPr="00FF353C" w:rsidRDefault="00E6364D" w:rsidP="00485DF3">
            <w:pPr>
              <w:pStyle w:val="NormalLeft"/>
              <w:rPr>
                <w:lang w:val="en-GB"/>
              </w:rPr>
            </w:pPr>
            <w:r w:rsidRPr="00FF353C">
              <w:rPr>
                <w:lang w:val="en-GB"/>
              </w:rPr>
              <w:t>The total amount, for all lines of business, as defined in Annex I to Delegated Regulation (EU) 2015/35, of recoverables from reinsurance/SPV and Finite Re after the adjustment for expected losses due to counterparty default of technical provisions calculated as a whole per each line of business.</w:t>
            </w:r>
          </w:p>
        </w:tc>
      </w:tr>
      <w:tr w:rsidR="00E6364D" w:rsidRPr="00FF353C" w14:paraId="7185B79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3E7F707" w14:textId="77777777" w:rsidR="00E6364D" w:rsidRPr="00FF353C" w:rsidRDefault="00E6364D" w:rsidP="00485DF3">
            <w:pPr>
              <w:pStyle w:val="NormalCentered"/>
              <w:rPr>
                <w:lang w:val="en-GB"/>
              </w:rPr>
            </w:pPr>
            <w:r w:rsidRPr="00FF353C">
              <w:rPr>
                <w:i/>
                <w:iCs/>
                <w:lang w:val="en-GB"/>
              </w:rPr>
              <w:t>Technical provisions calculated as a sum of a best estimate and a risk margin — Best estimate</w:t>
            </w:r>
          </w:p>
        </w:tc>
        <w:tc>
          <w:tcPr>
            <w:tcW w:w="3064" w:type="dxa"/>
            <w:tcBorders>
              <w:top w:val="single" w:sz="2" w:space="0" w:color="auto"/>
              <w:left w:val="single" w:sz="2" w:space="0" w:color="auto"/>
              <w:bottom w:val="single" w:sz="2" w:space="0" w:color="auto"/>
              <w:right w:val="single" w:sz="2" w:space="0" w:color="auto"/>
            </w:tcBorders>
          </w:tcPr>
          <w:p w14:paraId="64FCA0DB" w14:textId="77777777" w:rsidR="00E6364D" w:rsidRPr="00FF353C"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4AB3DF2E" w14:textId="77777777" w:rsidR="00E6364D" w:rsidRPr="00FF353C" w:rsidRDefault="00E6364D" w:rsidP="00485DF3">
            <w:pPr>
              <w:pStyle w:val="NormalCentered"/>
              <w:rPr>
                <w:lang w:val="en-GB"/>
              </w:rPr>
            </w:pPr>
          </w:p>
        </w:tc>
      </w:tr>
      <w:tr w:rsidR="00E6364D" w:rsidRPr="00FF353C" w14:paraId="4C3D93A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1E0C119" w14:textId="77777777" w:rsidR="00E6364D" w:rsidRPr="00FF353C" w:rsidRDefault="00E6364D" w:rsidP="00485DF3">
            <w:pPr>
              <w:pStyle w:val="NormalLeft"/>
              <w:rPr>
                <w:lang w:val="en-GB"/>
              </w:rPr>
            </w:pPr>
            <w:r w:rsidRPr="00FF353C">
              <w:rPr>
                <w:lang w:val="en-GB"/>
              </w:rPr>
              <w:t>C0020 to C0170/R0060</w:t>
            </w:r>
          </w:p>
        </w:tc>
        <w:tc>
          <w:tcPr>
            <w:tcW w:w="3064" w:type="dxa"/>
            <w:tcBorders>
              <w:top w:val="single" w:sz="2" w:space="0" w:color="auto"/>
              <w:left w:val="single" w:sz="2" w:space="0" w:color="auto"/>
              <w:bottom w:val="single" w:sz="2" w:space="0" w:color="auto"/>
              <w:right w:val="single" w:sz="2" w:space="0" w:color="auto"/>
            </w:tcBorders>
          </w:tcPr>
          <w:p w14:paraId="165C9A33" w14:textId="77777777" w:rsidR="00E6364D" w:rsidRPr="00FF353C" w:rsidRDefault="00E6364D" w:rsidP="00485DF3">
            <w:pPr>
              <w:pStyle w:val="NormalLeft"/>
              <w:rPr>
                <w:lang w:val="en-GB"/>
              </w:rPr>
            </w:pPr>
            <w:r w:rsidRPr="00FF353C">
              <w:rPr>
                <w:lang w:val="en-GB"/>
              </w:rPr>
              <w:t>Best Estimate of Premium provisions, Gross, total</w:t>
            </w:r>
          </w:p>
        </w:tc>
        <w:tc>
          <w:tcPr>
            <w:tcW w:w="4086" w:type="dxa"/>
            <w:tcBorders>
              <w:top w:val="single" w:sz="2" w:space="0" w:color="auto"/>
              <w:left w:val="single" w:sz="2" w:space="0" w:color="auto"/>
              <w:bottom w:val="single" w:sz="2" w:space="0" w:color="auto"/>
              <w:right w:val="single" w:sz="2" w:space="0" w:color="auto"/>
            </w:tcBorders>
          </w:tcPr>
          <w:p w14:paraId="79946041" w14:textId="77777777" w:rsidR="00E6364D" w:rsidRPr="00FF353C" w:rsidRDefault="00E6364D" w:rsidP="00485DF3">
            <w:pPr>
              <w:pStyle w:val="NormalLeft"/>
              <w:rPr>
                <w:lang w:val="en-GB"/>
              </w:rPr>
            </w:pPr>
            <w:r w:rsidRPr="00FF353C">
              <w:rPr>
                <w:lang w:val="en-GB"/>
              </w:rPr>
              <w:t>The amount of best estimate for premium provisions, gross of the amounts recoverable from reinsurance contracts, special purpose vehicles and finite reinsurance, for each line of business, as defined in Annex I to Delegated Regulation (EU) 2015/35, regarding direct and accepted business.</w:t>
            </w:r>
          </w:p>
        </w:tc>
      </w:tr>
      <w:tr w:rsidR="00E6364D" w:rsidRPr="00FF353C" w14:paraId="61A0E32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1553E42" w14:textId="77777777" w:rsidR="00E6364D" w:rsidRPr="00FF353C" w:rsidRDefault="00E6364D" w:rsidP="00485DF3">
            <w:pPr>
              <w:pStyle w:val="NormalLeft"/>
              <w:rPr>
                <w:lang w:val="en-GB"/>
              </w:rPr>
            </w:pPr>
            <w:r w:rsidRPr="00FF353C">
              <w:rPr>
                <w:lang w:val="en-GB"/>
              </w:rPr>
              <w:t>C0180/R0060</w:t>
            </w:r>
          </w:p>
        </w:tc>
        <w:tc>
          <w:tcPr>
            <w:tcW w:w="3064" w:type="dxa"/>
            <w:tcBorders>
              <w:top w:val="single" w:sz="2" w:space="0" w:color="auto"/>
              <w:left w:val="single" w:sz="2" w:space="0" w:color="auto"/>
              <w:bottom w:val="single" w:sz="2" w:space="0" w:color="auto"/>
              <w:right w:val="single" w:sz="2" w:space="0" w:color="auto"/>
            </w:tcBorders>
          </w:tcPr>
          <w:p w14:paraId="6E4261B6" w14:textId="77777777" w:rsidR="00E6364D" w:rsidRPr="00FF353C" w:rsidRDefault="00E6364D" w:rsidP="00485DF3">
            <w:pPr>
              <w:pStyle w:val="NormalLeft"/>
              <w:rPr>
                <w:lang w:val="en-GB"/>
              </w:rPr>
            </w:pPr>
            <w:r w:rsidRPr="00FF353C">
              <w:rPr>
                <w:lang w:val="en-GB"/>
              </w:rPr>
              <w:t>Total Non–Life obligations, Best Estimate of Premium provisions, Gross, total</w:t>
            </w:r>
          </w:p>
        </w:tc>
        <w:tc>
          <w:tcPr>
            <w:tcW w:w="4086" w:type="dxa"/>
            <w:tcBorders>
              <w:top w:val="single" w:sz="2" w:space="0" w:color="auto"/>
              <w:left w:val="single" w:sz="2" w:space="0" w:color="auto"/>
              <w:bottom w:val="single" w:sz="2" w:space="0" w:color="auto"/>
              <w:right w:val="single" w:sz="2" w:space="0" w:color="auto"/>
            </w:tcBorders>
          </w:tcPr>
          <w:p w14:paraId="03AB6727" w14:textId="77777777" w:rsidR="00E6364D" w:rsidRPr="00FF353C" w:rsidRDefault="00E6364D" w:rsidP="00485DF3">
            <w:pPr>
              <w:pStyle w:val="NormalLeft"/>
              <w:rPr>
                <w:lang w:val="en-GB"/>
              </w:rPr>
            </w:pPr>
            <w:r w:rsidRPr="00FF353C">
              <w:rPr>
                <w:lang w:val="en-GB"/>
              </w:rPr>
              <w:t xml:space="preserve">The total amount of best estimate for premium provisions, gross of the amounts recoverable from reinsurance contracts, special purpose vehicles and finite reinsurance regarding direct and </w:t>
            </w:r>
            <w:r w:rsidRPr="00FF353C">
              <w:rPr>
                <w:lang w:val="en-GB"/>
              </w:rPr>
              <w:lastRenderedPageBreak/>
              <w:t>accepted business.</w:t>
            </w:r>
          </w:p>
        </w:tc>
      </w:tr>
      <w:tr w:rsidR="00E6364D" w:rsidRPr="00FF353C" w14:paraId="7BC2325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378B3C" w14:textId="77777777" w:rsidR="00E6364D" w:rsidRPr="00FF353C" w:rsidRDefault="00E6364D" w:rsidP="00485DF3">
            <w:pPr>
              <w:pStyle w:val="NormalLeft"/>
              <w:rPr>
                <w:lang w:val="en-GB"/>
              </w:rPr>
            </w:pPr>
            <w:r w:rsidRPr="00FF353C">
              <w:rPr>
                <w:lang w:val="en-GB"/>
              </w:rPr>
              <w:lastRenderedPageBreak/>
              <w:t>C0020 to C0130/R0070</w:t>
            </w:r>
          </w:p>
        </w:tc>
        <w:tc>
          <w:tcPr>
            <w:tcW w:w="3064" w:type="dxa"/>
            <w:tcBorders>
              <w:top w:val="single" w:sz="2" w:space="0" w:color="auto"/>
              <w:left w:val="single" w:sz="2" w:space="0" w:color="auto"/>
              <w:bottom w:val="single" w:sz="2" w:space="0" w:color="auto"/>
              <w:right w:val="single" w:sz="2" w:space="0" w:color="auto"/>
            </w:tcBorders>
          </w:tcPr>
          <w:p w14:paraId="11E579DB" w14:textId="77777777" w:rsidR="00E6364D" w:rsidRPr="00FF353C" w:rsidRDefault="00E6364D" w:rsidP="00485DF3">
            <w:pPr>
              <w:pStyle w:val="NormalLeft"/>
              <w:rPr>
                <w:lang w:val="en-GB"/>
              </w:rPr>
            </w:pPr>
            <w:r w:rsidRPr="00FF353C">
              <w:rPr>
                <w:lang w:val="en-GB"/>
              </w:rPr>
              <w:t>Best Estimate of Premium provisions, Gross — direct business</w:t>
            </w:r>
          </w:p>
        </w:tc>
        <w:tc>
          <w:tcPr>
            <w:tcW w:w="4086" w:type="dxa"/>
            <w:tcBorders>
              <w:top w:val="single" w:sz="2" w:space="0" w:color="auto"/>
              <w:left w:val="single" w:sz="2" w:space="0" w:color="auto"/>
              <w:bottom w:val="single" w:sz="2" w:space="0" w:color="auto"/>
              <w:right w:val="single" w:sz="2" w:space="0" w:color="auto"/>
            </w:tcBorders>
          </w:tcPr>
          <w:p w14:paraId="2B80802E" w14:textId="77777777" w:rsidR="00E6364D" w:rsidRPr="00FF353C" w:rsidRDefault="00E6364D" w:rsidP="00485DF3">
            <w:pPr>
              <w:pStyle w:val="NormalLeft"/>
              <w:rPr>
                <w:lang w:val="en-GB"/>
              </w:rPr>
            </w:pPr>
            <w:r w:rsidRPr="00FF353C">
              <w:rPr>
                <w:lang w:val="en-GB"/>
              </w:rPr>
              <w:t>The amount of best estimate for premium provisions, for the direct business, gross of the amounts recoverable from reinsurance contracts, special purpose vehicles and finite reinsurance, for each line of business, as defined in Annex I to Delegated Regulation (EU) 2015/35.</w:t>
            </w:r>
          </w:p>
        </w:tc>
      </w:tr>
      <w:tr w:rsidR="00E6364D" w:rsidRPr="00FF353C" w14:paraId="5711638E"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411EDF9" w14:textId="77777777" w:rsidR="00E6364D" w:rsidRPr="00FF353C" w:rsidRDefault="00E6364D" w:rsidP="00485DF3">
            <w:pPr>
              <w:pStyle w:val="NormalLeft"/>
              <w:rPr>
                <w:lang w:val="en-GB"/>
              </w:rPr>
            </w:pPr>
            <w:r w:rsidRPr="00FF353C">
              <w:rPr>
                <w:lang w:val="en-GB"/>
              </w:rPr>
              <w:t>C0180/R0070</w:t>
            </w:r>
          </w:p>
        </w:tc>
        <w:tc>
          <w:tcPr>
            <w:tcW w:w="3064" w:type="dxa"/>
            <w:tcBorders>
              <w:top w:val="single" w:sz="2" w:space="0" w:color="auto"/>
              <w:left w:val="single" w:sz="2" w:space="0" w:color="auto"/>
              <w:bottom w:val="single" w:sz="2" w:space="0" w:color="auto"/>
              <w:right w:val="single" w:sz="2" w:space="0" w:color="auto"/>
            </w:tcBorders>
          </w:tcPr>
          <w:p w14:paraId="1EE3567B" w14:textId="77777777" w:rsidR="00E6364D" w:rsidRPr="00FF353C" w:rsidRDefault="00E6364D" w:rsidP="00485DF3">
            <w:pPr>
              <w:pStyle w:val="NormalLeft"/>
              <w:rPr>
                <w:lang w:val="en-GB"/>
              </w:rPr>
            </w:pPr>
            <w:r w:rsidRPr="00FF353C">
              <w:rPr>
                <w:lang w:val="en-GB"/>
              </w:rPr>
              <w:t>Total Non–Life obligations, Best Estimate of Premium provisions, Gross, total direct business</w:t>
            </w:r>
          </w:p>
        </w:tc>
        <w:tc>
          <w:tcPr>
            <w:tcW w:w="4086" w:type="dxa"/>
            <w:tcBorders>
              <w:top w:val="single" w:sz="2" w:space="0" w:color="auto"/>
              <w:left w:val="single" w:sz="2" w:space="0" w:color="auto"/>
              <w:bottom w:val="single" w:sz="2" w:space="0" w:color="auto"/>
              <w:right w:val="single" w:sz="2" w:space="0" w:color="auto"/>
            </w:tcBorders>
          </w:tcPr>
          <w:p w14:paraId="12796B2D" w14:textId="77777777" w:rsidR="00E6364D" w:rsidRPr="00FF353C" w:rsidRDefault="00E6364D" w:rsidP="00485DF3">
            <w:pPr>
              <w:pStyle w:val="NormalLeft"/>
              <w:rPr>
                <w:lang w:val="en-GB"/>
              </w:rPr>
            </w:pPr>
            <w:r w:rsidRPr="00FF353C">
              <w:rPr>
                <w:lang w:val="en-GB"/>
              </w:rPr>
              <w:t>The total amount of best estimate for premium provisions, for the direct business, gross of the amounts recoverable from reinsurance contracts, special purpose vehicles and finite reinsurance.</w:t>
            </w:r>
          </w:p>
        </w:tc>
      </w:tr>
      <w:tr w:rsidR="00E6364D" w:rsidRPr="00FF353C" w14:paraId="71EE823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1251FFE" w14:textId="77777777" w:rsidR="00E6364D" w:rsidRPr="00FF353C" w:rsidRDefault="00E6364D" w:rsidP="00485DF3">
            <w:pPr>
              <w:pStyle w:val="NormalLeft"/>
              <w:rPr>
                <w:lang w:val="en-GB"/>
              </w:rPr>
            </w:pPr>
            <w:r w:rsidRPr="00FF353C">
              <w:rPr>
                <w:lang w:val="en-GB"/>
              </w:rPr>
              <w:t>C0020 to C0130/R0080</w:t>
            </w:r>
          </w:p>
        </w:tc>
        <w:tc>
          <w:tcPr>
            <w:tcW w:w="3064" w:type="dxa"/>
            <w:tcBorders>
              <w:top w:val="single" w:sz="2" w:space="0" w:color="auto"/>
              <w:left w:val="single" w:sz="2" w:space="0" w:color="auto"/>
              <w:bottom w:val="single" w:sz="2" w:space="0" w:color="auto"/>
              <w:right w:val="single" w:sz="2" w:space="0" w:color="auto"/>
            </w:tcBorders>
          </w:tcPr>
          <w:p w14:paraId="18493236" w14:textId="77777777" w:rsidR="00E6364D" w:rsidRPr="00FF353C" w:rsidRDefault="00E6364D" w:rsidP="00485DF3">
            <w:pPr>
              <w:pStyle w:val="NormalLeft"/>
              <w:rPr>
                <w:lang w:val="en-GB"/>
              </w:rPr>
            </w:pPr>
            <w:r w:rsidRPr="00FF353C">
              <w:rPr>
                <w:lang w:val="en-GB"/>
              </w:rPr>
              <w:t>Best Estimate of Premium provisions, Gross —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4B17FA6A" w14:textId="77777777" w:rsidR="00E6364D" w:rsidRPr="00FF353C" w:rsidRDefault="00E6364D" w:rsidP="00485DF3">
            <w:pPr>
              <w:pStyle w:val="NormalLeft"/>
              <w:rPr>
                <w:lang w:val="en-GB"/>
              </w:rPr>
            </w:pPr>
            <w:r w:rsidRPr="00FF353C">
              <w:rPr>
                <w:lang w:val="en-GB"/>
              </w:rPr>
              <w:t>The amount of best estimate for premium provisions, for accepted proportional reinsurance business, gross of the amounts recoverable from reinsurance contracts, special purpose vehicles and finite reinsurance, for each line of business, as defined in Annex I to Delegated Regulation (EU) 2015/35.</w:t>
            </w:r>
          </w:p>
        </w:tc>
      </w:tr>
      <w:tr w:rsidR="00E6364D" w:rsidRPr="00FF353C" w14:paraId="3D340A9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60612F4" w14:textId="77777777" w:rsidR="00E6364D" w:rsidRPr="00FF353C" w:rsidRDefault="00E6364D" w:rsidP="00485DF3">
            <w:pPr>
              <w:pStyle w:val="NormalLeft"/>
              <w:rPr>
                <w:lang w:val="en-GB"/>
              </w:rPr>
            </w:pPr>
            <w:r w:rsidRPr="00FF353C">
              <w:rPr>
                <w:lang w:val="en-GB"/>
              </w:rPr>
              <w:t>C0180/R0080</w:t>
            </w:r>
          </w:p>
        </w:tc>
        <w:tc>
          <w:tcPr>
            <w:tcW w:w="3064" w:type="dxa"/>
            <w:tcBorders>
              <w:top w:val="single" w:sz="2" w:space="0" w:color="auto"/>
              <w:left w:val="single" w:sz="2" w:space="0" w:color="auto"/>
              <w:bottom w:val="single" w:sz="2" w:space="0" w:color="auto"/>
              <w:right w:val="single" w:sz="2" w:space="0" w:color="auto"/>
            </w:tcBorders>
          </w:tcPr>
          <w:p w14:paraId="12120378" w14:textId="77777777" w:rsidR="00E6364D" w:rsidRPr="00FF353C" w:rsidRDefault="00E6364D" w:rsidP="00485DF3">
            <w:pPr>
              <w:pStyle w:val="NormalLeft"/>
              <w:rPr>
                <w:lang w:val="en-GB"/>
              </w:rPr>
            </w:pPr>
            <w:r w:rsidRPr="00FF353C">
              <w:rPr>
                <w:lang w:val="en-GB"/>
              </w:rPr>
              <w:t>Total Non–Life obligations, Best Estimate of Premium provisions, Gross,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581BCA7D" w14:textId="77777777" w:rsidR="00E6364D" w:rsidRPr="00FF353C" w:rsidRDefault="00E6364D" w:rsidP="00485DF3">
            <w:pPr>
              <w:pStyle w:val="NormalLeft"/>
              <w:rPr>
                <w:lang w:val="en-GB"/>
              </w:rPr>
            </w:pPr>
            <w:r w:rsidRPr="00FF353C">
              <w:rPr>
                <w:lang w:val="en-GB"/>
              </w:rPr>
              <w:t>The total amount of best estimate for premium provisions, for the accepted proportional reinsurance business, gross of the amounts recoverable from reinsurance contracts, special purpose vehicles and finite reinsurance.</w:t>
            </w:r>
          </w:p>
        </w:tc>
      </w:tr>
      <w:tr w:rsidR="00E6364D" w:rsidRPr="00FF353C" w14:paraId="3654F72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086C28F" w14:textId="77777777" w:rsidR="00E6364D" w:rsidRPr="00FF353C" w:rsidRDefault="00E6364D" w:rsidP="00485DF3">
            <w:pPr>
              <w:pStyle w:val="NormalLeft"/>
              <w:rPr>
                <w:lang w:val="en-GB"/>
              </w:rPr>
            </w:pPr>
            <w:r w:rsidRPr="00FF353C">
              <w:rPr>
                <w:lang w:val="en-GB"/>
              </w:rPr>
              <w:t>C0140 to C0170/R0090</w:t>
            </w:r>
          </w:p>
        </w:tc>
        <w:tc>
          <w:tcPr>
            <w:tcW w:w="3064" w:type="dxa"/>
            <w:tcBorders>
              <w:top w:val="single" w:sz="2" w:space="0" w:color="auto"/>
              <w:left w:val="single" w:sz="2" w:space="0" w:color="auto"/>
              <w:bottom w:val="single" w:sz="2" w:space="0" w:color="auto"/>
              <w:right w:val="single" w:sz="2" w:space="0" w:color="auto"/>
            </w:tcBorders>
          </w:tcPr>
          <w:p w14:paraId="1CE2A5EB" w14:textId="77777777" w:rsidR="00E6364D" w:rsidRPr="00FF353C" w:rsidRDefault="00E6364D" w:rsidP="00485DF3">
            <w:pPr>
              <w:pStyle w:val="NormalLeft"/>
              <w:rPr>
                <w:lang w:val="en-GB"/>
              </w:rPr>
            </w:pPr>
            <w:r w:rsidRPr="00FF353C">
              <w:rPr>
                <w:lang w:val="en-GB"/>
              </w:rPr>
              <w:t>Best Estimate of Premium provisions, Gross —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3E03E42A" w14:textId="77777777" w:rsidR="00E6364D" w:rsidRPr="00FF353C" w:rsidRDefault="00E6364D" w:rsidP="00485DF3">
            <w:pPr>
              <w:pStyle w:val="NormalLeft"/>
              <w:rPr>
                <w:lang w:val="en-GB"/>
              </w:rPr>
            </w:pPr>
            <w:r w:rsidRPr="00FF353C">
              <w:rPr>
                <w:lang w:val="en-GB"/>
              </w:rPr>
              <w:t>The amount of best estimate for premium provisions, for accepted non–proportional reinsurance business, gross of the amounts recoverable from reinsurance contracts, special purpose vehicles and finite reinsurance, for each line of business, as defined in Annex I to Delegated Regulation (EU) 2015/35.</w:t>
            </w:r>
          </w:p>
        </w:tc>
      </w:tr>
      <w:tr w:rsidR="00E6364D" w:rsidRPr="00FF353C" w14:paraId="0739BB6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9A491D" w14:textId="77777777" w:rsidR="00E6364D" w:rsidRPr="00FF353C" w:rsidRDefault="00E6364D" w:rsidP="00485DF3">
            <w:pPr>
              <w:pStyle w:val="NormalLeft"/>
              <w:rPr>
                <w:lang w:val="en-GB"/>
              </w:rPr>
            </w:pPr>
            <w:r w:rsidRPr="00FF353C">
              <w:rPr>
                <w:lang w:val="en-GB"/>
              </w:rPr>
              <w:t>C0180/R0090</w:t>
            </w:r>
          </w:p>
        </w:tc>
        <w:tc>
          <w:tcPr>
            <w:tcW w:w="3064" w:type="dxa"/>
            <w:tcBorders>
              <w:top w:val="single" w:sz="2" w:space="0" w:color="auto"/>
              <w:left w:val="single" w:sz="2" w:space="0" w:color="auto"/>
              <w:bottom w:val="single" w:sz="2" w:space="0" w:color="auto"/>
              <w:right w:val="single" w:sz="2" w:space="0" w:color="auto"/>
            </w:tcBorders>
          </w:tcPr>
          <w:p w14:paraId="5DF3D558" w14:textId="77777777" w:rsidR="00E6364D" w:rsidRPr="00FF353C" w:rsidRDefault="00E6364D" w:rsidP="00485DF3">
            <w:pPr>
              <w:pStyle w:val="NormalLeft"/>
              <w:rPr>
                <w:lang w:val="en-GB"/>
              </w:rPr>
            </w:pPr>
            <w:r w:rsidRPr="00FF353C">
              <w:rPr>
                <w:lang w:val="en-GB"/>
              </w:rPr>
              <w:t>Total Non–Life obligations, Best Estimate of Premium provisions, Gross, total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E4C7BE4" w14:textId="77777777" w:rsidR="00E6364D" w:rsidRPr="00FF353C" w:rsidRDefault="00E6364D" w:rsidP="00485DF3">
            <w:pPr>
              <w:pStyle w:val="NormalLeft"/>
              <w:rPr>
                <w:lang w:val="en-GB"/>
              </w:rPr>
            </w:pPr>
            <w:r w:rsidRPr="00FF353C">
              <w:rPr>
                <w:lang w:val="en-GB"/>
              </w:rPr>
              <w:t>The total amount of best estimate for premium provisions, for accepted non–proportional reinsurance business, gross of the amounts recoverable from reinsurance contracts, special purpose vehicles and finite reinsurance.</w:t>
            </w:r>
          </w:p>
        </w:tc>
      </w:tr>
      <w:tr w:rsidR="00E6364D" w:rsidRPr="00FF353C" w14:paraId="41E911B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CD68B9F" w14:textId="77777777" w:rsidR="00E6364D" w:rsidRPr="00FF353C" w:rsidRDefault="00E6364D" w:rsidP="00485DF3">
            <w:pPr>
              <w:pStyle w:val="NormalLeft"/>
              <w:rPr>
                <w:lang w:val="en-GB"/>
              </w:rPr>
            </w:pPr>
            <w:r w:rsidRPr="00FF353C">
              <w:rPr>
                <w:lang w:val="en-GB"/>
              </w:rPr>
              <w:t>C0020 to C0170/R0100</w:t>
            </w:r>
          </w:p>
        </w:tc>
        <w:tc>
          <w:tcPr>
            <w:tcW w:w="3064" w:type="dxa"/>
            <w:tcBorders>
              <w:top w:val="single" w:sz="2" w:space="0" w:color="auto"/>
              <w:left w:val="single" w:sz="2" w:space="0" w:color="auto"/>
              <w:bottom w:val="single" w:sz="2" w:space="0" w:color="auto"/>
              <w:right w:val="single" w:sz="2" w:space="0" w:color="auto"/>
            </w:tcBorders>
          </w:tcPr>
          <w:p w14:paraId="5DB7379D" w14:textId="77777777" w:rsidR="00E6364D" w:rsidRPr="00FF353C" w:rsidRDefault="00E6364D" w:rsidP="00485DF3">
            <w:pPr>
              <w:pStyle w:val="NormalLeft"/>
              <w:rPr>
                <w:lang w:val="en-GB"/>
              </w:rPr>
            </w:pPr>
            <w:r w:rsidRPr="00FF353C">
              <w:rPr>
                <w:lang w:val="en-GB"/>
              </w:rPr>
              <w:t xml:space="preserve">Best estimate of Premium provisions, Total recoverable </w:t>
            </w:r>
            <w:r w:rsidRPr="00FF353C">
              <w:rPr>
                <w:lang w:val="en-GB"/>
              </w:rPr>
              <w:lastRenderedPageBreak/>
              <w:t>from reinsurance/SPV and Finite re before the adjustment for expected losses due to counterparty default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8DD6E9B" w14:textId="77777777" w:rsidR="00E6364D" w:rsidRPr="00FF353C" w:rsidRDefault="00E6364D" w:rsidP="00485DF3">
            <w:pPr>
              <w:pStyle w:val="NormalLeft"/>
              <w:rPr>
                <w:lang w:val="en-GB"/>
              </w:rPr>
            </w:pPr>
            <w:r w:rsidRPr="00FF353C">
              <w:rPr>
                <w:lang w:val="en-GB"/>
              </w:rPr>
              <w:lastRenderedPageBreak/>
              <w:t xml:space="preserve">Total recoverable from reinsurance/SPV and Finite reinsurance </w:t>
            </w:r>
            <w:r w:rsidRPr="00FF353C">
              <w:rPr>
                <w:lang w:val="en-GB"/>
              </w:rPr>
              <w:lastRenderedPageBreak/>
              <w:t>before the adjustment for expected losses due to counterparty default, referred to the best estimate for premium provisions for each line of business, as defined in Annex I to Delegated Regulation (EU) 2015/35.</w:t>
            </w:r>
          </w:p>
        </w:tc>
      </w:tr>
      <w:tr w:rsidR="00E6364D" w:rsidRPr="00FF353C" w14:paraId="37DFDA1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559786B" w14:textId="77777777" w:rsidR="00E6364D" w:rsidRPr="00FF353C" w:rsidRDefault="00E6364D" w:rsidP="00485DF3">
            <w:pPr>
              <w:pStyle w:val="NormalLeft"/>
              <w:rPr>
                <w:lang w:val="en-GB"/>
              </w:rPr>
            </w:pPr>
            <w:r w:rsidRPr="00FF353C">
              <w:rPr>
                <w:lang w:val="en-GB"/>
              </w:rPr>
              <w:lastRenderedPageBreak/>
              <w:t>C0180/R0100</w:t>
            </w:r>
          </w:p>
        </w:tc>
        <w:tc>
          <w:tcPr>
            <w:tcW w:w="3064" w:type="dxa"/>
            <w:tcBorders>
              <w:top w:val="single" w:sz="2" w:space="0" w:color="auto"/>
              <w:left w:val="single" w:sz="2" w:space="0" w:color="auto"/>
              <w:bottom w:val="single" w:sz="2" w:space="0" w:color="auto"/>
              <w:right w:val="single" w:sz="2" w:space="0" w:color="auto"/>
            </w:tcBorders>
          </w:tcPr>
          <w:p w14:paraId="746D59AA" w14:textId="77777777" w:rsidR="00E6364D" w:rsidRPr="00FF353C" w:rsidRDefault="00E6364D" w:rsidP="00485DF3">
            <w:pPr>
              <w:pStyle w:val="NormalLeft"/>
              <w:rPr>
                <w:lang w:val="en-GB"/>
              </w:rPr>
            </w:pPr>
            <w:r w:rsidRPr="00FF353C">
              <w:rPr>
                <w:lang w:val="en-GB"/>
              </w:rPr>
              <w:t>Total Non–Life obligations, Best estimate of Premium provisions, Total recoverable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2215C2D3" w14:textId="77777777" w:rsidR="00E6364D" w:rsidRPr="00FF353C" w:rsidRDefault="00E6364D" w:rsidP="00485DF3">
            <w:pPr>
              <w:pStyle w:val="NormalLeft"/>
              <w:rPr>
                <w:lang w:val="en-GB"/>
              </w:rPr>
            </w:pPr>
            <w:r w:rsidRPr="00FF353C">
              <w:rPr>
                <w:lang w:val="en-GB"/>
              </w:rPr>
              <w:t>The Total recoverable from reinsurance/SPV and Finite reinsurance before the adjustment for expected losses due to counterparty default, referred to the best estimate for premium provisions.</w:t>
            </w:r>
          </w:p>
        </w:tc>
      </w:tr>
      <w:tr w:rsidR="00E6364D" w:rsidRPr="00FF353C" w14:paraId="46A7B76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1BD879C" w14:textId="77777777" w:rsidR="00E6364D" w:rsidRPr="00FF353C" w:rsidRDefault="00E6364D" w:rsidP="00485DF3">
            <w:pPr>
              <w:pStyle w:val="NormalLeft"/>
              <w:rPr>
                <w:lang w:val="en-GB"/>
              </w:rPr>
            </w:pPr>
            <w:r w:rsidRPr="00FF353C">
              <w:rPr>
                <w:lang w:val="en-GB"/>
              </w:rPr>
              <w:t>C0020 to C0170/R0110</w:t>
            </w:r>
          </w:p>
        </w:tc>
        <w:tc>
          <w:tcPr>
            <w:tcW w:w="3064" w:type="dxa"/>
            <w:tcBorders>
              <w:top w:val="single" w:sz="2" w:space="0" w:color="auto"/>
              <w:left w:val="single" w:sz="2" w:space="0" w:color="auto"/>
              <w:bottom w:val="single" w:sz="2" w:space="0" w:color="auto"/>
              <w:right w:val="single" w:sz="2" w:space="0" w:color="auto"/>
            </w:tcBorders>
          </w:tcPr>
          <w:p w14:paraId="7F081F72" w14:textId="77777777" w:rsidR="00E6364D" w:rsidRPr="00FF353C" w:rsidRDefault="00E6364D" w:rsidP="00485DF3">
            <w:pPr>
              <w:pStyle w:val="NormalLeft"/>
              <w:rPr>
                <w:lang w:val="en-GB"/>
              </w:rPr>
            </w:pPr>
            <w:r w:rsidRPr="00FF353C">
              <w:rPr>
                <w:lang w:val="en-GB"/>
              </w:rPr>
              <w:t>Best Estimate of Premium provisions, Recoverables from reinsurance (except SPV and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75AB45F5" w14:textId="77777777" w:rsidR="00E6364D" w:rsidRPr="00FF353C" w:rsidRDefault="00E6364D" w:rsidP="00485DF3">
            <w:pPr>
              <w:pStyle w:val="NormalLeft"/>
              <w:rPr>
                <w:lang w:val="en-GB"/>
              </w:rPr>
            </w:pPr>
            <w:r w:rsidRPr="00FF353C">
              <w:rPr>
                <w:lang w:val="en-GB"/>
              </w:rPr>
              <w:t>The amount of Recoverables from reinsurance (except SPV and Finite Reinsurance) before adjustment for expected losses, referred to the best estimate for premium provisions, for each line of business, as defined in Annex I to Delegated Regulation (EU) 2015/35 regarding direct and accepted reinsurance business.</w:t>
            </w:r>
          </w:p>
        </w:tc>
      </w:tr>
      <w:tr w:rsidR="00E6364D" w:rsidRPr="00FF353C" w14:paraId="208BF28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B3487F9" w14:textId="77777777" w:rsidR="00E6364D" w:rsidRPr="00FF353C" w:rsidRDefault="00E6364D" w:rsidP="00485DF3">
            <w:pPr>
              <w:pStyle w:val="NormalLeft"/>
              <w:rPr>
                <w:lang w:val="en-GB"/>
              </w:rPr>
            </w:pPr>
            <w:r w:rsidRPr="00FF353C">
              <w:rPr>
                <w:lang w:val="en-GB"/>
              </w:rPr>
              <w:t>C0180/R0110</w:t>
            </w:r>
          </w:p>
        </w:tc>
        <w:tc>
          <w:tcPr>
            <w:tcW w:w="3064" w:type="dxa"/>
            <w:tcBorders>
              <w:top w:val="single" w:sz="2" w:space="0" w:color="auto"/>
              <w:left w:val="single" w:sz="2" w:space="0" w:color="auto"/>
              <w:bottom w:val="single" w:sz="2" w:space="0" w:color="auto"/>
              <w:right w:val="single" w:sz="2" w:space="0" w:color="auto"/>
            </w:tcBorders>
          </w:tcPr>
          <w:p w14:paraId="195117DA" w14:textId="77777777" w:rsidR="00E6364D" w:rsidRPr="00FF353C" w:rsidRDefault="00E6364D" w:rsidP="00485DF3">
            <w:pPr>
              <w:pStyle w:val="NormalLeft"/>
              <w:rPr>
                <w:lang w:val="en-GB"/>
              </w:rPr>
            </w:pPr>
            <w:r w:rsidRPr="00FF353C">
              <w:rPr>
                <w:lang w:val="en-GB"/>
              </w:rPr>
              <w:t>Total Non–Life obligations, Best Estimate of Premium provisions, Recoverables from reinsurance (except SPV and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570CC91B" w14:textId="77777777" w:rsidR="00E6364D" w:rsidRPr="00FF353C" w:rsidRDefault="00E6364D" w:rsidP="00485DF3">
            <w:pPr>
              <w:pStyle w:val="NormalLeft"/>
              <w:rPr>
                <w:lang w:val="en-GB"/>
              </w:rPr>
            </w:pPr>
            <w:r w:rsidRPr="00FF353C">
              <w:rPr>
                <w:lang w:val="en-GB"/>
              </w:rPr>
              <w:t>The total amount of Recoverables from reinsurance (except SPV and Finite Reinsurance) before adjustment for expected losses, referred to the best estimate for premium provisions.</w:t>
            </w:r>
          </w:p>
        </w:tc>
      </w:tr>
      <w:tr w:rsidR="00E6364D" w:rsidRPr="00FF353C" w14:paraId="6DAFFFF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3E38666" w14:textId="77777777" w:rsidR="00E6364D" w:rsidRPr="00FF353C" w:rsidRDefault="00E6364D" w:rsidP="00485DF3">
            <w:pPr>
              <w:pStyle w:val="NormalLeft"/>
              <w:rPr>
                <w:lang w:val="en-GB"/>
              </w:rPr>
            </w:pPr>
            <w:r w:rsidRPr="00FF353C">
              <w:rPr>
                <w:lang w:val="en-GB"/>
              </w:rPr>
              <w:t>C0020 to C0170/R0120</w:t>
            </w:r>
          </w:p>
        </w:tc>
        <w:tc>
          <w:tcPr>
            <w:tcW w:w="3064" w:type="dxa"/>
            <w:tcBorders>
              <w:top w:val="single" w:sz="2" w:space="0" w:color="auto"/>
              <w:left w:val="single" w:sz="2" w:space="0" w:color="auto"/>
              <w:bottom w:val="single" w:sz="2" w:space="0" w:color="auto"/>
              <w:right w:val="single" w:sz="2" w:space="0" w:color="auto"/>
            </w:tcBorders>
          </w:tcPr>
          <w:p w14:paraId="3AA7C5BB" w14:textId="77777777" w:rsidR="00E6364D" w:rsidRPr="00FF353C" w:rsidRDefault="00E6364D" w:rsidP="00485DF3">
            <w:pPr>
              <w:pStyle w:val="NormalLeft"/>
              <w:rPr>
                <w:lang w:val="en-GB"/>
              </w:rPr>
            </w:pPr>
            <w:r w:rsidRPr="00FF353C">
              <w:rPr>
                <w:lang w:val="en-GB"/>
              </w:rPr>
              <w:t>Best Estimate of Premium provisions, Recoverables from SPV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1596622" w14:textId="77777777" w:rsidR="00E6364D" w:rsidRPr="00FF353C" w:rsidRDefault="00E6364D" w:rsidP="00485DF3">
            <w:pPr>
              <w:pStyle w:val="NormalLeft"/>
              <w:rPr>
                <w:lang w:val="en-GB"/>
              </w:rPr>
            </w:pPr>
            <w:r w:rsidRPr="00FF353C">
              <w:rPr>
                <w:lang w:val="en-GB"/>
              </w:rPr>
              <w:t>The amount of Recoverables from SPV before adjustment for expected losses, referred to the best estimate for premium provisions, for each line of business, as defined in Annex I to Delegated Regulation (EU) 2015/35, regarding direct and accepted reinsurance business.</w:t>
            </w:r>
          </w:p>
        </w:tc>
      </w:tr>
      <w:tr w:rsidR="00E6364D" w:rsidRPr="00FF353C" w14:paraId="0E1C117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3FB89DD" w14:textId="77777777" w:rsidR="00E6364D" w:rsidRPr="00FF353C" w:rsidRDefault="00E6364D" w:rsidP="00485DF3">
            <w:pPr>
              <w:pStyle w:val="NormalLeft"/>
              <w:rPr>
                <w:lang w:val="en-GB"/>
              </w:rPr>
            </w:pPr>
            <w:r w:rsidRPr="00FF353C">
              <w:rPr>
                <w:lang w:val="en-GB"/>
              </w:rPr>
              <w:t>C0180/R0120</w:t>
            </w:r>
          </w:p>
        </w:tc>
        <w:tc>
          <w:tcPr>
            <w:tcW w:w="3064" w:type="dxa"/>
            <w:tcBorders>
              <w:top w:val="single" w:sz="2" w:space="0" w:color="auto"/>
              <w:left w:val="single" w:sz="2" w:space="0" w:color="auto"/>
              <w:bottom w:val="single" w:sz="2" w:space="0" w:color="auto"/>
              <w:right w:val="single" w:sz="2" w:space="0" w:color="auto"/>
            </w:tcBorders>
          </w:tcPr>
          <w:p w14:paraId="33E4A2C0" w14:textId="77777777" w:rsidR="00E6364D" w:rsidRPr="00FF353C" w:rsidRDefault="00E6364D" w:rsidP="00485DF3">
            <w:pPr>
              <w:pStyle w:val="NormalLeft"/>
              <w:rPr>
                <w:lang w:val="en-GB"/>
              </w:rPr>
            </w:pPr>
            <w:r w:rsidRPr="00FF353C">
              <w:rPr>
                <w:lang w:val="en-GB"/>
              </w:rPr>
              <w:t>Total Non–Life obligations, Best Estimate of Premium provisions, 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654473D1" w14:textId="77777777" w:rsidR="00E6364D" w:rsidRPr="00FF353C" w:rsidRDefault="00E6364D" w:rsidP="00485DF3">
            <w:pPr>
              <w:pStyle w:val="NormalLeft"/>
              <w:rPr>
                <w:lang w:val="en-GB"/>
              </w:rPr>
            </w:pPr>
            <w:r w:rsidRPr="00FF353C">
              <w:rPr>
                <w:lang w:val="en-GB"/>
              </w:rPr>
              <w:t>The total amount of Recoverables from SPV before adjustment for expected losses, referred to the best estimate for premium provisions.</w:t>
            </w:r>
          </w:p>
        </w:tc>
      </w:tr>
      <w:tr w:rsidR="00E6364D" w:rsidRPr="00FF353C" w14:paraId="1BEB4A0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5D7A5D9" w14:textId="77777777" w:rsidR="00E6364D" w:rsidRPr="00FF353C" w:rsidRDefault="00E6364D" w:rsidP="00485DF3">
            <w:pPr>
              <w:pStyle w:val="NormalLeft"/>
              <w:rPr>
                <w:lang w:val="en-GB"/>
              </w:rPr>
            </w:pPr>
            <w:r w:rsidRPr="00FF353C">
              <w:rPr>
                <w:lang w:val="en-GB"/>
              </w:rPr>
              <w:t>C0020 to C0170/R0130</w:t>
            </w:r>
          </w:p>
        </w:tc>
        <w:tc>
          <w:tcPr>
            <w:tcW w:w="3064" w:type="dxa"/>
            <w:tcBorders>
              <w:top w:val="single" w:sz="2" w:space="0" w:color="auto"/>
              <w:left w:val="single" w:sz="2" w:space="0" w:color="auto"/>
              <w:bottom w:val="single" w:sz="2" w:space="0" w:color="auto"/>
              <w:right w:val="single" w:sz="2" w:space="0" w:color="auto"/>
            </w:tcBorders>
          </w:tcPr>
          <w:p w14:paraId="1D0273F0" w14:textId="77777777" w:rsidR="00E6364D" w:rsidRPr="00FF353C" w:rsidRDefault="00E6364D" w:rsidP="00485DF3">
            <w:pPr>
              <w:pStyle w:val="NormalLeft"/>
              <w:rPr>
                <w:lang w:val="en-GB"/>
              </w:rPr>
            </w:pPr>
            <w:r w:rsidRPr="00FF353C">
              <w:rPr>
                <w:lang w:val="en-GB"/>
              </w:rPr>
              <w:t xml:space="preserve">Best Estimate of Premium provisions, Recoverables from Finite Reinsurance </w:t>
            </w:r>
            <w:r w:rsidRPr="00FF353C">
              <w:rPr>
                <w:lang w:val="en-GB"/>
              </w:rPr>
              <w:lastRenderedPageBreak/>
              <w:t>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2268C91" w14:textId="77777777" w:rsidR="00E6364D" w:rsidRPr="00FF353C" w:rsidRDefault="00E6364D" w:rsidP="00485DF3">
            <w:pPr>
              <w:pStyle w:val="NormalLeft"/>
              <w:rPr>
                <w:lang w:val="en-GB"/>
              </w:rPr>
            </w:pPr>
            <w:r w:rsidRPr="00FF353C">
              <w:rPr>
                <w:lang w:val="en-GB"/>
              </w:rPr>
              <w:lastRenderedPageBreak/>
              <w:t xml:space="preserve">The amount of Recoverables from Finite Reinsurance before adjustment for expected losses, referred to the best </w:t>
            </w:r>
            <w:r w:rsidRPr="00FF353C">
              <w:rPr>
                <w:lang w:val="en-GB"/>
              </w:rPr>
              <w:lastRenderedPageBreak/>
              <w:t>estimate for premium provisions, for each line of business, as defined in Annex I to Delegated Regulation (EU) 2015/35, regarding direct and accepted reinsurance business.</w:t>
            </w:r>
          </w:p>
        </w:tc>
      </w:tr>
      <w:tr w:rsidR="00E6364D" w:rsidRPr="00FF353C" w14:paraId="47D0D73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82CC1A" w14:textId="77777777" w:rsidR="00E6364D" w:rsidRPr="00FF353C" w:rsidRDefault="00E6364D" w:rsidP="00485DF3">
            <w:pPr>
              <w:pStyle w:val="NormalLeft"/>
              <w:rPr>
                <w:lang w:val="en-GB"/>
              </w:rPr>
            </w:pPr>
            <w:r w:rsidRPr="00FF353C">
              <w:rPr>
                <w:lang w:val="en-GB"/>
              </w:rPr>
              <w:lastRenderedPageBreak/>
              <w:t>C0180/R0130</w:t>
            </w:r>
          </w:p>
        </w:tc>
        <w:tc>
          <w:tcPr>
            <w:tcW w:w="3064" w:type="dxa"/>
            <w:tcBorders>
              <w:top w:val="single" w:sz="2" w:space="0" w:color="auto"/>
              <w:left w:val="single" w:sz="2" w:space="0" w:color="auto"/>
              <w:bottom w:val="single" w:sz="2" w:space="0" w:color="auto"/>
              <w:right w:val="single" w:sz="2" w:space="0" w:color="auto"/>
            </w:tcBorders>
          </w:tcPr>
          <w:p w14:paraId="30DCD3B8" w14:textId="77777777" w:rsidR="00E6364D" w:rsidRPr="00FF353C" w:rsidRDefault="00E6364D" w:rsidP="00485DF3">
            <w:pPr>
              <w:pStyle w:val="NormalLeft"/>
              <w:rPr>
                <w:lang w:val="en-GB"/>
              </w:rPr>
            </w:pPr>
            <w:r w:rsidRPr="00FF353C">
              <w:rPr>
                <w:lang w:val="en-GB"/>
              </w:rPr>
              <w:t>Total Non–Life obligations, Best Estimate of Premium provisions, Recoverables from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22B2FE41" w14:textId="77777777" w:rsidR="00E6364D" w:rsidRPr="00FF353C" w:rsidRDefault="00E6364D" w:rsidP="00485DF3">
            <w:pPr>
              <w:pStyle w:val="NormalLeft"/>
              <w:rPr>
                <w:lang w:val="en-GB"/>
              </w:rPr>
            </w:pPr>
            <w:r w:rsidRPr="00FF353C">
              <w:rPr>
                <w:lang w:val="en-GB"/>
              </w:rPr>
              <w:t>The total amount of Recoverables from Finite Reinsurance before adjustment for expected losses, referred to the best estimate for premium provisions.</w:t>
            </w:r>
          </w:p>
        </w:tc>
      </w:tr>
      <w:tr w:rsidR="00E6364D" w:rsidRPr="00FF353C" w14:paraId="6D4CF2C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1DDE78C" w14:textId="77777777" w:rsidR="00E6364D" w:rsidRPr="00FF353C" w:rsidRDefault="00E6364D" w:rsidP="00485DF3">
            <w:pPr>
              <w:pStyle w:val="NormalLeft"/>
              <w:rPr>
                <w:lang w:val="en-GB"/>
              </w:rPr>
            </w:pPr>
            <w:r w:rsidRPr="00FF353C">
              <w:rPr>
                <w:lang w:val="en-GB"/>
              </w:rPr>
              <w:t>C0020 to C0170/R0140</w:t>
            </w:r>
          </w:p>
        </w:tc>
        <w:tc>
          <w:tcPr>
            <w:tcW w:w="3064" w:type="dxa"/>
            <w:tcBorders>
              <w:top w:val="single" w:sz="2" w:space="0" w:color="auto"/>
              <w:left w:val="single" w:sz="2" w:space="0" w:color="auto"/>
              <w:bottom w:val="single" w:sz="2" w:space="0" w:color="auto"/>
              <w:right w:val="single" w:sz="2" w:space="0" w:color="auto"/>
            </w:tcBorders>
          </w:tcPr>
          <w:p w14:paraId="2908BC07" w14:textId="77777777" w:rsidR="00E6364D" w:rsidRPr="00FF353C" w:rsidRDefault="00E6364D" w:rsidP="00485DF3">
            <w:pPr>
              <w:pStyle w:val="NormalLeft"/>
              <w:rPr>
                <w:lang w:val="en-GB"/>
              </w:rPr>
            </w:pPr>
            <w:r w:rsidRPr="00FF353C">
              <w:rPr>
                <w:lang w:val="en-GB"/>
              </w:rPr>
              <w:t>Best Estimate of Premium provisions, Total recoverable from reinsurance/SPV and Finite reinsurance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4F222E09" w14:textId="77777777" w:rsidR="00E6364D" w:rsidRPr="00FF353C" w:rsidRDefault="00E6364D" w:rsidP="00485DF3">
            <w:pPr>
              <w:pStyle w:val="NormalLeft"/>
              <w:rPr>
                <w:lang w:val="en-GB"/>
              </w:rPr>
            </w:pPr>
            <w:r w:rsidRPr="00FF353C">
              <w:rPr>
                <w:lang w:val="en-GB"/>
              </w:rPr>
              <w:t>The amount of recoverable from reinsurance/SPV and Finite reinsurance after the adjustment for expected losses due to counterparty default, for each line of business, as defined in Annex I to Delegated Regulation (EU) 2015/35, regarding direct business and accepted reinsurance business.</w:t>
            </w:r>
          </w:p>
        </w:tc>
      </w:tr>
      <w:tr w:rsidR="00E6364D" w:rsidRPr="00FF353C" w14:paraId="64BBD33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C0A7829" w14:textId="77777777" w:rsidR="00E6364D" w:rsidRPr="00FF353C" w:rsidRDefault="00E6364D" w:rsidP="00485DF3">
            <w:pPr>
              <w:pStyle w:val="NormalLeft"/>
              <w:rPr>
                <w:lang w:val="en-GB"/>
              </w:rPr>
            </w:pPr>
            <w:r w:rsidRPr="00FF353C">
              <w:rPr>
                <w:lang w:val="en-GB"/>
              </w:rPr>
              <w:t>C0180/R0140</w:t>
            </w:r>
          </w:p>
        </w:tc>
        <w:tc>
          <w:tcPr>
            <w:tcW w:w="3064" w:type="dxa"/>
            <w:tcBorders>
              <w:top w:val="single" w:sz="2" w:space="0" w:color="auto"/>
              <w:left w:val="single" w:sz="2" w:space="0" w:color="auto"/>
              <w:bottom w:val="single" w:sz="2" w:space="0" w:color="auto"/>
              <w:right w:val="single" w:sz="2" w:space="0" w:color="auto"/>
            </w:tcBorders>
          </w:tcPr>
          <w:p w14:paraId="78B09BD3" w14:textId="77777777" w:rsidR="00E6364D" w:rsidRPr="00FF353C" w:rsidRDefault="00E6364D" w:rsidP="00485DF3">
            <w:pPr>
              <w:pStyle w:val="NormalLeft"/>
              <w:rPr>
                <w:lang w:val="en-GB"/>
              </w:rPr>
            </w:pPr>
            <w:r w:rsidRPr="00FF353C">
              <w:rPr>
                <w:lang w:val="en-GB"/>
              </w:rPr>
              <w:t>Total Non–Life obligations, Best Estimate of Premium provisions, Recoverable from reinsurance/SPV and Finite reinsurance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2A56F32D" w14:textId="77777777" w:rsidR="00E6364D" w:rsidRPr="00FF353C" w:rsidRDefault="00E6364D" w:rsidP="00485DF3">
            <w:pPr>
              <w:pStyle w:val="NormalLeft"/>
              <w:rPr>
                <w:lang w:val="en-GB"/>
              </w:rPr>
            </w:pPr>
            <w:r w:rsidRPr="00FF353C">
              <w:rPr>
                <w:lang w:val="en-GB"/>
              </w:rPr>
              <w:t>The total amount of Recoverable from reinsurance/SPV and Finite reinsurance after the adjustment for expected losses due to counterparty default, referred to the best estimate for premium provisions.</w:t>
            </w:r>
          </w:p>
        </w:tc>
      </w:tr>
      <w:tr w:rsidR="00E6364D" w:rsidRPr="00FF353C" w14:paraId="4DFB39D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A21ACE" w14:textId="77777777" w:rsidR="00E6364D" w:rsidRPr="00FF353C" w:rsidRDefault="00E6364D" w:rsidP="00485DF3">
            <w:pPr>
              <w:pStyle w:val="NormalLeft"/>
              <w:rPr>
                <w:lang w:val="en-GB"/>
              </w:rPr>
            </w:pPr>
            <w:r w:rsidRPr="00FF353C">
              <w:rPr>
                <w:lang w:val="en-GB"/>
              </w:rPr>
              <w:t>C0020 to C0170/R0150</w:t>
            </w:r>
          </w:p>
        </w:tc>
        <w:tc>
          <w:tcPr>
            <w:tcW w:w="3064" w:type="dxa"/>
            <w:tcBorders>
              <w:top w:val="single" w:sz="2" w:space="0" w:color="auto"/>
              <w:left w:val="single" w:sz="2" w:space="0" w:color="auto"/>
              <w:bottom w:val="single" w:sz="2" w:space="0" w:color="auto"/>
              <w:right w:val="single" w:sz="2" w:space="0" w:color="auto"/>
            </w:tcBorders>
          </w:tcPr>
          <w:p w14:paraId="29EB0B0F" w14:textId="77777777" w:rsidR="00E6364D" w:rsidRPr="00FF353C" w:rsidRDefault="00E6364D" w:rsidP="00485DF3">
            <w:pPr>
              <w:pStyle w:val="NormalLeft"/>
              <w:rPr>
                <w:lang w:val="en-GB"/>
              </w:rPr>
            </w:pPr>
            <w:r w:rsidRPr="00FF353C">
              <w:rPr>
                <w:lang w:val="en-GB"/>
              </w:rPr>
              <w:t>Net best estimate of Premium provisions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913F719" w14:textId="77777777" w:rsidR="00E6364D" w:rsidRPr="00FF353C" w:rsidRDefault="00E6364D" w:rsidP="00485DF3">
            <w:pPr>
              <w:pStyle w:val="NormalLeft"/>
              <w:rPr>
                <w:lang w:val="en-GB"/>
              </w:rPr>
            </w:pPr>
            <w:r w:rsidRPr="00FF353C">
              <w:rPr>
                <w:lang w:val="en-GB"/>
              </w:rPr>
              <w:t>The amount of net best estimate for premium provisions, for each line of business, as defined in Annex I to Delegated Regulation (EU) 2015/35.</w:t>
            </w:r>
          </w:p>
        </w:tc>
      </w:tr>
      <w:tr w:rsidR="00E6364D" w:rsidRPr="00FF353C" w14:paraId="7A2301F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9E7036A" w14:textId="77777777" w:rsidR="00E6364D" w:rsidRPr="00FF353C" w:rsidRDefault="00E6364D" w:rsidP="00485DF3">
            <w:pPr>
              <w:pStyle w:val="NormalLeft"/>
              <w:rPr>
                <w:lang w:val="en-GB"/>
              </w:rPr>
            </w:pPr>
            <w:r w:rsidRPr="00FF353C">
              <w:rPr>
                <w:lang w:val="en-GB"/>
              </w:rPr>
              <w:t>C0180/R0150</w:t>
            </w:r>
          </w:p>
        </w:tc>
        <w:tc>
          <w:tcPr>
            <w:tcW w:w="3064" w:type="dxa"/>
            <w:tcBorders>
              <w:top w:val="single" w:sz="2" w:space="0" w:color="auto"/>
              <w:left w:val="single" w:sz="2" w:space="0" w:color="auto"/>
              <w:bottom w:val="single" w:sz="2" w:space="0" w:color="auto"/>
              <w:right w:val="single" w:sz="2" w:space="0" w:color="auto"/>
            </w:tcBorders>
          </w:tcPr>
          <w:p w14:paraId="6E7ABB38" w14:textId="77777777" w:rsidR="00E6364D" w:rsidRPr="00FF353C" w:rsidRDefault="00E6364D" w:rsidP="00485DF3">
            <w:pPr>
              <w:pStyle w:val="NormalLeft"/>
              <w:rPr>
                <w:lang w:val="en-GB"/>
              </w:rPr>
            </w:pPr>
            <w:r w:rsidRPr="00FF353C">
              <w:rPr>
                <w:lang w:val="en-GB"/>
              </w:rPr>
              <w:t>Total Non–Life obligations, Net best estimate of Premium provisions</w:t>
            </w:r>
          </w:p>
        </w:tc>
        <w:tc>
          <w:tcPr>
            <w:tcW w:w="4086" w:type="dxa"/>
            <w:tcBorders>
              <w:top w:val="single" w:sz="2" w:space="0" w:color="auto"/>
              <w:left w:val="single" w:sz="2" w:space="0" w:color="auto"/>
              <w:bottom w:val="single" w:sz="2" w:space="0" w:color="auto"/>
              <w:right w:val="single" w:sz="2" w:space="0" w:color="auto"/>
            </w:tcBorders>
          </w:tcPr>
          <w:p w14:paraId="756D38A5" w14:textId="77777777" w:rsidR="00E6364D" w:rsidRPr="00FF353C" w:rsidRDefault="00E6364D" w:rsidP="00485DF3">
            <w:pPr>
              <w:pStyle w:val="NormalLeft"/>
              <w:rPr>
                <w:lang w:val="en-GB"/>
              </w:rPr>
            </w:pPr>
            <w:r w:rsidRPr="00FF353C">
              <w:rPr>
                <w:lang w:val="en-GB"/>
              </w:rPr>
              <w:t>The total amount of net best estimate for premium provisions.</w:t>
            </w:r>
          </w:p>
        </w:tc>
      </w:tr>
      <w:tr w:rsidR="00E6364D" w:rsidRPr="00FF353C" w14:paraId="1C40044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0F0320" w14:textId="77777777" w:rsidR="00E6364D" w:rsidRPr="00FF353C" w:rsidRDefault="00E6364D" w:rsidP="00485DF3">
            <w:pPr>
              <w:pStyle w:val="NormalLeft"/>
              <w:rPr>
                <w:lang w:val="en-GB"/>
              </w:rPr>
            </w:pPr>
            <w:r w:rsidRPr="00FF353C">
              <w:rPr>
                <w:lang w:val="en-GB"/>
              </w:rPr>
              <w:t>C0020 to C0170/R0160</w:t>
            </w:r>
          </w:p>
        </w:tc>
        <w:tc>
          <w:tcPr>
            <w:tcW w:w="3064" w:type="dxa"/>
            <w:tcBorders>
              <w:top w:val="single" w:sz="2" w:space="0" w:color="auto"/>
              <w:left w:val="single" w:sz="2" w:space="0" w:color="auto"/>
              <w:bottom w:val="single" w:sz="2" w:space="0" w:color="auto"/>
              <w:right w:val="single" w:sz="2" w:space="0" w:color="auto"/>
            </w:tcBorders>
          </w:tcPr>
          <w:p w14:paraId="56F7A47C" w14:textId="77777777" w:rsidR="00E6364D" w:rsidRPr="00FF353C" w:rsidRDefault="00E6364D" w:rsidP="00485DF3">
            <w:pPr>
              <w:pStyle w:val="NormalLeft"/>
              <w:rPr>
                <w:lang w:val="en-GB"/>
              </w:rPr>
            </w:pPr>
            <w:r w:rsidRPr="00FF353C">
              <w:rPr>
                <w:lang w:val="en-GB"/>
              </w:rPr>
              <w:t>Best Estimate of Claims Provisions, Gross, Total</w:t>
            </w:r>
          </w:p>
        </w:tc>
        <w:tc>
          <w:tcPr>
            <w:tcW w:w="4086" w:type="dxa"/>
            <w:tcBorders>
              <w:top w:val="single" w:sz="2" w:space="0" w:color="auto"/>
              <w:left w:val="single" w:sz="2" w:space="0" w:color="auto"/>
              <w:bottom w:val="single" w:sz="2" w:space="0" w:color="auto"/>
              <w:right w:val="single" w:sz="2" w:space="0" w:color="auto"/>
            </w:tcBorders>
          </w:tcPr>
          <w:p w14:paraId="756E1C49" w14:textId="77777777" w:rsidR="00E6364D" w:rsidRPr="00FF353C" w:rsidRDefault="00E6364D" w:rsidP="00485DF3">
            <w:pPr>
              <w:pStyle w:val="NormalLeft"/>
              <w:rPr>
                <w:lang w:val="en-GB"/>
              </w:rPr>
            </w:pPr>
            <w:r w:rsidRPr="00FF353C">
              <w:rPr>
                <w:lang w:val="en-GB"/>
              </w:rPr>
              <w:t>The amount of best estimate for Claims Provisions, gross of the amounts recoverable from reinsurance contracts, special purpose vehicles and finite reinsurance, for each line of business, as defined in Annex I to Delegated Regulation (EU) 2015/35, regarding direct and accepted business.</w:t>
            </w:r>
          </w:p>
        </w:tc>
      </w:tr>
      <w:tr w:rsidR="00E6364D" w:rsidRPr="00FF353C" w14:paraId="5A543EB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EF1A11D" w14:textId="77777777" w:rsidR="00E6364D" w:rsidRPr="00FF353C" w:rsidRDefault="00E6364D" w:rsidP="00485DF3">
            <w:pPr>
              <w:pStyle w:val="NormalLeft"/>
              <w:rPr>
                <w:lang w:val="en-GB"/>
              </w:rPr>
            </w:pPr>
            <w:r w:rsidRPr="00FF353C">
              <w:rPr>
                <w:lang w:val="en-GB"/>
              </w:rPr>
              <w:t>C0180/R0160</w:t>
            </w:r>
          </w:p>
        </w:tc>
        <w:tc>
          <w:tcPr>
            <w:tcW w:w="3064" w:type="dxa"/>
            <w:tcBorders>
              <w:top w:val="single" w:sz="2" w:space="0" w:color="auto"/>
              <w:left w:val="single" w:sz="2" w:space="0" w:color="auto"/>
              <w:bottom w:val="single" w:sz="2" w:space="0" w:color="auto"/>
              <w:right w:val="single" w:sz="2" w:space="0" w:color="auto"/>
            </w:tcBorders>
          </w:tcPr>
          <w:p w14:paraId="76BEB6A4" w14:textId="77777777" w:rsidR="00E6364D" w:rsidRPr="00FF353C" w:rsidRDefault="00E6364D" w:rsidP="00485DF3">
            <w:pPr>
              <w:pStyle w:val="NormalLeft"/>
              <w:rPr>
                <w:lang w:val="en-GB"/>
              </w:rPr>
            </w:pPr>
            <w:r w:rsidRPr="00FF353C">
              <w:rPr>
                <w:lang w:val="en-GB"/>
              </w:rPr>
              <w:t xml:space="preserve">Total Non–Life obligations, Best Estimate of Claims </w:t>
            </w:r>
            <w:r w:rsidRPr="00FF353C">
              <w:rPr>
                <w:lang w:val="en-GB"/>
              </w:rPr>
              <w:lastRenderedPageBreak/>
              <w:t>Provisions, Gross, total</w:t>
            </w:r>
          </w:p>
        </w:tc>
        <w:tc>
          <w:tcPr>
            <w:tcW w:w="4086" w:type="dxa"/>
            <w:tcBorders>
              <w:top w:val="single" w:sz="2" w:space="0" w:color="auto"/>
              <w:left w:val="single" w:sz="2" w:space="0" w:color="auto"/>
              <w:bottom w:val="single" w:sz="2" w:space="0" w:color="auto"/>
              <w:right w:val="single" w:sz="2" w:space="0" w:color="auto"/>
            </w:tcBorders>
          </w:tcPr>
          <w:p w14:paraId="0D719B01" w14:textId="77777777" w:rsidR="00E6364D" w:rsidRPr="00FF353C" w:rsidRDefault="00E6364D" w:rsidP="00485DF3">
            <w:pPr>
              <w:pStyle w:val="NormalLeft"/>
              <w:rPr>
                <w:lang w:val="en-GB"/>
              </w:rPr>
            </w:pPr>
            <w:r w:rsidRPr="00FF353C">
              <w:rPr>
                <w:lang w:val="en-GB"/>
              </w:rPr>
              <w:lastRenderedPageBreak/>
              <w:t xml:space="preserve">The total amount of best estimate for Claims Provisions, gross of the amounts </w:t>
            </w:r>
            <w:r w:rsidRPr="00FF353C">
              <w:rPr>
                <w:lang w:val="en-GB"/>
              </w:rPr>
              <w:lastRenderedPageBreak/>
              <w:t>recoverable from reinsurance contracts, special purpose vehicles and finite reinsurance.</w:t>
            </w:r>
          </w:p>
        </w:tc>
      </w:tr>
      <w:tr w:rsidR="00E6364D" w:rsidRPr="00FF353C" w14:paraId="7950AED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CF6EC03" w14:textId="77777777" w:rsidR="00E6364D" w:rsidRPr="00FF353C" w:rsidRDefault="00E6364D" w:rsidP="00485DF3">
            <w:pPr>
              <w:pStyle w:val="NormalLeft"/>
              <w:rPr>
                <w:lang w:val="en-GB"/>
              </w:rPr>
            </w:pPr>
            <w:r w:rsidRPr="00FF353C">
              <w:rPr>
                <w:lang w:val="en-GB"/>
              </w:rPr>
              <w:lastRenderedPageBreak/>
              <w:t>C0020 to C0130/R0170</w:t>
            </w:r>
          </w:p>
        </w:tc>
        <w:tc>
          <w:tcPr>
            <w:tcW w:w="3064" w:type="dxa"/>
            <w:tcBorders>
              <w:top w:val="single" w:sz="2" w:space="0" w:color="auto"/>
              <w:left w:val="single" w:sz="2" w:space="0" w:color="auto"/>
              <w:bottom w:val="single" w:sz="2" w:space="0" w:color="auto"/>
              <w:right w:val="single" w:sz="2" w:space="0" w:color="auto"/>
            </w:tcBorders>
          </w:tcPr>
          <w:p w14:paraId="57C920C1" w14:textId="77777777" w:rsidR="00E6364D" w:rsidRPr="00FF353C" w:rsidRDefault="00E6364D" w:rsidP="00485DF3">
            <w:pPr>
              <w:pStyle w:val="NormalLeft"/>
              <w:rPr>
                <w:lang w:val="en-GB"/>
              </w:rPr>
            </w:pPr>
            <w:r w:rsidRPr="00FF353C">
              <w:rPr>
                <w:lang w:val="en-GB"/>
              </w:rPr>
              <w:t>Best Estimate of Claims Provisions, Gross — direct business</w:t>
            </w:r>
          </w:p>
        </w:tc>
        <w:tc>
          <w:tcPr>
            <w:tcW w:w="4086" w:type="dxa"/>
            <w:tcBorders>
              <w:top w:val="single" w:sz="2" w:space="0" w:color="auto"/>
              <w:left w:val="single" w:sz="2" w:space="0" w:color="auto"/>
              <w:bottom w:val="single" w:sz="2" w:space="0" w:color="auto"/>
              <w:right w:val="single" w:sz="2" w:space="0" w:color="auto"/>
            </w:tcBorders>
          </w:tcPr>
          <w:p w14:paraId="59FA7B15" w14:textId="77777777" w:rsidR="00E6364D" w:rsidRPr="00FF353C" w:rsidRDefault="00E6364D" w:rsidP="00485DF3">
            <w:pPr>
              <w:pStyle w:val="NormalLeft"/>
              <w:rPr>
                <w:lang w:val="en-GB"/>
              </w:rPr>
            </w:pPr>
            <w:r w:rsidRPr="00FF353C">
              <w:rPr>
                <w:lang w:val="en-GB"/>
              </w:rPr>
              <w:t>The amount of best estimate for claims provisions, gross of the amounts recoverable from reinsurance contracts, special purpose vehicles and finite reinsurance, for each line of business, as defined in Annex I to Delegated Regulation (EU) 2015/35, regarding direct business.</w:t>
            </w:r>
          </w:p>
        </w:tc>
      </w:tr>
      <w:tr w:rsidR="00E6364D" w:rsidRPr="00FF353C" w14:paraId="7BCFA56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750629F" w14:textId="77777777" w:rsidR="00E6364D" w:rsidRPr="00FF353C" w:rsidRDefault="00E6364D" w:rsidP="00485DF3">
            <w:pPr>
              <w:pStyle w:val="NormalLeft"/>
              <w:rPr>
                <w:lang w:val="en-GB"/>
              </w:rPr>
            </w:pPr>
            <w:r w:rsidRPr="00FF353C">
              <w:rPr>
                <w:lang w:val="en-GB"/>
              </w:rPr>
              <w:t>C0180/R0170</w:t>
            </w:r>
          </w:p>
        </w:tc>
        <w:tc>
          <w:tcPr>
            <w:tcW w:w="3064" w:type="dxa"/>
            <w:tcBorders>
              <w:top w:val="single" w:sz="2" w:space="0" w:color="auto"/>
              <w:left w:val="single" w:sz="2" w:space="0" w:color="auto"/>
              <w:bottom w:val="single" w:sz="2" w:space="0" w:color="auto"/>
              <w:right w:val="single" w:sz="2" w:space="0" w:color="auto"/>
            </w:tcBorders>
          </w:tcPr>
          <w:p w14:paraId="51E4329F" w14:textId="77777777" w:rsidR="00E6364D" w:rsidRPr="00FF353C" w:rsidRDefault="00E6364D" w:rsidP="00485DF3">
            <w:pPr>
              <w:pStyle w:val="NormalLeft"/>
              <w:rPr>
                <w:lang w:val="en-GB"/>
              </w:rPr>
            </w:pPr>
            <w:r w:rsidRPr="00FF353C">
              <w:rPr>
                <w:lang w:val="en-GB"/>
              </w:rPr>
              <w:t>Total Non–Life obligations, Best Estimate of Claims Provisions, Gross, total direct business</w:t>
            </w:r>
          </w:p>
        </w:tc>
        <w:tc>
          <w:tcPr>
            <w:tcW w:w="4086" w:type="dxa"/>
            <w:tcBorders>
              <w:top w:val="single" w:sz="2" w:space="0" w:color="auto"/>
              <w:left w:val="single" w:sz="2" w:space="0" w:color="auto"/>
              <w:bottom w:val="single" w:sz="2" w:space="0" w:color="auto"/>
              <w:right w:val="single" w:sz="2" w:space="0" w:color="auto"/>
            </w:tcBorders>
          </w:tcPr>
          <w:p w14:paraId="3A76D4D4" w14:textId="77777777" w:rsidR="00E6364D" w:rsidRPr="00FF353C" w:rsidRDefault="00E6364D" w:rsidP="00485DF3">
            <w:pPr>
              <w:pStyle w:val="NormalLeft"/>
              <w:rPr>
                <w:lang w:val="en-GB"/>
              </w:rPr>
            </w:pPr>
            <w:r w:rsidRPr="00FF353C">
              <w:rPr>
                <w:lang w:val="en-GB"/>
              </w:rPr>
              <w:t>The total amount of best estimate for Claims provisions, direct business, gross of the amounts recoverable from reinsurance contracts, special purpose vehicles and finite reinsurance.</w:t>
            </w:r>
          </w:p>
        </w:tc>
      </w:tr>
      <w:tr w:rsidR="00E6364D" w:rsidRPr="00FF353C" w14:paraId="719AFB0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80938D5" w14:textId="77777777" w:rsidR="00E6364D" w:rsidRPr="00FF353C" w:rsidRDefault="00E6364D" w:rsidP="00485DF3">
            <w:pPr>
              <w:pStyle w:val="NormalLeft"/>
              <w:rPr>
                <w:lang w:val="en-GB"/>
              </w:rPr>
            </w:pPr>
            <w:r w:rsidRPr="00FF353C">
              <w:rPr>
                <w:lang w:val="en-GB"/>
              </w:rPr>
              <w:t>C0020 to C0130/R0180</w:t>
            </w:r>
          </w:p>
        </w:tc>
        <w:tc>
          <w:tcPr>
            <w:tcW w:w="3064" w:type="dxa"/>
            <w:tcBorders>
              <w:top w:val="single" w:sz="2" w:space="0" w:color="auto"/>
              <w:left w:val="single" w:sz="2" w:space="0" w:color="auto"/>
              <w:bottom w:val="single" w:sz="2" w:space="0" w:color="auto"/>
              <w:right w:val="single" w:sz="2" w:space="0" w:color="auto"/>
            </w:tcBorders>
          </w:tcPr>
          <w:p w14:paraId="44D62A1B" w14:textId="77777777" w:rsidR="00E6364D" w:rsidRPr="00FF353C" w:rsidRDefault="00E6364D" w:rsidP="00485DF3">
            <w:pPr>
              <w:pStyle w:val="NormalLeft"/>
              <w:rPr>
                <w:lang w:val="en-GB"/>
              </w:rPr>
            </w:pPr>
            <w:r w:rsidRPr="00FF353C">
              <w:rPr>
                <w:lang w:val="en-GB"/>
              </w:rPr>
              <w:t>Best Estimate of Claims Provisions, Gross —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71A28C5" w14:textId="77777777" w:rsidR="00E6364D" w:rsidRPr="00FF353C" w:rsidRDefault="00E6364D" w:rsidP="00485DF3">
            <w:pPr>
              <w:pStyle w:val="NormalLeft"/>
              <w:rPr>
                <w:lang w:val="en-GB"/>
              </w:rPr>
            </w:pPr>
            <w:r w:rsidRPr="00FF353C">
              <w:rPr>
                <w:lang w:val="en-GB"/>
              </w:rPr>
              <w:t>The amount of best estimate for claims provisions, gross of the amounts recoverable from reinsurance contracts, special purpose vehicles and finite reinsurance, for each line of business, as defined in Annex I to Delegated Regulation (EU) 2015/35, regarding accepted proportional reinsurance.</w:t>
            </w:r>
          </w:p>
        </w:tc>
      </w:tr>
      <w:tr w:rsidR="00E6364D" w:rsidRPr="00FF353C" w14:paraId="5C827D6E"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19D7091" w14:textId="77777777" w:rsidR="00E6364D" w:rsidRPr="00FF353C" w:rsidRDefault="00E6364D" w:rsidP="00485DF3">
            <w:pPr>
              <w:pStyle w:val="NormalLeft"/>
              <w:rPr>
                <w:lang w:val="en-GB"/>
              </w:rPr>
            </w:pPr>
            <w:r w:rsidRPr="00FF353C">
              <w:rPr>
                <w:lang w:val="en-GB"/>
              </w:rPr>
              <w:t>C0180/R0180</w:t>
            </w:r>
          </w:p>
        </w:tc>
        <w:tc>
          <w:tcPr>
            <w:tcW w:w="3064" w:type="dxa"/>
            <w:tcBorders>
              <w:top w:val="single" w:sz="2" w:space="0" w:color="auto"/>
              <w:left w:val="single" w:sz="2" w:space="0" w:color="auto"/>
              <w:bottom w:val="single" w:sz="2" w:space="0" w:color="auto"/>
              <w:right w:val="single" w:sz="2" w:space="0" w:color="auto"/>
            </w:tcBorders>
          </w:tcPr>
          <w:p w14:paraId="6FF464E2" w14:textId="77777777" w:rsidR="00E6364D" w:rsidRPr="00FF353C" w:rsidRDefault="00E6364D" w:rsidP="00485DF3">
            <w:pPr>
              <w:pStyle w:val="NormalLeft"/>
              <w:rPr>
                <w:lang w:val="en-GB"/>
              </w:rPr>
            </w:pPr>
            <w:r w:rsidRPr="00FF353C">
              <w:rPr>
                <w:lang w:val="en-GB"/>
              </w:rPr>
              <w:t>Total Non–Life obligations, Best Estimate of Claims Provisions, Gross,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DCF15C2" w14:textId="77777777" w:rsidR="00E6364D" w:rsidRPr="00FF353C" w:rsidRDefault="00E6364D" w:rsidP="00485DF3">
            <w:pPr>
              <w:pStyle w:val="NormalLeft"/>
              <w:rPr>
                <w:lang w:val="en-GB"/>
              </w:rPr>
            </w:pPr>
            <w:r w:rsidRPr="00FF353C">
              <w:rPr>
                <w:lang w:val="en-GB"/>
              </w:rPr>
              <w:t>The total amount of best estimate for Claims provisions, accepted proportional reinsurance business, gross of the amounts recoverable from reinsurance contracts, special purpose vehicles and finite reinsurance.</w:t>
            </w:r>
          </w:p>
        </w:tc>
      </w:tr>
      <w:tr w:rsidR="00E6364D" w:rsidRPr="00FF353C" w14:paraId="1B32EA9A"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12C985" w14:textId="77777777" w:rsidR="00E6364D" w:rsidRPr="00FF353C" w:rsidRDefault="00E6364D" w:rsidP="00485DF3">
            <w:pPr>
              <w:pStyle w:val="NormalLeft"/>
              <w:rPr>
                <w:lang w:val="en-GB"/>
              </w:rPr>
            </w:pPr>
            <w:r w:rsidRPr="00FF353C">
              <w:rPr>
                <w:lang w:val="en-GB"/>
              </w:rPr>
              <w:t>C0140 to C0170/R0190</w:t>
            </w:r>
          </w:p>
        </w:tc>
        <w:tc>
          <w:tcPr>
            <w:tcW w:w="3064" w:type="dxa"/>
            <w:tcBorders>
              <w:top w:val="single" w:sz="2" w:space="0" w:color="auto"/>
              <w:left w:val="single" w:sz="2" w:space="0" w:color="auto"/>
              <w:bottom w:val="single" w:sz="2" w:space="0" w:color="auto"/>
              <w:right w:val="single" w:sz="2" w:space="0" w:color="auto"/>
            </w:tcBorders>
          </w:tcPr>
          <w:p w14:paraId="0CC99DA8" w14:textId="77777777" w:rsidR="00E6364D" w:rsidRPr="00FF353C" w:rsidRDefault="00E6364D" w:rsidP="00485DF3">
            <w:pPr>
              <w:pStyle w:val="NormalLeft"/>
              <w:rPr>
                <w:lang w:val="en-GB"/>
              </w:rPr>
            </w:pPr>
            <w:r w:rsidRPr="00FF353C">
              <w:rPr>
                <w:lang w:val="en-GB"/>
              </w:rPr>
              <w:t>Best Estimate of Claims Provisions, Gross —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2DB1DB32" w14:textId="77777777" w:rsidR="00E6364D" w:rsidRPr="00FF353C" w:rsidRDefault="00E6364D" w:rsidP="00485DF3">
            <w:pPr>
              <w:pStyle w:val="NormalLeft"/>
              <w:rPr>
                <w:lang w:val="en-GB"/>
              </w:rPr>
            </w:pPr>
            <w:r w:rsidRPr="00FF353C">
              <w:rPr>
                <w:lang w:val="en-GB"/>
              </w:rPr>
              <w:t>The amount of best estimate for Claims Provisions, gross of the amounts recoverable from reinsurance contracts, special purpose vehicles and finite reinsurance, for each line of business, as defined in Annex I to Delegated Regulation (EU) 2015/35, regarding accepted non proportional reinsurance.</w:t>
            </w:r>
          </w:p>
        </w:tc>
      </w:tr>
      <w:tr w:rsidR="00E6364D" w:rsidRPr="00FF353C" w14:paraId="069CAF3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5EDCD5" w14:textId="77777777" w:rsidR="00E6364D" w:rsidRPr="00FF353C" w:rsidRDefault="00E6364D" w:rsidP="00485DF3">
            <w:pPr>
              <w:pStyle w:val="NormalLeft"/>
              <w:rPr>
                <w:lang w:val="en-GB"/>
              </w:rPr>
            </w:pPr>
            <w:r w:rsidRPr="00FF353C">
              <w:rPr>
                <w:lang w:val="en-GB"/>
              </w:rPr>
              <w:t>C0180/R0190</w:t>
            </w:r>
          </w:p>
        </w:tc>
        <w:tc>
          <w:tcPr>
            <w:tcW w:w="3064" w:type="dxa"/>
            <w:tcBorders>
              <w:top w:val="single" w:sz="2" w:space="0" w:color="auto"/>
              <w:left w:val="single" w:sz="2" w:space="0" w:color="auto"/>
              <w:bottom w:val="single" w:sz="2" w:space="0" w:color="auto"/>
              <w:right w:val="single" w:sz="2" w:space="0" w:color="auto"/>
            </w:tcBorders>
          </w:tcPr>
          <w:p w14:paraId="514A8469" w14:textId="77777777" w:rsidR="00E6364D" w:rsidRPr="00FF353C" w:rsidRDefault="00E6364D" w:rsidP="00485DF3">
            <w:pPr>
              <w:pStyle w:val="NormalLeft"/>
              <w:rPr>
                <w:lang w:val="en-GB"/>
              </w:rPr>
            </w:pPr>
            <w:r w:rsidRPr="00FF353C">
              <w:rPr>
                <w:lang w:val="en-GB"/>
              </w:rPr>
              <w:t>Total Non–Life obligations, Best Estimate of Claims Provisions, Gross —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32C6905B" w14:textId="77777777" w:rsidR="00E6364D" w:rsidRPr="00FF353C" w:rsidRDefault="00E6364D" w:rsidP="00485DF3">
            <w:pPr>
              <w:pStyle w:val="NormalLeft"/>
              <w:rPr>
                <w:lang w:val="en-GB"/>
              </w:rPr>
            </w:pPr>
            <w:r w:rsidRPr="00FF353C">
              <w:rPr>
                <w:lang w:val="en-GB"/>
              </w:rPr>
              <w:t>The total amount of best estimate for Claims Provisions, gross of the amounts recoverable from reinsurance contracts, special purpose vehicles and finite reinsurance.</w:t>
            </w:r>
          </w:p>
        </w:tc>
      </w:tr>
      <w:tr w:rsidR="00E6364D" w:rsidRPr="00FF353C" w14:paraId="7BBAFA5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3FB1871" w14:textId="77777777" w:rsidR="00E6364D" w:rsidRPr="00FF353C" w:rsidRDefault="00E6364D" w:rsidP="00485DF3">
            <w:pPr>
              <w:pStyle w:val="NormalLeft"/>
              <w:rPr>
                <w:lang w:val="en-GB"/>
              </w:rPr>
            </w:pPr>
            <w:r w:rsidRPr="00FF353C">
              <w:rPr>
                <w:lang w:val="en-GB"/>
              </w:rPr>
              <w:t>C0020 to C0170/R0200</w:t>
            </w:r>
          </w:p>
        </w:tc>
        <w:tc>
          <w:tcPr>
            <w:tcW w:w="3064" w:type="dxa"/>
            <w:tcBorders>
              <w:top w:val="single" w:sz="2" w:space="0" w:color="auto"/>
              <w:left w:val="single" w:sz="2" w:space="0" w:color="auto"/>
              <w:bottom w:val="single" w:sz="2" w:space="0" w:color="auto"/>
              <w:right w:val="single" w:sz="2" w:space="0" w:color="auto"/>
            </w:tcBorders>
          </w:tcPr>
          <w:p w14:paraId="12E56EC3" w14:textId="77777777" w:rsidR="00E6364D" w:rsidRPr="00FF353C" w:rsidRDefault="00E6364D" w:rsidP="00485DF3">
            <w:pPr>
              <w:pStyle w:val="NormalLeft"/>
              <w:rPr>
                <w:lang w:val="en-GB"/>
              </w:rPr>
            </w:pPr>
            <w:r w:rsidRPr="00FF353C">
              <w:rPr>
                <w:lang w:val="en-GB"/>
              </w:rPr>
              <w:t xml:space="preserve">Best Estimate of Claims provisions, Total recoverable </w:t>
            </w:r>
            <w:r w:rsidRPr="00FF353C">
              <w:rPr>
                <w:lang w:val="en-GB"/>
              </w:rPr>
              <w:lastRenderedPageBreak/>
              <w:t>from reinsurance/SPV and Finite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06D6DBCD" w14:textId="77777777" w:rsidR="00E6364D" w:rsidRPr="00FF353C" w:rsidRDefault="00E6364D" w:rsidP="00485DF3">
            <w:pPr>
              <w:pStyle w:val="NormalLeft"/>
              <w:rPr>
                <w:lang w:val="en-GB"/>
              </w:rPr>
            </w:pPr>
            <w:r w:rsidRPr="00FF353C">
              <w:rPr>
                <w:lang w:val="en-GB"/>
              </w:rPr>
              <w:lastRenderedPageBreak/>
              <w:t xml:space="preserve">Total recoverable from reinsurance/SPV and Finite Re, before </w:t>
            </w:r>
            <w:r w:rsidRPr="00FF353C">
              <w:rPr>
                <w:lang w:val="en-GB"/>
              </w:rPr>
              <w:lastRenderedPageBreak/>
              <w:t>the adjustment for expected losses due to counterparty default, referred to the Best Estimate for Claims Provisions, for each line of business, as defined in Annex I to Delegated Regulation (EU) 2015/35, regarding direct and accepted reinsurance business.</w:t>
            </w:r>
          </w:p>
        </w:tc>
      </w:tr>
      <w:tr w:rsidR="00E6364D" w:rsidRPr="00FF353C" w14:paraId="26590CEA"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F230EFC" w14:textId="77777777" w:rsidR="00E6364D" w:rsidRPr="00FF353C" w:rsidRDefault="00E6364D" w:rsidP="00485DF3">
            <w:pPr>
              <w:pStyle w:val="NormalLeft"/>
              <w:rPr>
                <w:lang w:val="en-GB"/>
              </w:rPr>
            </w:pPr>
            <w:r w:rsidRPr="00FF353C">
              <w:rPr>
                <w:lang w:val="en-GB"/>
              </w:rPr>
              <w:lastRenderedPageBreak/>
              <w:t>C0180/R0200</w:t>
            </w:r>
          </w:p>
        </w:tc>
        <w:tc>
          <w:tcPr>
            <w:tcW w:w="3064" w:type="dxa"/>
            <w:tcBorders>
              <w:top w:val="single" w:sz="2" w:space="0" w:color="auto"/>
              <w:left w:val="single" w:sz="2" w:space="0" w:color="auto"/>
              <w:bottom w:val="single" w:sz="2" w:space="0" w:color="auto"/>
              <w:right w:val="single" w:sz="2" w:space="0" w:color="auto"/>
            </w:tcBorders>
          </w:tcPr>
          <w:p w14:paraId="0F02ADB2" w14:textId="77777777" w:rsidR="00E6364D" w:rsidRPr="00FF353C" w:rsidRDefault="00E6364D" w:rsidP="00485DF3">
            <w:pPr>
              <w:pStyle w:val="NormalLeft"/>
              <w:rPr>
                <w:lang w:val="en-GB"/>
              </w:rPr>
            </w:pPr>
            <w:r w:rsidRPr="00FF353C">
              <w:rPr>
                <w:lang w:val="en-GB"/>
              </w:rPr>
              <w:t>Total Non–Life obligations, Best estimate of Claims Provisions, Total recoverable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74CE3876" w14:textId="77777777" w:rsidR="00E6364D" w:rsidRPr="00FF353C" w:rsidRDefault="00E6364D" w:rsidP="00485DF3">
            <w:pPr>
              <w:pStyle w:val="NormalLeft"/>
              <w:rPr>
                <w:lang w:val="en-GB"/>
              </w:rPr>
            </w:pPr>
            <w:r w:rsidRPr="00FF353C">
              <w:rPr>
                <w:lang w:val="en-GB"/>
              </w:rPr>
              <w:t>The Total recoverable from reinsurance/SPV, and Finite before the adjustment for expected losses due to counterparty default, referred to the Best Estimate for Claims Provisions.</w:t>
            </w:r>
          </w:p>
        </w:tc>
      </w:tr>
      <w:tr w:rsidR="00E6364D" w:rsidRPr="00FF353C" w14:paraId="6469416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1514533" w14:textId="77777777" w:rsidR="00E6364D" w:rsidRPr="00FF353C" w:rsidRDefault="00E6364D" w:rsidP="00485DF3">
            <w:pPr>
              <w:pStyle w:val="NormalLeft"/>
              <w:rPr>
                <w:lang w:val="en-GB"/>
              </w:rPr>
            </w:pPr>
            <w:r w:rsidRPr="00FF353C">
              <w:rPr>
                <w:lang w:val="en-GB"/>
              </w:rPr>
              <w:t>C0020 to C0170/R0210</w:t>
            </w:r>
          </w:p>
        </w:tc>
        <w:tc>
          <w:tcPr>
            <w:tcW w:w="3064" w:type="dxa"/>
            <w:tcBorders>
              <w:top w:val="single" w:sz="2" w:space="0" w:color="auto"/>
              <w:left w:val="single" w:sz="2" w:space="0" w:color="auto"/>
              <w:bottom w:val="single" w:sz="2" w:space="0" w:color="auto"/>
              <w:right w:val="single" w:sz="2" w:space="0" w:color="auto"/>
            </w:tcBorders>
          </w:tcPr>
          <w:p w14:paraId="65D88759" w14:textId="77777777" w:rsidR="00E6364D" w:rsidRPr="00FF353C" w:rsidRDefault="00E6364D" w:rsidP="00485DF3">
            <w:pPr>
              <w:pStyle w:val="NormalLeft"/>
              <w:rPr>
                <w:lang w:val="en-GB"/>
              </w:rPr>
            </w:pPr>
            <w:r w:rsidRPr="00FF353C">
              <w:rPr>
                <w:lang w:val="en-GB"/>
              </w:rPr>
              <w:t>Best Estimate of Claims provisions, Recoverables from reinsurance (except SPV and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ECD48A9" w14:textId="77777777" w:rsidR="00E6364D" w:rsidRPr="00FF353C" w:rsidRDefault="00E6364D" w:rsidP="00485DF3">
            <w:pPr>
              <w:pStyle w:val="NormalLeft"/>
              <w:rPr>
                <w:lang w:val="en-GB"/>
              </w:rPr>
            </w:pPr>
            <w:r w:rsidRPr="00FF353C">
              <w:rPr>
                <w:lang w:val="en-GB"/>
              </w:rPr>
              <w:t>The amount of Recoverables from reinsurance (except SPV and Finite Reinsurance) before adjustment for expected losses, referred to the Best Estimate for Claims Provisions, for each line of business, as defined in Annex I to Delegated Regulation (EU) 2015/35, regarding direct and accepted reinsurance business.</w:t>
            </w:r>
          </w:p>
        </w:tc>
      </w:tr>
      <w:tr w:rsidR="00E6364D" w:rsidRPr="00FF353C" w14:paraId="049F17E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FDF2BE" w14:textId="77777777" w:rsidR="00E6364D" w:rsidRPr="00FF353C" w:rsidRDefault="00E6364D" w:rsidP="00485DF3">
            <w:pPr>
              <w:pStyle w:val="NormalLeft"/>
              <w:rPr>
                <w:lang w:val="en-GB"/>
              </w:rPr>
            </w:pPr>
            <w:r w:rsidRPr="00FF353C">
              <w:rPr>
                <w:lang w:val="en-GB"/>
              </w:rPr>
              <w:t>C0180/R0210</w:t>
            </w:r>
          </w:p>
        </w:tc>
        <w:tc>
          <w:tcPr>
            <w:tcW w:w="3064" w:type="dxa"/>
            <w:tcBorders>
              <w:top w:val="single" w:sz="2" w:space="0" w:color="auto"/>
              <w:left w:val="single" w:sz="2" w:space="0" w:color="auto"/>
              <w:bottom w:val="single" w:sz="2" w:space="0" w:color="auto"/>
              <w:right w:val="single" w:sz="2" w:space="0" w:color="auto"/>
            </w:tcBorders>
          </w:tcPr>
          <w:p w14:paraId="0D5627F6" w14:textId="77777777" w:rsidR="00E6364D" w:rsidRPr="00FF353C" w:rsidRDefault="00E6364D" w:rsidP="00485DF3">
            <w:pPr>
              <w:pStyle w:val="NormalLeft"/>
              <w:rPr>
                <w:lang w:val="en-GB"/>
              </w:rPr>
            </w:pPr>
            <w:r w:rsidRPr="00FF353C">
              <w:rPr>
                <w:lang w:val="en-GB"/>
              </w:rPr>
              <w:t>Total Non–Life obligations, Best estimate of Claims provisions, Total Recoverables from reinsurance (except SPV and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D47C00A" w14:textId="77777777" w:rsidR="00E6364D" w:rsidRPr="00FF353C" w:rsidRDefault="00E6364D" w:rsidP="00485DF3">
            <w:pPr>
              <w:pStyle w:val="NormalLeft"/>
              <w:rPr>
                <w:lang w:val="en-GB"/>
              </w:rPr>
            </w:pPr>
            <w:r w:rsidRPr="00FF353C">
              <w:rPr>
                <w:lang w:val="en-GB"/>
              </w:rPr>
              <w:t>The total amount of Recoverables from reinsurance (except SPV and Finite Reinsurance) before adjustment for expected losses, referred to the Best Estimate for Claims Provisions.</w:t>
            </w:r>
          </w:p>
        </w:tc>
      </w:tr>
      <w:tr w:rsidR="00E6364D" w:rsidRPr="00FF353C" w14:paraId="21E61EB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664AB58" w14:textId="77777777" w:rsidR="00E6364D" w:rsidRPr="00FF353C" w:rsidRDefault="00E6364D" w:rsidP="00485DF3">
            <w:pPr>
              <w:pStyle w:val="NormalLeft"/>
              <w:rPr>
                <w:lang w:val="en-GB"/>
              </w:rPr>
            </w:pPr>
            <w:r w:rsidRPr="00FF353C">
              <w:rPr>
                <w:lang w:val="en-GB"/>
              </w:rPr>
              <w:t>C0020 to C0170/R0220</w:t>
            </w:r>
          </w:p>
        </w:tc>
        <w:tc>
          <w:tcPr>
            <w:tcW w:w="3064" w:type="dxa"/>
            <w:tcBorders>
              <w:top w:val="single" w:sz="2" w:space="0" w:color="auto"/>
              <w:left w:val="single" w:sz="2" w:space="0" w:color="auto"/>
              <w:bottom w:val="single" w:sz="2" w:space="0" w:color="auto"/>
              <w:right w:val="single" w:sz="2" w:space="0" w:color="auto"/>
            </w:tcBorders>
          </w:tcPr>
          <w:p w14:paraId="3F0E322D" w14:textId="77777777" w:rsidR="00E6364D" w:rsidRPr="00FF353C" w:rsidRDefault="00E6364D" w:rsidP="00485DF3">
            <w:pPr>
              <w:pStyle w:val="NormalLeft"/>
              <w:rPr>
                <w:lang w:val="en-GB"/>
              </w:rPr>
            </w:pPr>
            <w:r w:rsidRPr="00FF353C">
              <w:rPr>
                <w:lang w:val="en-GB"/>
              </w:rPr>
              <w:t>Best Estimate of Claims provisions, Recoverables from SPV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1EA7AEB5" w14:textId="77777777" w:rsidR="00E6364D" w:rsidRPr="00FF353C" w:rsidRDefault="00E6364D" w:rsidP="00485DF3">
            <w:pPr>
              <w:pStyle w:val="NormalLeft"/>
              <w:rPr>
                <w:lang w:val="en-GB"/>
              </w:rPr>
            </w:pPr>
            <w:r w:rsidRPr="00FF353C">
              <w:rPr>
                <w:lang w:val="en-GB"/>
              </w:rPr>
              <w:t>The amount of Recoverables from SPV before adjustment for expected losses, referred to the Best Estimate for Claims Provisions, for each line of business, as defined in Annex I to Delegated Regulation (EU) 2015/35, regarding direct and accepted reinsurance business.</w:t>
            </w:r>
          </w:p>
        </w:tc>
      </w:tr>
      <w:tr w:rsidR="00E6364D" w:rsidRPr="00FF353C" w14:paraId="160A07D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35E8FE" w14:textId="77777777" w:rsidR="00E6364D" w:rsidRPr="00FF353C" w:rsidRDefault="00E6364D" w:rsidP="00485DF3">
            <w:pPr>
              <w:pStyle w:val="NormalLeft"/>
              <w:rPr>
                <w:lang w:val="en-GB"/>
              </w:rPr>
            </w:pPr>
            <w:r w:rsidRPr="00FF353C">
              <w:rPr>
                <w:lang w:val="en-GB"/>
              </w:rPr>
              <w:t>C0180/R0220</w:t>
            </w:r>
          </w:p>
        </w:tc>
        <w:tc>
          <w:tcPr>
            <w:tcW w:w="3064" w:type="dxa"/>
            <w:tcBorders>
              <w:top w:val="single" w:sz="2" w:space="0" w:color="auto"/>
              <w:left w:val="single" w:sz="2" w:space="0" w:color="auto"/>
              <w:bottom w:val="single" w:sz="2" w:space="0" w:color="auto"/>
              <w:right w:val="single" w:sz="2" w:space="0" w:color="auto"/>
            </w:tcBorders>
          </w:tcPr>
          <w:p w14:paraId="733811D1" w14:textId="77777777" w:rsidR="00E6364D" w:rsidRPr="00FF353C" w:rsidRDefault="00E6364D" w:rsidP="00485DF3">
            <w:pPr>
              <w:pStyle w:val="NormalLeft"/>
              <w:rPr>
                <w:lang w:val="en-GB"/>
              </w:rPr>
            </w:pPr>
            <w:r w:rsidRPr="00FF353C">
              <w:rPr>
                <w:lang w:val="en-GB"/>
              </w:rPr>
              <w:t>Total Non–Life obligations, Best Estimate of Claims Provisions, 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49106BF2" w14:textId="77777777" w:rsidR="00E6364D" w:rsidRPr="00FF353C" w:rsidRDefault="00E6364D" w:rsidP="00485DF3">
            <w:pPr>
              <w:pStyle w:val="NormalLeft"/>
              <w:rPr>
                <w:lang w:val="en-GB"/>
              </w:rPr>
            </w:pPr>
            <w:r w:rsidRPr="00FF353C">
              <w:rPr>
                <w:lang w:val="en-GB"/>
              </w:rPr>
              <w:t>The total amount of Recoverables from SPV before adjustment for expected losses, referred to the Best Estimate for Claims Provisions.</w:t>
            </w:r>
          </w:p>
        </w:tc>
      </w:tr>
      <w:tr w:rsidR="00E6364D" w:rsidRPr="00FF353C" w14:paraId="08C9D1E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9DBB6A6" w14:textId="77777777" w:rsidR="00E6364D" w:rsidRPr="00FF353C" w:rsidRDefault="00E6364D" w:rsidP="00485DF3">
            <w:pPr>
              <w:pStyle w:val="NormalLeft"/>
              <w:rPr>
                <w:lang w:val="en-GB"/>
              </w:rPr>
            </w:pPr>
            <w:r w:rsidRPr="00FF353C">
              <w:rPr>
                <w:lang w:val="en-GB"/>
              </w:rPr>
              <w:lastRenderedPageBreak/>
              <w:t>C0020 to C0170/R0230</w:t>
            </w:r>
          </w:p>
        </w:tc>
        <w:tc>
          <w:tcPr>
            <w:tcW w:w="3064" w:type="dxa"/>
            <w:tcBorders>
              <w:top w:val="single" w:sz="2" w:space="0" w:color="auto"/>
              <w:left w:val="single" w:sz="2" w:space="0" w:color="auto"/>
              <w:bottom w:val="single" w:sz="2" w:space="0" w:color="auto"/>
              <w:right w:val="single" w:sz="2" w:space="0" w:color="auto"/>
            </w:tcBorders>
          </w:tcPr>
          <w:p w14:paraId="1CFAB53B" w14:textId="77777777" w:rsidR="00E6364D" w:rsidRPr="00FF353C" w:rsidRDefault="00E6364D" w:rsidP="00485DF3">
            <w:pPr>
              <w:pStyle w:val="NormalLeft"/>
              <w:rPr>
                <w:lang w:val="en-GB"/>
              </w:rPr>
            </w:pPr>
            <w:r w:rsidRPr="00FF353C">
              <w:rPr>
                <w:lang w:val="en-GB"/>
              </w:rPr>
              <w:t>Best Estimate of Claims provisions, Recoverables from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9075161" w14:textId="77777777" w:rsidR="00E6364D" w:rsidRPr="00FF353C" w:rsidRDefault="00E6364D" w:rsidP="00485DF3">
            <w:pPr>
              <w:pStyle w:val="NormalLeft"/>
              <w:rPr>
                <w:lang w:val="en-GB"/>
              </w:rPr>
            </w:pPr>
            <w:r w:rsidRPr="00FF353C">
              <w:rPr>
                <w:lang w:val="en-GB"/>
              </w:rPr>
              <w:t>The amount of Recoverables from Finite Reinsurance before adjustment for expected losses, referred to the best estimate for claims provisions, for each line of business, as defined in Annex I to Delegated Regulation (EU) 2015/35, regarding direct business and accepted reinsurance business.</w:t>
            </w:r>
          </w:p>
        </w:tc>
      </w:tr>
      <w:tr w:rsidR="00E6364D" w:rsidRPr="00FF353C" w14:paraId="0B636BE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1855DD5" w14:textId="77777777" w:rsidR="00E6364D" w:rsidRPr="00FF353C" w:rsidRDefault="00E6364D" w:rsidP="00485DF3">
            <w:pPr>
              <w:pStyle w:val="NormalLeft"/>
              <w:rPr>
                <w:lang w:val="en-GB"/>
              </w:rPr>
            </w:pPr>
            <w:r w:rsidRPr="00FF353C">
              <w:rPr>
                <w:lang w:val="en-GB"/>
              </w:rPr>
              <w:t>C0180/R0230</w:t>
            </w:r>
          </w:p>
        </w:tc>
        <w:tc>
          <w:tcPr>
            <w:tcW w:w="3064" w:type="dxa"/>
            <w:tcBorders>
              <w:top w:val="single" w:sz="2" w:space="0" w:color="auto"/>
              <w:left w:val="single" w:sz="2" w:space="0" w:color="auto"/>
              <w:bottom w:val="single" w:sz="2" w:space="0" w:color="auto"/>
              <w:right w:val="single" w:sz="2" w:space="0" w:color="auto"/>
            </w:tcBorders>
          </w:tcPr>
          <w:p w14:paraId="346D9DF4" w14:textId="77777777" w:rsidR="00E6364D" w:rsidRPr="00FF353C" w:rsidRDefault="00E6364D" w:rsidP="00485DF3">
            <w:pPr>
              <w:pStyle w:val="NormalLeft"/>
              <w:rPr>
                <w:lang w:val="en-GB"/>
              </w:rPr>
            </w:pPr>
            <w:r w:rsidRPr="00FF353C">
              <w:rPr>
                <w:lang w:val="en-GB"/>
              </w:rPr>
              <w:t>Total Non–Life obligations, Best Estimate of Claims Provisions, Recoverables from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6C5170DB" w14:textId="77777777" w:rsidR="00E6364D" w:rsidRPr="00FF353C" w:rsidRDefault="00E6364D" w:rsidP="00485DF3">
            <w:pPr>
              <w:pStyle w:val="NormalLeft"/>
              <w:rPr>
                <w:lang w:val="en-GB"/>
              </w:rPr>
            </w:pPr>
            <w:r w:rsidRPr="00FF353C">
              <w:rPr>
                <w:lang w:val="en-GB"/>
              </w:rPr>
              <w:t>The total amount of Recoverables from Finite Reinsurance before adjustment for expected losses, referred to the Best Estimate for Claims Provisions.</w:t>
            </w:r>
          </w:p>
        </w:tc>
      </w:tr>
      <w:tr w:rsidR="00E6364D" w:rsidRPr="00FF353C" w14:paraId="4B7D6AB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02E8D5B" w14:textId="77777777" w:rsidR="00E6364D" w:rsidRPr="00FF353C" w:rsidRDefault="00E6364D" w:rsidP="00485DF3">
            <w:pPr>
              <w:pStyle w:val="NormalLeft"/>
              <w:rPr>
                <w:lang w:val="en-GB"/>
              </w:rPr>
            </w:pPr>
            <w:r w:rsidRPr="00FF353C">
              <w:rPr>
                <w:lang w:val="en-GB"/>
              </w:rPr>
              <w:t>C0020 to C0170/R0240</w:t>
            </w:r>
          </w:p>
        </w:tc>
        <w:tc>
          <w:tcPr>
            <w:tcW w:w="3064" w:type="dxa"/>
            <w:tcBorders>
              <w:top w:val="single" w:sz="2" w:space="0" w:color="auto"/>
              <w:left w:val="single" w:sz="2" w:space="0" w:color="auto"/>
              <w:bottom w:val="single" w:sz="2" w:space="0" w:color="auto"/>
              <w:right w:val="single" w:sz="2" w:space="0" w:color="auto"/>
            </w:tcBorders>
          </w:tcPr>
          <w:p w14:paraId="14F17DC7" w14:textId="77777777" w:rsidR="00E6364D" w:rsidRPr="00FF353C" w:rsidRDefault="00E6364D" w:rsidP="00485DF3">
            <w:pPr>
              <w:pStyle w:val="NormalLeft"/>
              <w:rPr>
                <w:lang w:val="en-GB"/>
              </w:rPr>
            </w:pPr>
            <w:r w:rsidRPr="00FF353C">
              <w:rPr>
                <w:lang w:val="en-GB"/>
              </w:rPr>
              <w:t>Best Estimate of Claims provisions, Total recoverable from reinsurance/SPV and Finite re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F730B19" w14:textId="77777777" w:rsidR="00E6364D" w:rsidRPr="00FF353C" w:rsidRDefault="00E6364D" w:rsidP="00485DF3">
            <w:pPr>
              <w:pStyle w:val="NormalLeft"/>
              <w:rPr>
                <w:lang w:val="en-GB"/>
              </w:rPr>
            </w:pPr>
            <w:r w:rsidRPr="00FF353C">
              <w:rPr>
                <w:lang w:val="en-GB"/>
              </w:rPr>
              <w:t>The amount recoverable from reinsurance/SPV and Finite re after the adjustment for expected losses due to counterparty default, for each line of business, as defined in Annex I to Delegated Regulation (EU) 2015/35, regarding direct and accepted reinsurance business.</w:t>
            </w:r>
          </w:p>
        </w:tc>
      </w:tr>
      <w:tr w:rsidR="00E6364D" w:rsidRPr="00FF353C" w14:paraId="1A8B639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574006D" w14:textId="77777777" w:rsidR="00E6364D" w:rsidRPr="00FF353C" w:rsidRDefault="00E6364D" w:rsidP="00485DF3">
            <w:pPr>
              <w:pStyle w:val="NormalLeft"/>
              <w:rPr>
                <w:lang w:val="en-GB"/>
              </w:rPr>
            </w:pPr>
            <w:r w:rsidRPr="00FF353C">
              <w:rPr>
                <w:lang w:val="en-GB"/>
              </w:rPr>
              <w:t>C0180/R0240</w:t>
            </w:r>
          </w:p>
        </w:tc>
        <w:tc>
          <w:tcPr>
            <w:tcW w:w="3064" w:type="dxa"/>
            <w:tcBorders>
              <w:top w:val="single" w:sz="2" w:space="0" w:color="auto"/>
              <w:left w:val="single" w:sz="2" w:space="0" w:color="auto"/>
              <w:bottom w:val="single" w:sz="2" w:space="0" w:color="auto"/>
              <w:right w:val="single" w:sz="2" w:space="0" w:color="auto"/>
            </w:tcBorders>
          </w:tcPr>
          <w:p w14:paraId="6E410AA5" w14:textId="77777777" w:rsidR="00E6364D" w:rsidRPr="00FF353C" w:rsidRDefault="00E6364D" w:rsidP="00485DF3">
            <w:pPr>
              <w:pStyle w:val="NormalLeft"/>
              <w:rPr>
                <w:lang w:val="en-GB"/>
              </w:rPr>
            </w:pPr>
            <w:r w:rsidRPr="00FF353C">
              <w:rPr>
                <w:lang w:val="en-GB"/>
              </w:rPr>
              <w:t>Total Non–Life obligations, Best Estimate of Claims Provisions, Recoverable from reinsurance/SPV and Finite re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50424CDC" w14:textId="77777777" w:rsidR="00E6364D" w:rsidRPr="00FF353C" w:rsidRDefault="00E6364D" w:rsidP="00485DF3">
            <w:pPr>
              <w:pStyle w:val="NormalLeft"/>
              <w:rPr>
                <w:lang w:val="en-GB"/>
              </w:rPr>
            </w:pPr>
            <w:r w:rsidRPr="00FF353C">
              <w:rPr>
                <w:lang w:val="en-GB"/>
              </w:rPr>
              <w:t>The total amount of Recoverable from reinsurance/SPV and Finite re after the adjustment for expected losses due to counterparty default, referred to the Best Estimate for Claims Provisions.</w:t>
            </w:r>
          </w:p>
        </w:tc>
      </w:tr>
      <w:tr w:rsidR="00E6364D" w:rsidRPr="00FF353C" w14:paraId="41C2D59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077B519" w14:textId="77777777" w:rsidR="00E6364D" w:rsidRPr="00FF353C" w:rsidRDefault="00E6364D" w:rsidP="00485DF3">
            <w:pPr>
              <w:pStyle w:val="NormalLeft"/>
              <w:rPr>
                <w:lang w:val="en-GB"/>
              </w:rPr>
            </w:pPr>
            <w:r w:rsidRPr="00FF353C">
              <w:rPr>
                <w:lang w:val="en-GB"/>
              </w:rPr>
              <w:t>C0020 to C0170/R0250</w:t>
            </w:r>
          </w:p>
        </w:tc>
        <w:tc>
          <w:tcPr>
            <w:tcW w:w="3064" w:type="dxa"/>
            <w:tcBorders>
              <w:top w:val="single" w:sz="2" w:space="0" w:color="auto"/>
              <w:left w:val="single" w:sz="2" w:space="0" w:color="auto"/>
              <w:bottom w:val="single" w:sz="2" w:space="0" w:color="auto"/>
              <w:right w:val="single" w:sz="2" w:space="0" w:color="auto"/>
            </w:tcBorders>
          </w:tcPr>
          <w:p w14:paraId="3B6B70DA" w14:textId="77777777" w:rsidR="00E6364D" w:rsidRPr="00FF353C" w:rsidRDefault="00E6364D" w:rsidP="00485DF3">
            <w:pPr>
              <w:pStyle w:val="NormalLeft"/>
              <w:rPr>
                <w:lang w:val="en-GB"/>
              </w:rPr>
            </w:pPr>
            <w:r w:rsidRPr="00FF353C">
              <w:rPr>
                <w:lang w:val="en-GB"/>
              </w:rPr>
              <w:t>Net best estimate of Claims provisions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3D51CE9" w14:textId="77777777" w:rsidR="00E6364D" w:rsidRPr="00FF353C" w:rsidRDefault="00E6364D" w:rsidP="00485DF3">
            <w:pPr>
              <w:pStyle w:val="NormalLeft"/>
              <w:rPr>
                <w:lang w:val="en-GB"/>
              </w:rPr>
            </w:pPr>
            <w:r w:rsidRPr="00FF353C">
              <w:rPr>
                <w:lang w:val="en-GB"/>
              </w:rPr>
              <w:t>The amount of net best estimate for claims provisions, for each line of business, as defined in Annex I to Delegated Regulation (EU) 2015/35, regarding direct and accepted reinsurance business.</w:t>
            </w:r>
          </w:p>
        </w:tc>
      </w:tr>
      <w:tr w:rsidR="00E6364D" w:rsidRPr="00FF353C" w14:paraId="612E827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A88A525" w14:textId="77777777" w:rsidR="00E6364D" w:rsidRPr="00FF353C" w:rsidRDefault="00E6364D" w:rsidP="00485DF3">
            <w:pPr>
              <w:pStyle w:val="NormalLeft"/>
              <w:rPr>
                <w:lang w:val="en-GB"/>
              </w:rPr>
            </w:pPr>
            <w:r w:rsidRPr="00FF353C">
              <w:rPr>
                <w:lang w:val="en-GB"/>
              </w:rPr>
              <w:t>C0180/R0250</w:t>
            </w:r>
          </w:p>
        </w:tc>
        <w:tc>
          <w:tcPr>
            <w:tcW w:w="3064" w:type="dxa"/>
            <w:tcBorders>
              <w:top w:val="single" w:sz="2" w:space="0" w:color="auto"/>
              <w:left w:val="single" w:sz="2" w:space="0" w:color="auto"/>
              <w:bottom w:val="single" w:sz="2" w:space="0" w:color="auto"/>
              <w:right w:val="single" w:sz="2" w:space="0" w:color="auto"/>
            </w:tcBorders>
          </w:tcPr>
          <w:p w14:paraId="17346B7D" w14:textId="77777777" w:rsidR="00E6364D" w:rsidRPr="00FF353C" w:rsidRDefault="00E6364D" w:rsidP="00485DF3">
            <w:pPr>
              <w:pStyle w:val="NormalLeft"/>
              <w:rPr>
                <w:lang w:val="en-GB"/>
              </w:rPr>
            </w:pPr>
            <w:r w:rsidRPr="00FF353C">
              <w:rPr>
                <w:lang w:val="en-GB"/>
              </w:rPr>
              <w:t>Total Non–Life obligations, Net best estimate of Claims Provisions</w:t>
            </w:r>
          </w:p>
        </w:tc>
        <w:tc>
          <w:tcPr>
            <w:tcW w:w="4086" w:type="dxa"/>
            <w:tcBorders>
              <w:top w:val="single" w:sz="2" w:space="0" w:color="auto"/>
              <w:left w:val="single" w:sz="2" w:space="0" w:color="auto"/>
              <w:bottom w:val="single" w:sz="2" w:space="0" w:color="auto"/>
              <w:right w:val="single" w:sz="2" w:space="0" w:color="auto"/>
            </w:tcBorders>
          </w:tcPr>
          <w:p w14:paraId="510C553A" w14:textId="77777777" w:rsidR="00E6364D" w:rsidRPr="00FF353C" w:rsidRDefault="00E6364D" w:rsidP="00485DF3">
            <w:pPr>
              <w:pStyle w:val="NormalLeft"/>
              <w:rPr>
                <w:lang w:val="en-GB"/>
              </w:rPr>
            </w:pPr>
            <w:r w:rsidRPr="00FF353C">
              <w:rPr>
                <w:lang w:val="en-GB"/>
              </w:rPr>
              <w:t>The total amount of net Best Estimate for Claims Provisions.</w:t>
            </w:r>
          </w:p>
        </w:tc>
      </w:tr>
      <w:tr w:rsidR="00E6364D" w:rsidRPr="00FF353C" w14:paraId="396260F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04FD463" w14:textId="77777777" w:rsidR="00E6364D" w:rsidRPr="00FF353C" w:rsidRDefault="00E6364D" w:rsidP="00485DF3">
            <w:pPr>
              <w:pStyle w:val="NormalLeft"/>
              <w:rPr>
                <w:lang w:val="en-GB"/>
              </w:rPr>
            </w:pPr>
            <w:r w:rsidRPr="00FF353C">
              <w:rPr>
                <w:lang w:val="en-GB"/>
              </w:rPr>
              <w:t>C0020 to C0170/R0260</w:t>
            </w:r>
          </w:p>
        </w:tc>
        <w:tc>
          <w:tcPr>
            <w:tcW w:w="3064" w:type="dxa"/>
            <w:tcBorders>
              <w:top w:val="single" w:sz="2" w:space="0" w:color="auto"/>
              <w:left w:val="single" w:sz="2" w:space="0" w:color="auto"/>
              <w:bottom w:val="single" w:sz="2" w:space="0" w:color="auto"/>
              <w:right w:val="single" w:sz="2" w:space="0" w:color="auto"/>
            </w:tcBorders>
          </w:tcPr>
          <w:p w14:paraId="2193CCE8" w14:textId="77777777" w:rsidR="00E6364D" w:rsidRPr="00FF353C" w:rsidRDefault="00E6364D" w:rsidP="00485DF3">
            <w:pPr>
              <w:pStyle w:val="NormalLeft"/>
              <w:rPr>
                <w:lang w:val="en-GB"/>
              </w:rPr>
            </w:pPr>
            <w:r w:rsidRPr="00FF353C">
              <w:rPr>
                <w:lang w:val="en-GB"/>
              </w:rPr>
              <w:t>Total best estimate, Gross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E28AC2F" w14:textId="77777777" w:rsidR="00E6364D" w:rsidRPr="00FF353C" w:rsidRDefault="00E6364D" w:rsidP="00485DF3">
            <w:pPr>
              <w:pStyle w:val="NormalLeft"/>
              <w:rPr>
                <w:lang w:val="en-GB"/>
              </w:rPr>
            </w:pPr>
            <w:r w:rsidRPr="00FF353C">
              <w:rPr>
                <w:lang w:val="en-GB"/>
              </w:rPr>
              <w:t>The amount of Total gross best estimate, for each line of business, as defined in Annex I to Delegated Regulation (EU) 2015/35, regarding direct and accepted reinsurance business.</w:t>
            </w:r>
          </w:p>
        </w:tc>
      </w:tr>
      <w:tr w:rsidR="00E6364D" w:rsidRPr="00FF353C" w14:paraId="17846B1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E2FA28E" w14:textId="77777777" w:rsidR="00E6364D" w:rsidRPr="00FF353C" w:rsidRDefault="00E6364D" w:rsidP="00485DF3">
            <w:pPr>
              <w:pStyle w:val="NormalLeft"/>
              <w:rPr>
                <w:lang w:val="en-GB"/>
              </w:rPr>
            </w:pPr>
            <w:r w:rsidRPr="00FF353C">
              <w:rPr>
                <w:lang w:val="en-GB"/>
              </w:rPr>
              <w:lastRenderedPageBreak/>
              <w:t>C0180/R0260</w:t>
            </w:r>
          </w:p>
        </w:tc>
        <w:tc>
          <w:tcPr>
            <w:tcW w:w="3064" w:type="dxa"/>
            <w:tcBorders>
              <w:top w:val="single" w:sz="2" w:space="0" w:color="auto"/>
              <w:left w:val="single" w:sz="2" w:space="0" w:color="auto"/>
              <w:bottom w:val="single" w:sz="2" w:space="0" w:color="auto"/>
              <w:right w:val="single" w:sz="2" w:space="0" w:color="auto"/>
            </w:tcBorders>
          </w:tcPr>
          <w:p w14:paraId="547BD07D" w14:textId="77777777" w:rsidR="00E6364D" w:rsidRPr="00FF353C" w:rsidRDefault="00E6364D" w:rsidP="00485DF3">
            <w:pPr>
              <w:pStyle w:val="NormalLeft"/>
              <w:rPr>
                <w:lang w:val="en-GB"/>
              </w:rPr>
            </w:pPr>
            <w:r w:rsidRPr="00FF353C">
              <w:rPr>
                <w:lang w:val="en-GB"/>
              </w:rPr>
              <w:t>Total Non–Life obligations, Total Best Estimate, Gross</w:t>
            </w:r>
          </w:p>
        </w:tc>
        <w:tc>
          <w:tcPr>
            <w:tcW w:w="4086" w:type="dxa"/>
            <w:tcBorders>
              <w:top w:val="single" w:sz="2" w:space="0" w:color="auto"/>
              <w:left w:val="single" w:sz="2" w:space="0" w:color="auto"/>
              <w:bottom w:val="single" w:sz="2" w:space="0" w:color="auto"/>
              <w:right w:val="single" w:sz="2" w:space="0" w:color="auto"/>
            </w:tcBorders>
          </w:tcPr>
          <w:p w14:paraId="2CFA4060" w14:textId="77777777" w:rsidR="00E6364D" w:rsidRPr="00FF353C" w:rsidRDefault="00E6364D" w:rsidP="00485DF3">
            <w:pPr>
              <w:pStyle w:val="NormalLeft"/>
              <w:rPr>
                <w:lang w:val="en-GB"/>
              </w:rPr>
            </w:pPr>
            <w:r w:rsidRPr="00FF353C">
              <w:rPr>
                <w:lang w:val="en-GB"/>
              </w:rPr>
              <w:t>The total amount of Gross Best Estimate (sum of the Premium Provision and Claims Provisions).</w:t>
            </w:r>
          </w:p>
        </w:tc>
      </w:tr>
      <w:tr w:rsidR="00E6364D" w:rsidRPr="00FF353C" w14:paraId="26660D6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E0DC88B" w14:textId="77777777" w:rsidR="00E6364D" w:rsidRPr="00FF353C" w:rsidRDefault="00E6364D" w:rsidP="00485DF3">
            <w:pPr>
              <w:pStyle w:val="NormalLeft"/>
              <w:rPr>
                <w:lang w:val="en-GB"/>
              </w:rPr>
            </w:pPr>
            <w:r w:rsidRPr="00FF353C">
              <w:rPr>
                <w:lang w:val="en-GB"/>
              </w:rPr>
              <w:t>C0020 to C0170/R0270</w:t>
            </w:r>
          </w:p>
        </w:tc>
        <w:tc>
          <w:tcPr>
            <w:tcW w:w="3064" w:type="dxa"/>
            <w:tcBorders>
              <w:top w:val="single" w:sz="2" w:space="0" w:color="auto"/>
              <w:left w:val="single" w:sz="2" w:space="0" w:color="auto"/>
              <w:bottom w:val="single" w:sz="2" w:space="0" w:color="auto"/>
              <w:right w:val="single" w:sz="2" w:space="0" w:color="auto"/>
            </w:tcBorders>
          </w:tcPr>
          <w:p w14:paraId="01D35F41" w14:textId="77777777" w:rsidR="00E6364D" w:rsidRPr="00FF353C" w:rsidRDefault="00E6364D" w:rsidP="00485DF3">
            <w:pPr>
              <w:pStyle w:val="NormalLeft"/>
              <w:rPr>
                <w:lang w:val="en-GB"/>
              </w:rPr>
            </w:pPr>
            <w:r w:rsidRPr="00FF353C">
              <w:rPr>
                <w:lang w:val="en-GB"/>
              </w:rPr>
              <w:t>Total best estimate, Net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4FA0387" w14:textId="77777777" w:rsidR="00E6364D" w:rsidRPr="00FF353C" w:rsidRDefault="00E6364D" w:rsidP="00485DF3">
            <w:pPr>
              <w:pStyle w:val="NormalLeft"/>
              <w:rPr>
                <w:lang w:val="en-GB"/>
              </w:rPr>
            </w:pPr>
            <w:r w:rsidRPr="00FF353C">
              <w:rPr>
                <w:lang w:val="en-GB"/>
              </w:rPr>
              <w:t>The amount of Total net best estimate, for each line of business, as defined in Annex I to Delegated Regulation (EU) 2015/35, regarding direct and accepted reinsurance business.</w:t>
            </w:r>
          </w:p>
        </w:tc>
      </w:tr>
      <w:tr w:rsidR="00E6364D" w:rsidRPr="00FF353C" w14:paraId="1D73D74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1C7A6A" w14:textId="77777777" w:rsidR="00E6364D" w:rsidRPr="00FF353C" w:rsidRDefault="00E6364D" w:rsidP="00485DF3">
            <w:pPr>
              <w:pStyle w:val="NormalLeft"/>
              <w:rPr>
                <w:lang w:val="en-GB"/>
              </w:rPr>
            </w:pPr>
            <w:r w:rsidRPr="00FF353C">
              <w:rPr>
                <w:lang w:val="en-GB"/>
              </w:rPr>
              <w:t>C0180/R0270</w:t>
            </w:r>
          </w:p>
        </w:tc>
        <w:tc>
          <w:tcPr>
            <w:tcW w:w="3064" w:type="dxa"/>
            <w:tcBorders>
              <w:top w:val="single" w:sz="2" w:space="0" w:color="auto"/>
              <w:left w:val="single" w:sz="2" w:space="0" w:color="auto"/>
              <w:bottom w:val="single" w:sz="2" w:space="0" w:color="auto"/>
              <w:right w:val="single" w:sz="2" w:space="0" w:color="auto"/>
            </w:tcBorders>
          </w:tcPr>
          <w:p w14:paraId="4390FA1E" w14:textId="77777777" w:rsidR="00E6364D" w:rsidRPr="00FF353C" w:rsidRDefault="00E6364D" w:rsidP="00485DF3">
            <w:pPr>
              <w:pStyle w:val="NormalLeft"/>
              <w:rPr>
                <w:lang w:val="en-GB"/>
              </w:rPr>
            </w:pPr>
            <w:r w:rsidRPr="00FF353C">
              <w:rPr>
                <w:lang w:val="en-GB"/>
              </w:rPr>
              <w:t>Total Non–Life obligations, Total Best Estimate, Net</w:t>
            </w:r>
          </w:p>
        </w:tc>
        <w:tc>
          <w:tcPr>
            <w:tcW w:w="4086" w:type="dxa"/>
            <w:tcBorders>
              <w:top w:val="single" w:sz="2" w:space="0" w:color="auto"/>
              <w:left w:val="single" w:sz="2" w:space="0" w:color="auto"/>
              <w:bottom w:val="single" w:sz="2" w:space="0" w:color="auto"/>
              <w:right w:val="single" w:sz="2" w:space="0" w:color="auto"/>
            </w:tcBorders>
          </w:tcPr>
          <w:p w14:paraId="2BD820EC" w14:textId="77777777" w:rsidR="00E6364D" w:rsidRPr="00FF353C" w:rsidRDefault="00E6364D" w:rsidP="00485DF3">
            <w:pPr>
              <w:pStyle w:val="NormalLeft"/>
              <w:rPr>
                <w:lang w:val="en-GB"/>
              </w:rPr>
            </w:pPr>
            <w:r w:rsidRPr="00FF353C">
              <w:rPr>
                <w:lang w:val="en-GB"/>
              </w:rPr>
              <w:t>The total amount of Net Best Estimate (sum of the Premium Provision and Claims Provisions).</w:t>
            </w:r>
          </w:p>
        </w:tc>
      </w:tr>
      <w:tr w:rsidR="00E6364D" w:rsidRPr="00FF353C" w14:paraId="3100230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0167499" w14:textId="77777777" w:rsidR="00E6364D" w:rsidRPr="00FF353C" w:rsidRDefault="00E6364D" w:rsidP="00485DF3">
            <w:pPr>
              <w:pStyle w:val="NormalLeft"/>
              <w:rPr>
                <w:lang w:val="en-GB"/>
              </w:rPr>
            </w:pPr>
            <w:r w:rsidRPr="00FF353C">
              <w:rPr>
                <w:lang w:val="en-GB"/>
              </w:rPr>
              <w:t>C0020 to C0170/R0280</w:t>
            </w:r>
          </w:p>
        </w:tc>
        <w:tc>
          <w:tcPr>
            <w:tcW w:w="3064" w:type="dxa"/>
            <w:tcBorders>
              <w:top w:val="single" w:sz="2" w:space="0" w:color="auto"/>
              <w:left w:val="single" w:sz="2" w:space="0" w:color="auto"/>
              <w:bottom w:val="single" w:sz="2" w:space="0" w:color="auto"/>
              <w:right w:val="single" w:sz="2" w:space="0" w:color="auto"/>
            </w:tcBorders>
          </w:tcPr>
          <w:p w14:paraId="7883AEBA" w14:textId="77777777" w:rsidR="00E6364D" w:rsidRPr="00FF353C" w:rsidRDefault="00E6364D" w:rsidP="00485DF3">
            <w:pPr>
              <w:pStyle w:val="NormalLeft"/>
              <w:rPr>
                <w:lang w:val="en-GB"/>
              </w:rPr>
            </w:pPr>
            <w:r w:rsidRPr="00FF353C">
              <w:rPr>
                <w:lang w:val="en-GB"/>
              </w:rPr>
              <w:t>Technical provisions calculated as a sum of a best estimate and a risk margin — Risk margin</w:t>
            </w:r>
          </w:p>
        </w:tc>
        <w:tc>
          <w:tcPr>
            <w:tcW w:w="4086" w:type="dxa"/>
            <w:tcBorders>
              <w:top w:val="single" w:sz="2" w:space="0" w:color="auto"/>
              <w:left w:val="single" w:sz="2" w:space="0" w:color="auto"/>
              <w:bottom w:val="single" w:sz="2" w:space="0" w:color="auto"/>
              <w:right w:val="single" w:sz="2" w:space="0" w:color="auto"/>
            </w:tcBorders>
          </w:tcPr>
          <w:p w14:paraId="6ED308A9" w14:textId="77777777" w:rsidR="00E6364D" w:rsidRPr="00FF353C" w:rsidRDefault="00E6364D" w:rsidP="00485DF3">
            <w:pPr>
              <w:pStyle w:val="NormalLeft"/>
              <w:rPr>
                <w:lang w:val="en-GB"/>
              </w:rPr>
            </w:pPr>
            <w:r w:rsidRPr="00FF353C">
              <w:rPr>
                <w:lang w:val="en-GB"/>
              </w:rPr>
              <w:t>The amount of risk margin, as required by Directive 2009/138/EC (Article 77 (3)). The risk margin is calculated to whole portfolio of (re)insurance obligations and then allocated to each single line of business, as defined in Annex I to Delegated Regulation (EU) 2015/35, regarding direct business and accepted reinsurance business.</w:t>
            </w:r>
          </w:p>
        </w:tc>
      </w:tr>
      <w:tr w:rsidR="00E6364D" w:rsidRPr="00FF353C" w14:paraId="565DA48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D4C58BF" w14:textId="77777777" w:rsidR="00E6364D" w:rsidRPr="00FF353C" w:rsidRDefault="00E6364D" w:rsidP="00485DF3">
            <w:pPr>
              <w:pStyle w:val="NormalLeft"/>
              <w:rPr>
                <w:lang w:val="en-GB"/>
              </w:rPr>
            </w:pPr>
            <w:r w:rsidRPr="00FF353C">
              <w:rPr>
                <w:lang w:val="en-GB"/>
              </w:rPr>
              <w:t>C0180/R0280</w:t>
            </w:r>
          </w:p>
        </w:tc>
        <w:tc>
          <w:tcPr>
            <w:tcW w:w="3064" w:type="dxa"/>
            <w:tcBorders>
              <w:top w:val="single" w:sz="2" w:space="0" w:color="auto"/>
              <w:left w:val="single" w:sz="2" w:space="0" w:color="auto"/>
              <w:bottom w:val="single" w:sz="2" w:space="0" w:color="auto"/>
              <w:right w:val="single" w:sz="2" w:space="0" w:color="auto"/>
            </w:tcBorders>
          </w:tcPr>
          <w:p w14:paraId="24F580BD" w14:textId="77777777" w:rsidR="00E6364D" w:rsidRPr="00FF353C" w:rsidRDefault="00E6364D" w:rsidP="00485DF3">
            <w:pPr>
              <w:pStyle w:val="NormalLeft"/>
              <w:rPr>
                <w:lang w:val="en-GB"/>
              </w:rPr>
            </w:pPr>
            <w:r w:rsidRPr="00FF353C">
              <w:rPr>
                <w:lang w:val="en-GB"/>
              </w:rPr>
              <w:t>Total Non–Life obligations, Total risk margin</w:t>
            </w:r>
          </w:p>
        </w:tc>
        <w:tc>
          <w:tcPr>
            <w:tcW w:w="4086" w:type="dxa"/>
            <w:tcBorders>
              <w:top w:val="single" w:sz="2" w:space="0" w:color="auto"/>
              <w:left w:val="single" w:sz="2" w:space="0" w:color="auto"/>
              <w:bottom w:val="single" w:sz="2" w:space="0" w:color="auto"/>
              <w:right w:val="single" w:sz="2" w:space="0" w:color="auto"/>
            </w:tcBorders>
          </w:tcPr>
          <w:p w14:paraId="7958951E" w14:textId="77777777" w:rsidR="00E6364D" w:rsidRPr="00FF353C" w:rsidRDefault="00E6364D" w:rsidP="00485DF3">
            <w:pPr>
              <w:pStyle w:val="NormalLeft"/>
              <w:rPr>
                <w:lang w:val="en-GB"/>
              </w:rPr>
            </w:pPr>
            <w:r w:rsidRPr="00FF353C">
              <w:rPr>
                <w:lang w:val="en-GB"/>
              </w:rPr>
              <w:t>The total amount of risk margin, as required by Directive 2009/138/EC (Article 77 (3)).</w:t>
            </w:r>
          </w:p>
        </w:tc>
      </w:tr>
      <w:tr w:rsidR="00E6364D" w:rsidRPr="00FF353C" w14:paraId="5C18BD1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17D6FA3" w14:textId="77777777" w:rsidR="00E6364D" w:rsidRPr="00FF353C" w:rsidRDefault="00E6364D" w:rsidP="00485DF3">
            <w:pPr>
              <w:pStyle w:val="NormalCentered"/>
              <w:rPr>
                <w:lang w:val="en-GB"/>
              </w:rPr>
            </w:pPr>
            <w:r w:rsidRPr="00FF353C">
              <w:rPr>
                <w:i/>
                <w:iCs/>
                <w:lang w:val="en-GB"/>
              </w:rPr>
              <w:t>Amount of the transitional on Technical Provisions</w:t>
            </w:r>
          </w:p>
        </w:tc>
        <w:tc>
          <w:tcPr>
            <w:tcW w:w="3064" w:type="dxa"/>
            <w:tcBorders>
              <w:top w:val="single" w:sz="2" w:space="0" w:color="auto"/>
              <w:left w:val="single" w:sz="2" w:space="0" w:color="auto"/>
              <w:bottom w:val="single" w:sz="2" w:space="0" w:color="auto"/>
              <w:right w:val="single" w:sz="2" w:space="0" w:color="auto"/>
            </w:tcBorders>
          </w:tcPr>
          <w:p w14:paraId="24309A95" w14:textId="77777777" w:rsidR="00E6364D" w:rsidRPr="00FF353C"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77A6FBD9" w14:textId="77777777" w:rsidR="00E6364D" w:rsidRPr="00FF353C" w:rsidRDefault="00E6364D" w:rsidP="00485DF3">
            <w:pPr>
              <w:pStyle w:val="NormalCentered"/>
              <w:rPr>
                <w:lang w:val="en-GB"/>
              </w:rPr>
            </w:pPr>
          </w:p>
        </w:tc>
      </w:tr>
      <w:tr w:rsidR="00E6364D" w:rsidRPr="00FF353C" w14:paraId="5F83BE1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C1B5F4B" w14:textId="77777777" w:rsidR="00E6364D" w:rsidRPr="00FF353C" w:rsidRDefault="00E6364D" w:rsidP="00485DF3">
            <w:pPr>
              <w:pStyle w:val="NormalLeft"/>
              <w:rPr>
                <w:lang w:val="en-GB"/>
              </w:rPr>
            </w:pPr>
            <w:r w:rsidRPr="00FF353C">
              <w:rPr>
                <w:lang w:val="en-GB"/>
              </w:rPr>
              <w:t>C0020 to C0170/R0290</w:t>
            </w:r>
          </w:p>
        </w:tc>
        <w:tc>
          <w:tcPr>
            <w:tcW w:w="3064" w:type="dxa"/>
            <w:tcBorders>
              <w:top w:val="single" w:sz="2" w:space="0" w:color="auto"/>
              <w:left w:val="single" w:sz="2" w:space="0" w:color="auto"/>
              <w:bottom w:val="single" w:sz="2" w:space="0" w:color="auto"/>
              <w:right w:val="single" w:sz="2" w:space="0" w:color="auto"/>
            </w:tcBorders>
          </w:tcPr>
          <w:p w14:paraId="012399B7" w14:textId="77777777" w:rsidR="00E6364D" w:rsidRPr="00FF353C" w:rsidRDefault="00E6364D" w:rsidP="00485DF3">
            <w:pPr>
              <w:pStyle w:val="NormalLeft"/>
              <w:rPr>
                <w:lang w:val="en-GB"/>
              </w:rPr>
            </w:pPr>
            <w:r w:rsidRPr="00FF353C">
              <w:rPr>
                <w:lang w:val="en-GB"/>
              </w:rPr>
              <w:t>Amount of the transitional on Technical Provisions — 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4DCCB04F" w14:textId="77777777" w:rsidR="00E6364D" w:rsidRPr="00FF353C" w:rsidRDefault="00E6364D" w:rsidP="00485DF3">
            <w:pPr>
              <w:pStyle w:val="NormalLeft"/>
              <w:rPr>
                <w:lang w:val="en-GB"/>
              </w:rPr>
            </w:pPr>
            <w:r w:rsidRPr="00FF353C">
              <w:rPr>
                <w:lang w:val="en-GB"/>
              </w:rPr>
              <w:t>Amount of the transitional deduction to Technical Provisions allocated to the technical provisions calculated as a whole, per each line of business, as defined in Annex I to Delegated Regulation (EU) 2015/35.</w:t>
            </w:r>
          </w:p>
          <w:p w14:paraId="1FB78C07" w14:textId="0CCF2092" w:rsidR="00E6364D" w:rsidRPr="00FF353C" w:rsidRDefault="00E6364D" w:rsidP="00E005BC">
            <w:pPr>
              <w:pStyle w:val="NormalLeft"/>
              <w:rPr>
                <w:lang w:val="en-GB"/>
              </w:rPr>
            </w:pPr>
            <w:r w:rsidRPr="00FF353C">
              <w:rPr>
                <w:lang w:val="en-GB"/>
              </w:rPr>
              <w:t>This value shall be reported as a negative value when it reduces the technical provisions.</w:t>
            </w:r>
          </w:p>
        </w:tc>
      </w:tr>
      <w:tr w:rsidR="00E6364D" w:rsidRPr="00FF353C" w14:paraId="088A2D1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C2122A5" w14:textId="77777777" w:rsidR="00E6364D" w:rsidRPr="00FF353C" w:rsidRDefault="00E6364D" w:rsidP="00485DF3">
            <w:pPr>
              <w:pStyle w:val="NormalLeft"/>
              <w:rPr>
                <w:lang w:val="en-GB"/>
              </w:rPr>
            </w:pPr>
            <w:r w:rsidRPr="00FF353C">
              <w:rPr>
                <w:lang w:val="en-GB"/>
              </w:rPr>
              <w:t>C0180/R0290</w:t>
            </w:r>
          </w:p>
        </w:tc>
        <w:tc>
          <w:tcPr>
            <w:tcW w:w="3064" w:type="dxa"/>
            <w:tcBorders>
              <w:top w:val="single" w:sz="2" w:space="0" w:color="auto"/>
              <w:left w:val="single" w:sz="2" w:space="0" w:color="auto"/>
              <w:bottom w:val="single" w:sz="2" w:space="0" w:color="auto"/>
              <w:right w:val="single" w:sz="2" w:space="0" w:color="auto"/>
            </w:tcBorders>
          </w:tcPr>
          <w:p w14:paraId="7E3AF20C" w14:textId="77777777" w:rsidR="00E6364D" w:rsidRPr="00FF353C" w:rsidRDefault="00E6364D" w:rsidP="00485DF3">
            <w:pPr>
              <w:pStyle w:val="NormalLeft"/>
              <w:rPr>
                <w:lang w:val="en-GB"/>
              </w:rPr>
            </w:pPr>
            <w:r w:rsidRPr="00FF353C">
              <w:rPr>
                <w:lang w:val="en-GB"/>
              </w:rPr>
              <w:t>Amount of the transitional on Technical Provisions — 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3664BBF5" w14:textId="77777777" w:rsidR="00E6364D" w:rsidRPr="00FF353C" w:rsidRDefault="00E6364D" w:rsidP="00485DF3">
            <w:pPr>
              <w:pStyle w:val="NormalLeft"/>
              <w:rPr>
                <w:lang w:val="en-GB"/>
              </w:rPr>
            </w:pPr>
            <w:r w:rsidRPr="00FF353C">
              <w:rPr>
                <w:lang w:val="en-GB"/>
              </w:rPr>
              <w:t>Total amount, for each line of business, as defined in Annex I to Delegated Regulation (EU) 2015/35, of the transitional deduction to technical provisions allocated to the technical provisions calculated as a whole.</w:t>
            </w:r>
          </w:p>
          <w:p w14:paraId="293244E7" w14:textId="27405D81" w:rsidR="00E6364D" w:rsidRPr="00FF353C" w:rsidRDefault="00E6364D" w:rsidP="00E005BC">
            <w:pPr>
              <w:pStyle w:val="NormalLeft"/>
              <w:rPr>
                <w:lang w:val="en-GB"/>
              </w:rPr>
            </w:pPr>
            <w:r w:rsidRPr="00FF353C">
              <w:rPr>
                <w:lang w:val="en-GB"/>
              </w:rPr>
              <w:t xml:space="preserve">This value shall be reported as a negative value when it reduces the </w:t>
            </w:r>
            <w:r w:rsidRPr="00FF353C">
              <w:rPr>
                <w:lang w:val="en-GB"/>
              </w:rPr>
              <w:lastRenderedPageBreak/>
              <w:t>technical provisions.</w:t>
            </w:r>
          </w:p>
        </w:tc>
      </w:tr>
      <w:tr w:rsidR="00E6364D" w:rsidRPr="00FF353C" w14:paraId="6AE0CAEF"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7F140D2" w14:textId="77777777" w:rsidR="00E6364D" w:rsidRPr="00FF353C" w:rsidRDefault="00E6364D" w:rsidP="00485DF3">
            <w:pPr>
              <w:pStyle w:val="NormalLeft"/>
              <w:rPr>
                <w:lang w:val="en-GB"/>
              </w:rPr>
            </w:pPr>
            <w:r w:rsidRPr="00FF353C">
              <w:rPr>
                <w:lang w:val="en-GB"/>
              </w:rPr>
              <w:lastRenderedPageBreak/>
              <w:t>C0020 to C0170/R0300</w:t>
            </w:r>
          </w:p>
        </w:tc>
        <w:tc>
          <w:tcPr>
            <w:tcW w:w="3064" w:type="dxa"/>
            <w:tcBorders>
              <w:top w:val="single" w:sz="2" w:space="0" w:color="auto"/>
              <w:left w:val="single" w:sz="2" w:space="0" w:color="auto"/>
              <w:bottom w:val="single" w:sz="2" w:space="0" w:color="auto"/>
              <w:right w:val="single" w:sz="2" w:space="0" w:color="auto"/>
            </w:tcBorders>
          </w:tcPr>
          <w:p w14:paraId="3D50943A" w14:textId="77777777" w:rsidR="00E6364D" w:rsidRPr="00FF353C" w:rsidRDefault="00E6364D" w:rsidP="00485DF3">
            <w:pPr>
              <w:pStyle w:val="NormalLeft"/>
              <w:rPr>
                <w:lang w:val="en-GB"/>
              </w:rPr>
            </w:pPr>
            <w:r w:rsidRPr="00FF353C">
              <w:rPr>
                <w:lang w:val="en-GB"/>
              </w:rPr>
              <w:t>Amount of the transitional on Technical Provisions — Best Estimate</w:t>
            </w:r>
          </w:p>
        </w:tc>
        <w:tc>
          <w:tcPr>
            <w:tcW w:w="4086" w:type="dxa"/>
            <w:tcBorders>
              <w:top w:val="single" w:sz="2" w:space="0" w:color="auto"/>
              <w:left w:val="single" w:sz="2" w:space="0" w:color="auto"/>
              <w:bottom w:val="single" w:sz="2" w:space="0" w:color="auto"/>
              <w:right w:val="single" w:sz="2" w:space="0" w:color="auto"/>
            </w:tcBorders>
          </w:tcPr>
          <w:p w14:paraId="57534A0A" w14:textId="77777777" w:rsidR="00E6364D" w:rsidRPr="00FF353C" w:rsidRDefault="00E6364D" w:rsidP="00485DF3">
            <w:pPr>
              <w:pStyle w:val="NormalLeft"/>
              <w:rPr>
                <w:lang w:val="en-GB"/>
              </w:rPr>
            </w:pPr>
            <w:r w:rsidRPr="00FF353C">
              <w:rPr>
                <w:lang w:val="en-GB"/>
              </w:rPr>
              <w:t>Amount of the transitional deduction to technical provisions allocated to the best estimate, per each line of business, as defined in Annex I to Delegated Regulation (EU) 2015/35.</w:t>
            </w:r>
          </w:p>
          <w:p w14:paraId="401E70F9" w14:textId="0D0CCEA8" w:rsidR="00E6364D" w:rsidRPr="00FF353C" w:rsidRDefault="00E6364D" w:rsidP="00E005BC">
            <w:pPr>
              <w:pStyle w:val="NormalLeft"/>
              <w:rPr>
                <w:lang w:val="en-GB"/>
              </w:rPr>
            </w:pPr>
            <w:r w:rsidRPr="00FF353C">
              <w:rPr>
                <w:lang w:val="en-GB"/>
              </w:rPr>
              <w:t>This value shall be reported as a negative value when it reduces the technical provisions.</w:t>
            </w:r>
          </w:p>
        </w:tc>
      </w:tr>
      <w:tr w:rsidR="00E6364D" w:rsidRPr="00FF353C" w14:paraId="6EDEBD3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CD621CB" w14:textId="77777777" w:rsidR="00E6364D" w:rsidRPr="00FF353C" w:rsidRDefault="00E6364D" w:rsidP="00485DF3">
            <w:pPr>
              <w:pStyle w:val="NormalLeft"/>
              <w:rPr>
                <w:lang w:val="en-GB"/>
              </w:rPr>
            </w:pPr>
            <w:r w:rsidRPr="00FF353C">
              <w:rPr>
                <w:lang w:val="en-GB"/>
              </w:rPr>
              <w:t>C0180/R0300</w:t>
            </w:r>
          </w:p>
        </w:tc>
        <w:tc>
          <w:tcPr>
            <w:tcW w:w="3064" w:type="dxa"/>
            <w:tcBorders>
              <w:top w:val="single" w:sz="2" w:space="0" w:color="auto"/>
              <w:left w:val="single" w:sz="2" w:space="0" w:color="auto"/>
              <w:bottom w:val="single" w:sz="2" w:space="0" w:color="auto"/>
              <w:right w:val="single" w:sz="2" w:space="0" w:color="auto"/>
            </w:tcBorders>
          </w:tcPr>
          <w:p w14:paraId="4DDB4309" w14:textId="77777777" w:rsidR="00E6364D" w:rsidRPr="00FF353C" w:rsidRDefault="00E6364D" w:rsidP="00485DF3">
            <w:pPr>
              <w:pStyle w:val="NormalLeft"/>
              <w:rPr>
                <w:lang w:val="en-GB"/>
              </w:rPr>
            </w:pPr>
            <w:r w:rsidRPr="00FF353C">
              <w:rPr>
                <w:lang w:val="en-GB"/>
              </w:rPr>
              <w:t>Amount of the transitional on Technical Provisions — Best Estimate</w:t>
            </w:r>
          </w:p>
        </w:tc>
        <w:tc>
          <w:tcPr>
            <w:tcW w:w="4086" w:type="dxa"/>
            <w:tcBorders>
              <w:top w:val="single" w:sz="2" w:space="0" w:color="auto"/>
              <w:left w:val="single" w:sz="2" w:space="0" w:color="auto"/>
              <w:bottom w:val="single" w:sz="2" w:space="0" w:color="auto"/>
              <w:right w:val="single" w:sz="2" w:space="0" w:color="auto"/>
            </w:tcBorders>
          </w:tcPr>
          <w:p w14:paraId="6FA78563" w14:textId="77777777" w:rsidR="00E6364D" w:rsidRPr="00FF353C" w:rsidRDefault="00E6364D" w:rsidP="00485DF3">
            <w:pPr>
              <w:pStyle w:val="NormalLeft"/>
              <w:rPr>
                <w:lang w:val="en-GB"/>
              </w:rPr>
            </w:pPr>
            <w:r w:rsidRPr="00FF353C">
              <w:rPr>
                <w:lang w:val="en-GB"/>
              </w:rPr>
              <w:t>Total amount, for each line of business, as defined in Annex I to Delegated Regulation (EU) 2015/35, of the transitional deduction to technical provisions allocated to the best estimate.</w:t>
            </w:r>
          </w:p>
          <w:p w14:paraId="3DA7F13E" w14:textId="174C39AE" w:rsidR="00E6364D" w:rsidRPr="00FF353C" w:rsidRDefault="00E6364D" w:rsidP="00E005BC">
            <w:pPr>
              <w:pStyle w:val="NormalLeft"/>
              <w:rPr>
                <w:lang w:val="en-GB"/>
              </w:rPr>
            </w:pPr>
            <w:r w:rsidRPr="00FF353C">
              <w:rPr>
                <w:lang w:val="en-GB"/>
              </w:rPr>
              <w:t>This value shall be reported as a negative value when it reduces the technical provisions.</w:t>
            </w:r>
          </w:p>
        </w:tc>
      </w:tr>
      <w:tr w:rsidR="00E6364D" w:rsidRPr="00FF353C" w14:paraId="37F7EC6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20D3A05" w14:textId="77777777" w:rsidR="00E6364D" w:rsidRPr="00FF353C" w:rsidRDefault="00E6364D" w:rsidP="00485DF3">
            <w:pPr>
              <w:pStyle w:val="NormalLeft"/>
              <w:rPr>
                <w:lang w:val="en-GB"/>
              </w:rPr>
            </w:pPr>
            <w:r w:rsidRPr="00FF353C">
              <w:rPr>
                <w:lang w:val="en-GB"/>
              </w:rPr>
              <w:t>C0020 to C0170/R0310</w:t>
            </w:r>
          </w:p>
        </w:tc>
        <w:tc>
          <w:tcPr>
            <w:tcW w:w="3064" w:type="dxa"/>
            <w:tcBorders>
              <w:top w:val="single" w:sz="2" w:space="0" w:color="auto"/>
              <w:left w:val="single" w:sz="2" w:space="0" w:color="auto"/>
              <w:bottom w:val="single" w:sz="2" w:space="0" w:color="auto"/>
              <w:right w:val="single" w:sz="2" w:space="0" w:color="auto"/>
            </w:tcBorders>
          </w:tcPr>
          <w:p w14:paraId="0077D29F" w14:textId="77777777" w:rsidR="00E6364D" w:rsidRPr="00FF353C" w:rsidRDefault="00E6364D" w:rsidP="00485DF3">
            <w:pPr>
              <w:pStyle w:val="NormalLeft"/>
              <w:rPr>
                <w:lang w:val="en-GB"/>
              </w:rPr>
            </w:pPr>
            <w:r w:rsidRPr="00FF353C">
              <w:rPr>
                <w:lang w:val="en-GB"/>
              </w:rPr>
              <w:t>Amount of the transitional on Technical Provisions — Risk Margin</w:t>
            </w:r>
          </w:p>
        </w:tc>
        <w:tc>
          <w:tcPr>
            <w:tcW w:w="4086" w:type="dxa"/>
            <w:tcBorders>
              <w:top w:val="single" w:sz="2" w:space="0" w:color="auto"/>
              <w:left w:val="single" w:sz="2" w:space="0" w:color="auto"/>
              <w:bottom w:val="single" w:sz="2" w:space="0" w:color="auto"/>
              <w:right w:val="single" w:sz="2" w:space="0" w:color="auto"/>
            </w:tcBorders>
          </w:tcPr>
          <w:p w14:paraId="0FD7DA88" w14:textId="77777777" w:rsidR="00E6364D" w:rsidRPr="00FF353C" w:rsidRDefault="00E6364D" w:rsidP="00485DF3">
            <w:pPr>
              <w:pStyle w:val="NormalLeft"/>
              <w:rPr>
                <w:lang w:val="en-GB"/>
              </w:rPr>
            </w:pPr>
            <w:r w:rsidRPr="00FF353C">
              <w:rPr>
                <w:lang w:val="en-GB"/>
              </w:rPr>
              <w:t>Amount of the transitional deduction to technical provisions allocated to the risk margin, per each line of business, as defined in Annex I to Delegated Regulation (EU) 2015/35.</w:t>
            </w:r>
          </w:p>
          <w:p w14:paraId="2CD30F1F" w14:textId="05466378" w:rsidR="00E6364D" w:rsidRPr="00FF353C" w:rsidRDefault="00E6364D" w:rsidP="00E005BC">
            <w:pPr>
              <w:pStyle w:val="NormalLeft"/>
              <w:rPr>
                <w:lang w:val="en-GB"/>
              </w:rPr>
            </w:pPr>
            <w:r w:rsidRPr="00FF353C">
              <w:rPr>
                <w:lang w:val="en-GB"/>
              </w:rPr>
              <w:t>This value shall be reported as a negative value when it reduces the technical provisions.</w:t>
            </w:r>
          </w:p>
        </w:tc>
      </w:tr>
      <w:tr w:rsidR="00E6364D" w:rsidRPr="00FF353C" w14:paraId="519C236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D352AF2" w14:textId="77777777" w:rsidR="00E6364D" w:rsidRPr="00FF353C" w:rsidRDefault="00E6364D" w:rsidP="00485DF3">
            <w:pPr>
              <w:pStyle w:val="NormalLeft"/>
              <w:rPr>
                <w:lang w:val="en-GB"/>
              </w:rPr>
            </w:pPr>
            <w:r w:rsidRPr="00FF353C">
              <w:rPr>
                <w:lang w:val="en-GB"/>
              </w:rPr>
              <w:t>C0180/R0310</w:t>
            </w:r>
          </w:p>
        </w:tc>
        <w:tc>
          <w:tcPr>
            <w:tcW w:w="3064" w:type="dxa"/>
            <w:tcBorders>
              <w:top w:val="single" w:sz="2" w:space="0" w:color="auto"/>
              <w:left w:val="single" w:sz="2" w:space="0" w:color="auto"/>
              <w:bottom w:val="single" w:sz="2" w:space="0" w:color="auto"/>
              <w:right w:val="single" w:sz="2" w:space="0" w:color="auto"/>
            </w:tcBorders>
          </w:tcPr>
          <w:p w14:paraId="3BBD6599" w14:textId="77777777" w:rsidR="00E6364D" w:rsidRPr="00FF353C" w:rsidRDefault="00E6364D" w:rsidP="00485DF3">
            <w:pPr>
              <w:pStyle w:val="NormalLeft"/>
              <w:rPr>
                <w:lang w:val="en-GB"/>
              </w:rPr>
            </w:pPr>
            <w:r w:rsidRPr="00FF353C">
              <w:rPr>
                <w:lang w:val="en-GB"/>
              </w:rPr>
              <w:t>Amount of the transitional on Technical Provisions — Risk Margin</w:t>
            </w:r>
          </w:p>
        </w:tc>
        <w:tc>
          <w:tcPr>
            <w:tcW w:w="4086" w:type="dxa"/>
            <w:tcBorders>
              <w:top w:val="single" w:sz="2" w:space="0" w:color="auto"/>
              <w:left w:val="single" w:sz="2" w:space="0" w:color="auto"/>
              <w:bottom w:val="single" w:sz="2" w:space="0" w:color="auto"/>
              <w:right w:val="single" w:sz="2" w:space="0" w:color="auto"/>
            </w:tcBorders>
          </w:tcPr>
          <w:p w14:paraId="6BEF76B2" w14:textId="77777777" w:rsidR="00E6364D" w:rsidRPr="00FF353C" w:rsidRDefault="00E6364D" w:rsidP="00485DF3">
            <w:pPr>
              <w:pStyle w:val="NormalLeft"/>
              <w:rPr>
                <w:lang w:val="en-GB"/>
              </w:rPr>
            </w:pPr>
            <w:r w:rsidRPr="00FF353C">
              <w:rPr>
                <w:lang w:val="en-GB"/>
              </w:rPr>
              <w:t>Total amount, for each line of business, as defined in Annex I to Delegated Regulation (EU) 2015/35, of the transitional deduction to technical provisions allocated to the risk margin.</w:t>
            </w:r>
          </w:p>
          <w:p w14:paraId="0D1AA0EC" w14:textId="7AE8B862" w:rsidR="00E6364D" w:rsidRPr="00FF353C" w:rsidRDefault="00E6364D" w:rsidP="00E005BC">
            <w:pPr>
              <w:pStyle w:val="NormalLeft"/>
              <w:rPr>
                <w:lang w:val="en-GB"/>
              </w:rPr>
            </w:pPr>
            <w:r w:rsidRPr="00FF353C">
              <w:rPr>
                <w:lang w:val="en-GB"/>
              </w:rPr>
              <w:t>This value shall be reported as a negative value when it reduces the technical provisions.</w:t>
            </w:r>
          </w:p>
        </w:tc>
      </w:tr>
      <w:tr w:rsidR="00E6364D" w:rsidRPr="00FF353C" w14:paraId="26CD49C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E07CE15" w14:textId="77777777" w:rsidR="00E6364D" w:rsidRPr="00FF353C" w:rsidRDefault="00E6364D" w:rsidP="00485DF3">
            <w:pPr>
              <w:pStyle w:val="NormalCentered"/>
              <w:rPr>
                <w:lang w:val="en-GB"/>
              </w:rPr>
            </w:pPr>
            <w:r w:rsidRPr="00FF353C">
              <w:rPr>
                <w:i/>
                <w:iCs/>
                <w:lang w:val="en-GB"/>
              </w:rPr>
              <w:t>Technical provisions — Total</w:t>
            </w:r>
          </w:p>
        </w:tc>
        <w:tc>
          <w:tcPr>
            <w:tcW w:w="3064" w:type="dxa"/>
            <w:tcBorders>
              <w:top w:val="single" w:sz="2" w:space="0" w:color="auto"/>
              <w:left w:val="single" w:sz="2" w:space="0" w:color="auto"/>
              <w:bottom w:val="single" w:sz="2" w:space="0" w:color="auto"/>
              <w:right w:val="single" w:sz="2" w:space="0" w:color="auto"/>
            </w:tcBorders>
          </w:tcPr>
          <w:p w14:paraId="3C79F264" w14:textId="77777777" w:rsidR="00E6364D" w:rsidRPr="00FF353C"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2D54BC6C" w14:textId="77777777" w:rsidR="00E6364D" w:rsidRPr="00FF353C" w:rsidRDefault="00E6364D" w:rsidP="00485DF3">
            <w:pPr>
              <w:pStyle w:val="NormalCentered"/>
              <w:rPr>
                <w:lang w:val="en-GB"/>
              </w:rPr>
            </w:pPr>
          </w:p>
        </w:tc>
      </w:tr>
      <w:tr w:rsidR="00E6364D" w:rsidRPr="00FF353C" w14:paraId="76325F7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937F1B" w14:textId="77777777" w:rsidR="00E6364D" w:rsidRPr="00FF353C" w:rsidRDefault="00E6364D" w:rsidP="00485DF3">
            <w:pPr>
              <w:pStyle w:val="NormalLeft"/>
              <w:rPr>
                <w:lang w:val="en-GB"/>
              </w:rPr>
            </w:pPr>
            <w:r w:rsidRPr="00FF353C">
              <w:rPr>
                <w:lang w:val="en-GB"/>
              </w:rPr>
              <w:t>C0020 to C0170/R0320</w:t>
            </w:r>
          </w:p>
        </w:tc>
        <w:tc>
          <w:tcPr>
            <w:tcW w:w="3064" w:type="dxa"/>
            <w:tcBorders>
              <w:top w:val="single" w:sz="2" w:space="0" w:color="auto"/>
              <w:left w:val="single" w:sz="2" w:space="0" w:color="auto"/>
              <w:bottom w:val="single" w:sz="2" w:space="0" w:color="auto"/>
              <w:right w:val="single" w:sz="2" w:space="0" w:color="auto"/>
            </w:tcBorders>
          </w:tcPr>
          <w:p w14:paraId="317FEA4E" w14:textId="77777777" w:rsidR="00E6364D" w:rsidRPr="00FF353C" w:rsidRDefault="00E6364D" w:rsidP="00485DF3">
            <w:pPr>
              <w:pStyle w:val="NormalLeft"/>
              <w:rPr>
                <w:lang w:val="en-GB"/>
              </w:rPr>
            </w:pPr>
            <w:r w:rsidRPr="00FF353C">
              <w:rPr>
                <w:lang w:val="en-GB"/>
              </w:rPr>
              <w:t>Technical provisions, Total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134C6E5B" w14:textId="77777777" w:rsidR="00E6364D" w:rsidRPr="00FF353C" w:rsidRDefault="00E6364D" w:rsidP="00485DF3">
            <w:pPr>
              <w:pStyle w:val="NormalLeft"/>
              <w:rPr>
                <w:lang w:val="en-GB"/>
              </w:rPr>
            </w:pPr>
            <w:r w:rsidRPr="00FF353C">
              <w:rPr>
                <w:lang w:val="en-GB"/>
              </w:rPr>
              <w:t xml:space="preserve">The total amount of gross technical provisions, for each line of business, as defined in Annex I to Delegated Regulation (EU) 2015/35, regarding direct and accepted reinsurance business, including technical provisions calculated as a whole and after the transitional deduction to technical </w:t>
            </w:r>
            <w:r w:rsidRPr="00FF353C">
              <w:rPr>
                <w:lang w:val="en-GB"/>
              </w:rPr>
              <w:lastRenderedPageBreak/>
              <w:t>provisions.</w:t>
            </w:r>
          </w:p>
        </w:tc>
      </w:tr>
      <w:tr w:rsidR="00E6364D" w:rsidRPr="00FF353C" w14:paraId="050B2BC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58634BA" w14:textId="77777777" w:rsidR="00E6364D" w:rsidRPr="00FF353C" w:rsidRDefault="00E6364D" w:rsidP="00485DF3">
            <w:pPr>
              <w:pStyle w:val="NormalLeft"/>
              <w:rPr>
                <w:lang w:val="en-GB"/>
              </w:rPr>
            </w:pPr>
            <w:r w:rsidRPr="00FF353C">
              <w:rPr>
                <w:lang w:val="en-GB"/>
              </w:rPr>
              <w:lastRenderedPageBreak/>
              <w:t>C0180/R0320</w:t>
            </w:r>
          </w:p>
        </w:tc>
        <w:tc>
          <w:tcPr>
            <w:tcW w:w="3064" w:type="dxa"/>
            <w:tcBorders>
              <w:top w:val="single" w:sz="2" w:space="0" w:color="auto"/>
              <w:left w:val="single" w:sz="2" w:space="0" w:color="auto"/>
              <w:bottom w:val="single" w:sz="2" w:space="0" w:color="auto"/>
              <w:right w:val="single" w:sz="2" w:space="0" w:color="auto"/>
            </w:tcBorders>
          </w:tcPr>
          <w:p w14:paraId="08A16FDB" w14:textId="77777777" w:rsidR="00E6364D" w:rsidRPr="00FF353C" w:rsidRDefault="00E6364D" w:rsidP="00485DF3">
            <w:pPr>
              <w:pStyle w:val="NormalLeft"/>
              <w:rPr>
                <w:lang w:val="en-GB"/>
              </w:rPr>
            </w:pPr>
            <w:r w:rsidRPr="00FF353C">
              <w:rPr>
                <w:lang w:val="en-GB"/>
              </w:rPr>
              <w:t>Total Non–Life obligations, Technical Provision — total</w:t>
            </w:r>
          </w:p>
        </w:tc>
        <w:tc>
          <w:tcPr>
            <w:tcW w:w="4086" w:type="dxa"/>
            <w:tcBorders>
              <w:top w:val="single" w:sz="2" w:space="0" w:color="auto"/>
              <w:left w:val="single" w:sz="2" w:space="0" w:color="auto"/>
              <w:bottom w:val="single" w:sz="2" w:space="0" w:color="auto"/>
              <w:right w:val="single" w:sz="2" w:space="0" w:color="auto"/>
            </w:tcBorders>
          </w:tcPr>
          <w:p w14:paraId="344CE573" w14:textId="77777777" w:rsidR="00E6364D" w:rsidRPr="00FF353C" w:rsidRDefault="00E6364D" w:rsidP="00485DF3">
            <w:pPr>
              <w:pStyle w:val="NormalLeft"/>
              <w:rPr>
                <w:lang w:val="en-GB"/>
              </w:rPr>
            </w:pPr>
            <w:r w:rsidRPr="00FF353C">
              <w:rPr>
                <w:lang w:val="en-GB"/>
              </w:rPr>
              <w:t>The total amount of gross technical provisions regarding direct and accepted reinsurance business, including technical provisions calculated as a whole and after the transitional deduction to technical provisions.</w:t>
            </w:r>
          </w:p>
        </w:tc>
      </w:tr>
      <w:tr w:rsidR="00E6364D" w:rsidRPr="00FF353C" w14:paraId="75C5599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89BDB5F" w14:textId="77777777" w:rsidR="00E6364D" w:rsidRPr="00FF353C" w:rsidRDefault="00E6364D" w:rsidP="00485DF3">
            <w:pPr>
              <w:pStyle w:val="NormalLeft"/>
              <w:rPr>
                <w:lang w:val="en-GB"/>
              </w:rPr>
            </w:pPr>
            <w:r w:rsidRPr="00FF353C">
              <w:rPr>
                <w:lang w:val="en-GB"/>
              </w:rPr>
              <w:t>C0020 to C0170/R0330</w:t>
            </w:r>
          </w:p>
        </w:tc>
        <w:tc>
          <w:tcPr>
            <w:tcW w:w="3064" w:type="dxa"/>
            <w:tcBorders>
              <w:top w:val="single" w:sz="2" w:space="0" w:color="auto"/>
              <w:left w:val="single" w:sz="2" w:space="0" w:color="auto"/>
              <w:bottom w:val="single" w:sz="2" w:space="0" w:color="auto"/>
              <w:right w:val="single" w:sz="2" w:space="0" w:color="auto"/>
            </w:tcBorders>
          </w:tcPr>
          <w:p w14:paraId="2E3B9013" w14:textId="77777777" w:rsidR="00E6364D" w:rsidRPr="00FF353C" w:rsidRDefault="00E6364D" w:rsidP="00485DF3">
            <w:pPr>
              <w:pStyle w:val="NormalLeft"/>
              <w:rPr>
                <w:lang w:val="en-GB"/>
              </w:rPr>
            </w:pPr>
            <w:r w:rsidRPr="00FF353C">
              <w:rPr>
                <w:lang w:val="en-GB"/>
              </w:rPr>
              <w:t>Technical provisions, Total — Recoverable from reinsurance contract/SPV and Finite reinsurance,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E12E419" w14:textId="77777777" w:rsidR="00E6364D" w:rsidRPr="00FF353C" w:rsidRDefault="00E6364D" w:rsidP="00485DF3">
            <w:pPr>
              <w:pStyle w:val="NormalLeft"/>
              <w:rPr>
                <w:lang w:val="en-GB"/>
              </w:rPr>
            </w:pPr>
            <w:r w:rsidRPr="00FF353C">
              <w:rPr>
                <w:lang w:val="en-GB"/>
              </w:rPr>
              <w:t>The total amount of recoverable from reinsurance contract/SPV and Finite reinsurance, after the adjustment for expected losses due to counterparty default, for each line of business, as defined in Annex I to Delegated Regulation (EU) 2015/35, regarding direct and accepted reinsurance business.</w:t>
            </w:r>
          </w:p>
        </w:tc>
      </w:tr>
      <w:tr w:rsidR="00E6364D" w:rsidRPr="00FF353C" w14:paraId="3ABC222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0ACCC6" w14:textId="77777777" w:rsidR="00E6364D" w:rsidRPr="00FF353C" w:rsidRDefault="00E6364D" w:rsidP="00485DF3">
            <w:pPr>
              <w:pStyle w:val="NormalLeft"/>
              <w:rPr>
                <w:lang w:val="en-GB"/>
              </w:rPr>
            </w:pPr>
            <w:r w:rsidRPr="00FF353C">
              <w:rPr>
                <w:lang w:val="en-GB"/>
              </w:rPr>
              <w:t>C0180/R0330</w:t>
            </w:r>
          </w:p>
        </w:tc>
        <w:tc>
          <w:tcPr>
            <w:tcW w:w="3064" w:type="dxa"/>
            <w:tcBorders>
              <w:top w:val="single" w:sz="2" w:space="0" w:color="auto"/>
              <w:left w:val="single" w:sz="2" w:space="0" w:color="auto"/>
              <w:bottom w:val="single" w:sz="2" w:space="0" w:color="auto"/>
              <w:right w:val="single" w:sz="2" w:space="0" w:color="auto"/>
            </w:tcBorders>
          </w:tcPr>
          <w:p w14:paraId="4C5E9661" w14:textId="77777777" w:rsidR="00E6364D" w:rsidRPr="00FF353C" w:rsidRDefault="00E6364D" w:rsidP="00485DF3">
            <w:pPr>
              <w:pStyle w:val="NormalLeft"/>
              <w:rPr>
                <w:lang w:val="en-GB"/>
              </w:rPr>
            </w:pPr>
            <w:r w:rsidRPr="00FF353C">
              <w:rPr>
                <w:lang w:val="en-GB"/>
              </w:rPr>
              <w:t>Total Non–Life obligations, Recoverable from reinsurance contract/SPV and Finite re,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63BBE7E5" w14:textId="77777777" w:rsidR="00E6364D" w:rsidRPr="00FF353C" w:rsidRDefault="00E6364D" w:rsidP="00485DF3">
            <w:pPr>
              <w:pStyle w:val="NormalLeft"/>
              <w:rPr>
                <w:lang w:val="en-GB"/>
              </w:rPr>
            </w:pPr>
            <w:r w:rsidRPr="00FF353C">
              <w:rPr>
                <w:lang w:val="en-GB"/>
              </w:rPr>
              <w:t>The total amount of recoverable from reinsurance contract/SPV and Finite reinsurance, after the adjustment for expected losses due to counterparty default regarding direct and accepted reinsurance business.</w:t>
            </w:r>
          </w:p>
        </w:tc>
      </w:tr>
      <w:tr w:rsidR="00E6364D" w:rsidRPr="00FF353C" w14:paraId="7787CD0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E77ADA0" w14:textId="77777777" w:rsidR="00E6364D" w:rsidRPr="00FF353C" w:rsidRDefault="00E6364D" w:rsidP="00485DF3">
            <w:pPr>
              <w:pStyle w:val="NormalLeft"/>
              <w:rPr>
                <w:lang w:val="en-GB"/>
              </w:rPr>
            </w:pPr>
            <w:r w:rsidRPr="00FF353C">
              <w:rPr>
                <w:lang w:val="en-GB"/>
              </w:rPr>
              <w:t>C0020 to C0170/R0340</w:t>
            </w:r>
          </w:p>
        </w:tc>
        <w:tc>
          <w:tcPr>
            <w:tcW w:w="3064" w:type="dxa"/>
            <w:tcBorders>
              <w:top w:val="single" w:sz="2" w:space="0" w:color="auto"/>
              <w:left w:val="single" w:sz="2" w:space="0" w:color="auto"/>
              <w:bottom w:val="single" w:sz="2" w:space="0" w:color="auto"/>
              <w:right w:val="single" w:sz="2" w:space="0" w:color="auto"/>
            </w:tcBorders>
          </w:tcPr>
          <w:p w14:paraId="304CC372" w14:textId="77777777" w:rsidR="00E6364D" w:rsidRPr="00FF353C" w:rsidRDefault="00E6364D" w:rsidP="00485DF3">
            <w:pPr>
              <w:pStyle w:val="NormalLeft"/>
              <w:rPr>
                <w:lang w:val="en-GB"/>
              </w:rPr>
            </w:pPr>
            <w:r w:rsidRPr="00FF353C">
              <w:rPr>
                <w:lang w:val="en-GB"/>
              </w:rPr>
              <w:t>Technical provisions, Total — Technical provisions minus recoverables from reinsurance/SPV and Finite reinsurance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BF2AA9C" w14:textId="77777777" w:rsidR="00E6364D" w:rsidRPr="00FF353C" w:rsidRDefault="00E6364D" w:rsidP="00485DF3">
            <w:pPr>
              <w:pStyle w:val="NormalLeft"/>
              <w:rPr>
                <w:lang w:val="en-GB"/>
              </w:rPr>
            </w:pPr>
            <w:r w:rsidRPr="00FF353C">
              <w:rPr>
                <w:lang w:val="en-GB"/>
              </w:rPr>
              <w:t>The total amount of net technical provisions, for each line of business, as defined in Annex I to Delegated Regulation (EU) 2015/35, regarding direct and accepted reinsurance business, including technical provisions calculated as a whole and after the transitional deduction to technical provisions.</w:t>
            </w:r>
          </w:p>
        </w:tc>
      </w:tr>
      <w:tr w:rsidR="00E6364D" w:rsidRPr="00FF353C" w14:paraId="1C7CCAD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D09141" w14:textId="77777777" w:rsidR="00E6364D" w:rsidRPr="00FF353C" w:rsidRDefault="00E6364D" w:rsidP="00485DF3">
            <w:pPr>
              <w:pStyle w:val="NormalLeft"/>
              <w:rPr>
                <w:lang w:val="en-GB"/>
              </w:rPr>
            </w:pPr>
            <w:r w:rsidRPr="00FF353C">
              <w:rPr>
                <w:lang w:val="en-GB"/>
              </w:rPr>
              <w:t>C0180/R0340</w:t>
            </w:r>
          </w:p>
        </w:tc>
        <w:tc>
          <w:tcPr>
            <w:tcW w:w="3064" w:type="dxa"/>
            <w:tcBorders>
              <w:top w:val="single" w:sz="2" w:space="0" w:color="auto"/>
              <w:left w:val="single" w:sz="2" w:space="0" w:color="auto"/>
              <w:bottom w:val="single" w:sz="2" w:space="0" w:color="auto"/>
              <w:right w:val="single" w:sz="2" w:space="0" w:color="auto"/>
            </w:tcBorders>
          </w:tcPr>
          <w:p w14:paraId="6F61480C" w14:textId="77777777" w:rsidR="00E6364D" w:rsidRPr="00FF353C" w:rsidRDefault="00E6364D" w:rsidP="00485DF3">
            <w:pPr>
              <w:pStyle w:val="NormalLeft"/>
              <w:rPr>
                <w:lang w:val="en-GB"/>
              </w:rPr>
            </w:pPr>
            <w:r w:rsidRPr="00FF353C">
              <w:rPr>
                <w:lang w:val="en-GB"/>
              </w:rPr>
              <w:t>Total Non–Life obligations, Technical provisions minus recoverables from reinsurance and SPV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215E19C" w14:textId="77777777" w:rsidR="00E6364D" w:rsidRPr="00FF353C" w:rsidRDefault="00E6364D" w:rsidP="00485DF3">
            <w:pPr>
              <w:pStyle w:val="NormalLeft"/>
              <w:rPr>
                <w:lang w:val="en-GB"/>
              </w:rPr>
            </w:pPr>
            <w:r w:rsidRPr="00FF353C">
              <w:rPr>
                <w:lang w:val="en-GB"/>
              </w:rPr>
              <w:t>The total amount of net technical provisions regarding direct and accepted reinsurance business, including technical provisions calculated as a whole and after the transitional deduction to technical provisions.</w:t>
            </w:r>
          </w:p>
        </w:tc>
      </w:tr>
      <w:tr w:rsidR="00E6364D" w:rsidRPr="00FF353C" w14:paraId="73CBAA3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A7EFB57" w14:textId="77777777" w:rsidR="00E6364D" w:rsidRPr="00FF353C" w:rsidRDefault="00E6364D" w:rsidP="00485DF3">
            <w:pPr>
              <w:pStyle w:val="NormalCentered"/>
              <w:rPr>
                <w:lang w:val="en-GB"/>
              </w:rPr>
            </w:pPr>
            <w:r w:rsidRPr="00FF353C">
              <w:rPr>
                <w:i/>
                <w:iCs/>
                <w:lang w:val="en-GB"/>
              </w:rPr>
              <w:t xml:space="preserve">Line of Business: further segmentation (Homogeneous </w:t>
            </w:r>
            <w:r w:rsidRPr="00FF353C">
              <w:rPr>
                <w:i/>
                <w:iCs/>
                <w:lang w:val="en-GB"/>
              </w:rPr>
              <w:lastRenderedPageBreak/>
              <w:t>Risk Groups)</w:t>
            </w:r>
          </w:p>
        </w:tc>
        <w:tc>
          <w:tcPr>
            <w:tcW w:w="3064" w:type="dxa"/>
            <w:tcBorders>
              <w:top w:val="single" w:sz="2" w:space="0" w:color="auto"/>
              <w:left w:val="single" w:sz="2" w:space="0" w:color="auto"/>
              <w:bottom w:val="single" w:sz="2" w:space="0" w:color="auto"/>
              <w:right w:val="single" w:sz="2" w:space="0" w:color="auto"/>
            </w:tcBorders>
          </w:tcPr>
          <w:p w14:paraId="747D29E5" w14:textId="77777777" w:rsidR="00E6364D" w:rsidRPr="00FF353C"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00BD289C" w14:textId="77777777" w:rsidR="00E6364D" w:rsidRPr="00FF353C" w:rsidRDefault="00E6364D" w:rsidP="00485DF3">
            <w:pPr>
              <w:pStyle w:val="NormalCentered"/>
              <w:rPr>
                <w:lang w:val="en-GB"/>
              </w:rPr>
            </w:pPr>
          </w:p>
        </w:tc>
      </w:tr>
      <w:tr w:rsidR="00E6364D" w:rsidRPr="00FF353C" w14:paraId="719BF04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74E972A" w14:textId="77777777" w:rsidR="00E6364D" w:rsidRPr="00FF353C" w:rsidRDefault="00E6364D" w:rsidP="00485DF3">
            <w:pPr>
              <w:pStyle w:val="NormalLeft"/>
              <w:rPr>
                <w:lang w:val="en-GB"/>
              </w:rPr>
            </w:pPr>
            <w:r w:rsidRPr="00FF353C">
              <w:rPr>
                <w:lang w:val="en-GB"/>
              </w:rPr>
              <w:t>C0020 to C0170/R0350</w:t>
            </w:r>
          </w:p>
        </w:tc>
        <w:tc>
          <w:tcPr>
            <w:tcW w:w="3064" w:type="dxa"/>
            <w:tcBorders>
              <w:top w:val="single" w:sz="2" w:space="0" w:color="auto"/>
              <w:left w:val="single" w:sz="2" w:space="0" w:color="auto"/>
              <w:bottom w:val="single" w:sz="2" w:space="0" w:color="auto"/>
              <w:right w:val="single" w:sz="2" w:space="0" w:color="auto"/>
            </w:tcBorders>
          </w:tcPr>
          <w:p w14:paraId="4D0A03B1" w14:textId="77777777" w:rsidR="00E6364D" w:rsidRPr="00FF353C" w:rsidRDefault="00E6364D" w:rsidP="00485DF3">
            <w:pPr>
              <w:pStyle w:val="NormalLeft"/>
              <w:rPr>
                <w:lang w:val="en-GB"/>
              </w:rPr>
            </w:pPr>
            <w:r w:rsidRPr="00FF353C">
              <w:rPr>
                <w:lang w:val="en-GB"/>
              </w:rPr>
              <w:t>Line of Business, further segmentation by (Homogeneous Risk Groups) — Premium provisions — Total number of homogeneous risk groups</w:t>
            </w:r>
          </w:p>
        </w:tc>
        <w:tc>
          <w:tcPr>
            <w:tcW w:w="4086" w:type="dxa"/>
            <w:tcBorders>
              <w:top w:val="single" w:sz="2" w:space="0" w:color="auto"/>
              <w:left w:val="single" w:sz="2" w:space="0" w:color="auto"/>
              <w:bottom w:val="single" w:sz="2" w:space="0" w:color="auto"/>
              <w:right w:val="single" w:sz="2" w:space="0" w:color="auto"/>
            </w:tcBorders>
          </w:tcPr>
          <w:p w14:paraId="143C8A8D" w14:textId="77777777" w:rsidR="00E6364D" w:rsidRPr="00FF353C" w:rsidRDefault="00E6364D" w:rsidP="00485DF3">
            <w:pPr>
              <w:pStyle w:val="NormalLeft"/>
              <w:rPr>
                <w:lang w:val="en-GB"/>
              </w:rPr>
            </w:pPr>
            <w:r w:rsidRPr="00FF353C">
              <w:rPr>
                <w:lang w:val="en-GB"/>
              </w:rPr>
              <w:t>Information regarding the number of HRG in the segmentation, if the (re)insurance undertaking further segmented line of business, as defined in Annex I to Delegated Regulation (EU) 2015/35, into homogenous risk groups according to nature of the risks underlying the contract, for each line of business where that segmentation was performed, regarding direct business and accepted proportional reinsurance and accepted non–proportional reinsurance, in respect of premium provisions.</w:t>
            </w:r>
          </w:p>
        </w:tc>
      </w:tr>
      <w:tr w:rsidR="00E6364D" w:rsidRPr="00FF353C" w14:paraId="5EC2621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65CCDD3" w14:textId="77777777" w:rsidR="00E6364D" w:rsidRPr="00FF353C" w:rsidRDefault="00E6364D" w:rsidP="00485DF3">
            <w:pPr>
              <w:pStyle w:val="NormalLeft"/>
              <w:rPr>
                <w:lang w:val="en-GB"/>
              </w:rPr>
            </w:pPr>
            <w:r w:rsidRPr="00FF353C">
              <w:rPr>
                <w:lang w:val="en-GB"/>
              </w:rPr>
              <w:t>C0020 to C0170/R0360</w:t>
            </w:r>
          </w:p>
        </w:tc>
        <w:tc>
          <w:tcPr>
            <w:tcW w:w="3064" w:type="dxa"/>
            <w:tcBorders>
              <w:top w:val="single" w:sz="2" w:space="0" w:color="auto"/>
              <w:left w:val="single" w:sz="2" w:space="0" w:color="auto"/>
              <w:bottom w:val="single" w:sz="2" w:space="0" w:color="auto"/>
              <w:right w:val="single" w:sz="2" w:space="0" w:color="auto"/>
            </w:tcBorders>
          </w:tcPr>
          <w:p w14:paraId="3150D3D2" w14:textId="77777777" w:rsidR="00E6364D" w:rsidRPr="00FF353C" w:rsidRDefault="00E6364D" w:rsidP="00485DF3">
            <w:pPr>
              <w:pStyle w:val="NormalLeft"/>
              <w:rPr>
                <w:lang w:val="en-GB"/>
              </w:rPr>
            </w:pPr>
            <w:r w:rsidRPr="00FF353C">
              <w:rPr>
                <w:lang w:val="en-GB"/>
              </w:rPr>
              <w:t>Line of Business, further segmentation by (Homogeneous Risk Groups) — Claims provisions — Total number of homogeneous risk groups</w:t>
            </w:r>
          </w:p>
        </w:tc>
        <w:tc>
          <w:tcPr>
            <w:tcW w:w="4086" w:type="dxa"/>
            <w:tcBorders>
              <w:top w:val="single" w:sz="2" w:space="0" w:color="auto"/>
              <w:left w:val="single" w:sz="2" w:space="0" w:color="auto"/>
              <w:bottom w:val="single" w:sz="2" w:space="0" w:color="auto"/>
              <w:right w:val="single" w:sz="2" w:space="0" w:color="auto"/>
            </w:tcBorders>
          </w:tcPr>
          <w:p w14:paraId="04DAF3AA" w14:textId="77777777" w:rsidR="00E6364D" w:rsidRPr="00FF353C" w:rsidRDefault="00E6364D" w:rsidP="00485DF3">
            <w:pPr>
              <w:pStyle w:val="NormalLeft"/>
              <w:rPr>
                <w:lang w:val="en-GB"/>
              </w:rPr>
            </w:pPr>
            <w:r w:rsidRPr="00FF353C">
              <w:rPr>
                <w:lang w:val="en-GB"/>
              </w:rPr>
              <w:t>Information regarding the number of HRG in the segmentation, if the (re)insurance undertaking further segmented line of business, as defined in Annex I to Delegated Regulation (EU) 2015/35, into homogenous risk groups according to nature of the risks underlying the contract, for each line of business where that segmentation was performed, regarding direct business and accepted proportional reinsurance and accepted non–proportional reinsurance, in respect of claims provisions.</w:t>
            </w:r>
          </w:p>
        </w:tc>
      </w:tr>
      <w:tr w:rsidR="00E6364D" w:rsidRPr="00FF353C" w14:paraId="3B4DC08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23A52C4" w14:textId="77777777" w:rsidR="00E6364D" w:rsidRPr="00FF353C" w:rsidRDefault="00E6364D" w:rsidP="00485DF3">
            <w:pPr>
              <w:pStyle w:val="NormalLeft"/>
              <w:rPr>
                <w:lang w:val="en-GB"/>
              </w:rPr>
            </w:pPr>
            <w:r w:rsidRPr="00FF353C">
              <w:rPr>
                <w:lang w:val="en-GB"/>
              </w:rPr>
              <w:t>C0020 to C0170/R0370</w:t>
            </w:r>
          </w:p>
        </w:tc>
        <w:tc>
          <w:tcPr>
            <w:tcW w:w="3064" w:type="dxa"/>
            <w:tcBorders>
              <w:top w:val="single" w:sz="2" w:space="0" w:color="auto"/>
              <w:left w:val="single" w:sz="2" w:space="0" w:color="auto"/>
              <w:bottom w:val="single" w:sz="2" w:space="0" w:color="auto"/>
              <w:right w:val="single" w:sz="2" w:space="0" w:color="auto"/>
            </w:tcBorders>
          </w:tcPr>
          <w:p w14:paraId="72860271" w14:textId="77777777" w:rsidR="00E6364D" w:rsidRPr="00FF353C" w:rsidRDefault="00E6364D" w:rsidP="00485DF3">
            <w:pPr>
              <w:pStyle w:val="NormalLeft"/>
              <w:rPr>
                <w:lang w:val="en-GB"/>
              </w:rPr>
            </w:pPr>
            <w:r w:rsidRPr="00FF353C">
              <w:rPr>
                <w:lang w:val="en-GB"/>
              </w:rPr>
              <w:t>Best estimate Premium Provisions, Cash out–flows, future benefits and claims</w:t>
            </w:r>
          </w:p>
        </w:tc>
        <w:tc>
          <w:tcPr>
            <w:tcW w:w="4086" w:type="dxa"/>
            <w:tcBorders>
              <w:top w:val="single" w:sz="2" w:space="0" w:color="auto"/>
              <w:left w:val="single" w:sz="2" w:space="0" w:color="auto"/>
              <w:bottom w:val="single" w:sz="2" w:space="0" w:color="auto"/>
              <w:right w:val="single" w:sz="2" w:space="0" w:color="auto"/>
            </w:tcBorders>
          </w:tcPr>
          <w:p w14:paraId="1A188FB5" w14:textId="77777777" w:rsidR="00E6364D" w:rsidRPr="00FF353C" w:rsidRDefault="00E6364D" w:rsidP="00485DF3">
            <w:pPr>
              <w:pStyle w:val="NormalLeft"/>
              <w:rPr>
                <w:lang w:val="en-GB"/>
              </w:rPr>
            </w:pPr>
            <w:r w:rsidRPr="00FF353C">
              <w:rPr>
                <w:lang w:val="en-GB"/>
              </w:rPr>
              <w:t>The amount of split, for each line of business, as defined in Annex I to Delegated Regulation (EU) 2015/35, regarding direct business and accepted proportional reinsurance and Accepted non–proportional reinsurance, of cash flows for future benefits and claims used to determine the gross best estimate of premium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4AB4F1D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0E020EF" w14:textId="77777777" w:rsidR="00E6364D" w:rsidRPr="00FF353C" w:rsidRDefault="00E6364D" w:rsidP="00485DF3">
            <w:pPr>
              <w:pStyle w:val="NormalLeft"/>
              <w:rPr>
                <w:lang w:val="en-GB"/>
              </w:rPr>
            </w:pPr>
            <w:r w:rsidRPr="00FF353C">
              <w:rPr>
                <w:lang w:val="en-GB"/>
              </w:rPr>
              <w:t>C0180/R0370</w:t>
            </w:r>
          </w:p>
        </w:tc>
        <w:tc>
          <w:tcPr>
            <w:tcW w:w="3064" w:type="dxa"/>
            <w:tcBorders>
              <w:top w:val="single" w:sz="2" w:space="0" w:color="auto"/>
              <w:left w:val="single" w:sz="2" w:space="0" w:color="auto"/>
              <w:bottom w:val="single" w:sz="2" w:space="0" w:color="auto"/>
              <w:right w:val="single" w:sz="2" w:space="0" w:color="auto"/>
            </w:tcBorders>
          </w:tcPr>
          <w:p w14:paraId="215C5083" w14:textId="77777777" w:rsidR="00E6364D" w:rsidRPr="00FF353C" w:rsidRDefault="00E6364D" w:rsidP="00485DF3">
            <w:pPr>
              <w:pStyle w:val="NormalLeft"/>
              <w:rPr>
                <w:lang w:val="en-GB"/>
              </w:rPr>
            </w:pPr>
            <w:r w:rsidRPr="00FF353C">
              <w:rPr>
                <w:lang w:val="en-GB"/>
              </w:rPr>
              <w:t xml:space="preserve">Best estimate Premium Provisions, Cash out–flows, </w:t>
            </w:r>
            <w:r w:rsidRPr="00FF353C">
              <w:rPr>
                <w:lang w:val="en-GB"/>
              </w:rPr>
              <w:lastRenderedPageBreak/>
              <w:t>future benefits and claims — Total</w:t>
            </w:r>
          </w:p>
        </w:tc>
        <w:tc>
          <w:tcPr>
            <w:tcW w:w="4086" w:type="dxa"/>
            <w:tcBorders>
              <w:top w:val="single" w:sz="2" w:space="0" w:color="auto"/>
              <w:left w:val="single" w:sz="2" w:space="0" w:color="auto"/>
              <w:bottom w:val="single" w:sz="2" w:space="0" w:color="auto"/>
              <w:right w:val="single" w:sz="2" w:space="0" w:color="auto"/>
            </w:tcBorders>
          </w:tcPr>
          <w:p w14:paraId="6D896357" w14:textId="77777777" w:rsidR="00E6364D" w:rsidRPr="00FF353C" w:rsidRDefault="00E6364D" w:rsidP="00485DF3">
            <w:pPr>
              <w:pStyle w:val="NormalLeft"/>
              <w:rPr>
                <w:lang w:val="en-GB"/>
              </w:rPr>
            </w:pPr>
            <w:r w:rsidRPr="00FF353C">
              <w:rPr>
                <w:lang w:val="en-GB"/>
              </w:rPr>
              <w:lastRenderedPageBreak/>
              <w:t xml:space="preserve">The total amount of cash flows for future benefits and claims used to </w:t>
            </w:r>
            <w:r w:rsidRPr="00FF353C">
              <w:rPr>
                <w:lang w:val="en-GB"/>
              </w:rPr>
              <w:lastRenderedPageBreak/>
              <w:t>determine the gross best estimate of premium provisions.</w:t>
            </w:r>
          </w:p>
        </w:tc>
      </w:tr>
      <w:tr w:rsidR="00E6364D" w:rsidRPr="00FF353C" w14:paraId="30714F1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AADF0D0" w14:textId="77777777" w:rsidR="00E6364D" w:rsidRPr="00FF353C" w:rsidRDefault="00E6364D" w:rsidP="00485DF3">
            <w:pPr>
              <w:pStyle w:val="NormalLeft"/>
              <w:rPr>
                <w:lang w:val="en-GB"/>
              </w:rPr>
            </w:pPr>
            <w:r w:rsidRPr="00FF353C">
              <w:rPr>
                <w:lang w:val="en-GB"/>
              </w:rPr>
              <w:lastRenderedPageBreak/>
              <w:t>C0020 to C0170/R0380</w:t>
            </w:r>
          </w:p>
        </w:tc>
        <w:tc>
          <w:tcPr>
            <w:tcW w:w="3064" w:type="dxa"/>
            <w:tcBorders>
              <w:top w:val="single" w:sz="2" w:space="0" w:color="auto"/>
              <w:left w:val="single" w:sz="2" w:space="0" w:color="auto"/>
              <w:bottom w:val="single" w:sz="2" w:space="0" w:color="auto"/>
              <w:right w:val="single" w:sz="2" w:space="0" w:color="auto"/>
            </w:tcBorders>
          </w:tcPr>
          <w:p w14:paraId="1DFC2824" w14:textId="77777777" w:rsidR="00E6364D" w:rsidRPr="00FF353C" w:rsidRDefault="00E6364D" w:rsidP="00485DF3">
            <w:pPr>
              <w:pStyle w:val="NormalLeft"/>
              <w:rPr>
                <w:lang w:val="en-GB"/>
              </w:rPr>
            </w:pPr>
            <w:r w:rsidRPr="00FF353C">
              <w:rPr>
                <w:lang w:val="en-GB"/>
              </w:rPr>
              <w:t>Best estimate Premium Provisions, Cash out–flows, future expenses and other cash–out flows</w:t>
            </w:r>
          </w:p>
        </w:tc>
        <w:tc>
          <w:tcPr>
            <w:tcW w:w="4086" w:type="dxa"/>
            <w:tcBorders>
              <w:top w:val="single" w:sz="2" w:space="0" w:color="auto"/>
              <w:left w:val="single" w:sz="2" w:space="0" w:color="auto"/>
              <w:bottom w:val="single" w:sz="2" w:space="0" w:color="auto"/>
              <w:right w:val="single" w:sz="2" w:space="0" w:color="auto"/>
            </w:tcBorders>
          </w:tcPr>
          <w:p w14:paraId="6D9CB8FA" w14:textId="77777777" w:rsidR="00E6364D" w:rsidRPr="00FF353C" w:rsidRDefault="00E6364D" w:rsidP="00485DF3">
            <w:pPr>
              <w:pStyle w:val="NormalLeft"/>
              <w:rPr>
                <w:lang w:val="en-GB"/>
              </w:rPr>
            </w:pPr>
            <w:r w:rsidRPr="00FF353C">
              <w:rPr>
                <w:lang w:val="en-GB"/>
              </w:rPr>
              <w:t>The amount of split, for each line of business, as defined in Annex I to Delegated Regulation (EU) 2015/35, regarding direct business and accepted proportional reinsurance and Accepted non–proportional reinsurance, of cash flows for future expenses and other cash out–flows used to determine the gross best estimate of premium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3E0213F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5F44ABA" w14:textId="77777777" w:rsidR="00E6364D" w:rsidRPr="00FF353C" w:rsidRDefault="00E6364D" w:rsidP="00485DF3">
            <w:pPr>
              <w:pStyle w:val="NormalLeft"/>
              <w:rPr>
                <w:lang w:val="en-GB"/>
              </w:rPr>
            </w:pPr>
            <w:r w:rsidRPr="00FF353C">
              <w:rPr>
                <w:lang w:val="en-GB"/>
              </w:rPr>
              <w:t>C0180/R0380</w:t>
            </w:r>
          </w:p>
        </w:tc>
        <w:tc>
          <w:tcPr>
            <w:tcW w:w="3064" w:type="dxa"/>
            <w:tcBorders>
              <w:top w:val="single" w:sz="2" w:space="0" w:color="auto"/>
              <w:left w:val="single" w:sz="2" w:space="0" w:color="auto"/>
              <w:bottom w:val="single" w:sz="2" w:space="0" w:color="auto"/>
              <w:right w:val="single" w:sz="2" w:space="0" w:color="auto"/>
            </w:tcBorders>
          </w:tcPr>
          <w:p w14:paraId="07E3707B" w14:textId="77777777" w:rsidR="00E6364D" w:rsidRPr="00FF353C" w:rsidRDefault="00E6364D" w:rsidP="00485DF3">
            <w:pPr>
              <w:pStyle w:val="NormalLeft"/>
              <w:rPr>
                <w:lang w:val="en-GB"/>
              </w:rPr>
            </w:pPr>
            <w:r w:rsidRPr="00FF353C">
              <w:rPr>
                <w:lang w:val="en-GB"/>
              </w:rPr>
              <w:t>Best estimate Premium Provisions, Cash out–flows, future expenses and other cash–out flows — Total</w:t>
            </w:r>
          </w:p>
        </w:tc>
        <w:tc>
          <w:tcPr>
            <w:tcW w:w="4086" w:type="dxa"/>
            <w:tcBorders>
              <w:top w:val="single" w:sz="2" w:space="0" w:color="auto"/>
              <w:left w:val="single" w:sz="2" w:space="0" w:color="auto"/>
              <w:bottom w:val="single" w:sz="2" w:space="0" w:color="auto"/>
              <w:right w:val="single" w:sz="2" w:space="0" w:color="auto"/>
            </w:tcBorders>
          </w:tcPr>
          <w:p w14:paraId="3B5EC6EC" w14:textId="77777777" w:rsidR="00E6364D" w:rsidRPr="00FF353C" w:rsidRDefault="00E6364D" w:rsidP="00485DF3">
            <w:pPr>
              <w:pStyle w:val="NormalLeft"/>
              <w:rPr>
                <w:lang w:val="en-GB"/>
              </w:rPr>
            </w:pPr>
            <w:r w:rsidRPr="00FF353C">
              <w:rPr>
                <w:lang w:val="en-GB"/>
              </w:rPr>
              <w:t>The total amount of future expenses and other cash–out flows used to determine the gross best estimate of premium provisions.</w:t>
            </w:r>
          </w:p>
        </w:tc>
      </w:tr>
      <w:tr w:rsidR="00E6364D" w:rsidRPr="00FF353C" w14:paraId="4B732CB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0C4C877" w14:textId="77777777" w:rsidR="00E6364D" w:rsidRPr="00FF353C" w:rsidRDefault="00E6364D" w:rsidP="00485DF3">
            <w:pPr>
              <w:pStyle w:val="NormalLeft"/>
              <w:rPr>
                <w:lang w:val="en-GB"/>
              </w:rPr>
            </w:pPr>
            <w:r w:rsidRPr="00FF353C">
              <w:rPr>
                <w:lang w:val="en-GB"/>
              </w:rPr>
              <w:t>C0020 to C0170/R0390</w:t>
            </w:r>
          </w:p>
        </w:tc>
        <w:tc>
          <w:tcPr>
            <w:tcW w:w="3064" w:type="dxa"/>
            <w:tcBorders>
              <w:top w:val="single" w:sz="2" w:space="0" w:color="auto"/>
              <w:left w:val="single" w:sz="2" w:space="0" w:color="auto"/>
              <w:bottom w:val="single" w:sz="2" w:space="0" w:color="auto"/>
              <w:right w:val="single" w:sz="2" w:space="0" w:color="auto"/>
            </w:tcBorders>
          </w:tcPr>
          <w:p w14:paraId="484B5FFC" w14:textId="77777777" w:rsidR="00E6364D" w:rsidRPr="00FF353C" w:rsidRDefault="00E6364D" w:rsidP="00485DF3">
            <w:pPr>
              <w:pStyle w:val="NormalLeft"/>
              <w:rPr>
                <w:lang w:val="en-GB"/>
              </w:rPr>
            </w:pPr>
            <w:r w:rsidRPr="00FF353C">
              <w:rPr>
                <w:lang w:val="en-GB"/>
              </w:rPr>
              <w:t>Best estimate Premium Provisions, Cash in–flows, future premiums</w:t>
            </w:r>
          </w:p>
        </w:tc>
        <w:tc>
          <w:tcPr>
            <w:tcW w:w="4086" w:type="dxa"/>
            <w:tcBorders>
              <w:top w:val="single" w:sz="2" w:space="0" w:color="auto"/>
              <w:left w:val="single" w:sz="2" w:space="0" w:color="auto"/>
              <w:bottom w:val="single" w:sz="2" w:space="0" w:color="auto"/>
              <w:right w:val="single" w:sz="2" w:space="0" w:color="auto"/>
            </w:tcBorders>
          </w:tcPr>
          <w:p w14:paraId="0EAE2FF9" w14:textId="77777777" w:rsidR="00E6364D" w:rsidRPr="00FF353C" w:rsidRDefault="00E6364D" w:rsidP="00485DF3">
            <w:pPr>
              <w:pStyle w:val="NormalLeft"/>
              <w:rPr>
                <w:lang w:val="en-GB"/>
              </w:rPr>
            </w:pPr>
            <w:r w:rsidRPr="00FF353C">
              <w:rPr>
                <w:lang w:val="en-GB"/>
              </w:rPr>
              <w:t>The amount of split, for each line of business, as defined in Annex I to Delegated Regulation (EU) 2015/35, regarding direct business and accepted proportional reinsurance and accepted non–proportional reinsurance, of cash flows for future premiums used to determine the gross best estimate of premium provisions, i.e. the probability–weighted average of future cash in–flows,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4DB9013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C881ADD" w14:textId="77777777" w:rsidR="00E6364D" w:rsidRPr="00FF353C" w:rsidRDefault="00E6364D" w:rsidP="00485DF3">
            <w:pPr>
              <w:pStyle w:val="NormalLeft"/>
              <w:rPr>
                <w:lang w:val="en-GB"/>
              </w:rPr>
            </w:pPr>
            <w:r w:rsidRPr="00FF353C">
              <w:rPr>
                <w:lang w:val="en-GB"/>
              </w:rPr>
              <w:t>C0180/R0390</w:t>
            </w:r>
          </w:p>
        </w:tc>
        <w:tc>
          <w:tcPr>
            <w:tcW w:w="3064" w:type="dxa"/>
            <w:tcBorders>
              <w:top w:val="single" w:sz="2" w:space="0" w:color="auto"/>
              <w:left w:val="single" w:sz="2" w:space="0" w:color="auto"/>
              <w:bottom w:val="single" w:sz="2" w:space="0" w:color="auto"/>
              <w:right w:val="single" w:sz="2" w:space="0" w:color="auto"/>
            </w:tcBorders>
          </w:tcPr>
          <w:p w14:paraId="2C7B5FB6" w14:textId="77777777" w:rsidR="00E6364D" w:rsidRPr="00FF353C" w:rsidRDefault="00E6364D" w:rsidP="00485DF3">
            <w:pPr>
              <w:pStyle w:val="NormalLeft"/>
              <w:rPr>
                <w:lang w:val="en-GB"/>
              </w:rPr>
            </w:pPr>
            <w:r w:rsidRPr="00FF353C">
              <w:rPr>
                <w:lang w:val="en-GB"/>
              </w:rPr>
              <w:t>Best estimate Premium Provisions, Cash in–flows, future premiums — Total</w:t>
            </w:r>
          </w:p>
        </w:tc>
        <w:tc>
          <w:tcPr>
            <w:tcW w:w="4086" w:type="dxa"/>
            <w:tcBorders>
              <w:top w:val="single" w:sz="2" w:space="0" w:color="auto"/>
              <w:left w:val="single" w:sz="2" w:space="0" w:color="auto"/>
              <w:bottom w:val="single" w:sz="2" w:space="0" w:color="auto"/>
              <w:right w:val="single" w:sz="2" w:space="0" w:color="auto"/>
            </w:tcBorders>
          </w:tcPr>
          <w:p w14:paraId="14139147" w14:textId="77777777" w:rsidR="00E6364D" w:rsidRPr="00FF353C" w:rsidRDefault="00E6364D" w:rsidP="00485DF3">
            <w:pPr>
              <w:pStyle w:val="NormalLeft"/>
              <w:rPr>
                <w:lang w:val="en-GB"/>
              </w:rPr>
            </w:pPr>
            <w:r w:rsidRPr="00FF353C">
              <w:rPr>
                <w:lang w:val="en-GB"/>
              </w:rPr>
              <w:t>The total amount of future premiums used to determine the gross best estimate of premium provisions.</w:t>
            </w:r>
          </w:p>
        </w:tc>
      </w:tr>
      <w:tr w:rsidR="00E6364D" w:rsidRPr="00FF353C" w14:paraId="18760FE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D6FC20A" w14:textId="77777777" w:rsidR="00E6364D" w:rsidRPr="00FF353C" w:rsidRDefault="00E6364D" w:rsidP="00485DF3">
            <w:pPr>
              <w:pStyle w:val="NormalLeft"/>
              <w:rPr>
                <w:lang w:val="en-GB"/>
              </w:rPr>
            </w:pPr>
            <w:r w:rsidRPr="00FF353C">
              <w:rPr>
                <w:lang w:val="en-GB"/>
              </w:rPr>
              <w:t>C0020 to C0170/R0400</w:t>
            </w:r>
          </w:p>
        </w:tc>
        <w:tc>
          <w:tcPr>
            <w:tcW w:w="3064" w:type="dxa"/>
            <w:tcBorders>
              <w:top w:val="single" w:sz="2" w:space="0" w:color="auto"/>
              <w:left w:val="single" w:sz="2" w:space="0" w:color="auto"/>
              <w:bottom w:val="single" w:sz="2" w:space="0" w:color="auto"/>
              <w:right w:val="single" w:sz="2" w:space="0" w:color="auto"/>
            </w:tcBorders>
          </w:tcPr>
          <w:p w14:paraId="5373E288" w14:textId="77777777" w:rsidR="00E6364D" w:rsidRPr="00FF353C" w:rsidRDefault="00E6364D" w:rsidP="00485DF3">
            <w:pPr>
              <w:pStyle w:val="NormalLeft"/>
              <w:rPr>
                <w:lang w:val="en-GB"/>
              </w:rPr>
            </w:pPr>
            <w:r w:rsidRPr="00FF353C">
              <w:rPr>
                <w:lang w:val="en-GB"/>
              </w:rPr>
              <w:t xml:space="preserve">Best estimate Premium Provisions, Cash in–flows, Other cash–in flows (incl. Recoverables from salvages </w:t>
            </w:r>
            <w:r w:rsidRPr="00FF353C">
              <w:rPr>
                <w:lang w:val="en-GB"/>
              </w:rPr>
              <w:lastRenderedPageBreak/>
              <w:t>and subrogations)</w:t>
            </w:r>
          </w:p>
        </w:tc>
        <w:tc>
          <w:tcPr>
            <w:tcW w:w="4086" w:type="dxa"/>
            <w:tcBorders>
              <w:top w:val="single" w:sz="2" w:space="0" w:color="auto"/>
              <w:left w:val="single" w:sz="2" w:space="0" w:color="auto"/>
              <w:bottom w:val="single" w:sz="2" w:space="0" w:color="auto"/>
              <w:right w:val="single" w:sz="2" w:space="0" w:color="auto"/>
            </w:tcBorders>
          </w:tcPr>
          <w:p w14:paraId="1FC660A3" w14:textId="77777777" w:rsidR="00E6364D" w:rsidRPr="00FF353C" w:rsidRDefault="00E6364D" w:rsidP="00485DF3">
            <w:pPr>
              <w:pStyle w:val="NormalLeft"/>
              <w:rPr>
                <w:lang w:val="en-GB"/>
              </w:rPr>
            </w:pPr>
            <w:r w:rsidRPr="00FF353C">
              <w:rPr>
                <w:lang w:val="en-GB"/>
              </w:rPr>
              <w:lastRenderedPageBreak/>
              <w:t xml:space="preserve">The amount of split, for each line of business, as defined in Annex I to Delegated Regulation (EU) 2015/35, regarding direct business and accepted </w:t>
            </w:r>
            <w:r w:rsidRPr="00FF353C">
              <w:rPr>
                <w:lang w:val="en-GB"/>
              </w:rPr>
              <w:lastRenderedPageBreak/>
              <w:t>proportional reinsurance and Accepted non–proportional reinsurance, of cash flows for other cash in–flows, including recoverables from salvages and subrogations, used to determine the gross best estimate of premium provisions, i.e. the probability–weighted average of future cash in–flows,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5B1CDE1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44CDDB9" w14:textId="77777777" w:rsidR="00E6364D" w:rsidRPr="00FF353C" w:rsidRDefault="00E6364D" w:rsidP="00485DF3">
            <w:pPr>
              <w:pStyle w:val="NormalLeft"/>
              <w:rPr>
                <w:lang w:val="en-GB"/>
              </w:rPr>
            </w:pPr>
            <w:r w:rsidRPr="00FF353C">
              <w:rPr>
                <w:lang w:val="en-GB"/>
              </w:rPr>
              <w:lastRenderedPageBreak/>
              <w:t>C0180/R0400</w:t>
            </w:r>
          </w:p>
        </w:tc>
        <w:tc>
          <w:tcPr>
            <w:tcW w:w="3064" w:type="dxa"/>
            <w:tcBorders>
              <w:top w:val="single" w:sz="2" w:space="0" w:color="auto"/>
              <w:left w:val="single" w:sz="2" w:space="0" w:color="auto"/>
              <w:bottom w:val="single" w:sz="2" w:space="0" w:color="auto"/>
              <w:right w:val="single" w:sz="2" w:space="0" w:color="auto"/>
            </w:tcBorders>
          </w:tcPr>
          <w:p w14:paraId="13E2BCA7" w14:textId="77777777" w:rsidR="00E6364D" w:rsidRPr="00FF353C" w:rsidRDefault="00E6364D" w:rsidP="00485DF3">
            <w:pPr>
              <w:pStyle w:val="NormalLeft"/>
              <w:rPr>
                <w:lang w:val="en-GB"/>
              </w:rPr>
            </w:pPr>
            <w:r w:rsidRPr="00FF353C">
              <w:rPr>
                <w:lang w:val="en-GB"/>
              </w:rPr>
              <w:t>Best estimate Premium Provisions, Cash in–flows, Other cash–in flows (incl. recoverables from salvages and subrogations) — Total</w:t>
            </w:r>
          </w:p>
        </w:tc>
        <w:tc>
          <w:tcPr>
            <w:tcW w:w="4086" w:type="dxa"/>
            <w:tcBorders>
              <w:top w:val="single" w:sz="2" w:space="0" w:color="auto"/>
              <w:left w:val="single" w:sz="2" w:space="0" w:color="auto"/>
              <w:bottom w:val="single" w:sz="2" w:space="0" w:color="auto"/>
              <w:right w:val="single" w:sz="2" w:space="0" w:color="auto"/>
            </w:tcBorders>
          </w:tcPr>
          <w:p w14:paraId="7C6C2037" w14:textId="77777777" w:rsidR="00E6364D" w:rsidRPr="00FF353C" w:rsidRDefault="00E6364D" w:rsidP="00485DF3">
            <w:pPr>
              <w:pStyle w:val="NormalLeft"/>
              <w:rPr>
                <w:lang w:val="en-GB"/>
              </w:rPr>
            </w:pPr>
            <w:r w:rsidRPr="00FF353C">
              <w:rPr>
                <w:lang w:val="en-GB"/>
              </w:rPr>
              <w:t>The total amount of Other cash–in flows (including recoverables from salvages and subrogations) used to determine the gross best estimate of premium provisions.</w:t>
            </w:r>
          </w:p>
        </w:tc>
      </w:tr>
      <w:tr w:rsidR="00E6364D" w:rsidRPr="00FF353C" w14:paraId="65A824E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D81A306" w14:textId="77777777" w:rsidR="00E6364D" w:rsidRPr="00FF353C" w:rsidRDefault="00E6364D" w:rsidP="00485DF3">
            <w:pPr>
              <w:pStyle w:val="NormalLeft"/>
              <w:rPr>
                <w:lang w:val="en-GB"/>
              </w:rPr>
            </w:pPr>
            <w:r w:rsidRPr="00FF353C">
              <w:rPr>
                <w:lang w:val="en-GB"/>
              </w:rPr>
              <w:t>C0020 to C0170/R0410</w:t>
            </w:r>
          </w:p>
        </w:tc>
        <w:tc>
          <w:tcPr>
            <w:tcW w:w="3064" w:type="dxa"/>
            <w:tcBorders>
              <w:top w:val="single" w:sz="2" w:space="0" w:color="auto"/>
              <w:left w:val="single" w:sz="2" w:space="0" w:color="auto"/>
              <w:bottom w:val="single" w:sz="2" w:space="0" w:color="auto"/>
              <w:right w:val="single" w:sz="2" w:space="0" w:color="auto"/>
            </w:tcBorders>
          </w:tcPr>
          <w:p w14:paraId="715808A0" w14:textId="77777777" w:rsidR="00E6364D" w:rsidRPr="00FF353C" w:rsidRDefault="00E6364D" w:rsidP="00485DF3">
            <w:pPr>
              <w:pStyle w:val="NormalLeft"/>
              <w:rPr>
                <w:lang w:val="en-GB"/>
              </w:rPr>
            </w:pPr>
            <w:r w:rsidRPr="00FF353C">
              <w:rPr>
                <w:lang w:val="en-GB"/>
              </w:rPr>
              <w:t>Best estimate Claims Provisions, Cash out–flows, future benefits and claims</w:t>
            </w:r>
          </w:p>
        </w:tc>
        <w:tc>
          <w:tcPr>
            <w:tcW w:w="4086" w:type="dxa"/>
            <w:tcBorders>
              <w:top w:val="single" w:sz="2" w:space="0" w:color="auto"/>
              <w:left w:val="single" w:sz="2" w:space="0" w:color="auto"/>
              <w:bottom w:val="single" w:sz="2" w:space="0" w:color="auto"/>
              <w:right w:val="single" w:sz="2" w:space="0" w:color="auto"/>
            </w:tcBorders>
          </w:tcPr>
          <w:p w14:paraId="594FCE3F" w14:textId="77777777" w:rsidR="00E6364D" w:rsidRPr="00FF353C" w:rsidRDefault="00E6364D" w:rsidP="00485DF3">
            <w:pPr>
              <w:pStyle w:val="NormalLeft"/>
              <w:rPr>
                <w:lang w:val="en-GB"/>
              </w:rPr>
            </w:pPr>
            <w:r w:rsidRPr="00FF353C">
              <w:rPr>
                <w:lang w:val="en-GB"/>
              </w:rPr>
              <w:t>The amount of split, for each line of business, as defined in Annex I to Delegated Regulation (EU) 2015/35, regarding direct business and accepted proportional reinsurance and Accepted non–proportional reinsurance, of cash flows for future benefits and claims used to determine the gross best estimate of Claims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1B33D92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E9D49FF" w14:textId="77777777" w:rsidR="00E6364D" w:rsidRPr="00FF353C" w:rsidRDefault="00E6364D" w:rsidP="00485DF3">
            <w:pPr>
              <w:pStyle w:val="NormalLeft"/>
              <w:rPr>
                <w:lang w:val="en-GB"/>
              </w:rPr>
            </w:pPr>
            <w:r w:rsidRPr="00FF353C">
              <w:rPr>
                <w:lang w:val="en-GB"/>
              </w:rPr>
              <w:t>C0180/R0410</w:t>
            </w:r>
          </w:p>
        </w:tc>
        <w:tc>
          <w:tcPr>
            <w:tcW w:w="3064" w:type="dxa"/>
            <w:tcBorders>
              <w:top w:val="single" w:sz="2" w:space="0" w:color="auto"/>
              <w:left w:val="single" w:sz="2" w:space="0" w:color="auto"/>
              <w:bottom w:val="single" w:sz="2" w:space="0" w:color="auto"/>
              <w:right w:val="single" w:sz="2" w:space="0" w:color="auto"/>
            </w:tcBorders>
          </w:tcPr>
          <w:p w14:paraId="732CBACA" w14:textId="77777777" w:rsidR="00E6364D" w:rsidRPr="00FF353C" w:rsidRDefault="00E6364D" w:rsidP="00485DF3">
            <w:pPr>
              <w:pStyle w:val="NormalLeft"/>
              <w:rPr>
                <w:lang w:val="en-GB"/>
              </w:rPr>
            </w:pPr>
            <w:r w:rsidRPr="00FF353C">
              <w:rPr>
                <w:lang w:val="en-GB"/>
              </w:rPr>
              <w:t>Best estimate Claims Provisions, Cash out–flows, future benefits and claims — Total</w:t>
            </w:r>
          </w:p>
        </w:tc>
        <w:tc>
          <w:tcPr>
            <w:tcW w:w="4086" w:type="dxa"/>
            <w:tcBorders>
              <w:top w:val="single" w:sz="2" w:space="0" w:color="auto"/>
              <w:left w:val="single" w:sz="2" w:space="0" w:color="auto"/>
              <w:bottom w:val="single" w:sz="2" w:space="0" w:color="auto"/>
              <w:right w:val="single" w:sz="2" w:space="0" w:color="auto"/>
            </w:tcBorders>
          </w:tcPr>
          <w:p w14:paraId="1606BAAA" w14:textId="77777777" w:rsidR="00E6364D" w:rsidRPr="00FF353C" w:rsidRDefault="00E6364D" w:rsidP="00485DF3">
            <w:pPr>
              <w:pStyle w:val="NormalLeft"/>
              <w:rPr>
                <w:lang w:val="en-GB"/>
              </w:rPr>
            </w:pPr>
            <w:r w:rsidRPr="00FF353C">
              <w:rPr>
                <w:lang w:val="en-GB"/>
              </w:rPr>
              <w:t>The total amount of Claims Provisions, Cash out–flows, future benefits and claims used to determine the gross best estimate of claims provisions.</w:t>
            </w:r>
          </w:p>
        </w:tc>
      </w:tr>
      <w:tr w:rsidR="00E6364D" w:rsidRPr="00FF353C" w14:paraId="4267A85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1EC5B9" w14:textId="77777777" w:rsidR="00E6364D" w:rsidRPr="00FF353C" w:rsidRDefault="00E6364D" w:rsidP="00485DF3">
            <w:pPr>
              <w:pStyle w:val="NormalLeft"/>
              <w:rPr>
                <w:lang w:val="en-GB"/>
              </w:rPr>
            </w:pPr>
            <w:r w:rsidRPr="00FF353C">
              <w:rPr>
                <w:lang w:val="en-GB"/>
              </w:rPr>
              <w:t>C0020 to C0170/R0420</w:t>
            </w:r>
          </w:p>
        </w:tc>
        <w:tc>
          <w:tcPr>
            <w:tcW w:w="3064" w:type="dxa"/>
            <w:tcBorders>
              <w:top w:val="single" w:sz="2" w:space="0" w:color="auto"/>
              <w:left w:val="single" w:sz="2" w:space="0" w:color="auto"/>
              <w:bottom w:val="single" w:sz="2" w:space="0" w:color="auto"/>
              <w:right w:val="single" w:sz="2" w:space="0" w:color="auto"/>
            </w:tcBorders>
          </w:tcPr>
          <w:p w14:paraId="4A941D27" w14:textId="77777777" w:rsidR="00E6364D" w:rsidRPr="00FF353C" w:rsidRDefault="00E6364D" w:rsidP="00485DF3">
            <w:pPr>
              <w:pStyle w:val="NormalLeft"/>
              <w:rPr>
                <w:lang w:val="en-GB"/>
              </w:rPr>
            </w:pPr>
            <w:r w:rsidRPr="00FF353C">
              <w:rPr>
                <w:lang w:val="en-GB"/>
              </w:rPr>
              <w:t>Best estimate Claims Provisions, Cash out–flows, future expenses and other cash–out flows</w:t>
            </w:r>
          </w:p>
        </w:tc>
        <w:tc>
          <w:tcPr>
            <w:tcW w:w="4086" w:type="dxa"/>
            <w:tcBorders>
              <w:top w:val="single" w:sz="2" w:space="0" w:color="auto"/>
              <w:left w:val="single" w:sz="2" w:space="0" w:color="auto"/>
              <w:bottom w:val="single" w:sz="2" w:space="0" w:color="auto"/>
              <w:right w:val="single" w:sz="2" w:space="0" w:color="auto"/>
            </w:tcBorders>
          </w:tcPr>
          <w:p w14:paraId="2F2F3DEE" w14:textId="77777777" w:rsidR="00E6364D" w:rsidRPr="00FF353C" w:rsidRDefault="00E6364D" w:rsidP="00485DF3">
            <w:pPr>
              <w:pStyle w:val="NormalLeft"/>
              <w:rPr>
                <w:lang w:val="en-GB"/>
              </w:rPr>
            </w:pPr>
            <w:r w:rsidRPr="00FF353C">
              <w:rPr>
                <w:lang w:val="en-GB"/>
              </w:rPr>
              <w:t xml:space="preserve">The amount of split, for each line of business, as defined in Annex I to Delegated Regulation (EU) 2015/35, regarding direct business and accepted proportional reinsurance and Accepted non–proportional reinsurance, of cash flows for future expenses and other cash out–flows used to determine the </w:t>
            </w:r>
            <w:r w:rsidRPr="00FF353C">
              <w:rPr>
                <w:lang w:val="en-GB"/>
              </w:rPr>
              <w:lastRenderedPageBreak/>
              <w:t>gross best estimate of Claims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605B3F3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DB27D2F" w14:textId="77777777" w:rsidR="00E6364D" w:rsidRPr="00FF353C" w:rsidRDefault="00E6364D" w:rsidP="00485DF3">
            <w:pPr>
              <w:pStyle w:val="NormalLeft"/>
              <w:rPr>
                <w:lang w:val="en-GB"/>
              </w:rPr>
            </w:pPr>
            <w:r w:rsidRPr="00FF353C">
              <w:rPr>
                <w:lang w:val="en-GB"/>
              </w:rPr>
              <w:lastRenderedPageBreak/>
              <w:t>C0180/R0420</w:t>
            </w:r>
          </w:p>
        </w:tc>
        <w:tc>
          <w:tcPr>
            <w:tcW w:w="3064" w:type="dxa"/>
            <w:tcBorders>
              <w:top w:val="single" w:sz="2" w:space="0" w:color="auto"/>
              <w:left w:val="single" w:sz="2" w:space="0" w:color="auto"/>
              <w:bottom w:val="single" w:sz="2" w:space="0" w:color="auto"/>
              <w:right w:val="single" w:sz="2" w:space="0" w:color="auto"/>
            </w:tcBorders>
          </w:tcPr>
          <w:p w14:paraId="63792A8C" w14:textId="77777777" w:rsidR="00E6364D" w:rsidRPr="00FF353C" w:rsidRDefault="00E6364D" w:rsidP="00485DF3">
            <w:pPr>
              <w:pStyle w:val="NormalLeft"/>
              <w:rPr>
                <w:lang w:val="en-GB"/>
              </w:rPr>
            </w:pPr>
            <w:r w:rsidRPr="00FF353C">
              <w:rPr>
                <w:lang w:val="en-GB"/>
              </w:rPr>
              <w:t>Best estimate Claims Provisions, Cash out–flows, future expenses and other cash–out flows — Total</w:t>
            </w:r>
          </w:p>
        </w:tc>
        <w:tc>
          <w:tcPr>
            <w:tcW w:w="4086" w:type="dxa"/>
            <w:tcBorders>
              <w:top w:val="single" w:sz="2" w:space="0" w:color="auto"/>
              <w:left w:val="single" w:sz="2" w:space="0" w:color="auto"/>
              <w:bottom w:val="single" w:sz="2" w:space="0" w:color="auto"/>
              <w:right w:val="single" w:sz="2" w:space="0" w:color="auto"/>
            </w:tcBorders>
          </w:tcPr>
          <w:p w14:paraId="3A6218B9" w14:textId="77777777" w:rsidR="00E6364D" w:rsidRPr="00FF353C" w:rsidRDefault="00E6364D" w:rsidP="00485DF3">
            <w:pPr>
              <w:pStyle w:val="NormalLeft"/>
              <w:rPr>
                <w:lang w:val="en-GB"/>
              </w:rPr>
            </w:pPr>
            <w:r w:rsidRPr="00FF353C">
              <w:rPr>
                <w:lang w:val="en-GB"/>
              </w:rPr>
              <w:t>The total amount of Claims Provisions, Cash out–flows, future expenses and other cash–out flows used to determine the gross best estimate of claims provisions.</w:t>
            </w:r>
          </w:p>
        </w:tc>
      </w:tr>
      <w:tr w:rsidR="00E6364D" w:rsidRPr="00FF353C" w14:paraId="76497B3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794B177" w14:textId="77777777" w:rsidR="00E6364D" w:rsidRPr="00FF353C" w:rsidRDefault="00E6364D" w:rsidP="00485DF3">
            <w:pPr>
              <w:pStyle w:val="NormalLeft"/>
              <w:rPr>
                <w:lang w:val="en-GB"/>
              </w:rPr>
            </w:pPr>
            <w:r w:rsidRPr="00FF353C">
              <w:rPr>
                <w:lang w:val="en-GB"/>
              </w:rPr>
              <w:t>C0020 to C0170/R0430</w:t>
            </w:r>
          </w:p>
        </w:tc>
        <w:tc>
          <w:tcPr>
            <w:tcW w:w="3064" w:type="dxa"/>
            <w:tcBorders>
              <w:top w:val="single" w:sz="2" w:space="0" w:color="auto"/>
              <w:left w:val="single" w:sz="2" w:space="0" w:color="auto"/>
              <w:bottom w:val="single" w:sz="2" w:space="0" w:color="auto"/>
              <w:right w:val="single" w:sz="2" w:space="0" w:color="auto"/>
            </w:tcBorders>
          </w:tcPr>
          <w:p w14:paraId="0E68FA93" w14:textId="77777777" w:rsidR="00E6364D" w:rsidRPr="00FF353C" w:rsidRDefault="00E6364D" w:rsidP="00485DF3">
            <w:pPr>
              <w:pStyle w:val="NormalLeft"/>
              <w:rPr>
                <w:lang w:val="en-GB"/>
              </w:rPr>
            </w:pPr>
            <w:r w:rsidRPr="00FF353C">
              <w:rPr>
                <w:lang w:val="en-GB"/>
              </w:rPr>
              <w:t>Best estimate Claims Provisions, Cash in–flows, future premiums</w:t>
            </w:r>
          </w:p>
        </w:tc>
        <w:tc>
          <w:tcPr>
            <w:tcW w:w="4086" w:type="dxa"/>
            <w:tcBorders>
              <w:top w:val="single" w:sz="2" w:space="0" w:color="auto"/>
              <w:left w:val="single" w:sz="2" w:space="0" w:color="auto"/>
              <w:bottom w:val="single" w:sz="2" w:space="0" w:color="auto"/>
              <w:right w:val="single" w:sz="2" w:space="0" w:color="auto"/>
            </w:tcBorders>
          </w:tcPr>
          <w:p w14:paraId="6C6192CC" w14:textId="77777777" w:rsidR="00E6364D" w:rsidRPr="00FF353C" w:rsidRDefault="00E6364D" w:rsidP="00485DF3">
            <w:pPr>
              <w:pStyle w:val="NormalLeft"/>
              <w:rPr>
                <w:lang w:val="en-GB"/>
              </w:rPr>
            </w:pPr>
            <w:r w:rsidRPr="00FF353C">
              <w:rPr>
                <w:lang w:val="en-GB"/>
              </w:rPr>
              <w:t>The amount of split, for each line of business, as defined in Annex I to Delegated Regulation (EU) 2015/35, regarding direct business and accepted proportional reinsurance and accepted non–proportional reinsurance, of cash flows for future premiums used to determine the gross best estimate of claims provisions, i.e. the probability–weighted average of future cash in–flows, discounted to take into account the time value of money (expected present value of future cash–flows). In case of use of a stochastic methodology for the cash–flow projection, it is required to report the average scenario.</w:t>
            </w:r>
          </w:p>
        </w:tc>
      </w:tr>
      <w:tr w:rsidR="00E6364D" w:rsidRPr="00FF353C" w14:paraId="0232DCE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C07F3F8" w14:textId="77777777" w:rsidR="00E6364D" w:rsidRPr="00FF353C" w:rsidRDefault="00E6364D" w:rsidP="00485DF3">
            <w:pPr>
              <w:pStyle w:val="NormalLeft"/>
              <w:rPr>
                <w:lang w:val="en-GB"/>
              </w:rPr>
            </w:pPr>
            <w:r w:rsidRPr="00FF353C">
              <w:rPr>
                <w:lang w:val="en-GB"/>
              </w:rPr>
              <w:t>C0180/R0430</w:t>
            </w:r>
          </w:p>
        </w:tc>
        <w:tc>
          <w:tcPr>
            <w:tcW w:w="3064" w:type="dxa"/>
            <w:tcBorders>
              <w:top w:val="single" w:sz="2" w:space="0" w:color="auto"/>
              <w:left w:val="single" w:sz="2" w:space="0" w:color="auto"/>
              <w:bottom w:val="single" w:sz="2" w:space="0" w:color="auto"/>
              <w:right w:val="single" w:sz="2" w:space="0" w:color="auto"/>
            </w:tcBorders>
          </w:tcPr>
          <w:p w14:paraId="582763F5" w14:textId="77777777" w:rsidR="00E6364D" w:rsidRPr="00FF353C" w:rsidRDefault="00E6364D" w:rsidP="00485DF3">
            <w:pPr>
              <w:pStyle w:val="NormalLeft"/>
              <w:rPr>
                <w:lang w:val="en-GB"/>
              </w:rPr>
            </w:pPr>
            <w:r w:rsidRPr="00FF353C">
              <w:rPr>
                <w:lang w:val="en-GB"/>
              </w:rPr>
              <w:t>Best estimate Claims Provisions, Cash in–flows, future premiums — Total</w:t>
            </w:r>
          </w:p>
        </w:tc>
        <w:tc>
          <w:tcPr>
            <w:tcW w:w="4086" w:type="dxa"/>
            <w:tcBorders>
              <w:top w:val="single" w:sz="2" w:space="0" w:color="auto"/>
              <w:left w:val="single" w:sz="2" w:space="0" w:color="auto"/>
              <w:bottom w:val="single" w:sz="2" w:space="0" w:color="auto"/>
              <w:right w:val="single" w:sz="2" w:space="0" w:color="auto"/>
            </w:tcBorders>
          </w:tcPr>
          <w:p w14:paraId="7A32995F" w14:textId="77777777" w:rsidR="00E6364D" w:rsidRPr="00FF353C" w:rsidRDefault="00E6364D" w:rsidP="00485DF3">
            <w:pPr>
              <w:pStyle w:val="NormalLeft"/>
              <w:rPr>
                <w:lang w:val="en-GB"/>
              </w:rPr>
            </w:pPr>
            <w:r w:rsidRPr="00FF353C">
              <w:rPr>
                <w:lang w:val="en-GB"/>
              </w:rPr>
              <w:t>The total amount of Claims Provisions, cash in–flows, future premiums used to determine the gross best estimate of claims provisions.</w:t>
            </w:r>
          </w:p>
        </w:tc>
      </w:tr>
      <w:tr w:rsidR="00E6364D" w:rsidRPr="00FF353C" w14:paraId="77A4D83F"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5077E1" w14:textId="77777777" w:rsidR="00E6364D" w:rsidRPr="00FF353C" w:rsidRDefault="00E6364D" w:rsidP="00485DF3">
            <w:pPr>
              <w:pStyle w:val="NormalLeft"/>
              <w:rPr>
                <w:lang w:val="en-GB"/>
              </w:rPr>
            </w:pPr>
            <w:r w:rsidRPr="00FF353C">
              <w:rPr>
                <w:lang w:val="en-GB"/>
              </w:rPr>
              <w:t>C0020 to C0170/R0440</w:t>
            </w:r>
          </w:p>
        </w:tc>
        <w:tc>
          <w:tcPr>
            <w:tcW w:w="3064" w:type="dxa"/>
            <w:tcBorders>
              <w:top w:val="single" w:sz="2" w:space="0" w:color="auto"/>
              <w:left w:val="single" w:sz="2" w:space="0" w:color="auto"/>
              <w:bottom w:val="single" w:sz="2" w:space="0" w:color="auto"/>
              <w:right w:val="single" w:sz="2" w:space="0" w:color="auto"/>
            </w:tcBorders>
          </w:tcPr>
          <w:p w14:paraId="4E13F245" w14:textId="77777777" w:rsidR="00E6364D" w:rsidRPr="00FF353C" w:rsidRDefault="00E6364D" w:rsidP="00485DF3">
            <w:pPr>
              <w:pStyle w:val="NormalLeft"/>
              <w:rPr>
                <w:lang w:val="en-GB"/>
              </w:rPr>
            </w:pPr>
            <w:r w:rsidRPr="00FF353C">
              <w:rPr>
                <w:lang w:val="en-GB"/>
              </w:rPr>
              <w:t>Best estimate Claims Provisions, Cash in–flows, Other cash–in flows (incl. Recoverable from salvages and subrogations)</w:t>
            </w:r>
          </w:p>
        </w:tc>
        <w:tc>
          <w:tcPr>
            <w:tcW w:w="4086" w:type="dxa"/>
            <w:tcBorders>
              <w:top w:val="single" w:sz="2" w:space="0" w:color="auto"/>
              <w:left w:val="single" w:sz="2" w:space="0" w:color="auto"/>
              <w:bottom w:val="single" w:sz="2" w:space="0" w:color="auto"/>
              <w:right w:val="single" w:sz="2" w:space="0" w:color="auto"/>
            </w:tcBorders>
          </w:tcPr>
          <w:p w14:paraId="6E421176" w14:textId="77777777" w:rsidR="00E6364D" w:rsidRPr="00FF353C" w:rsidRDefault="00E6364D" w:rsidP="00485DF3">
            <w:pPr>
              <w:pStyle w:val="NormalLeft"/>
              <w:rPr>
                <w:lang w:val="en-GB"/>
              </w:rPr>
            </w:pPr>
            <w:r w:rsidRPr="00FF353C">
              <w:rPr>
                <w:lang w:val="en-GB"/>
              </w:rPr>
              <w:t xml:space="preserve">The amount of split, for each line of business, as defined in Annex I to Delegated Regulation (EU) 2015/35, regarding direct business and accepted proportional reinsurance and accepted non–proportional reinsurance, of other cash–in flows (including Recoverable from salvages and subrogations) used to determine the gross best estimate of Claims provisions, i.e. the probability–weighted average of future cash in–flows, discounted to take into account the time value of money (expected present value of future cash–flows). In </w:t>
            </w:r>
            <w:r w:rsidRPr="00FF353C">
              <w:rPr>
                <w:lang w:val="en-GB"/>
              </w:rPr>
              <w:lastRenderedPageBreak/>
              <w:t>case of use of a stochastic methodology for the cash–flow projection, it is required to report the average scenario.</w:t>
            </w:r>
          </w:p>
        </w:tc>
      </w:tr>
      <w:tr w:rsidR="00E6364D" w:rsidRPr="00FF353C" w14:paraId="79F2B97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A08D6CF" w14:textId="77777777" w:rsidR="00E6364D" w:rsidRPr="00FF353C" w:rsidRDefault="00E6364D" w:rsidP="00485DF3">
            <w:pPr>
              <w:pStyle w:val="NormalLeft"/>
              <w:rPr>
                <w:lang w:val="en-GB"/>
              </w:rPr>
            </w:pPr>
            <w:r w:rsidRPr="00FF353C">
              <w:rPr>
                <w:lang w:val="en-GB"/>
              </w:rPr>
              <w:lastRenderedPageBreak/>
              <w:t>C0180/R0440</w:t>
            </w:r>
          </w:p>
        </w:tc>
        <w:tc>
          <w:tcPr>
            <w:tcW w:w="3064" w:type="dxa"/>
            <w:tcBorders>
              <w:top w:val="single" w:sz="2" w:space="0" w:color="auto"/>
              <w:left w:val="single" w:sz="2" w:space="0" w:color="auto"/>
              <w:bottom w:val="single" w:sz="2" w:space="0" w:color="auto"/>
              <w:right w:val="single" w:sz="2" w:space="0" w:color="auto"/>
            </w:tcBorders>
          </w:tcPr>
          <w:p w14:paraId="102588A9" w14:textId="77777777" w:rsidR="00E6364D" w:rsidRPr="00FF353C" w:rsidRDefault="00E6364D" w:rsidP="00485DF3">
            <w:pPr>
              <w:pStyle w:val="NormalLeft"/>
              <w:rPr>
                <w:lang w:val="en-GB"/>
              </w:rPr>
            </w:pPr>
            <w:r w:rsidRPr="00FF353C">
              <w:rPr>
                <w:lang w:val="en-GB"/>
              </w:rPr>
              <w:t>Best estimate Claims Provisions, Cash in–flows, Other cash–in flows (incl. Recoverable from salvages and subrogations) — Total</w:t>
            </w:r>
          </w:p>
        </w:tc>
        <w:tc>
          <w:tcPr>
            <w:tcW w:w="4086" w:type="dxa"/>
            <w:tcBorders>
              <w:top w:val="single" w:sz="2" w:space="0" w:color="auto"/>
              <w:left w:val="single" w:sz="2" w:space="0" w:color="auto"/>
              <w:bottom w:val="single" w:sz="2" w:space="0" w:color="auto"/>
              <w:right w:val="single" w:sz="2" w:space="0" w:color="auto"/>
            </w:tcBorders>
          </w:tcPr>
          <w:p w14:paraId="0AF87D7C" w14:textId="77777777" w:rsidR="00E6364D" w:rsidRPr="00FF353C" w:rsidRDefault="00E6364D" w:rsidP="00485DF3">
            <w:pPr>
              <w:pStyle w:val="NormalLeft"/>
              <w:rPr>
                <w:lang w:val="en-GB"/>
              </w:rPr>
            </w:pPr>
            <w:r w:rsidRPr="00FF353C">
              <w:rPr>
                <w:lang w:val="en-GB"/>
              </w:rPr>
              <w:t>The total amount of Claims Provisions, cash in–flows, Other cash–in flows (including Recoverable from salvages and subrogations) used to determine the gross best estimate of claims provisions.</w:t>
            </w:r>
          </w:p>
        </w:tc>
      </w:tr>
      <w:tr w:rsidR="00E6364D" w:rsidRPr="00FF353C" w14:paraId="1740342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FC1E5A4" w14:textId="77777777" w:rsidR="00E6364D" w:rsidRPr="00FF353C" w:rsidRDefault="00E6364D" w:rsidP="00485DF3">
            <w:pPr>
              <w:pStyle w:val="NormalLeft"/>
              <w:rPr>
                <w:lang w:val="en-GB"/>
              </w:rPr>
            </w:pPr>
            <w:r w:rsidRPr="00FF353C">
              <w:rPr>
                <w:lang w:val="en-GB"/>
              </w:rPr>
              <w:t>C0020 to C0170/R0450</w:t>
            </w:r>
          </w:p>
        </w:tc>
        <w:tc>
          <w:tcPr>
            <w:tcW w:w="3064" w:type="dxa"/>
            <w:tcBorders>
              <w:top w:val="single" w:sz="2" w:space="0" w:color="auto"/>
              <w:left w:val="single" w:sz="2" w:space="0" w:color="auto"/>
              <w:bottom w:val="single" w:sz="2" w:space="0" w:color="auto"/>
              <w:right w:val="single" w:sz="2" w:space="0" w:color="auto"/>
            </w:tcBorders>
          </w:tcPr>
          <w:p w14:paraId="7C93B57E" w14:textId="77777777" w:rsidR="00E6364D" w:rsidRPr="00FF353C" w:rsidRDefault="00E6364D" w:rsidP="00485DF3">
            <w:pPr>
              <w:pStyle w:val="NormalLeft"/>
              <w:rPr>
                <w:lang w:val="en-GB"/>
              </w:rPr>
            </w:pPr>
            <w:r w:rsidRPr="00FF353C">
              <w:rPr>
                <w:lang w:val="en-GB"/>
              </w:rPr>
              <w:t>Use of simplified methods and techniques to calculate technical provisions — Percentage of gross Best Estimate calculated using approximations</w:t>
            </w:r>
          </w:p>
        </w:tc>
        <w:tc>
          <w:tcPr>
            <w:tcW w:w="4086" w:type="dxa"/>
            <w:tcBorders>
              <w:top w:val="single" w:sz="2" w:space="0" w:color="auto"/>
              <w:left w:val="single" w:sz="2" w:space="0" w:color="auto"/>
              <w:bottom w:val="single" w:sz="2" w:space="0" w:color="auto"/>
              <w:right w:val="single" w:sz="2" w:space="0" w:color="auto"/>
            </w:tcBorders>
          </w:tcPr>
          <w:p w14:paraId="49A698C9" w14:textId="294F0BD7" w:rsidR="00E6364D" w:rsidRPr="00FF353C" w:rsidRDefault="00E6364D" w:rsidP="00485DF3">
            <w:pPr>
              <w:pStyle w:val="NormalLeft"/>
              <w:rPr>
                <w:lang w:val="en-GB"/>
              </w:rPr>
            </w:pPr>
            <w:del w:id="2219" w:author="Author">
              <w:r w:rsidRPr="00FF353C" w:rsidDel="00216F5F">
                <w:rPr>
                  <w:lang w:val="en-GB"/>
                </w:rPr>
                <w:delText>Indicate the p</w:delText>
              </w:r>
            </w:del>
            <w:ins w:id="2220" w:author="Author">
              <w:r w:rsidR="00216F5F" w:rsidRPr="00FF353C">
                <w:rPr>
                  <w:lang w:val="en-GB"/>
                </w:rPr>
                <w:t>P</w:t>
              </w:r>
            </w:ins>
            <w:r w:rsidRPr="00FF353C">
              <w:rPr>
                <w:lang w:val="en-GB"/>
              </w:rPr>
              <w:t>ercentage of gross best estimate included in Total Best Estimate Gross (R0260) calculated using approximations as established in Article 21 of Delegated Regulation (EU) 2015/35, per each Line of Business.</w:t>
            </w:r>
          </w:p>
        </w:tc>
      </w:tr>
      <w:tr w:rsidR="00E6364D" w:rsidRPr="00FF353C" w14:paraId="3C89BA8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1DB3E8" w14:textId="77777777" w:rsidR="00E6364D" w:rsidRPr="00FF353C" w:rsidRDefault="00E6364D" w:rsidP="00485DF3">
            <w:pPr>
              <w:pStyle w:val="NormalLeft"/>
              <w:rPr>
                <w:lang w:val="en-GB"/>
              </w:rPr>
            </w:pPr>
            <w:r w:rsidRPr="00FF353C">
              <w:rPr>
                <w:lang w:val="en-GB"/>
              </w:rPr>
              <w:t>C0180/R0450</w:t>
            </w:r>
          </w:p>
        </w:tc>
        <w:tc>
          <w:tcPr>
            <w:tcW w:w="3064" w:type="dxa"/>
            <w:tcBorders>
              <w:top w:val="single" w:sz="2" w:space="0" w:color="auto"/>
              <w:left w:val="single" w:sz="2" w:space="0" w:color="auto"/>
              <w:bottom w:val="single" w:sz="2" w:space="0" w:color="auto"/>
              <w:right w:val="single" w:sz="2" w:space="0" w:color="auto"/>
            </w:tcBorders>
          </w:tcPr>
          <w:p w14:paraId="2F8B88CC" w14:textId="77777777" w:rsidR="00E6364D" w:rsidRPr="00FF353C" w:rsidRDefault="00E6364D" w:rsidP="00485DF3">
            <w:pPr>
              <w:pStyle w:val="NormalLeft"/>
              <w:rPr>
                <w:lang w:val="en-GB"/>
              </w:rPr>
            </w:pPr>
            <w:r w:rsidRPr="00FF353C">
              <w:rPr>
                <w:lang w:val="en-GB"/>
              </w:rPr>
              <w:t>Use of simplified methods and techniques to calculate technical provisions — Percentage of gross Best Estimate calculated using approximations — Total</w:t>
            </w:r>
          </w:p>
        </w:tc>
        <w:tc>
          <w:tcPr>
            <w:tcW w:w="4086" w:type="dxa"/>
            <w:tcBorders>
              <w:top w:val="single" w:sz="2" w:space="0" w:color="auto"/>
              <w:left w:val="single" w:sz="2" w:space="0" w:color="auto"/>
              <w:bottom w:val="single" w:sz="2" w:space="0" w:color="auto"/>
              <w:right w:val="single" w:sz="2" w:space="0" w:color="auto"/>
            </w:tcBorders>
          </w:tcPr>
          <w:p w14:paraId="170BD8D2" w14:textId="72C9C65A" w:rsidR="00E6364D" w:rsidRPr="00FF353C" w:rsidRDefault="00E6364D" w:rsidP="00485DF3">
            <w:pPr>
              <w:pStyle w:val="NormalLeft"/>
              <w:rPr>
                <w:lang w:val="en-GB"/>
              </w:rPr>
            </w:pPr>
            <w:del w:id="2221" w:author="Author">
              <w:r w:rsidRPr="00FF353C" w:rsidDel="00216F5F">
                <w:rPr>
                  <w:lang w:val="en-GB"/>
                </w:rPr>
                <w:delText>Indicate the p</w:delText>
              </w:r>
            </w:del>
            <w:ins w:id="2222" w:author="Author">
              <w:r w:rsidR="00216F5F" w:rsidRPr="00FF353C">
                <w:rPr>
                  <w:lang w:val="en-GB"/>
                </w:rPr>
                <w:t>P</w:t>
              </w:r>
            </w:ins>
            <w:r w:rsidRPr="00FF353C">
              <w:rPr>
                <w:lang w:val="en-GB"/>
              </w:rPr>
              <w:t>ercentage of total gross best estimate included in Total Best Estimate Gross (R0260) calculated using approximations as established in Article 21 of Delegated Regulation (EU) 2015/35, per each Line of Business regarding direct business and accepted proportional reinsurance and accepted non–proportional reinsurance.</w:t>
            </w:r>
          </w:p>
        </w:tc>
      </w:tr>
      <w:tr w:rsidR="00E6364D" w:rsidRPr="00FF353C" w14:paraId="07169DE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AC64090" w14:textId="77777777" w:rsidR="00E6364D" w:rsidRPr="00FF353C" w:rsidRDefault="00E6364D" w:rsidP="00485DF3">
            <w:pPr>
              <w:pStyle w:val="NormalLeft"/>
              <w:rPr>
                <w:lang w:val="en-GB"/>
              </w:rPr>
            </w:pPr>
            <w:r w:rsidRPr="00FF353C">
              <w:rPr>
                <w:lang w:val="en-GB"/>
              </w:rPr>
              <w:t>C0020 to C0170/R0460</w:t>
            </w:r>
          </w:p>
        </w:tc>
        <w:tc>
          <w:tcPr>
            <w:tcW w:w="3064" w:type="dxa"/>
            <w:tcBorders>
              <w:top w:val="single" w:sz="2" w:space="0" w:color="auto"/>
              <w:left w:val="single" w:sz="2" w:space="0" w:color="auto"/>
              <w:bottom w:val="single" w:sz="2" w:space="0" w:color="auto"/>
              <w:right w:val="single" w:sz="2" w:space="0" w:color="auto"/>
            </w:tcBorders>
          </w:tcPr>
          <w:p w14:paraId="72A79486" w14:textId="77777777" w:rsidR="00E6364D" w:rsidRPr="00FF353C" w:rsidRDefault="00E6364D" w:rsidP="00485DF3">
            <w:pPr>
              <w:pStyle w:val="NormalLeft"/>
              <w:rPr>
                <w:lang w:val="en-GB"/>
              </w:rPr>
            </w:pPr>
            <w:r w:rsidRPr="00FF353C">
              <w:rPr>
                <w:lang w:val="en-GB"/>
              </w:rPr>
              <w:t>Best estimate subject to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21F9CC12" w14:textId="057D6C2E" w:rsidR="00E6364D" w:rsidRPr="00FF353C" w:rsidRDefault="00E6364D" w:rsidP="00485DF3">
            <w:pPr>
              <w:pStyle w:val="NormalLeft"/>
              <w:rPr>
                <w:lang w:val="en-GB"/>
              </w:rPr>
            </w:pPr>
            <w:del w:id="2223" w:author="Author">
              <w:r w:rsidRPr="00FF353C" w:rsidDel="00216F5F">
                <w:rPr>
                  <w:lang w:val="en-GB"/>
                </w:rPr>
                <w:delText>Indicate the a</w:delText>
              </w:r>
            </w:del>
            <w:ins w:id="2224" w:author="Author">
              <w:r w:rsidR="00216F5F" w:rsidRPr="00FF353C">
                <w:rPr>
                  <w:lang w:val="en-GB"/>
                </w:rPr>
                <w:t>A</w:t>
              </w:r>
            </w:ins>
            <w:r w:rsidRPr="00FF353C">
              <w:rPr>
                <w:lang w:val="en-GB"/>
              </w:rPr>
              <w:t>mount of best estimate reported in R0260 subject to transitional adjustment to the relevant risk-free interest rate term structure, for each line of business, as defined in Annex I to Delegated Regulation (EU) 2015/35.</w:t>
            </w:r>
          </w:p>
        </w:tc>
      </w:tr>
      <w:tr w:rsidR="00E6364D" w:rsidRPr="00FF353C" w14:paraId="3C3D053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9B3F505" w14:textId="77777777" w:rsidR="00E6364D" w:rsidRPr="00FF353C" w:rsidRDefault="00E6364D" w:rsidP="00485DF3">
            <w:pPr>
              <w:pStyle w:val="NormalLeft"/>
              <w:rPr>
                <w:lang w:val="en-GB"/>
              </w:rPr>
            </w:pPr>
            <w:r w:rsidRPr="00FF353C">
              <w:rPr>
                <w:lang w:val="en-GB"/>
              </w:rPr>
              <w:t>C0180/R0460</w:t>
            </w:r>
          </w:p>
        </w:tc>
        <w:tc>
          <w:tcPr>
            <w:tcW w:w="3064" w:type="dxa"/>
            <w:tcBorders>
              <w:top w:val="single" w:sz="2" w:space="0" w:color="auto"/>
              <w:left w:val="single" w:sz="2" w:space="0" w:color="auto"/>
              <w:bottom w:val="single" w:sz="2" w:space="0" w:color="auto"/>
              <w:right w:val="single" w:sz="2" w:space="0" w:color="auto"/>
            </w:tcBorders>
          </w:tcPr>
          <w:p w14:paraId="57CB7557" w14:textId="77777777" w:rsidR="00E6364D" w:rsidRPr="00FF353C" w:rsidRDefault="00E6364D" w:rsidP="00485DF3">
            <w:pPr>
              <w:pStyle w:val="NormalLeft"/>
              <w:rPr>
                <w:lang w:val="en-GB"/>
              </w:rPr>
            </w:pPr>
            <w:r w:rsidRPr="00FF353C">
              <w:rPr>
                <w:lang w:val="en-GB"/>
              </w:rPr>
              <w:t>Best estimate subject to transitional of the interest rate — Total Non–Life obligation</w:t>
            </w:r>
          </w:p>
        </w:tc>
        <w:tc>
          <w:tcPr>
            <w:tcW w:w="4086" w:type="dxa"/>
            <w:tcBorders>
              <w:top w:val="single" w:sz="2" w:space="0" w:color="auto"/>
              <w:left w:val="single" w:sz="2" w:space="0" w:color="auto"/>
              <w:bottom w:val="single" w:sz="2" w:space="0" w:color="auto"/>
              <w:right w:val="single" w:sz="2" w:space="0" w:color="auto"/>
            </w:tcBorders>
          </w:tcPr>
          <w:p w14:paraId="3361711C" w14:textId="7A299BA6" w:rsidR="00E6364D" w:rsidRPr="00FF353C" w:rsidRDefault="00E6364D" w:rsidP="00485DF3">
            <w:pPr>
              <w:pStyle w:val="NormalLeft"/>
              <w:rPr>
                <w:lang w:val="en-GB"/>
              </w:rPr>
            </w:pPr>
            <w:del w:id="2225" w:author="Author">
              <w:r w:rsidRPr="00FF353C" w:rsidDel="00216F5F">
                <w:rPr>
                  <w:lang w:val="en-GB"/>
                </w:rPr>
                <w:delText>Indicate the t</w:delText>
              </w:r>
            </w:del>
            <w:ins w:id="2226" w:author="Author">
              <w:r w:rsidR="00216F5F" w:rsidRPr="00FF353C">
                <w:rPr>
                  <w:lang w:val="en-GB"/>
                </w:rPr>
                <w:t>T</w:t>
              </w:r>
            </w:ins>
            <w:r w:rsidRPr="00FF353C">
              <w:rPr>
                <w:lang w:val="en-GB"/>
              </w:rPr>
              <w:t>otal amount, for all lines of business, as defined in Annex I to Delegated Regulation (EU) 2015/35, of Best estimate reported in R0260 subject to transitional adjustment to the relevant risk-free interest rate term structure.</w:t>
            </w:r>
          </w:p>
        </w:tc>
      </w:tr>
      <w:tr w:rsidR="00E6364D" w:rsidRPr="00FF353C" w14:paraId="19DF517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FE7BE8" w14:textId="77777777" w:rsidR="00E6364D" w:rsidRPr="00FF353C" w:rsidRDefault="00E6364D" w:rsidP="00485DF3">
            <w:pPr>
              <w:pStyle w:val="NormalLeft"/>
              <w:rPr>
                <w:lang w:val="en-GB"/>
              </w:rPr>
            </w:pPr>
            <w:r w:rsidRPr="00FF353C">
              <w:rPr>
                <w:lang w:val="en-GB"/>
              </w:rPr>
              <w:t>C0020 to C0170/R0470</w:t>
            </w:r>
          </w:p>
        </w:tc>
        <w:tc>
          <w:tcPr>
            <w:tcW w:w="3064" w:type="dxa"/>
            <w:tcBorders>
              <w:top w:val="single" w:sz="2" w:space="0" w:color="auto"/>
              <w:left w:val="single" w:sz="2" w:space="0" w:color="auto"/>
              <w:bottom w:val="single" w:sz="2" w:space="0" w:color="auto"/>
              <w:right w:val="single" w:sz="2" w:space="0" w:color="auto"/>
            </w:tcBorders>
          </w:tcPr>
          <w:p w14:paraId="3CE43418" w14:textId="77777777" w:rsidR="00E6364D" w:rsidRPr="00FF353C" w:rsidRDefault="00E6364D" w:rsidP="00485DF3">
            <w:pPr>
              <w:pStyle w:val="NormalLeft"/>
              <w:rPr>
                <w:lang w:val="en-GB"/>
              </w:rPr>
            </w:pPr>
            <w:r w:rsidRPr="00FF353C">
              <w:rPr>
                <w:lang w:val="en-GB"/>
              </w:rPr>
              <w:t>Technical provisions without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19AF5B22" w14:textId="535E12E4" w:rsidR="00E6364D" w:rsidRPr="00FF353C" w:rsidRDefault="00E6364D" w:rsidP="00485DF3">
            <w:pPr>
              <w:pStyle w:val="NormalLeft"/>
              <w:rPr>
                <w:lang w:val="en-GB"/>
              </w:rPr>
            </w:pPr>
            <w:del w:id="2227" w:author="Author">
              <w:r w:rsidRPr="00FF353C" w:rsidDel="00216F5F">
                <w:rPr>
                  <w:lang w:val="en-GB"/>
                </w:rPr>
                <w:delText xml:space="preserve">Indicate the </w:delText>
              </w:r>
            </w:del>
            <w:ins w:id="2228" w:author="Author">
              <w:r w:rsidR="00216F5F" w:rsidRPr="00FF353C">
                <w:rPr>
                  <w:lang w:val="en-GB"/>
                </w:rPr>
                <w:t>A</w:t>
              </w:r>
            </w:ins>
            <w:del w:id="2229" w:author="Author">
              <w:r w:rsidRPr="00FF353C" w:rsidDel="00216F5F">
                <w:rPr>
                  <w:lang w:val="en-GB"/>
                </w:rPr>
                <w:delText>a</w:delText>
              </w:r>
            </w:del>
            <w:r w:rsidRPr="00FF353C">
              <w:rPr>
                <w:lang w:val="en-GB"/>
              </w:rPr>
              <w:t xml:space="preserve">mount of the technical provisions calculated without the transitional adjustment to the relevant risk-free interest rate term structure, for each line of business, as defined in Annex I to Delegated Regulation (EU) </w:t>
            </w:r>
            <w:r w:rsidRPr="00FF353C">
              <w:rPr>
                <w:lang w:val="en-GB"/>
              </w:rPr>
              <w:lastRenderedPageBreak/>
              <w:t>2015/35.</w:t>
            </w:r>
          </w:p>
          <w:p w14:paraId="7747D5BB" w14:textId="77777777" w:rsidR="00E6364D" w:rsidRPr="00FF353C" w:rsidRDefault="00E6364D" w:rsidP="00485DF3">
            <w:pPr>
              <w:pStyle w:val="NormalLeft"/>
              <w:rPr>
                <w:lang w:val="en-GB"/>
              </w:rPr>
            </w:pPr>
            <w:r w:rsidRPr="00FF353C">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E6364D" w:rsidRPr="00FF353C" w14:paraId="2F864B2F"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745C0EA" w14:textId="77777777" w:rsidR="00E6364D" w:rsidRPr="00FF353C" w:rsidRDefault="00E6364D" w:rsidP="00485DF3">
            <w:pPr>
              <w:pStyle w:val="NormalLeft"/>
              <w:rPr>
                <w:lang w:val="en-GB"/>
              </w:rPr>
            </w:pPr>
            <w:r w:rsidRPr="00FF353C">
              <w:rPr>
                <w:lang w:val="en-GB"/>
              </w:rPr>
              <w:lastRenderedPageBreak/>
              <w:t>C0180/R0470</w:t>
            </w:r>
          </w:p>
        </w:tc>
        <w:tc>
          <w:tcPr>
            <w:tcW w:w="3064" w:type="dxa"/>
            <w:tcBorders>
              <w:top w:val="single" w:sz="2" w:space="0" w:color="auto"/>
              <w:left w:val="single" w:sz="2" w:space="0" w:color="auto"/>
              <w:bottom w:val="single" w:sz="2" w:space="0" w:color="auto"/>
              <w:right w:val="single" w:sz="2" w:space="0" w:color="auto"/>
            </w:tcBorders>
          </w:tcPr>
          <w:p w14:paraId="3A0693B2" w14:textId="77777777" w:rsidR="00E6364D" w:rsidRPr="00FF353C" w:rsidRDefault="00E6364D" w:rsidP="00485DF3">
            <w:pPr>
              <w:pStyle w:val="NormalLeft"/>
              <w:rPr>
                <w:lang w:val="en-GB"/>
              </w:rPr>
            </w:pPr>
            <w:r w:rsidRPr="00FF353C">
              <w:rPr>
                <w:lang w:val="en-GB"/>
              </w:rPr>
              <w:t>Technical provisions without transitional of the interest rate — Total Non–Life obligation</w:t>
            </w:r>
          </w:p>
        </w:tc>
        <w:tc>
          <w:tcPr>
            <w:tcW w:w="4086" w:type="dxa"/>
            <w:tcBorders>
              <w:top w:val="single" w:sz="2" w:space="0" w:color="auto"/>
              <w:left w:val="single" w:sz="2" w:space="0" w:color="auto"/>
              <w:bottom w:val="single" w:sz="2" w:space="0" w:color="auto"/>
              <w:right w:val="single" w:sz="2" w:space="0" w:color="auto"/>
            </w:tcBorders>
          </w:tcPr>
          <w:p w14:paraId="295CE078" w14:textId="4D29BA15" w:rsidR="00E6364D" w:rsidRPr="00FF353C" w:rsidRDefault="00E6364D" w:rsidP="00485DF3">
            <w:pPr>
              <w:pStyle w:val="NormalLeft"/>
              <w:rPr>
                <w:lang w:val="en-GB"/>
              </w:rPr>
            </w:pPr>
            <w:del w:id="2230" w:author="Author">
              <w:r w:rsidRPr="00FF353C" w:rsidDel="00216F5F">
                <w:rPr>
                  <w:lang w:val="en-GB"/>
                </w:rPr>
                <w:delText>Indicate the t</w:delText>
              </w:r>
            </w:del>
            <w:ins w:id="2231" w:author="Author">
              <w:r w:rsidR="00216F5F" w:rsidRPr="00FF353C">
                <w:rPr>
                  <w:lang w:val="en-GB"/>
                </w:rPr>
                <w:t>T</w:t>
              </w:r>
            </w:ins>
            <w:r w:rsidRPr="00FF353C">
              <w:rPr>
                <w:lang w:val="en-GB"/>
              </w:rPr>
              <w:t>otal amount, for all lines of business, as defined in Annex I to Delegated Regulation (EU) 2015/35, of the technical provisions calculated without the transitional adjustment to the relevant risk-free interest rate term structure.</w:t>
            </w:r>
          </w:p>
          <w:p w14:paraId="6B1C1609" w14:textId="77777777" w:rsidR="00E6364D" w:rsidRPr="00FF353C" w:rsidRDefault="00E6364D" w:rsidP="00485DF3">
            <w:pPr>
              <w:pStyle w:val="NormalLeft"/>
              <w:rPr>
                <w:lang w:val="en-GB"/>
              </w:rPr>
            </w:pPr>
            <w:r w:rsidRPr="00FF353C">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E6364D" w:rsidRPr="00FF353C" w14:paraId="4215BF2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DFF23EA" w14:textId="77777777" w:rsidR="00E6364D" w:rsidRPr="00FF353C" w:rsidRDefault="00E6364D" w:rsidP="00485DF3">
            <w:pPr>
              <w:pStyle w:val="NormalLeft"/>
              <w:rPr>
                <w:lang w:val="en-GB"/>
              </w:rPr>
            </w:pPr>
            <w:r w:rsidRPr="00FF353C">
              <w:rPr>
                <w:lang w:val="en-GB"/>
              </w:rPr>
              <w:t>C0020 to C0170/R0480</w:t>
            </w:r>
          </w:p>
        </w:tc>
        <w:tc>
          <w:tcPr>
            <w:tcW w:w="3064" w:type="dxa"/>
            <w:tcBorders>
              <w:top w:val="single" w:sz="2" w:space="0" w:color="auto"/>
              <w:left w:val="single" w:sz="2" w:space="0" w:color="auto"/>
              <w:bottom w:val="single" w:sz="2" w:space="0" w:color="auto"/>
              <w:right w:val="single" w:sz="2" w:space="0" w:color="auto"/>
            </w:tcBorders>
          </w:tcPr>
          <w:p w14:paraId="501199AE" w14:textId="77777777" w:rsidR="00E6364D" w:rsidRPr="00FF353C" w:rsidRDefault="00E6364D" w:rsidP="00485DF3">
            <w:pPr>
              <w:pStyle w:val="NormalLeft"/>
              <w:rPr>
                <w:lang w:val="en-GB"/>
              </w:rPr>
            </w:pPr>
            <w:r w:rsidRPr="00FF353C">
              <w:rPr>
                <w:lang w:val="en-GB"/>
              </w:rPr>
              <w:t>Best estimate subject to volatility adjustment</w:t>
            </w:r>
          </w:p>
        </w:tc>
        <w:tc>
          <w:tcPr>
            <w:tcW w:w="4086" w:type="dxa"/>
            <w:tcBorders>
              <w:top w:val="single" w:sz="2" w:space="0" w:color="auto"/>
              <w:left w:val="single" w:sz="2" w:space="0" w:color="auto"/>
              <w:bottom w:val="single" w:sz="2" w:space="0" w:color="auto"/>
              <w:right w:val="single" w:sz="2" w:space="0" w:color="auto"/>
            </w:tcBorders>
          </w:tcPr>
          <w:p w14:paraId="4E41819A" w14:textId="0DB25179" w:rsidR="00E6364D" w:rsidRPr="00FF353C" w:rsidRDefault="00E6364D" w:rsidP="00485DF3">
            <w:pPr>
              <w:pStyle w:val="NormalLeft"/>
              <w:rPr>
                <w:lang w:val="en-GB"/>
              </w:rPr>
            </w:pPr>
            <w:del w:id="2232" w:author="Author">
              <w:r w:rsidRPr="00FF353C" w:rsidDel="00216F5F">
                <w:rPr>
                  <w:lang w:val="en-GB"/>
                </w:rPr>
                <w:delText>Indicate the a</w:delText>
              </w:r>
            </w:del>
            <w:ins w:id="2233" w:author="Author">
              <w:r w:rsidR="00216F5F" w:rsidRPr="00FF353C">
                <w:rPr>
                  <w:lang w:val="en-GB"/>
                </w:rPr>
                <w:t>A</w:t>
              </w:r>
            </w:ins>
            <w:r w:rsidRPr="00FF353C">
              <w:rPr>
                <w:lang w:val="en-GB"/>
              </w:rPr>
              <w:t>mount of best estimate reported in R0260 subject to volatility adjustment, for each Line of Business.</w:t>
            </w:r>
          </w:p>
        </w:tc>
      </w:tr>
      <w:tr w:rsidR="00E6364D" w:rsidRPr="00FF353C" w14:paraId="6AF3559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753C6BC" w14:textId="77777777" w:rsidR="00E6364D" w:rsidRPr="00FF353C" w:rsidRDefault="00E6364D" w:rsidP="00485DF3">
            <w:pPr>
              <w:pStyle w:val="NormalLeft"/>
              <w:rPr>
                <w:lang w:val="en-GB"/>
              </w:rPr>
            </w:pPr>
            <w:r w:rsidRPr="00FF353C">
              <w:rPr>
                <w:lang w:val="en-GB"/>
              </w:rPr>
              <w:t>C0180/R0480</w:t>
            </w:r>
          </w:p>
        </w:tc>
        <w:tc>
          <w:tcPr>
            <w:tcW w:w="3064" w:type="dxa"/>
            <w:tcBorders>
              <w:top w:val="single" w:sz="2" w:space="0" w:color="auto"/>
              <w:left w:val="single" w:sz="2" w:space="0" w:color="auto"/>
              <w:bottom w:val="single" w:sz="2" w:space="0" w:color="auto"/>
              <w:right w:val="single" w:sz="2" w:space="0" w:color="auto"/>
            </w:tcBorders>
          </w:tcPr>
          <w:p w14:paraId="43FC0CA3" w14:textId="77777777" w:rsidR="00E6364D" w:rsidRPr="00FF353C" w:rsidRDefault="00E6364D" w:rsidP="00485DF3">
            <w:pPr>
              <w:pStyle w:val="NormalLeft"/>
              <w:rPr>
                <w:lang w:val="en-GB"/>
              </w:rPr>
            </w:pPr>
            <w:r w:rsidRPr="00FF353C">
              <w:rPr>
                <w:lang w:val="en-GB"/>
              </w:rPr>
              <w:t>Best estimate subject to volatility adjustment — Total Non–Life obligation</w:t>
            </w:r>
          </w:p>
        </w:tc>
        <w:tc>
          <w:tcPr>
            <w:tcW w:w="4086" w:type="dxa"/>
            <w:tcBorders>
              <w:top w:val="single" w:sz="2" w:space="0" w:color="auto"/>
              <w:left w:val="single" w:sz="2" w:space="0" w:color="auto"/>
              <w:bottom w:val="single" w:sz="2" w:space="0" w:color="auto"/>
              <w:right w:val="single" w:sz="2" w:space="0" w:color="auto"/>
            </w:tcBorders>
          </w:tcPr>
          <w:p w14:paraId="377DAA19" w14:textId="4A5DA1C2" w:rsidR="00E6364D" w:rsidRPr="00FF353C" w:rsidRDefault="00E6364D" w:rsidP="00485DF3">
            <w:pPr>
              <w:pStyle w:val="NormalLeft"/>
              <w:rPr>
                <w:lang w:val="en-GB"/>
              </w:rPr>
            </w:pPr>
            <w:del w:id="2234" w:author="Author">
              <w:r w:rsidRPr="00FF353C" w:rsidDel="00A7350C">
                <w:rPr>
                  <w:lang w:val="en-GB"/>
                </w:rPr>
                <w:delText>Indicate the t</w:delText>
              </w:r>
            </w:del>
            <w:ins w:id="2235" w:author="Author">
              <w:r w:rsidR="00A7350C" w:rsidRPr="00FF353C">
                <w:rPr>
                  <w:lang w:val="en-GB"/>
                </w:rPr>
                <w:t>T</w:t>
              </w:r>
            </w:ins>
            <w:r w:rsidRPr="00FF353C">
              <w:rPr>
                <w:lang w:val="en-GB"/>
              </w:rPr>
              <w:t>otal amount, for all lines of business, as defined in Annex I to Delegated Regulation (EU) 2015/35, of the best estimate reported in R0260 subject to volatility adjustment.</w:t>
            </w:r>
          </w:p>
        </w:tc>
      </w:tr>
      <w:tr w:rsidR="00E6364D" w:rsidRPr="00FF353C" w14:paraId="3EC4335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27CA97" w14:textId="77777777" w:rsidR="00E6364D" w:rsidRPr="00FF353C" w:rsidRDefault="00E6364D" w:rsidP="00485DF3">
            <w:pPr>
              <w:pStyle w:val="NormalLeft"/>
              <w:rPr>
                <w:lang w:val="en-GB"/>
              </w:rPr>
            </w:pPr>
            <w:r w:rsidRPr="00FF353C">
              <w:rPr>
                <w:lang w:val="en-GB"/>
              </w:rPr>
              <w:t>C0020 to C0170/R0490</w:t>
            </w:r>
          </w:p>
        </w:tc>
        <w:tc>
          <w:tcPr>
            <w:tcW w:w="3064" w:type="dxa"/>
            <w:tcBorders>
              <w:top w:val="single" w:sz="2" w:space="0" w:color="auto"/>
              <w:left w:val="single" w:sz="2" w:space="0" w:color="auto"/>
              <w:bottom w:val="single" w:sz="2" w:space="0" w:color="auto"/>
              <w:right w:val="single" w:sz="2" w:space="0" w:color="auto"/>
            </w:tcBorders>
          </w:tcPr>
          <w:p w14:paraId="5593CE02" w14:textId="77777777" w:rsidR="00E6364D" w:rsidRPr="00FF353C" w:rsidRDefault="00E6364D" w:rsidP="00485DF3">
            <w:pPr>
              <w:pStyle w:val="NormalLeft"/>
              <w:rPr>
                <w:lang w:val="en-GB"/>
              </w:rPr>
            </w:pPr>
            <w:r w:rsidRPr="00FF353C">
              <w:rPr>
                <w:lang w:val="en-GB"/>
              </w:rPr>
              <w:t>Technical provisions without volatility adjustment and without others transitional measures</w:t>
            </w:r>
          </w:p>
        </w:tc>
        <w:tc>
          <w:tcPr>
            <w:tcW w:w="4086" w:type="dxa"/>
            <w:tcBorders>
              <w:top w:val="single" w:sz="2" w:space="0" w:color="auto"/>
              <w:left w:val="single" w:sz="2" w:space="0" w:color="auto"/>
              <w:bottom w:val="single" w:sz="2" w:space="0" w:color="auto"/>
              <w:right w:val="single" w:sz="2" w:space="0" w:color="auto"/>
            </w:tcBorders>
          </w:tcPr>
          <w:p w14:paraId="225303B0" w14:textId="1AA1B90B" w:rsidR="00E6364D" w:rsidRPr="00FF353C" w:rsidRDefault="00E6364D" w:rsidP="00485DF3">
            <w:pPr>
              <w:pStyle w:val="NormalLeft"/>
              <w:rPr>
                <w:lang w:val="en-GB"/>
              </w:rPr>
            </w:pPr>
            <w:del w:id="2236" w:author="Author">
              <w:r w:rsidRPr="00FF353C" w:rsidDel="00A7350C">
                <w:rPr>
                  <w:lang w:val="en-GB"/>
                </w:rPr>
                <w:delText>Indicate the a</w:delText>
              </w:r>
            </w:del>
            <w:ins w:id="2237" w:author="Author">
              <w:r w:rsidR="00A7350C" w:rsidRPr="00FF353C">
                <w:rPr>
                  <w:lang w:val="en-GB"/>
                </w:rPr>
                <w:t>A</w:t>
              </w:r>
            </w:ins>
            <w:r w:rsidRPr="00FF353C">
              <w:rPr>
                <w:lang w:val="en-GB"/>
              </w:rPr>
              <w:t>mount of Technical provisions without volatility adjustment, for each line of business, as defined in Annex I to Delegated Regulation (EU) 2015/35.</w:t>
            </w:r>
          </w:p>
          <w:p w14:paraId="65C12C0F" w14:textId="77777777" w:rsidR="00E6364D" w:rsidRPr="00FF353C" w:rsidRDefault="00E6364D" w:rsidP="00485DF3">
            <w:pPr>
              <w:pStyle w:val="NormalLeft"/>
              <w:rPr>
                <w:lang w:val="en-GB"/>
              </w:rPr>
            </w:pPr>
            <w:r w:rsidRPr="00FF353C">
              <w:rPr>
                <w:lang w:val="en-GB"/>
              </w:rPr>
              <w:t xml:space="preserve">In the cases where the same best estimates were also subject to the transitional deduction to technical provisions/transitional adjustment to the relevant risk-free interest rate term structure, the amount reported in this item shall reflect the value without both the transitional adjustment to the relevant risk-free interest rate term </w:t>
            </w:r>
            <w:r w:rsidRPr="00FF353C">
              <w:rPr>
                <w:lang w:val="en-GB"/>
              </w:rPr>
              <w:lastRenderedPageBreak/>
              <w:t>structure and without the volatility adjustment.</w:t>
            </w:r>
          </w:p>
        </w:tc>
      </w:tr>
      <w:tr w:rsidR="00E6364D" w:rsidRPr="00FF353C" w14:paraId="2303AFF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7F235B3" w14:textId="77777777" w:rsidR="00E6364D" w:rsidRPr="00FF353C" w:rsidRDefault="00E6364D" w:rsidP="00485DF3">
            <w:pPr>
              <w:pStyle w:val="NormalLeft"/>
              <w:rPr>
                <w:lang w:val="en-GB"/>
              </w:rPr>
            </w:pPr>
            <w:r w:rsidRPr="00FF353C">
              <w:rPr>
                <w:lang w:val="en-GB"/>
              </w:rPr>
              <w:lastRenderedPageBreak/>
              <w:t>C0180/R0490</w:t>
            </w:r>
          </w:p>
        </w:tc>
        <w:tc>
          <w:tcPr>
            <w:tcW w:w="3064" w:type="dxa"/>
            <w:tcBorders>
              <w:top w:val="single" w:sz="2" w:space="0" w:color="auto"/>
              <w:left w:val="single" w:sz="2" w:space="0" w:color="auto"/>
              <w:bottom w:val="single" w:sz="2" w:space="0" w:color="auto"/>
              <w:right w:val="single" w:sz="2" w:space="0" w:color="auto"/>
            </w:tcBorders>
          </w:tcPr>
          <w:p w14:paraId="7202C421" w14:textId="77777777" w:rsidR="00E6364D" w:rsidRPr="00FF353C" w:rsidRDefault="00E6364D" w:rsidP="00485DF3">
            <w:pPr>
              <w:pStyle w:val="NormalLeft"/>
              <w:rPr>
                <w:lang w:val="en-GB"/>
              </w:rPr>
            </w:pPr>
            <w:r w:rsidRPr="00FF353C">
              <w:rPr>
                <w:lang w:val="en-GB"/>
              </w:rPr>
              <w:t>Technical provisions without volatility adjustment and without others transitional measures — Total Non–Life obligation</w:t>
            </w:r>
          </w:p>
        </w:tc>
        <w:tc>
          <w:tcPr>
            <w:tcW w:w="4086" w:type="dxa"/>
            <w:tcBorders>
              <w:top w:val="single" w:sz="2" w:space="0" w:color="auto"/>
              <w:left w:val="single" w:sz="2" w:space="0" w:color="auto"/>
              <w:bottom w:val="single" w:sz="2" w:space="0" w:color="auto"/>
              <w:right w:val="single" w:sz="2" w:space="0" w:color="auto"/>
            </w:tcBorders>
          </w:tcPr>
          <w:p w14:paraId="6F2B175A" w14:textId="07F00D97" w:rsidR="00E6364D" w:rsidRPr="00FF353C" w:rsidRDefault="00E6364D" w:rsidP="00485DF3">
            <w:pPr>
              <w:pStyle w:val="NormalLeft"/>
              <w:rPr>
                <w:lang w:val="en-GB"/>
              </w:rPr>
            </w:pPr>
            <w:del w:id="2238" w:author="Author">
              <w:r w:rsidRPr="00FF353C" w:rsidDel="00A7350C">
                <w:rPr>
                  <w:lang w:val="en-GB"/>
                </w:rPr>
                <w:delText>Indicate the t</w:delText>
              </w:r>
            </w:del>
            <w:ins w:id="2239" w:author="Author">
              <w:r w:rsidR="00A7350C" w:rsidRPr="00FF353C">
                <w:rPr>
                  <w:lang w:val="en-GB"/>
                </w:rPr>
                <w:t>T</w:t>
              </w:r>
            </w:ins>
            <w:r w:rsidRPr="00FF353C">
              <w:rPr>
                <w:lang w:val="en-GB"/>
              </w:rPr>
              <w:t>otal amount, for all lines of business, as defined in Annex I to Delegated Regulation (EU) 2015/35, of technical provisions without volatility adjustment.</w:t>
            </w:r>
          </w:p>
          <w:p w14:paraId="632BD127" w14:textId="77777777" w:rsidR="00E6364D" w:rsidRPr="00FF353C" w:rsidRDefault="00E6364D" w:rsidP="00485DF3">
            <w:pPr>
              <w:pStyle w:val="NormalLeft"/>
              <w:rPr>
                <w:lang w:val="en-GB"/>
              </w:rPr>
            </w:pPr>
            <w:r w:rsidRPr="00FF353C">
              <w:rPr>
                <w:lang w:val="en-GB"/>
              </w:rPr>
              <w:t>In the cases where the same best estimates were also subject to the transitional deduction to technical provisions/transitional adjustment to the relevant risk-free interest rate term structure, the amount reported in this item shall reflect the value without both the transitional adjustment to the relevant risk-free interest rate term structure and without the volatility adjustment.</w:t>
            </w:r>
          </w:p>
        </w:tc>
      </w:tr>
      <w:tr w:rsidR="00E4239D" w:rsidRPr="00FF353C" w14:paraId="45576583" w14:textId="77777777" w:rsidTr="00485DF3">
        <w:trPr>
          <w:ins w:id="2240" w:author="Author"/>
        </w:trPr>
        <w:tc>
          <w:tcPr>
            <w:tcW w:w="2136" w:type="dxa"/>
            <w:tcBorders>
              <w:top w:val="single" w:sz="2" w:space="0" w:color="auto"/>
              <w:left w:val="single" w:sz="2" w:space="0" w:color="auto"/>
              <w:bottom w:val="single" w:sz="2" w:space="0" w:color="auto"/>
              <w:right w:val="single" w:sz="2" w:space="0" w:color="auto"/>
            </w:tcBorders>
          </w:tcPr>
          <w:p w14:paraId="4FDEBB61" w14:textId="30523A67" w:rsidR="00E4239D" w:rsidRPr="001713BD" w:rsidRDefault="00E4239D" w:rsidP="00E4239D">
            <w:pPr>
              <w:pStyle w:val="NormalLeft"/>
              <w:rPr>
                <w:ins w:id="2241" w:author="Author"/>
                <w:lang w:val="pt-PT"/>
              </w:rPr>
            </w:pPr>
            <w:ins w:id="2242" w:author="Author">
              <w:r w:rsidRPr="001713BD">
                <w:rPr>
                  <w:lang w:val="pt-PT"/>
                </w:rPr>
                <w:t>C0020, C0030, C0040, C0050, C0060, C0070, C0080, C0090, C0100, C0110, C0120, C0130, C0140, C0150, C0160, C0170 /R0500</w:t>
              </w:r>
            </w:ins>
          </w:p>
        </w:tc>
        <w:tc>
          <w:tcPr>
            <w:tcW w:w="3064" w:type="dxa"/>
            <w:tcBorders>
              <w:top w:val="single" w:sz="2" w:space="0" w:color="auto"/>
              <w:left w:val="single" w:sz="2" w:space="0" w:color="auto"/>
              <w:bottom w:val="single" w:sz="2" w:space="0" w:color="auto"/>
              <w:right w:val="single" w:sz="2" w:space="0" w:color="auto"/>
            </w:tcBorders>
          </w:tcPr>
          <w:p w14:paraId="2EC74A96" w14:textId="3FBEAE70" w:rsidR="00E4239D" w:rsidRPr="00FF353C" w:rsidRDefault="00E4239D" w:rsidP="00E4239D">
            <w:pPr>
              <w:pStyle w:val="NormalLeft"/>
              <w:rPr>
                <w:ins w:id="2243" w:author="Author"/>
                <w:lang w:val="en-GB"/>
              </w:rPr>
            </w:pPr>
            <w:ins w:id="2244" w:author="Author">
              <w:r w:rsidRPr="00FF353C">
                <w:rPr>
                  <w:lang w:val="en-GB"/>
                </w:rPr>
                <w:t>Expected profits included in future premiums (EPIFP)</w:t>
              </w:r>
            </w:ins>
          </w:p>
        </w:tc>
        <w:tc>
          <w:tcPr>
            <w:tcW w:w="4086" w:type="dxa"/>
            <w:gridSpan w:val="2"/>
            <w:tcBorders>
              <w:top w:val="single" w:sz="2" w:space="0" w:color="auto"/>
              <w:left w:val="single" w:sz="2" w:space="0" w:color="auto"/>
              <w:bottom w:val="single" w:sz="2" w:space="0" w:color="auto"/>
              <w:right w:val="single" w:sz="2" w:space="0" w:color="auto"/>
            </w:tcBorders>
          </w:tcPr>
          <w:p w14:paraId="2E8527DF" w14:textId="51C3CD37" w:rsidR="00E4239D" w:rsidRPr="00FF353C" w:rsidRDefault="00216F5F" w:rsidP="00E4239D">
            <w:pPr>
              <w:pStyle w:val="NormalLeft"/>
              <w:rPr>
                <w:ins w:id="2245" w:author="Author"/>
                <w:lang w:val="en-GB"/>
              </w:rPr>
            </w:pPr>
            <w:ins w:id="2246" w:author="Author">
              <w:r w:rsidRPr="00FF353C">
                <w:rPr>
                  <w:lang w:val="en-GB"/>
                </w:rPr>
                <w:t>A</w:t>
              </w:r>
              <w:r w:rsidR="00E4239D" w:rsidRPr="00FF353C">
                <w:rPr>
                  <w:lang w:val="en-GB"/>
                </w:rPr>
                <w:t>mount of Expected profit in future premiums (‘EPIFP’) gross of reinsurance and taxes (i.e. without considering their impact), for each line of business, as defined in Annex I to Delegated Regulation (EU) 2015/35.</w:t>
              </w:r>
            </w:ins>
          </w:p>
        </w:tc>
      </w:tr>
      <w:tr w:rsidR="00E4239D" w:rsidRPr="00FF353C" w14:paraId="745E2BA0" w14:textId="77777777" w:rsidTr="00485DF3">
        <w:trPr>
          <w:ins w:id="2247" w:author="Author"/>
        </w:trPr>
        <w:tc>
          <w:tcPr>
            <w:tcW w:w="2136" w:type="dxa"/>
            <w:tcBorders>
              <w:top w:val="single" w:sz="2" w:space="0" w:color="auto"/>
              <w:left w:val="single" w:sz="2" w:space="0" w:color="auto"/>
              <w:bottom w:val="single" w:sz="2" w:space="0" w:color="auto"/>
              <w:right w:val="single" w:sz="2" w:space="0" w:color="auto"/>
            </w:tcBorders>
          </w:tcPr>
          <w:p w14:paraId="60201807" w14:textId="39896D13" w:rsidR="00E4239D" w:rsidRPr="00FF353C" w:rsidRDefault="00E4239D" w:rsidP="00E4239D">
            <w:pPr>
              <w:pStyle w:val="NormalLeft"/>
              <w:rPr>
                <w:ins w:id="2248" w:author="Author"/>
                <w:lang w:val="en-GB"/>
              </w:rPr>
            </w:pPr>
            <w:ins w:id="2249" w:author="Author">
              <w:r w:rsidRPr="00FF353C">
                <w:rPr>
                  <w:lang w:val="en-GB"/>
                </w:rPr>
                <w:t>C0180/R0500</w:t>
              </w:r>
            </w:ins>
          </w:p>
        </w:tc>
        <w:tc>
          <w:tcPr>
            <w:tcW w:w="3064" w:type="dxa"/>
            <w:tcBorders>
              <w:top w:val="single" w:sz="2" w:space="0" w:color="auto"/>
              <w:left w:val="single" w:sz="2" w:space="0" w:color="auto"/>
              <w:bottom w:val="single" w:sz="2" w:space="0" w:color="auto"/>
              <w:right w:val="single" w:sz="2" w:space="0" w:color="auto"/>
            </w:tcBorders>
          </w:tcPr>
          <w:p w14:paraId="4A46B72F" w14:textId="5B7EA44A" w:rsidR="00E4239D" w:rsidRPr="00FF353C" w:rsidRDefault="00E4239D" w:rsidP="00E4239D">
            <w:pPr>
              <w:pStyle w:val="NormalLeft"/>
              <w:rPr>
                <w:ins w:id="2250" w:author="Author"/>
                <w:lang w:val="en-GB"/>
              </w:rPr>
            </w:pPr>
            <w:ins w:id="2251" w:author="Author">
              <w:r w:rsidRPr="00FF353C">
                <w:rPr>
                  <w:lang w:val="en-GB"/>
                </w:rPr>
                <w:t>Expected profits included in future premiums (EPIFP)— Total Non-Life obligation</w:t>
              </w:r>
            </w:ins>
          </w:p>
        </w:tc>
        <w:tc>
          <w:tcPr>
            <w:tcW w:w="4086" w:type="dxa"/>
            <w:gridSpan w:val="2"/>
            <w:tcBorders>
              <w:top w:val="single" w:sz="2" w:space="0" w:color="auto"/>
              <w:left w:val="single" w:sz="2" w:space="0" w:color="auto"/>
              <w:bottom w:val="single" w:sz="2" w:space="0" w:color="auto"/>
              <w:right w:val="single" w:sz="2" w:space="0" w:color="auto"/>
            </w:tcBorders>
          </w:tcPr>
          <w:p w14:paraId="15EE5C78" w14:textId="2278D044" w:rsidR="00E4239D" w:rsidRPr="00FF353C" w:rsidRDefault="00E4239D" w:rsidP="00E4239D">
            <w:pPr>
              <w:pStyle w:val="NormalLeft"/>
              <w:rPr>
                <w:ins w:id="2252" w:author="Author"/>
                <w:lang w:val="en-GB"/>
              </w:rPr>
            </w:pPr>
            <w:ins w:id="2253" w:author="Author">
              <w:r w:rsidRPr="00FF353C">
                <w:rPr>
                  <w:lang w:val="en-GB"/>
                </w:rPr>
                <w:t>Total amount Expected profit in future premiums (‘EPIFP’) gross of reinsurance and taxes (i.e. without considering their impact) for Non-Life obligation.</w:t>
              </w:r>
            </w:ins>
          </w:p>
        </w:tc>
      </w:tr>
    </w:tbl>
    <w:p w14:paraId="5F81842B" w14:textId="77777777" w:rsidR="00E6364D" w:rsidRPr="00FF353C" w:rsidRDefault="00E6364D" w:rsidP="00E6364D">
      <w:pPr>
        <w:rPr>
          <w:lang w:val="en-GB"/>
        </w:rPr>
      </w:pPr>
    </w:p>
    <w:p w14:paraId="06B85ABD" w14:textId="71583194" w:rsidR="00E6364D" w:rsidRPr="00FF353C" w:rsidRDefault="00E6364D" w:rsidP="00E6364D">
      <w:pPr>
        <w:pStyle w:val="ManualHeading2"/>
        <w:numPr>
          <w:ilvl w:val="0"/>
          <w:numId w:val="0"/>
        </w:numPr>
        <w:ind w:left="851" w:hanging="851"/>
        <w:rPr>
          <w:lang w:val="en-GB"/>
        </w:rPr>
      </w:pPr>
      <w:r w:rsidRPr="00FF353C">
        <w:rPr>
          <w:i/>
          <w:iCs/>
          <w:lang w:val="en-GB"/>
        </w:rPr>
        <w:t>S.17.0</w:t>
      </w:r>
      <w:ins w:id="2254" w:author="Author">
        <w:r w:rsidR="00624F85">
          <w:rPr>
            <w:i/>
            <w:iCs/>
            <w:lang w:val="en-GB"/>
          </w:rPr>
          <w:t>3</w:t>
        </w:r>
      </w:ins>
      <w:del w:id="2255" w:author="Author">
        <w:r w:rsidRPr="00FF353C" w:rsidDel="00624F85">
          <w:rPr>
            <w:i/>
            <w:iCs/>
            <w:lang w:val="en-GB"/>
          </w:rPr>
          <w:delText>2</w:delText>
        </w:r>
      </w:del>
      <w:r w:rsidRPr="00FF353C">
        <w:rPr>
          <w:i/>
          <w:iCs/>
          <w:lang w:val="en-GB"/>
        </w:rPr>
        <w:t xml:space="preserve"> — Non-Life Technical Provisions — By country</w:t>
      </w:r>
    </w:p>
    <w:p w14:paraId="701EB2B6" w14:textId="3D65F480" w:rsidR="00E6364D" w:rsidRPr="00FF353C" w:rsidRDefault="00E6364D" w:rsidP="00F66FF8">
      <w:pPr>
        <w:rPr>
          <w:lang w:val="en-GB"/>
        </w:rPr>
      </w:pPr>
      <w:r w:rsidRPr="00FF353C">
        <w:rPr>
          <w:i/>
          <w:iCs/>
          <w:lang w:val="en-GB"/>
        </w:rPr>
        <w:t>General comments:</w:t>
      </w:r>
    </w:p>
    <w:p w14:paraId="093332DE" w14:textId="70AB211F" w:rsidR="00E6364D" w:rsidRPr="00FF353C" w:rsidRDefault="00E6364D" w:rsidP="00F66FF8">
      <w:pPr>
        <w:rPr>
          <w:ins w:id="2256" w:author="Author"/>
          <w:lang w:val="en-GB"/>
        </w:rPr>
      </w:pPr>
      <w:r w:rsidRPr="00FF353C">
        <w:rPr>
          <w:lang w:val="en-GB"/>
        </w:rPr>
        <w:t>This section relates to annual submission of information for individual entities. The template is not due when the thresholds for reporting by country described below are not applicable, i.e. the home country represents 100 % of the sum of the technical provisions calculated as a whole and gross best estimate. When this amount is higher than 90 % but lower than 100 % then only R0010, R0020</w:t>
      </w:r>
      <w:ins w:id="2257" w:author="Author">
        <w:r w:rsidR="00AB3120">
          <w:rPr>
            <w:lang w:val="en-GB"/>
          </w:rPr>
          <w:t>,</w:t>
        </w:r>
      </w:ins>
      <w:del w:id="2258" w:author="Author">
        <w:r w:rsidRPr="00FF353C" w:rsidDel="00AB3120">
          <w:rPr>
            <w:lang w:val="en-GB"/>
          </w:rPr>
          <w:delText xml:space="preserve"> and </w:delText>
        </w:r>
      </w:del>
      <w:r w:rsidRPr="00FF353C">
        <w:rPr>
          <w:lang w:val="en-GB"/>
        </w:rPr>
        <w:t>R0030</w:t>
      </w:r>
      <w:ins w:id="2259" w:author="Author">
        <w:r w:rsidR="00AB3120">
          <w:rPr>
            <w:lang w:val="en-GB"/>
          </w:rPr>
          <w:t>, R0040, R0050, R0060, R0070, R0080 and R0090</w:t>
        </w:r>
      </w:ins>
      <w:r w:rsidRPr="00FF353C">
        <w:rPr>
          <w:lang w:val="en-GB"/>
        </w:rPr>
        <w:t xml:space="preserve"> shall be reported.</w:t>
      </w:r>
    </w:p>
    <w:p w14:paraId="03971495" w14:textId="38AE0ED2" w:rsidR="00F80032" w:rsidRPr="00BF4918" w:rsidRDefault="00F80032" w:rsidP="00F80032">
      <w:pPr>
        <w:rPr>
          <w:ins w:id="2260" w:author="Author"/>
          <w:strike/>
          <w:lang w:val="en-GB"/>
        </w:rPr>
      </w:pPr>
      <w:ins w:id="2261" w:author="Author">
        <w:r w:rsidRPr="00BF4918">
          <w:rPr>
            <w:strike/>
            <w:lang w:val="en-GB"/>
          </w:rPr>
          <w:t xml:space="preserve">This template shall be reported for the material non-life line of business, as defined in Annex I to Delegated Regulation (EU) 2015/35, representing a coverage of 90% of the </w:t>
        </w:r>
        <w:r w:rsidR="0048116C" w:rsidRPr="00BF4918">
          <w:rPr>
            <w:strike/>
            <w:lang w:val="en-GB"/>
          </w:rPr>
          <w:t>non-</w:t>
        </w:r>
        <w:r w:rsidRPr="00BF4918">
          <w:rPr>
            <w:strike/>
            <w:lang w:val="en-GB"/>
          </w:rPr>
          <w:t>life technical provisions</w:t>
        </w:r>
        <w:r w:rsidRPr="00516591">
          <w:rPr>
            <w:strike/>
            <w:lang w:val="en-GB"/>
          </w:rPr>
          <w:t xml:space="preserve">. </w:t>
        </w:r>
        <w:r w:rsidR="00842C20" w:rsidRPr="00516591">
          <w:rPr>
            <w:strike/>
            <w:lang w:val="en-GB"/>
          </w:rPr>
          <w:t xml:space="preserve">The threshold is based on the material lines of business calculated on S.12.01. As a next step the material countries for these material line of business are </w:t>
        </w:r>
        <w:r w:rsidR="00842C20" w:rsidRPr="00516591">
          <w:rPr>
            <w:strike/>
            <w:lang w:val="en-GB"/>
          </w:rPr>
          <w:lastRenderedPageBreak/>
          <w:t xml:space="preserve">calculated. </w:t>
        </w:r>
        <w:r w:rsidRPr="00516591">
          <w:rPr>
            <w:strike/>
            <w:lang w:val="en-GB"/>
          </w:rPr>
          <w:t xml:space="preserve">Line of business shall be reported in accordance with the amount of technical provisions, i.e. the </w:t>
        </w:r>
        <w:del w:id="2262" w:author="Author">
          <w:r w:rsidRPr="00516591" w:rsidDel="0061766F">
            <w:rPr>
              <w:strike/>
              <w:lang w:val="en-GB"/>
            </w:rPr>
            <w:delText xml:space="preserve">the </w:delText>
          </w:r>
        </w:del>
        <w:r w:rsidRPr="00516591">
          <w:rPr>
            <w:strike/>
            <w:lang w:val="en-GB"/>
          </w:rPr>
          <w:t>line of</w:t>
        </w:r>
        <w:r w:rsidRPr="00BF4918">
          <w:rPr>
            <w:strike/>
            <w:lang w:val="en-GB"/>
          </w:rPr>
          <w:t xml:space="preserve"> business with the highest amount of technical provisions. </w:t>
        </w:r>
      </w:ins>
    </w:p>
    <w:p w14:paraId="26735DC9" w14:textId="77777777" w:rsidR="00F80032" w:rsidRPr="00FF353C" w:rsidRDefault="00F80032" w:rsidP="00F80032">
      <w:pPr>
        <w:rPr>
          <w:ins w:id="2263" w:author="Author"/>
          <w:lang w:val="en-GB"/>
        </w:rPr>
      </w:pPr>
      <w:ins w:id="2264" w:author="Author">
        <w:r w:rsidRPr="00FF353C">
          <w:rPr>
            <w:lang w:val="en-GB"/>
          </w:rPr>
          <w:t xml:space="preserve">The negative technical provisions at the level of the line of business or countries shall be considered with absolute value for the purpose of the calculation of the materiality of the above thresholds. </w:t>
        </w:r>
      </w:ins>
    </w:p>
    <w:p w14:paraId="0C331624" w14:textId="77777777" w:rsidR="00E6364D" w:rsidRPr="00FF353C" w:rsidRDefault="00E6364D" w:rsidP="00E6364D">
      <w:pPr>
        <w:rPr>
          <w:lang w:val="en-GB"/>
        </w:rPr>
      </w:pPr>
      <w:r w:rsidRPr="00FF353C">
        <w:rPr>
          <w:lang w:val="en-GB"/>
        </w:rPr>
        <w:t>Health direct insurance business pursued on a non–similar technical basis to life insurance shall be segmented into Non–Life line of business 1 to 3.</w:t>
      </w:r>
    </w:p>
    <w:p w14:paraId="1EE50BFE" w14:textId="77777777" w:rsidR="00E6364D" w:rsidRPr="00FF353C" w:rsidRDefault="00E6364D" w:rsidP="00E6364D">
      <w:pPr>
        <w:rPr>
          <w:lang w:val="en-GB"/>
        </w:rPr>
      </w:pPr>
      <w:r w:rsidRPr="00FF353C">
        <w:rPr>
          <w:lang w:val="en-GB"/>
        </w:rPr>
        <w:t>Undertakings shall take into account all the obligations in different currencies and convert them into the reporting currency.</w:t>
      </w:r>
    </w:p>
    <w:p w14:paraId="5409C97E" w14:textId="77777777" w:rsidR="00E6364D" w:rsidRPr="00FF353C" w:rsidRDefault="00E6364D" w:rsidP="00E6364D">
      <w:pPr>
        <w:rPr>
          <w:lang w:val="en-GB"/>
        </w:rPr>
      </w:pPr>
      <w:r w:rsidRPr="00FF353C">
        <w:rPr>
          <w:lang w:val="en-GB"/>
        </w:rPr>
        <w:t>The information by country shall be reported according to the following:</w:t>
      </w:r>
    </w:p>
    <w:p w14:paraId="1683C5C9" w14:textId="77777777" w:rsidR="00E6364D" w:rsidRPr="00FF353C" w:rsidRDefault="00E6364D" w:rsidP="00E6364D">
      <w:pPr>
        <w:pStyle w:val="Point0"/>
        <w:rPr>
          <w:lang w:val="en-GB"/>
        </w:rPr>
      </w:pPr>
      <w:r w:rsidRPr="00FF353C">
        <w:rPr>
          <w:lang w:val="en-GB"/>
        </w:rPr>
        <w:tab/>
        <w:t>a)</w:t>
      </w:r>
      <w:r w:rsidRPr="00FF353C">
        <w:rPr>
          <w:lang w:val="en-GB"/>
        </w:rPr>
        <w:tab/>
        <w:t>Information on the home country shall be always reported regardless of the amount of Technical Provisions as a whole and Gross Best Estimate (referred to direct business);</w:t>
      </w:r>
    </w:p>
    <w:p w14:paraId="58476FC8" w14:textId="77777777" w:rsidR="00E6364D" w:rsidRPr="00FF353C" w:rsidRDefault="00E6364D" w:rsidP="00E6364D">
      <w:pPr>
        <w:pStyle w:val="Point0"/>
        <w:rPr>
          <w:lang w:val="en-GB"/>
        </w:rPr>
      </w:pPr>
      <w:r w:rsidRPr="00FF353C">
        <w:rPr>
          <w:lang w:val="en-GB"/>
        </w:rPr>
        <w:tab/>
        <w:t>b)</w:t>
      </w:r>
      <w:r w:rsidRPr="00FF353C">
        <w:rPr>
          <w:lang w:val="en-GB"/>
        </w:rPr>
        <w:tab/>
        <w:t>Information reported by country shall at least represent 90 % of the total Technical Provisions as a whole and Gross Best Estimate (referred to direct business) of any line of business;</w:t>
      </w:r>
    </w:p>
    <w:p w14:paraId="47983B99" w14:textId="77777777" w:rsidR="00E6364D" w:rsidRPr="00FF353C" w:rsidRDefault="00E6364D" w:rsidP="00E6364D">
      <w:pPr>
        <w:pStyle w:val="Point0"/>
        <w:rPr>
          <w:lang w:val="en-GB"/>
        </w:rPr>
      </w:pPr>
      <w:r w:rsidRPr="00FF353C">
        <w:rPr>
          <w:lang w:val="en-GB"/>
        </w:rPr>
        <w:tab/>
        <w:t>c)</w:t>
      </w:r>
      <w:r w:rsidRPr="00FF353C">
        <w:rPr>
          <w:lang w:val="en-GB"/>
        </w:rPr>
        <w:tab/>
        <w:t>If a specific country has to be reported for a particular line of business to comply with sub–paragraph b) then that country shall be reported for all lines of business;</w:t>
      </w:r>
    </w:p>
    <w:p w14:paraId="363344A9" w14:textId="77777777" w:rsidR="00E6364D" w:rsidRPr="00FF353C" w:rsidRDefault="00E6364D" w:rsidP="00E6364D">
      <w:pPr>
        <w:pStyle w:val="Point0"/>
        <w:rPr>
          <w:lang w:val="en-GB"/>
        </w:rPr>
      </w:pPr>
      <w:r w:rsidRPr="00FF353C">
        <w:rPr>
          <w:lang w:val="en-GB"/>
        </w:rPr>
        <w:tab/>
        <w:t>d)</w:t>
      </w:r>
      <w:r w:rsidRPr="00FF353C">
        <w:rPr>
          <w:lang w:val="en-GB"/>
        </w:rPr>
        <w:tab/>
        <w:t>The other countries shall be reported aggregated in ‘other–EEA’ or ‘other–non EEA’;</w:t>
      </w:r>
    </w:p>
    <w:p w14:paraId="67DDC655" w14:textId="77777777" w:rsidR="00E6364D" w:rsidRPr="00FF353C" w:rsidRDefault="00E6364D" w:rsidP="00E6364D">
      <w:pPr>
        <w:pStyle w:val="Point0"/>
        <w:rPr>
          <w:lang w:val="en-GB"/>
        </w:rPr>
      </w:pPr>
      <w:r w:rsidRPr="00FF353C">
        <w:rPr>
          <w:lang w:val="en-GB"/>
        </w:rPr>
        <w:tab/>
        <w:t>e)</w:t>
      </w:r>
      <w:r w:rsidRPr="00FF353C">
        <w:rPr>
          <w:lang w:val="en-GB"/>
        </w:rPr>
        <w:tab/>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420E9AE6" w14:textId="77777777" w:rsidR="00E6364D" w:rsidRPr="00FF353C" w:rsidRDefault="00E6364D" w:rsidP="00E6364D">
      <w:pPr>
        <w:pStyle w:val="Point0"/>
        <w:rPr>
          <w:lang w:val="en-GB"/>
        </w:rPr>
      </w:pPr>
      <w:r w:rsidRPr="00FF353C">
        <w:rPr>
          <w:lang w:val="en-GB"/>
        </w:rPr>
        <w:tab/>
        <w:t>f)</w:t>
      </w:r>
      <w:r w:rsidRPr="00FF353C">
        <w:rPr>
          <w:lang w:val="en-GB"/>
        </w:rPr>
        <w:tab/>
        <w:t>For direct insurance business for all other lines of business not referred in sub–paragraph e) information shall be reported by country where the contract was entered into;</w:t>
      </w:r>
    </w:p>
    <w:p w14:paraId="4559323C" w14:textId="77777777" w:rsidR="00E6364D" w:rsidRPr="00FF353C" w:rsidRDefault="00E6364D" w:rsidP="00E6364D">
      <w:pPr>
        <w:rPr>
          <w:lang w:val="en-GB"/>
        </w:rPr>
      </w:pPr>
      <w:r w:rsidRPr="00FF353C">
        <w:rPr>
          <w:lang w:val="en-GB"/>
        </w:rPr>
        <w:t>For the purposes of this template ‘country where the contract was entered into’ means:</w:t>
      </w:r>
    </w:p>
    <w:p w14:paraId="09E908FC" w14:textId="77777777" w:rsidR="00E6364D" w:rsidRPr="00FF353C" w:rsidRDefault="00E6364D" w:rsidP="00E6364D">
      <w:pPr>
        <w:pStyle w:val="Point0"/>
        <w:rPr>
          <w:lang w:val="en-GB"/>
        </w:rPr>
      </w:pPr>
      <w:r w:rsidRPr="00FF353C">
        <w:rPr>
          <w:lang w:val="en-GB"/>
        </w:rPr>
        <w:tab/>
        <w:t>o)</w:t>
      </w:r>
      <w:r w:rsidRPr="00FF353C">
        <w:rPr>
          <w:lang w:val="en-GB"/>
        </w:rPr>
        <w:tab/>
        <w:t>The country where the insurance undertaking is established (home country) when the contract was not sold through a branch or freedom to provide services;</w:t>
      </w:r>
    </w:p>
    <w:p w14:paraId="4C0A4F36" w14:textId="77777777" w:rsidR="00E6364D" w:rsidRPr="00FF353C" w:rsidRDefault="00E6364D" w:rsidP="00E6364D">
      <w:pPr>
        <w:pStyle w:val="Point0"/>
        <w:rPr>
          <w:lang w:val="en-GB"/>
        </w:rPr>
      </w:pPr>
      <w:r w:rsidRPr="00FF353C">
        <w:rPr>
          <w:lang w:val="en-GB"/>
        </w:rPr>
        <w:tab/>
        <w:t>p)</w:t>
      </w:r>
      <w:r w:rsidRPr="00FF353C">
        <w:rPr>
          <w:lang w:val="en-GB"/>
        </w:rPr>
        <w:tab/>
        <w:t>The country where the branch is located (host country) when the contract was sold through a branch;</w:t>
      </w:r>
    </w:p>
    <w:p w14:paraId="428DB624" w14:textId="77777777" w:rsidR="00E6364D" w:rsidRPr="00FF353C" w:rsidRDefault="00E6364D" w:rsidP="00E6364D">
      <w:pPr>
        <w:pStyle w:val="Point0"/>
        <w:rPr>
          <w:lang w:val="en-GB"/>
        </w:rPr>
      </w:pPr>
      <w:r w:rsidRPr="00FF353C">
        <w:rPr>
          <w:lang w:val="en-GB"/>
        </w:rPr>
        <w:tab/>
        <w:t>q)</w:t>
      </w:r>
      <w:r w:rsidRPr="00FF353C">
        <w:rPr>
          <w:lang w:val="en-GB"/>
        </w:rPr>
        <w:tab/>
        <w:t>The country where the freedom to provide services was notified (host country) when the contract was sold through freedom to provide services.</w:t>
      </w:r>
    </w:p>
    <w:p w14:paraId="51914FA7" w14:textId="77777777" w:rsidR="00E6364D" w:rsidRPr="00FF353C" w:rsidRDefault="00E6364D" w:rsidP="00E6364D">
      <w:pPr>
        <w:pStyle w:val="Point0"/>
        <w:rPr>
          <w:lang w:val="en-GB"/>
        </w:rPr>
      </w:pPr>
      <w:r w:rsidRPr="00FF353C">
        <w:rPr>
          <w:lang w:val="en-GB"/>
        </w:rPr>
        <w:tab/>
        <w:t>r)</w:t>
      </w:r>
      <w:r w:rsidRPr="00FF353C">
        <w:rPr>
          <w:lang w:val="en-GB"/>
        </w:rPr>
        <w:tab/>
        <w:t>If an intermediary is used or in any other situation, it is a), b) or c) depending on who sold the contract.</w:t>
      </w:r>
    </w:p>
    <w:p w14:paraId="4EA9ABEF" w14:textId="775A5B34" w:rsidR="00E6364D" w:rsidRDefault="00E6364D" w:rsidP="00E6364D">
      <w:pPr>
        <w:rPr>
          <w:lang w:val="en-GB"/>
        </w:rPr>
      </w:pPr>
      <w:r w:rsidRPr="00FF353C">
        <w:rPr>
          <w:lang w:val="en-GB"/>
        </w:rPr>
        <w:t>The information to be reported shall include the volatility adjustment, the matching adjustment, the transitional adjustment to the relevant risk-free interest rate term structure and the transitional deduction to technical provisions.</w:t>
      </w:r>
    </w:p>
    <w:tbl>
      <w:tblPr>
        <w:tblW w:w="9286" w:type="dxa"/>
        <w:tblLayout w:type="fixed"/>
        <w:tblLook w:val="0000" w:firstRow="0" w:lastRow="0" w:firstColumn="0" w:lastColumn="0" w:noHBand="0" w:noVBand="0"/>
      </w:tblPr>
      <w:tblGrid>
        <w:gridCol w:w="1652"/>
        <w:gridCol w:w="2204"/>
        <w:gridCol w:w="5320"/>
        <w:gridCol w:w="110"/>
      </w:tblGrid>
      <w:tr w:rsidR="00E6364D" w:rsidRPr="00FF353C" w14:paraId="65314C1F"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5E35C9BD" w14:textId="77777777" w:rsidR="00E6364D" w:rsidRPr="00FF353C" w:rsidRDefault="00E6364D" w:rsidP="00485DF3">
            <w:pPr>
              <w:adjustRightInd w:val="0"/>
              <w:spacing w:before="0" w:after="0"/>
              <w:jc w:val="left"/>
              <w:rPr>
                <w:lang w:val="en-GB"/>
              </w:rPr>
            </w:pPr>
          </w:p>
        </w:tc>
        <w:tc>
          <w:tcPr>
            <w:tcW w:w="2204" w:type="dxa"/>
            <w:tcBorders>
              <w:top w:val="single" w:sz="2" w:space="0" w:color="auto"/>
              <w:left w:val="single" w:sz="2" w:space="0" w:color="auto"/>
              <w:bottom w:val="single" w:sz="2" w:space="0" w:color="auto"/>
              <w:right w:val="single" w:sz="2" w:space="0" w:color="auto"/>
            </w:tcBorders>
          </w:tcPr>
          <w:p w14:paraId="5089304D" w14:textId="77777777" w:rsidR="00E6364D" w:rsidRPr="00FF353C" w:rsidRDefault="00E6364D" w:rsidP="00485DF3">
            <w:pPr>
              <w:pStyle w:val="NormalCentered"/>
              <w:rPr>
                <w:lang w:val="en-GB"/>
              </w:rPr>
            </w:pPr>
            <w:r w:rsidRPr="00FF353C">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3A0ECF3E" w14:textId="77777777" w:rsidR="00E6364D" w:rsidRPr="00FF353C" w:rsidRDefault="00E6364D" w:rsidP="00485DF3">
            <w:pPr>
              <w:pStyle w:val="NormalCentered"/>
              <w:rPr>
                <w:lang w:val="en-GB"/>
              </w:rPr>
            </w:pPr>
            <w:r w:rsidRPr="00FF353C">
              <w:rPr>
                <w:lang w:val="en-GB"/>
              </w:rPr>
              <w:t>INSTRUCTIONS</w:t>
            </w:r>
          </w:p>
        </w:tc>
      </w:tr>
      <w:tr w:rsidR="00E6364D" w:rsidRPr="00FF353C" w14:paraId="5A7CEE23" w14:textId="77777777" w:rsidTr="00E858BD">
        <w:trPr>
          <w:gridAfter w:val="1"/>
          <w:wAfter w:w="110" w:type="dxa"/>
          <w:trHeight w:val="775"/>
        </w:trPr>
        <w:tc>
          <w:tcPr>
            <w:tcW w:w="1652" w:type="dxa"/>
            <w:tcBorders>
              <w:top w:val="single" w:sz="2" w:space="0" w:color="auto"/>
              <w:left w:val="single" w:sz="2" w:space="0" w:color="auto"/>
              <w:bottom w:val="single" w:sz="4" w:space="0" w:color="auto"/>
              <w:right w:val="single" w:sz="2" w:space="0" w:color="auto"/>
            </w:tcBorders>
          </w:tcPr>
          <w:p w14:paraId="2F422FDB" w14:textId="204710E8" w:rsidR="00E6364D" w:rsidRPr="00FF353C" w:rsidRDefault="00E6364D" w:rsidP="00EE79A6">
            <w:pPr>
              <w:pStyle w:val="NormalLeft"/>
              <w:rPr>
                <w:lang w:val="en-GB"/>
              </w:rPr>
            </w:pPr>
            <w:r w:rsidRPr="00FF353C">
              <w:rPr>
                <w:lang w:val="en-GB"/>
              </w:rPr>
              <w:lastRenderedPageBreak/>
              <w:t>C0010</w:t>
            </w:r>
            <w:del w:id="2265" w:author="Author">
              <w:r w:rsidRPr="00FF353C" w:rsidDel="00CD3549">
                <w:rPr>
                  <w:lang w:val="en-GB"/>
                </w:rPr>
                <w:delText>/R00</w:delText>
              </w:r>
            </w:del>
            <w:ins w:id="2266" w:author="Author">
              <w:del w:id="2267" w:author="Author">
                <w:r w:rsidR="009C04A4" w:rsidDel="00CD3549">
                  <w:rPr>
                    <w:lang w:val="en-GB"/>
                  </w:rPr>
                  <w:delText>1</w:delText>
                </w:r>
              </w:del>
            </w:ins>
            <w:del w:id="2268" w:author="Author">
              <w:r w:rsidRPr="00FF353C" w:rsidDel="00B62F31">
                <w:rPr>
                  <w:lang w:val="en-GB"/>
                </w:rPr>
                <w:delText>4</w:delText>
              </w:r>
              <w:r w:rsidRPr="00FF353C" w:rsidDel="00CD3549">
                <w:rPr>
                  <w:lang w:val="en-GB"/>
                </w:rPr>
                <w:delText>0</w:delText>
              </w:r>
            </w:del>
          </w:p>
        </w:tc>
        <w:tc>
          <w:tcPr>
            <w:tcW w:w="2204" w:type="dxa"/>
            <w:tcBorders>
              <w:top w:val="single" w:sz="2" w:space="0" w:color="auto"/>
              <w:left w:val="single" w:sz="2" w:space="0" w:color="auto"/>
              <w:bottom w:val="single" w:sz="4" w:space="0" w:color="auto"/>
              <w:right w:val="single" w:sz="2" w:space="0" w:color="auto"/>
            </w:tcBorders>
          </w:tcPr>
          <w:p w14:paraId="1932C24C" w14:textId="77777777" w:rsidR="00E6364D" w:rsidRPr="00FF353C" w:rsidRDefault="00E6364D" w:rsidP="00485DF3">
            <w:pPr>
              <w:pStyle w:val="NormalLeft"/>
              <w:rPr>
                <w:lang w:val="en-GB"/>
              </w:rPr>
            </w:pPr>
            <w:r w:rsidRPr="00FF353C">
              <w:rPr>
                <w:lang w:val="en-GB"/>
              </w:rPr>
              <w:t>Country 1</w:t>
            </w:r>
          </w:p>
          <w:p w14:paraId="4B549A00" w14:textId="77777777" w:rsidR="00E6364D" w:rsidRPr="00FF353C" w:rsidRDefault="00E6364D" w:rsidP="00485DF3">
            <w:pPr>
              <w:pStyle w:val="NormalLeft"/>
              <w:rPr>
                <w:lang w:val="en-GB"/>
              </w:rPr>
            </w:pPr>
            <w:r w:rsidRPr="00FF353C">
              <w:rPr>
                <w:lang w:val="en-GB"/>
              </w:rPr>
              <w:t>…</w:t>
            </w:r>
          </w:p>
        </w:tc>
        <w:tc>
          <w:tcPr>
            <w:tcW w:w="5320" w:type="dxa"/>
            <w:tcBorders>
              <w:top w:val="single" w:sz="2" w:space="0" w:color="auto"/>
              <w:left w:val="single" w:sz="2" w:space="0" w:color="auto"/>
              <w:bottom w:val="single" w:sz="4" w:space="0" w:color="auto"/>
              <w:right w:val="single" w:sz="2" w:space="0" w:color="auto"/>
            </w:tcBorders>
          </w:tcPr>
          <w:p w14:paraId="07A4DB47" w14:textId="0BD7028C" w:rsidR="00E6364D" w:rsidRPr="00FF353C" w:rsidRDefault="00E6364D" w:rsidP="00485DF3">
            <w:pPr>
              <w:pStyle w:val="NormalLeft"/>
              <w:rPr>
                <w:lang w:val="en-GB"/>
              </w:rPr>
            </w:pPr>
            <w:r w:rsidRPr="00FF353C">
              <w:rPr>
                <w:lang w:val="en-GB"/>
              </w:rPr>
              <w:t>Report the country ISO 3166–1 alpha–2 code of each required country</w:t>
            </w:r>
            <w:ins w:id="2269" w:author="Author">
              <w:r w:rsidR="00EE79A6" w:rsidRPr="00FF353C">
                <w:rPr>
                  <w:lang w:val="en-GB"/>
                </w:rPr>
                <w:t xml:space="preserve"> in the materiality threshold</w:t>
              </w:r>
            </w:ins>
            <w:r w:rsidRPr="00FF353C">
              <w:rPr>
                <w:lang w:val="en-GB"/>
              </w:rPr>
              <w:t>, row by row.</w:t>
            </w:r>
          </w:p>
        </w:tc>
      </w:tr>
      <w:tr w:rsidR="009B05F8" w:rsidRPr="00FF353C" w14:paraId="4DC26CAC" w14:textId="77777777" w:rsidTr="00E858BD">
        <w:trPr>
          <w:gridAfter w:val="1"/>
          <w:wAfter w:w="110" w:type="dxa"/>
          <w:trHeight w:val="565"/>
        </w:trPr>
        <w:tc>
          <w:tcPr>
            <w:tcW w:w="1652" w:type="dxa"/>
            <w:tcBorders>
              <w:top w:val="single" w:sz="4" w:space="0" w:color="auto"/>
              <w:left w:val="single" w:sz="2" w:space="0" w:color="auto"/>
              <w:bottom w:val="single" w:sz="4" w:space="0" w:color="auto"/>
              <w:right w:val="single" w:sz="2" w:space="0" w:color="auto"/>
            </w:tcBorders>
          </w:tcPr>
          <w:p w14:paraId="5F0856C5" w14:textId="5939525D" w:rsidR="009B05F8" w:rsidRPr="00325BA3" w:rsidRDefault="00EE79A6" w:rsidP="00896A8E">
            <w:pPr>
              <w:pStyle w:val="NormalLeft"/>
              <w:rPr>
                <w:highlight w:val="yellow"/>
                <w:lang w:val="en-GB"/>
              </w:rPr>
            </w:pPr>
            <w:r w:rsidRPr="00516591">
              <w:rPr>
                <w:lang w:val="en-GB"/>
              </w:rPr>
              <w:t>Z00</w:t>
            </w:r>
            <w:ins w:id="2270" w:author="Author">
              <w:r w:rsidR="00B92C5B" w:rsidRPr="00516591">
                <w:rPr>
                  <w:lang w:val="en-GB"/>
                </w:rPr>
                <w:t>1</w:t>
              </w:r>
            </w:ins>
            <w:del w:id="2271" w:author="Author">
              <w:r w:rsidR="00896A8E" w:rsidRPr="00516591" w:rsidDel="00B92C5B">
                <w:rPr>
                  <w:lang w:val="en-GB"/>
                </w:rPr>
                <w:delText>2</w:delText>
              </w:r>
            </w:del>
            <w:r w:rsidRPr="00516591">
              <w:rPr>
                <w:lang w:val="en-GB"/>
              </w:rPr>
              <w:t>0</w:t>
            </w:r>
          </w:p>
        </w:tc>
        <w:tc>
          <w:tcPr>
            <w:tcW w:w="2204" w:type="dxa"/>
            <w:tcBorders>
              <w:top w:val="single" w:sz="4" w:space="0" w:color="auto"/>
              <w:left w:val="single" w:sz="2" w:space="0" w:color="auto"/>
              <w:bottom w:val="single" w:sz="4" w:space="0" w:color="auto"/>
              <w:right w:val="single" w:sz="2" w:space="0" w:color="auto"/>
            </w:tcBorders>
          </w:tcPr>
          <w:p w14:paraId="5DF5A379" w14:textId="04666F7D" w:rsidR="009B05F8" w:rsidRPr="00812355" w:rsidRDefault="007E7BAF" w:rsidP="007E7BAF">
            <w:pPr>
              <w:pStyle w:val="NormalLeft"/>
              <w:rPr>
                <w:lang w:val="en-GB"/>
              </w:rPr>
            </w:pPr>
            <w:r w:rsidRPr="00812355">
              <w:rPr>
                <w:lang w:val="en-GB"/>
              </w:rPr>
              <w:t xml:space="preserve">Business Type </w:t>
            </w:r>
          </w:p>
        </w:tc>
        <w:tc>
          <w:tcPr>
            <w:tcW w:w="5320" w:type="dxa"/>
            <w:tcBorders>
              <w:top w:val="single" w:sz="4" w:space="0" w:color="auto"/>
              <w:left w:val="single" w:sz="2" w:space="0" w:color="auto"/>
              <w:bottom w:val="single" w:sz="4" w:space="0" w:color="auto"/>
              <w:right w:val="single" w:sz="2" w:space="0" w:color="auto"/>
            </w:tcBorders>
          </w:tcPr>
          <w:p w14:paraId="77F2075C" w14:textId="4AC95C79" w:rsidR="004C49B4" w:rsidRPr="00812355" w:rsidRDefault="004C49B4" w:rsidP="004C49B4">
            <w:pPr>
              <w:pStyle w:val="NormalLeft"/>
              <w:rPr>
                <w:ins w:id="2272" w:author="Author"/>
                <w:lang w:val="en-GB"/>
              </w:rPr>
            </w:pPr>
            <w:r w:rsidRPr="00812355">
              <w:rPr>
                <w:lang w:val="en-GB"/>
              </w:rPr>
              <w:t>One of</w:t>
            </w:r>
            <w:r w:rsidR="00EE79A6" w:rsidRPr="00812355">
              <w:rPr>
                <w:lang w:val="en-GB"/>
              </w:rPr>
              <w:t xml:space="preserve"> the </w:t>
            </w:r>
            <w:r w:rsidRPr="00812355">
              <w:rPr>
                <w:lang w:val="en-GB"/>
              </w:rPr>
              <w:t>following option</w:t>
            </w:r>
            <w:r w:rsidR="004E4952" w:rsidRPr="00812355">
              <w:rPr>
                <w:lang w:val="en-GB"/>
              </w:rPr>
              <w:t>s</w:t>
            </w:r>
            <w:r w:rsidRPr="00812355">
              <w:rPr>
                <w:lang w:val="en-GB"/>
              </w:rPr>
              <w:t xml:space="preserve"> shall be used:</w:t>
            </w:r>
          </w:p>
          <w:p w14:paraId="1B114857" w14:textId="12B4114C" w:rsidR="004C49B4" w:rsidRPr="00812355" w:rsidRDefault="004C49B4" w:rsidP="004C49B4">
            <w:pPr>
              <w:pStyle w:val="NormalLeft"/>
              <w:rPr>
                <w:ins w:id="2273" w:author="Author"/>
                <w:lang w:val="en-GB"/>
              </w:rPr>
            </w:pPr>
            <w:bookmarkStart w:id="2274" w:name="OLE_LINK1"/>
            <w:r w:rsidRPr="00812355">
              <w:rPr>
                <w:lang w:val="en-GB"/>
              </w:rPr>
              <w:t>1 - Insurance</w:t>
            </w:r>
          </w:p>
          <w:p w14:paraId="1853727D" w14:textId="7159A71B" w:rsidR="004C49B4" w:rsidRPr="00812355" w:rsidRDefault="004C49B4" w:rsidP="004C49B4">
            <w:pPr>
              <w:pStyle w:val="NormalLeft"/>
              <w:rPr>
                <w:ins w:id="2275" w:author="Author"/>
                <w:lang w:val="en-GB"/>
              </w:rPr>
            </w:pPr>
            <w:r w:rsidRPr="00812355">
              <w:rPr>
                <w:lang w:val="en-GB"/>
              </w:rPr>
              <w:t xml:space="preserve">2 – Accepted </w:t>
            </w:r>
            <w:r w:rsidR="00EE79A6" w:rsidRPr="00812355">
              <w:rPr>
                <w:lang w:val="en-GB"/>
              </w:rPr>
              <w:t>proportional reinsurance</w:t>
            </w:r>
          </w:p>
          <w:bookmarkEnd w:id="2274"/>
          <w:p w14:paraId="338D45FB" w14:textId="3D65C5EA" w:rsidR="009B05F8" w:rsidRPr="00812355" w:rsidRDefault="007E7BAF" w:rsidP="007E7BAF">
            <w:pPr>
              <w:pStyle w:val="NormalLeft"/>
              <w:rPr>
                <w:lang w:val="en-GB"/>
              </w:rPr>
            </w:pPr>
            <w:r w:rsidRPr="00812355">
              <w:rPr>
                <w:lang w:val="en-GB"/>
              </w:rPr>
              <w:t>the right value between option (a) and (b)</w:t>
            </w:r>
          </w:p>
        </w:tc>
      </w:tr>
      <w:tr w:rsidR="00EE79A6" w:rsidRPr="00FF353C" w14:paraId="15F21FEF"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05C8892A" w14:textId="77777777" w:rsidR="00EE79A6" w:rsidRPr="00FF353C" w:rsidRDefault="00EE79A6" w:rsidP="00EE79A6">
            <w:pPr>
              <w:pStyle w:val="NormalLeft"/>
              <w:rPr>
                <w:lang w:val="en-GB"/>
              </w:rPr>
            </w:pPr>
            <w:r w:rsidRPr="00FF353C">
              <w:rPr>
                <w:lang w:val="en-GB"/>
              </w:rPr>
              <w:t>C0020 to C0130/R0010</w:t>
            </w:r>
          </w:p>
        </w:tc>
        <w:tc>
          <w:tcPr>
            <w:tcW w:w="2204" w:type="dxa"/>
            <w:tcBorders>
              <w:top w:val="single" w:sz="2" w:space="0" w:color="auto"/>
              <w:left w:val="single" w:sz="2" w:space="0" w:color="auto"/>
              <w:bottom w:val="single" w:sz="2" w:space="0" w:color="auto"/>
              <w:right w:val="single" w:sz="2" w:space="0" w:color="auto"/>
            </w:tcBorders>
          </w:tcPr>
          <w:p w14:paraId="7942B891" w14:textId="77777777" w:rsidR="00EE79A6" w:rsidRPr="00FF353C" w:rsidRDefault="00EE79A6" w:rsidP="00EE79A6">
            <w:pPr>
              <w:pStyle w:val="NormalLeft"/>
              <w:rPr>
                <w:lang w:val="en-GB"/>
              </w:rPr>
            </w:pPr>
            <w:r w:rsidRPr="00FF353C">
              <w:rPr>
                <w:lang w:val="en-GB"/>
              </w:rPr>
              <w:t>Gross TP calculated as a whole and Gross BE for different countries — Home country</w:t>
            </w:r>
          </w:p>
        </w:tc>
        <w:tc>
          <w:tcPr>
            <w:tcW w:w="5320" w:type="dxa"/>
            <w:tcBorders>
              <w:top w:val="single" w:sz="2" w:space="0" w:color="auto"/>
              <w:left w:val="single" w:sz="2" w:space="0" w:color="auto"/>
              <w:bottom w:val="single" w:sz="2" w:space="0" w:color="auto"/>
              <w:right w:val="single" w:sz="2" w:space="0" w:color="auto"/>
            </w:tcBorders>
          </w:tcPr>
          <w:p w14:paraId="0FAF883E" w14:textId="595C0276" w:rsidR="00EE79A6" w:rsidRPr="00FF353C" w:rsidRDefault="00EE79A6" w:rsidP="00EE79A6">
            <w:pPr>
              <w:pStyle w:val="NormalLeft"/>
              <w:rPr>
                <w:lang w:val="en-GB"/>
              </w:rPr>
            </w:pPr>
            <w:r w:rsidRPr="00FF353C">
              <w:rPr>
                <w:lang w:val="en-GB"/>
              </w:rPr>
              <w:t>Amount of gross technical provision calculated as a whole and gross best estimate, by country where the risk is situated or country where the contract was entered into when the country is the Home country, for each Line of Business, regarding direct business only (excluding accepted reinsurance).</w:t>
            </w:r>
          </w:p>
          <w:p w14:paraId="5C0A65D9" w14:textId="77777777" w:rsidR="00EE79A6" w:rsidRPr="00FF353C" w:rsidRDefault="00EE79A6" w:rsidP="00EE79A6">
            <w:pPr>
              <w:pStyle w:val="NormalLeft"/>
              <w:rPr>
                <w:lang w:val="en-GB"/>
              </w:rPr>
            </w:pPr>
            <w:r w:rsidRPr="00FF353C">
              <w:rPr>
                <w:lang w:val="en-GB"/>
              </w:rPr>
              <w:t>In some cases undertaking may need to use their judgment/approximations to provide correct data, in line with assumptions used for the calculation of Technical Provisions.</w:t>
            </w:r>
          </w:p>
        </w:tc>
      </w:tr>
      <w:tr w:rsidR="00EE79A6" w:rsidRPr="00FF353C" w14:paraId="238D7DF0"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04BFCF19" w14:textId="77777777" w:rsidR="00EE79A6" w:rsidRPr="00FF353C" w:rsidRDefault="00EE79A6" w:rsidP="00EE79A6">
            <w:pPr>
              <w:pStyle w:val="NormalLeft"/>
              <w:rPr>
                <w:lang w:val="en-GB"/>
              </w:rPr>
            </w:pPr>
            <w:r w:rsidRPr="00FF353C">
              <w:rPr>
                <w:lang w:val="en-GB"/>
              </w:rPr>
              <w:t>C0020 to C0130/R0020</w:t>
            </w:r>
          </w:p>
        </w:tc>
        <w:tc>
          <w:tcPr>
            <w:tcW w:w="2204" w:type="dxa"/>
            <w:tcBorders>
              <w:top w:val="single" w:sz="2" w:space="0" w:color="auto"/>
              <w:left w:val="single" w:sz="2" w:space="0" w:color="auto"/>
              <w:bottom w:val="single" w:sz="2" w:space="0" w:color="auto"/>
              <w:right w:val="single" w:sz="2" w:space="0" w:color="auto"/>
            </w:tcBorders>
          </w:tcPr>
          <w:p w14:paraId="4D789932" w14:textId="77777777" w:rsidR="00EE79A6" w:rsidRPr="00FF353C" w:rsidRDefault="00EE79A6" w:rsidP="00EE79A6">
            <w:pPr>
              <w:pStyle w:val="NormalLeft"/>
              <w:rPr>
                <w:lang w:val="en-GB"/>
              </w:rPr>
            </w:pPr>
            <w:r w:rsidRPr="00FF353C">
              <w:rPr>
                <w:lang w:val="en-GB"/>
              </w:rPr>
              <w:t>Gross TP calculated as a whole and Gross BE for different countries — EEA countries outside the materiality threshold — not reported by country</w:t>
            </w:r>
          </w:p>
        </w:tc>
        <w:tc>
          <w:tcPr>
            <w:tcW w:w="5320" w:type="dxa"/>
            <w:tcBorders>
              <w:top w:val="single" w:sz="2" w:space="0" w:color="auto"/>
              <w:left w:val="single" w:sz="2" w:space="0" w:color="auto"/>
              <w:bottom w:val="single" w:sz="2" w:space="0" w:color="auto"/>
              <w:right w:val="single" w:sz="2" w:space="0" w:color="auto"/>
            </w:tcBorders>
          </w:tcPr>
          <w:p w14:paraId="2699E5F6" w14:textId="77777777" w:rsidR="00EE79A6" w:rsidRPr="00FF353C" w:rsidRDefault="00EE79A6" w:rsidP="00EE79A6">
            <w:pPr>
              <w:pStyle w:val="NormalLeft"/>
              <w:rPr>
                <w:lang w:val="en-GB"/>
              </w:rPr>
            </w:pPr>
            <w:r w:rsidRPr="00FF353C">
              <w:rPr>
                <w:lang w:val="en-GB"/>
              </w:rPr>
              <w:t>Amount of gross technical provision calculated as a whole and gross best estimate, for EEA countries outside the materiality threshold (i.e. those not reported separately by country), except the home country for each Line of Business, regarding direct business only (excluding accepted reinsurance)</w:t>
            </w:r>
          </w:p>
          <w:p w14:paraId="7917DD30" w14:textId="77777777" w:rsidR="00EE79A6" w:rsidRPr="00FF353C" w:rsidRDefault="00EE79A6" w:rsidP="00EE79A6">
            <w:pPr>
              <w:pStyle w:val="NormalLeft"/>
              <w:rPr>
                <w:lang w:val="en-GB"/>
              </w:rPr>
            </w:pPr>
            <w:r w:rsidRPr="00FF353C">
              <w:rPr>
                <w:lang w:val="en-GB"/>
              </w:rPr>
              <w:t>In some cases undertaking may need to use their judgment/approximations to provide correct data, in line with assumptions used for the calculation of TP.</w:t>
            </w:r>
          </w:p>
        </w:tc>
      </w:tr>
      <w:tr w:rsidR="00EE79A6" w:rsidRPr="00FF353C" w14:paraId="25134616"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062531A3" w14:textId="77777777" w:rsidR="00EE79A6" w:rsidRPr="00FF353C" w:rsidRDefault="00EE79A6" w:rsidP="00EE79A6">
            <w:pPr>
              <w:pStyle w:val="NormalLeft"/>
              <w:rPr>
                <w:lang w:val="en-GB"/>
              </w:rPr>
            </w:pPr>
            <w:r w:rsidRPr="00FF353C">
              <w:rPr>
                <w:lang w:val="en-GB"/>
              </w:rPr>
              <w:t>C0020 to C0130/R0030</w:t>
            </w:r>
          </w:p>
        </w:tc>
        <w:tc>
          <w:tcPr>
            <w:tcW w:w="2204" w:type="dxa"/>
            <w:tcBorders>
              <w:top w:val="single" w:sz="2" w:space="0" w:color="auto"/>
              <w:left w:val="single" w:sz="2" w:space="0" w:color="auto"/>
              <w:bottom w:val="single" w:sz="2" w:space="0" w:color="auto"/>
              <w:right w:val="single" w:sz="2" w:space="0" w:color="auto"/>
            </w:tcBorders>
          </w:tcPr>
          <w:p w14:paraId="5BEDFEB3" w14:textId="77777777" w:rsidR="00EE79A6" w:rsidRPr="00FF353C" w:rsidRDefault="00EE79A6" w:rsidP="00EE79A6">
            <w:pPr>
              <w:pStyle w:val="NormalLeft"/>
              <w:rPr>
                <w:lang w:val="en-GB"/>
              </w:rPr>
            </w:pPr>
            <w:r w:rsidRPr="00FF353C">
              <w:rPr>
                <w:lang w:val="en-GB"/>
              </w:rPr>
              <w:t>Gross TP calculated as a whole and Gross BE for different countries — Non–EEA countries outside the materiality threshold — not reported by country</w:t>
            </w:r>
          </w:p>
        </w:tc>
        <w:tc>
          <w:tcPr>
            <w:tcW w:w="5320" w:type="dxa"/>
            <w:tcBorders>
              <w:top w:val="single" w:sz="2" w:space="0" w:color="auto"/>
              <w:left w:val="single" w:sz="2" w:space="0" w:color="auto"/>
              <w:bottom w:val="single" w:sz="2" w:space="0" w:color="auto"/>
              <w:right w:val="single" w:sz="2" w:space="0" w:color="auto"/>
            </w:tcBorders>
          </w:tcPr>
          <w:p w14:paraId="5450F39D" w14:textId="77777777" w:rsidR="00EE79A6" w:rsidRPr="00FF353C" w:rsidRDefault="00EE79A6" w:rsidP="00EE79A6">
            <w:pPr>
              <w:pStyle w:val="NormalLeft"/>
              <w:rPr>
                <w:lang w:val="en-GB"/>
              </w:rPr>
            </w:pPr>
            <w:r w:rsidRPr="00FF353C">
              <w:rPr>
                <w:lang w:val="en-GB"/>
              </w:rPr>
              <w:t>Amount of gross technical provision calculated as a whole and gross best estimate, for non–EEA countries outside the materiality threshold (i.e. those not reported separately by country), for each Line of Business, regarding direct business only (excluding accepted reinsurance).</w:t>
            </w:r>
          </w:p>
          <w:p w14:paraId="409EBF07" w14:textId="77777777" w:rsidR="00EE79A6" w:rsidRPr="00FF353C" w:rsidRDefault="00EE79A6" w:rsidP="00EE79A6">
            <w:pPr>
              <w:pStyle w:val="NormalLeft"/>
              <w:rPr>
                <w:lang w:val="en-GB"/>
              </w:rPr>
            </w:pPr>
            <w:r w:rsidRPr="00FF353C">
              <w:rPr>
                <w:lang w:val="en-GB"/>
              </w:rPr>
              <w:t>In some cases undertaking may need to use their judgment/approximations to provide correct data, in line with assumptions used for the calculation of TP.</w:t>
            </w:r>
          </w:p>
        </w:tc>
      </w:tr>
      <w:tr w:rsidR="00EE79A6" w:rsidRPr="00FF353C" w14:paraId="1969C6BE" w14:textId="77777777" w:rsidTr="00E858BD">
        <w:trPr>
          <w:gridAfter w:val="1"/>
          <w:wAfter w:w="110" w:type="dxa"/>
          <w:trHeight w:val="279"/>
        </w:trPr>
        <w:tc>
          <w:tcPr>
            <w:tcW w:w="1652" w:type="dxa"/>
            <w:tcBorders>
              <w:top w:val="single" w:sz="2" w:space="0" w:color="auto"/>
              <w:left w:val="single" w:sz="2" w:space="0" w:color="auto"/>
              <w:bottom w:val="single" w:sz="4" w:space="0" w:color="auto"/>
              <w:right w:val="single" w:sz="2" w:space="0" w:color="auto"/>
            </w:tcBorders>
          </w:tcPr>
          <w:p w14:paraId="6F748BF6" w14:textId="0BE74D34" w:rsidR="00EE79A6" w:rsidRPr="00FF353C" w:rsidRDefault="00EE79A6" w:rsidP="00EE79A6">
            <w:pPr>
              <w:pStyle w:val="NormalLeft"/>
              <w:rPr>
                <w:lang w:val="en-GB"/>
              </w:rPr>
            </w:pPr>
            <w:ins w:id="2276" w:author="Author">
              <w:r w:rsidRPr="00FF353C">
                <w:rPr>
                  <w:lang w:val="en-GB"/>
                </w:rPr>
                <w:t>C0020 to C0130/R004</w:t>
              </w:r>
              <w:del w:id="2277" w:author="Author">
                <w:r w:rsidRPr="00FF353C" w:rsidDel="001D564F">
                  <w:rPr>
                    <w:lang w:val="en-GB"/>
                  </w:rPr>
                  <w:delText>0</w:delText>
                </w:r>
              </w:del>
              <w:r w:rsidR="001D564F">
                <w:rPr>
                  <w:lang w:val="en-GB"/>
                </w:rPr>
                <w:t>1</w:t>
              </w:r>
            </w:ins>
          </w:p>
        </w:tc>
        <w:tc>
          <w:tcPr>
            <w:tcW w:w="2204" w:type="dxa"/>
            <w:tcBorders>
              <w:top w:val="single" w:sz="2" w:space="0" w:color="auto"/>
              <w:left w:val="single" w:sz="2" w:space="0" w:color="auto"/>
              <w:bottom w:val="single" w:sz="4" w:space="0" w:color="auto"/>
              <w:right w:val="single" w:sz="2" w:space="0" w:color="auto"/>
            </w:tcBorders>
          </w:tcPr>
          <w:p w14:paraId="7BE3A4E2" w14:textId="77777777" w:rsidR="00EE79A6" w:rsidRPr="00FF353C" w:rsidRDefault="00EE79A6" w:rsidP="00EE79A6">
            <w:pPr>
              <w:pStyle w:val="NormalLeft"/>
              <w:rPr>
                <w:ins w:id="2278" w:author="Author"/>
                <w:lang w:val="en-GB"/>
              </w:rPr>
            </w:pPr>
            <w:ins w:id="2279" w:author="Author">
              <w:r w:rsidRPr="00FF353C">
                <w:rPr>
                  <w:lang w:val="en-GB"/>
                </w:rPr>
                <w:t>Gross TP calculated as a whole and Gross BE for different countries accepted proportional reinsurance business</w:t>
              </w:r>
            </w:ins>
          </w:p>
          <w:p w14:paraId="140D444B" w14:textId="673971A1" w:rsidR="00EE79A6" w:rsidRPr="00FF353C" w:rsidRDefault="00EE79A6" w:rsidP="00EE79A6">
            <w:pPr>
              <w:pStyle w:val="NormalLeft"/>
              <w:rPr>
                <w:ins w:id="2280" w:author="Author"/>
                <w:lang w:val="en-GB"/>
              </w:rPr>
            </w:pPr>
            <w:ins w:id="2281" w:author="Author">
              <w:r w:rsidRPr="00FF353C">
                <w:rPr>
                  <w:lang w:val="en-GB"/>
                </w:rPr>
                <w:t xml:space="preserve"> — Home country</w:t>
              </w:r>
            </w:ins>
          </w:p>
          <w:p w14:paraId="652A51A1" w14:textId="520FA9B7" w:rsidR="00EE79A6" w:rsidRPr="00FF353C" w:rsidRDefault="00EE79A6" w:rsidP="00EE79A6">
            <w:pPr>
              <w:pStyle w:val="NormalLeft"/>
              <w:rPr>
                <w:lang w:val="en-GB"/>
              </w:rPr>
            </w:pPr>
          </w:p>
        </w:tc>
        <w:tc>
          <w:tcPr>
            <w:tcW w:w="5320" w:type="dxa"/>
            <w:tcBorders>
              <w:top w:val="single" w:sz="2" w:space="0" w:color="auto"/>
              <w:left w:val="single" w:sz="2" w:space="0" w:color="auto"/>
              <w:bottom w:val="single" w:sz="4" w:space="0" w:color="auto"/>
              <w:right w:val="single" w:sz="2" w:space="0" w:color="auto"/>
            </w:tcBorders>
          </w:tcPr>
          <w:p w14:paraId="1F145FDE" w14:textId="1A546008" w:rsidR="00EE79A6" w:rsidRPr="00FF353C" w:rsidRDefault="00EE79A6" w:rsidP="00EE79A6">
            <w:pPr>
              <w:pStyle w:val="NormalLeft"/>
              <w:rPr>
                <w:ins w:id="2282" w:author="Author"/>
                <w:lang w:val="en-GB"/>
              </w:rPr>
            </w:pPr>
            <w:ins w:id="2283" w:author="Author">
              <w:r w:rsidRPr="00FF353C">
                <w:rPr>
                  <w:lang w:val="en-GB"/>
                </w:rPr>
                <w:lastRenderedPageBreak/>
                <w:t xml:space="preserve">Amount of gross technical provision calculated as a </w:t>
              </w:r>
              <w:r w:rsidRPr="00E858BD">
                <w:rPr>
                  <w:lang w:val="en-GB"/>
                </w:rPr>
                <w:t xml:space="preserve">whole and gross best estimate, by country </w:t>
              </w:r>
              <w:del w:id="2284" w:author="Author">
                <w:r w:rsidRPr="00E858BD" w:rsidDel="005F2957">
                  <w:rPr>
                    <w:lang w:val="en-GB"/>
                  </w:rPr>
                  <w:delText>where the risk is situated or country where the contract was entered into when the country is the Home country</w:delText>
                </w:r>
              </w:del>
              <w:r w:rsidR="005F2957" w:rsidRPr="00E858BD">
                <w:rPr>
                  <w:lang w:val="en-GB"/>
                </w:rPr>
                <w:t>of the direct insurer</w:t>
              </w:r>
              <w:r w:rsidRPr="00E858BD">
                <w:rPr>
                  <w:lang w:val="en-GB"/>
                </w:rPr>
                <w:t xml:space="preserve">, for each Line of Business, regarding </w:t>
              </w:r>
              <w:del w:id="2285" w:author="Author">
                <w:r w:rsidRPr="00E858BD" w:rsidDel="0053502B">
                  <w:rPr>
                    <w:lang w:val="en-GB"/>
                  </w:rPr>
                  <w:delText>direct business</w:delText>
                </w:r>
              </w:del>
              <w:r w:rsidRPr="00E858BD">
                <w:rPr>
                  <w:lang w:val="en-GB"/>
                </w:rPr>
                <w:t xml:space="preserve"> only accepted proportional reinsurance</w:t>
              </w:r>
              <w:del w:id="2286" w:author="Author">
                <w:r w:rsidRPr="00E858BD" w:rsidDel="0053502B">
                  <w:rPr>
                    <w:lang w:val="en-GB"/>
                  </w:rPr>
                  <w:delText>)</w:delText>
                </w:r>
              </w:del>
              <w:r w:rsidRPr="00E858BD">
                <w:rPr>
                  <w:lang w:val="en-GB"/>
                </w:rPr>
                <w:t>.</w:t>
              </w:r>
            </w:ins>
          </w:p>
          <w:p w14:paraId="11378158" w14:textId="26E396EC" w:rsidR="00EE79A6" w:rsidRPr="00FF353C" w:rsidRDefault="00EE79A6" w:rsidP="009649D0">
            <w:pPr>
              <w:pStyle w:val="NormalLeft"/>
              <w:rPr>
                <w:lang w:val="en-GB"/>
              </w:rPr>
            </w:pPr>
            <w:ins w:id="2287" w:author="Author">
              <w:r w:rsidRPr="00FF353C">
                <w:rPr>
                  <w:lang w:val="en-GB"/>
                </w:rPr>
                <w:t>In some cases undertaking</w:t>
              </w:r>
              <w:r w:rsidR="00651DCB" w:rsidRPr="00FF353C">
                <w:rPr>
                  <w:lang w:val="en-GB"/>
                </w:rPr>
                <w:t>s</w:t>
              </w:r>
              <w:r w:rsidRPr="00FF353C">
                <w:rPr>
                  <w:lang w:val="en-GB"/>
                </w:rPr>
                <w:t xml:space="preserve"> may need to use their </w:t>
              </w:r>
              <w:r w:rsidRPr="00FF353C">
                <w:rPr>
                  <w:lang w:val="en-GB"/>
                </w:rPr>
                <w:lastRenderedPageBreak/>
                <w:t>judgment/approximations to provide correct data, in line with assumptions used for the calculation of Technical Provisions.</w:t>
              </w:r>
            </w:ins>
          </w:p>
        </w:tc>
      </w:tr>
      <w:tr w:rsidR="00EE79A6" w:rsidRPr="00FF353C" w14:paraId="1B277749" w14:textId="77777777" w:rsidTr="00E858BD">
        <w:trPr>
          <w:gridAfter w:val="1"/>
          <w:wAfter w:w="110" w:type="dxa"/>
          <w:trHeight w:val="3708"/>
        </w:trPr>
        <w:tc>
          <w:tcPr>
            <w:tcW w:w="1652" w:type="dxa"/>
            <w:tcBorders>
              <w:top w:val="single" w:sz="4" w:space="0" w:color="auto"/>
              <w:left w:val="single" w:sz="2" w:space="0" w:color="auto"/>
              <w:bottom w:val="single" w:sz="4" w:space="0" w:color="auto"/>
              <w:right w:val="single" w:sz="2" w:space="0" w:color="auto"/>
            </w:tcBorders>
          </w:tcPr>
          <w:p w14:paraId="3AA6FF57" w14:textId="54F2CCED" w:rsidR="00EE79A6" w:rsidRPr="00FF353C" w:rsidRDefault="00EE79A6" w:rsidP="00EE79A6">
            <w:pPr>
              <w:pStyle w:val="NormalLeft"/>
              <w:rPr>
                <w:lang w:val="en-GB"/>
              </w:rPr>
            </w:pPr>
            <w:ins w:id="2288" w:author="Author">
              <w:r w:rsidRPr="00FF353C">
                <w:rPr>
                  <w:lang w:val="en-GB"/>
                </w:rPr>
                <w:lastRenderedPageBreak/>
                <w:t>C0020 to C0130/R0050</w:t>
              </w:r>
            </w:ins>
          </w:p>
        </w:tc>
        <w:tc>
          <w:tcPr>
            <w:tcW w:w="2204" w:type="dxa"/>
            <w:tcBorders>
              <w:top w:val="single" w:sz="4" w:space="0" w:color="auto"/>
              <w:left w:val="single" w:sz="2" w:space="0" w:color="auto"/>
              <w:bottom w:val="single" w:sz="4" w:space="0" w:color="auto"/>
              <w:right w:val="single" w:sz="2" w:space="0" w:color="auto"/>
            </w:tcBorders>
          </w:tcPr>
          <w:p w14:paraId="004DAA54" w14:textId="77777777" w:rsidR="00EE79A6" w:rsidRPr="00FF353C" w:rsidRDefault="00EE79A6" w:rsidP="00EE79A6">
            <w:pPr>
              <w:pStyle w:val="NormalLeft"/>
              <w:rPr>
                <w:ins w:id="2289" w:author="Author"/>
                <w:lang w:val="en-GB"/>
              </w:rPr>
            </w:pPr>
            <w:ins w:id="2290" w:author="Author">
              <w:r w:rsidRPr="00FF353C">
                <w:rPr>
                  <w:lang w:val="en-GB"/>
                </w:rPr>
                <w:t>Gross TP calculated as a whole and Gross BE for different countries accepted proportional reinsurance business</w:t>
              </w:r>
            </w:ins>
          </w:p>
          <w:p w14:paraId="339E7D9B" w14:textId="6E9B5D8E" w:rsidR="00EE79A6" w:rsidRPr="00FF353C" w:rsidRDefault="00EE79A6" w:rsidP="00EE79A6">
            <w:pPr>
              <w:pStyle w:val="NormalLeft"/>
              <w:rPr>
                <w:lang w:val="en-GB"/>
              </w:rPr>
            </w:pPr>
            <w:ins w:id="2291" w:author="Author">
              <w:r w:rsidRPr="00FF353C">
                <w:rPr>
                  <w:lang w:val="en-GB"/>
                </w:rPr>
                <w:t xml:space="preserve"> — EEA countries outside the materiality threshold — not reported by country</w:t>
              </w:r>
            </w:ins>
          </w:p>
        </w:tc>
        <w:tc>
          <w:tcPr>
            <w:tcW w:w="5320" w:type="dxa"/>
            <w:tcBorders>
              <w:top w:val="single" w:sz="4" w:space="0" w:color="auto"/>
              <w:left w:val="single" w:sz="2" w:space="0" w:color="auto"/>
              <w:bottom w:val="single" w:sz="4" w:space="0" w:color="auto"/>
              <w:right w:val="single" w:sz="2" w:space="0" w:color="auto"/>
            </w:tcBorders>
          </w:tcPr>
          <w:p w14:paraId="1613198F" w14:textId="06609820" w:rsidR="00EE79A6" w:rsidRPr="00FF353C" w:rsidRDefault="00EE79A6" w:rsidP="00EE79A6">
            <w:pPr>
              <w:pStyle w:val="NormalLeft"/>
              <w:rPr>
                <w:ins w:id="2292" w:author="Author"/>
                <w:lang w:val="en-GB"/>
              </w:rPr>
            </w:pPr>
            <w:ins w:id="2293" w:author="Author">
              <w:r w:rsidRPr="00FF353C">
                <w:rPr>
                  <w:lang w:val="en-GB"/>
                </w:rPr>
                <w:t>Amount of gross technical provision calculated as a whole and gross best estimate, for EEA countries outside the ma</w:t>
              </w:r>
              <w:r w:rsidRPr="00E858BD">
                <w:rPr>
                  <w:lang w:val="en-GB"/>
                </w:rPr>
                <w:t xml:space="preserve">teriality threshold (i.e. those not reported separately by country), except the </w:t>
              </w:r>
              <w:del w:id="2294" w:author="Author">
                <w:r w:rsidRPr="00E858BD" w:rsidDel="00F4175E">
                  <w:rPr>
                    <w:lang w:val="en-GB"/>
                  </w:rPr>
                  <w:delText xml:space="preserve">home </w:delText>
                </w:r>
              </w:del>
              <w:r w:rsidRPr="00E858BD">
                <w:rPr>
                  <w:lang w:val="en-GB"/>
                </w:rPr>
                <w:t xml:space="preserve">country </w:t>
              </w:r>
              <w:r w:rsidR="00F4175E" w:rsidRPr="00E858BD">
                <w:rPr>
                  <w:lang w:val="en-GB"/>
                </w:rPr>
                <w:t xml:space="preserve">of the insurer </w:t>
              </w:r>
              <w:r w:rsidRPr="00E858BD">
                <w:rPr>
                  <w:lang w:val="en-GB"/>
                </w:rPr>
                <w:t>for each Line of Business, regarding accepted proportional</w:t>
              </w:r>
              <w:r w:rsidRPr="00FF353C">
                <w:rPr>
                  <w:lang w:val="en-GB"/>
                </w:rPr>
                <w:t xml:space="preserve"> reinsurance.</w:t>
              </w:r>
            </w:ins>
          </w:p>
          <w:p w14:paraId="62456458" w14:textId="2F1AAE08" w:rsidR="00EE79A6" w:rsidRPr="00FF353C" w:rsidRDefault="00651DCB" w:rsidP="00EE79A6">
            <w:pPr>
              <w:pStyle w:val="NormalLeft"/>
              <w:rPr>
                <w:lang w:val="en-GB"/>
              </w:rPr>
            </w:pPr>
            <w:ins w:id="2295" w:author="Author">
              <w:r w:rsidRPr="00FF353C">
                <w:rPr>
                  <w:lang w:val="en-GB"/>
                </w:rPr>
                <w:t>In some cases undertakings may need to use their judgment/approximations to provide meaningful data, in line with assumptions used for the calculation of Technical Provisions</w:t>
              </w:r>
              <w:r w:rsidR="00EE79A6" w:rsidRPr="00FF353C">
                <w:rPr>
                  <w:lang w:val="en-GB"/>
                </w:rPr>
                <w:t>.</w:t>
              </w:r>
            </w:ins>
          </w:p>
        </w:tc>
      </w:tr>
      <w:tr w:rsidR="00EE79A6" w:rsidRPr="00FF353C" w14:paraId="630C8AE6" w14:textId="77777777" w:rsidTr="00E858BD">
        <w:trPr>
          <w:gridAfter w:val="1"/>
          <w:wAfter w:w="110" w:type="dxa"/>
          <w:trHeight w:val="3445"/>
        </w:trPr>
        <w:tc>
          <w:tcPr>
            <w:tcW w:w="1652" w:type="dxa"/>
            <w:tcBorders>
              <w:top w:val="single" w:sz="4" w:space="0" w:color="auto"/>
              <w:left w:val="single" w:sz="2" w:space="0" w:color="auto"/>
              <w:bottom w:val="single" w:sz="4" w:space="0" w:color="auto"/>
              <w:right w:val="single" w:sz="2" w:space="0" w:color="auto"/>
            </w:tcBorders>
          </w:tcPr>
          <w:p w14:paraId="73408CE4" w14:textId="64A140EB" w:rsidR="00EE79A6" w:rsidRPr="00FF353C" w:rsidRDefault="00EE79A6" w:rsidP="00EE79A6">
            <w:pPr>
              <w:pStyle w:val="NormalLeft"/>
              <w:rPr>
                <w:lang w:val="en-GB"/>
              </w:rPr>
            </w:pPr>
            <w:ins w:id="2296" w:author="Author">
              <w:r w:rsidRPr="00FF353C">
                <w:rPr>
                  <w:lang w:val="en-GB"/>
                </w:rPr>
                <w:t>C0020 to C0130/R0060</w:t>
              </w:r>
            </w:ins>
          </w:p>
        </w:tc>
        <w:tc>
          <w:tcPr>
            <w:tcW w:w="2204" w:type="dxa"/>
            <w:tcBorders>
              <w:top w:val="single" w:sz="4" w:space="0" w:color="auto"/>
              <w:left w:val="single" w:sz="2" w:space="0" w:color="auto"/>
              <w:bottom w:val="single" w:sz="4" w:space="0" w:color="auto"/>
              <w:right w:val="single" w:sz="2" w:space="0" w:color="auto"/>
            </w:tcBorders>
          </w:tcPr>
          <w:p w14:paraId="0E6A066F" w14:textId="490C7B87" w:rsidR="00EE79A6" w:rsidRPr="00FF353C" w:rsidRDefault="00EE79A6" w:rsidP="00EE79A6">
            <w:pPr>
              <w:pStyle w:val="NormalLeft"/>
              <w:rPr>
                <w:lang w:val="en-GB"/>
              </w:rPr>
            </w:pPr>
            <w:ins w:id="2297" w:author="Author">
              <w:r w:rsidRPr="00FF353C">
                <w:rPr>
                  <w:lang w:val="en-GB"/>
                </w:rPr>
                <w:t>Gross TP calculated as a whole and Gross BE for different countries accepted proportional reinsurance business — Non–EEA countries outside the materiality threshold — not reported by country</w:t>
              </w:r>
            </w:ins>
          </w:p>
        </w:tc>
        <w:tc>
          <w:tcPr>
            <w:tcW w:w="5320" w:type="dxa"/>
            <w:tcBorders>
              <w:top w:val="single" w:sz="4" w:space="0" w:color="auto"/>
              <w:left w:val="single" w:sz="2" w:space="0" w:color="auto"/>
              <w:bottom w:val="single" w:sz="4" w:space="0" w:color="auto"/>
              <w:right w:val="single" w:sz="2" w:space="0" w:color="auto"/>
            </w:tcBorders>
          </w:tcPr>
          <w:p w14:paraId="0BE6D321" w14:textId="0D7D951F" w:rsidR="00EE79A6" w:rsidRPr="00FF353C" w:rsidRDefault="00EE79A6" w:rsidP="00EE79A6">
            <w:pPr>
              <w:pStyle w:val="NormalLeft"/>
              <w:rPr>
                <w:ins w:id="2298" w:author="Author"/>
                <w:lang w:val="en-GB"/>
              </w:rPr>
            </w:pPr>
            <w:ins w:id="2299" w:author="Author">
              <w:r w:rsidRPr="00FF353C">
                <w:rPr>
                  <w:lang w:val="en-GB"/>
                </w:rPr>
                <w:t xml:space="preserve">Amount of gross technical provision calculated as a whole and gross best estimate, for non–EEA countries outside the materiality threshold (i.e. those not reported separately by country), for each Line of Business, regarding </w:t>
              </w:r>
              <w:del w:id="2300" w:author="Author">
                <w:r w:rsidRPr="00FF353C" w:rsidDel="0053502B">
                  <w:rPr>
                    <w:lang w:val="en-GB"/>
                  </w:rPr>
                  <w:delText xml:space="preserve">direct business </w:delText>
                </w:r>
              </w:del>
              <w:r w:rsidRPr="00FF353C">
                <w:rPr>
                  <w:lang w:val="en-GB"/>
                </w:rPr>
                <w:t xml:space="preserve">only </w:t>
              </w:r>
              <w:del w:id="2301" w:author="Author">
                <w:r w:rsidRPr="00FF353C" w:rsidDel="0053502B">
                  <w:rPr>
                    <w:lang w:val="en-GB"/>
                  </w:rPr>
                  <w:delText>(excluding</w:delText>
                </w:r>
              </w:del>
              <w:r w:rsidRPr="00FF353C">
                <w:rPr>
                  <w:lang w:val="en-GB"/>
                </w:rPr>
                <w:t xml:space="preserve"> accepted proportional reinsurance</w:t>
              </w:r>
              <w:del w:id="2302" w:author="Author">
                <w:r w:rsidRPr="00FF353C" w:rsidDel="0053502B">
                  <w:rPr>
                    <w:lang w:val="en-GB"/>
                  </w:rPr>
                  <w:delText>)</w:delText>
                </w:r>
              </w:del>
              <w:r w:rsidRPr="00FF353C">
                <w:rPr>
                  <w:lang w:val="en-GB"/>
                </w:rPr>
                <w:t>.</w:t>
              </w:r>
            </w:ins>
          </w:p>
          <w:p w14:paraId="148590B1" w14:textId="4949EEFF" w:rsidR="00EE79A6" w:rsidRPr="00FF353C" w:rsidRDefault="00651DCB" w:rsidP="00EE79A6">
            <w:pPr>
              <w:pStyle w:val="NormalLeft"/>
              <w:rPr>
                <w:lang w:val="en-GB"/>
              </w:rPr>
            </w:pPr>
            <w:ins w:id="2303" w:author="Author">
              <w:r w:rsidRPr="00FF353C">
                <w:rPr>
                  <w:lang w:val="en-GB"/>
                </w:rPr>
                <w:t>In some cases undertakings may need to use their judgment/approximations to provide meaningful data, in line with assumptions used for the calculation of Technical Provisions</w:t>
              </w:r>
              <w:r w:rsidR="00EE79A6" w:rsidRPr="00FF353C">
                <w:rPr>
                  <w:lang w:val="en-GB"/>
                </w:rPr>
                <w:t>.</w:t>
              </w:r>
            </w:ins>
          </w:p>
        </w:tc>
      </w:tr>
      <w:tr w:rsidR="00EE79A6" w:rsidRPr="00FF353C" w14:paraId="44182522" w14:textId="77777777" w:rsidTr="00E858BD">
        <w:trPr>
          <w:gridAfter w:val="1"/>
          <w:wAfter w:w="110" w:type="dxa"/>
          <w:trHeight w:val="255"/>
        </w:trPr>
        <w:tc>
          <w:tcPr>
            <w:tcW w:w="1652" w:type="dxa"/>
            <w:tcBorders>
              <w:top w:val="single" w:sz="4" w:space="0" w:color="auto"/>
              <w:left w:val="single" w:sz="2" w:space="0" w:color="auto"/>
              <w:bottom w:val="single" w:sz="4" w:space="0" w:color="auto"/>
              <w:right w:val="single" w:sz="2" w:space="0" w:color="auto"/>
            </w:tcBorders>
          </w:tcPr>
          <w:p w14:paraId="58EC3109" w14:textId="6BA97302" w:rsidR="00EE79A6" w:rsidRPr="00FF353C" w:rsidRDefault="00EE79A6" w:rsidP="00EE79A6">
            <w:pPr>
              <w:pStyle w:val="NormalLeft"/>
              <w:rPr>
                <w:lang w:val="en-GB"/>
              </w:rPr>
            </w:pPr>
            <w:ins w:id="2304" w:author="Author">
              <w:r w:rsidRPr="00FF353C">
                <w:rPr>
                  <w:lang w:val="en-GB"/>
                </w:rPr>
                <w:t>C0140 to C0170/R0070</w:t>
              </w:r>
            </w:ins>
          </w:p>
        </w:tc>
        <w:tc>
          <w:tcPr>
            <w:tcW w:w="2204" w:type="dxa"/>
            <w:tcBorders>
              <w:top w:val="single" w:sz="4" w:space="0" w:color="auto"/>
              <w:left w:val="single" w:sz="2" w:space="0" w:color="auto"/>
              <w:bottom w:val="single" w:sz="4" w:space="0" w:color="auto"/>
              <w:right w:val="single" w:sz="2" w:space="0" w:color="auto"/>
            </w:tcBorders>
          </w:tcPr>
          <w:p w14:paraId="29BB3467" w14:textId="6E2FF3E1" w:rsidR="00EE79A6" w:rsidRPr="00FF353C" w:rsidRDefault="00EE79A6" w:rsidP="00EE79A6">
            <w:pPr>
              <w:pStyle w:val="NormalLeft"/>
              <w:rPr>
                <w:ins w:id="2305" w:author="Author"/>
                <w:lang w:val="en-GB"/>
              </w:rPr>
            </w:pPr>
            <w:ins w:id="2306" w:author="Author">
              <w:r w:rsidRPr="00FF353C">
                <w:rPr>
                  <w:lang w:val="en-GB"/>
                </w:rPr>
                <w:t>Gross TP calculated as a whole and Gross BE for different countries accepted non- proportional reinsurance business</w:t>
              </w:r>
            </w:ins>
          </w:p>
          <w:p w14:paraId="0DD62E16" w14:textId="77777777" w:rsidR="00EE79A6" w:rsidRPr="00FF353C" w:rsidRDefault="00EE79A6" w:rsidP="00EE79A6">
            <w:pPr>
              <w:pStyle w:val="NormalLeft"/>
              <w:rPr>
                <w:ins w:id="2307" w:author="Author"/>
                <w:lang w:val="en-GB"/>
              </w:rPr>
            </w:pPr>
            <w:ins w:id="2308" w:author="Author">
              <w:r w:rsidRPr="00FF353C">
                <w:rPr>
                  <w:lang w:val="en-GB"/>
                </w:rPr>
                <w:t xml:space="preserve"> — Home country</w:t>
              </w:r>
            </w:ins>
          </w:p>
          <w:p w14:paraId="7821FBE9" w14:textId="77777777" w:rsidR="00EE79A6" w:rsidRPr="00FF353C" w:rsidRDefault="00EE79A6" w:rsidP="00EE79A6">
            <w:pPr>
              <w:pStyle w:val="NormalLeft"/>
              <w:rPr>
                <w:lang w:val="en-GB"/>
              </w:rPr>
            </w:pPr>
          </w:p>
        </w:tc>
        <w:tc>
          <w:tcPr>
            <w:tcW w:w="5320" w:type="dxa"/>
            <w:tcBorders>
              <w:top w:val="single" w:sz="4" w:space="0" w:color="auto"/>
              <w:left w:val="single" w:sz="2" w:space="0" w:color="auto"/>
              <w:bottom w:val="single" w:sz="4" w:space="0" w:color="auto"/>
              <w:right w:val="single" w:sz="2" w:space="0" w:color="auto"/>
            </w:tcBorders>
          </w:tcPr>
          <w:p w14:paraId="6CB2AD39" w14:textId="2D3CA8FC" w:rsidR="00EE79A6" w:rsidRPr="00FF353C" w:rsidRDefault="00EE79A6" w:rsidP="00EE79A6">
            <w:pPr>
              <w:pStyle w:val="NormalLeft"/>
              <w:rPr>
                <w:ins w:id="2309" w:author="Author"/>
                <w:lang w:val="en-GB"/>
              </w:rPr>
            </w:pPr>
            <w:ins w:id="2310" w:author="Author">
              <w:r w:rsidRPr="00FF353C">
                <w:rPr>
                  <w:lang w:val="en-GB"/>
                </w:rPr>
                <w:t xml:space="preserve">Amount of gross technical provision calculated as a whole and gross best estimate, by country </w:t>
              </w:r>
              <w:r w:rsidR="005F2957">
                <w:rPr>
                  <w:lang w:val="en-GB"/>
                </w:rPr>
                <w:t>of the direct insurer</w:t>
              </w:r>
              <w:del w:id="2311" w:author="Author">
                <w:r w:rsidRPr="00FF353C" w:rsidDel="005F2957">
                  <w:rPr>
                    <w:lang w:val="en-GB"/>
                  </w:rPr>
                  <w:delText>where the risk is situated or country where the contract was entered into when the country is the Home country</w:delText>
                </w:r>
              </w:del>
              <w:r w:rsidRPr="00FF353C">
                <w:rPr>
                  <w:lang w:val="en-GB"/>
                </w:rPr>
                <w:t>, for each Line of Business, regarding only accepted non-proportional reinsurance.</w:t>
              </w:r>
            </w:ins>
          </w:p>
          <w:p w14:paraId="4ACA0B16" w14:textId="376B70DE" w:rsidR="00EE79A6" w:rsidRPr="00FF353C" w:rsidRDefault="00651DCB" w:rsidP="00EE79A6">
            <w:pPr>
              <w:pStyle w:val="NormalLeft"/>
              <w:rPr>
                <w:lang w:val="en-GB"/>
              </w:rPr>
            </w:pPr>
            <w:ins w:id="2312" w:author="Author">
              <w:r w:rsidRPr="00FF353C">
                <w:rPr>
                  <w:lang w:val="en-GB"/>
                </w:rPr>
                <w:t>In some cases undertakings may need to use their judgment/approximations to provide meaningful data, in line with assumptions used for the calculation of Technical Provisions</w:t>
              </w:r>
              <w:r w:rsidR="00EE79A6" w:rsidRPr="00FF353C">
                <w:rPr>
                  <w:lang w:val="en-GB"/>
                </w:rPr>
                <w:t>.</w:t>
              </w:r>
            </w:ins>
          </w:p>
        </w:tc>
      </w:tr>
      <w:tr w:rsidR="00EE79A6" w:rsidRPr="00FF353C" w14:paraId="0D5290CC" w14:textId="77777777" w:rsidTr="00E858BD">
        <w:trPr>
          <w:gridAfter w:val="1"/>
          <w:wAfter w:w="110" w:type="dxa"/>
          <w:trHeight w:val="250"/>
        </w:trPr>
        <w:tc>
          <w:tcPr>
            <w:tcW w:w="1652" w:type="dxa"/>
            <w:tcBorders>
              <w:top w:val="single" w:sz="4" w:space="0" w:color="auto"/>
              <w:left w:val="single" w:sz="2" w:space="0" w:color="auto"/>
              <w:bottom w:val="single" w:sz="4" w:space="0" w:color="auto"/>
              <w:right w:val="single" w:sz="2" w:space="0" w:color="auto"/>
            </w:tcBorders>
          </w:tcPr>
          <w:p w14:paraId="2DFE6174" w14:textId="3DE85496" w:rsidR="00EE79A6" w:rsidRPr="00FF353C" w:rsidRDefault="00EE79A6" w:rsidP="00EE79A6">
            <w:pPr>
              <w:pStyle w:val="NormalLeft"/>
              <w:rPr>
                <w:lang w:val="en-GB"/>
              </w:rPr>
            </w:pPr>
            <w:ins w:id="2313" w:author="Author">
              <w:r w:rsidRPr="00FF353C">
                <w:rPr>
                  <w:lang w:val="en-GB"/>
                </w:rPr>
                <w:t>C0140 to C0170/R0080</w:t>
              </w:r>
            </w:ins>
          </w:p>
        </w:tc>
        <w:tc>
          <w:tcPr>
            <w:tcW w:w="2204" w:type="dxa"/>
            <w:tcBorders>
              <w:top w:val="single" w:sz="4" w:space="0" w:color="auto"/>
              <w:left w:val="single" w:sz="2" w:space="0" w:color="auto"/>
              <w:bottom w:val="single" w:sz="4" w:space="0" w:color="auto"/>
              <w:right w:val="single" w:sz="2" w:space="0" w:color="auto"/>
            </w:tcBorders>
          </w:tcPr>
          <w:p w14:paraId="6FB71521" w14:textId="20BE6EF1" w:rsidR="00EE79A6" w:rsidRPr="00FF353C" w:rsidRDefault="00EE79A6" w:rsidP="00EE79A6">
            <w:pPr>
              <w:pStyle w:val="NormalLeft"/>
              <w:rPr>
                <w:ins w:id="2314" w:author="Author"/>
                <w:lang w:val="en-GB"/>
              </w:rPr>
            </w:pPr>
            <w:ins w:id="2315" w:author="Author">
              <w:r w:rsidRPr="00FF353C">
                <w:rPr>
                  <w:lang w:val="en-GB"/>
                </w:rPr>
                <w:t>Gross TP calculated as a whole and Gross BE for different countries accepted non-proportional reinsurance business</w:t>
              </w:r>
            </w:ins>
          </w:p>
          <w:p w14:paraId="12ED7BD4" w14:textId="040BBBC6" w:rsidR="00EE79A6" w:rsidRPr="00FF353C" w:rsidRDefault="00EE79A6" w:rsidP="00EE79A6">
            <w:pPr>
              <w:pStyle w:val="NormalLeft"/>
              <w:rPr>
                <w:lang w:val="en-GB"/>
              </w:rPr>
            </w:pPr>
            <w:ins w:id="2316" w:author="Author">
              <w:r w:rsidRPr="00FF353C">
                <w:rPr>
                  <w:lang w:val="en-GB"/>
                </w:rPr>
                <w:t xml:space="preserve"> — EEA countries </w:t>
              </w:r>
              <w:r w:rsidRPr="00FF353C">
                <w:rPr>
                  <w:lang w:val="en-GB"/>
                </w:rPr>
                <w:lastRenderedPageBreak/>
                <w:t>outside the materiality threshold — not reported by country</w:t>
              </w:r>
            </w:ins>
          </w:p>
        </w:tc>
        <w:tc>
          <w:tcPr>
            <w:tcW w:w="5320" w:type="dxa"/>
            <w:tcBorders>
              <w:top w:val="single" w:sz="4" w:space="0" w:color="auto"/>
              <w:left w:val="single" w:sz="2" w:space="0" w:color="auto"/>
              <w:bottom w:val="single" w:sz="4" w:space="0" w:color="auto"/>
              <w:right w:val="single" w:sz="2" w:space="0" w:color="auto"/>
            </w:tcBorders>
          </w:tcPr>
          <w:p w14:paraId="24756B31" w14:textId="2BF44833" w:rsidR="00EE79A6" w:rsidRPr="00FF353C" w:rsidRDefault="00EE79A6" w:rsidP="00EE79A6">
            <w:pPr>
              <w:pStyle w:val="NormalLeft"/>
              <w:rPr>
                <w:ins w:id="2317" w:author="Author"/>
                <w:lang w:val="en-GB"/>
              </w:rPr>
            </w:pPr>
            <w:ins w:id="2318" w:author="Author">
              <w:r w:rsidRPr="00FF353C">
                <w:rPr>
                  <w:lang w:val="en-GB"/>
                </w:rPr>
                <w:lastRenderedPageBreak/>
                <w:t xml:space="preserve">Amount of gross technical provision calculated as a whole and gross best estimate, for EEA countries outside the materiality </w:t>
              </w:r>
              <w:r w:rsidRPr="00E858BD">
                <w:rPr>
                  <w:lang w:val="en-GB"/>
                </w:rPr>
                <w:t xml:space="preserve">threshold (i.e. those not reported separately by country), except the </w:t>
              </w:r>
              <w:r w:rsidR="00F4175E" w:rsidRPr="00E858BD">
                <w:rPr>
                  <w:lang w:val="en-GB"/>
                </w:rPr>
                <w:t>country of the direct insurer</w:t>
              </w:r>
              <w:del w:id="2319" w:author="Author">
                <w:r w:rsidRPr="00E858BD" w:rsidDel="00F4175E">
                  <w:rPr>
                    <w:lang w:val="en-GB"/>
                  </w:rPr>
                  <w:delText>home country</w:delText>
                </w:r>
              </w:del>
              <w:r w:rsidRPr="00E858BD">
                <w:rPr>
                  <w:lang w:val="en-GB"/>
                </w:rPr>
                <w:t xml:space="preserve"> for each</w:t>
              </w:r>
              <w:r w:rsidRPr="00FF353C">
                <w:rPr>
                  <w:lang w:val="en-GB"/>
                </w:rPr>
                <w:t xml:space="preserve"> Line of Business, regarding accepted non-proportional reinsurance.</w:t>
              </w:r>
            </w:ins>
          </w:p>
          <w:p w14:paraId="3BB441F1" w14:textId="07D36E7F" w:rsidR="00EE79A6" w:rsidRPr="00FF353C" w:rsidRDefault="00651DCB" w:rsidP="00EE79A6">
            <w:pPr>
              <w:pStyle w:val="NormalLeft"/>
              <w:rPr>
                <w:lang w:val="en-GB"/>
              </w:rPr>
            </w:pPr>
            <w:ins w:id="2320" w:author="Author">
              <w:r w:rsidRPr="00FF353C">
                <w:rPr>
                  <w:lang w:val="en-GB"/>
                </w:rPr>
                <w:t xml:space="preserve">In some cases undertakings may need to use their </w:t>
              </w:r>
              <w:r w:rsidRPr="00FF353C">
                <w:rPr>
                  <w:lang w:val="en-GB"/>
                </w:rPr>
                <w:lastRenderedPageBreak/>
                <w:t>judgment/approximations to provide meaningful data, in line with assumptions used for the calculation of Technical Provisions</w:t>
              </w:r>
              <w:r w:rsidR="00EE79A6" w:rsidRPr="00FF353C">
                <w:rPr>
                  <w:lang w:val="en-GB"/>
                </w:rPr>
                <w:t>.</w:t>
              </w:r>
            </w:ins>
          </w:p>
        </w:tc>
      </w:tr>
      <w:tr w:rsidR="00EE79A6" w:rsidRPr="00FF353C" w14:paraId="6D1A2D85" w14:textId="77777777" w:rsidTr="00E858BD">
        <w:trPr>
          <w:gridAfter w:val="1"/>
          <w:wAfter w:w="110" w:type="dxa"/>
          <w:trHeight w:val="310"/>
        </w:trPr>
        <w:tc>
          <w:tcPr>
            <w:tcW w:w="1652" w:type="dxa"/>
            <w:tcBorders>
              <w:top w:val="single" w:sz="4" w:space="0" w:color="auto"/>
              <w:left w:val="single" w:sz="2" w:space="0" w:color="auto"/>
              <w:bottom w:val="single" w:sz="4" w:space="0" w:color="auto"/>
              <w:right w:val="single" w:sz="2" w:space="0" w:color="auto"/>
            </w:tcBorders>
          </w:tcPr>
          <w:p w14:paraId="3F38D503" w14:textId="508CD243" w:rsidR="00EE79A6" w:rsidRPr="00FF353C" w:rsidRDefault="00EE79A6" w:rsidP="00EE79A6">
            <w:pPr>
              <w:pStyle w:val="NormalLeft"/>
              <w:rPr>
                <w:lang w:val="en-GB"/>
              </w:rPr>
            </w:pPr>
            <w:ins w:id="2321" w:author="Author">
              <w:r w:rsidRPr="00FF353C">
                <w:rPr>
                  <w:lang w:val="en-GB"/>
                </w:rPr>
                <w:lastRenderedPageBreak/>
                <w:t>C0140 to C0170/R0090</w:t>
              </w:r>
            </w:ins>
          </w:p>
        </w:tc>
        <w:tc>
          <w:tcPr>
            <w:tcW w:w="2204" w:type="dxa"/>
            <w:tcBorders>
              <w:top w:val="single" w:sz="4" w:space="0" w:color="auto"/>
              <w:left w:val="single" w:sz="2" w:space="0" w:color="auto"/>
              <w:bottom w:val="single" w:sz="4" w:space="0" w:color="auto"/>
              <w:right w:val="single" w:sz="2" w:space="0" w:color="auto"/>
            </w:tcBorders>
          </w:tcPr>
          <w:p w14:paraId="0250A94A" w14:textId="4C27EE8C" w:rsidR="00EE79A6" w:rsidRPr="00FF353C" w:rsidRDefault="00EE79A6" w:rsidP="00EE79A6">
            <w:pPr>
              <w:pStyle w:val="NormalLeft"/>
              <w:rPr>
                <w:lang w:val="en-GB"/>
              </w:rPr>
            </w:pPr>
            <w:ins w:id="2322" w:author="Author">
              <w:r w:rsidRPr="00FF353C">
                <w:rPr>
                  <w:lang w:val="en-GB"/>
                </w:rPr>
                <w:t>Gross TP calculated as a whole and Gross BE for different countries accepted non-proportional reinsurance business — Non–EEA countries outside the materiality threshold — not reported by country</w:t>
              </w:r>
            </w:ins>
          </w:p>
        </w:tc>
        <w:tc>
          <w:tcPr>
            <w:tcW w:w="5320" w:type="dxa"/>
            <w:tcBorders>
              <w:top w:val="single" w:sz="4" w:space="0" w:color="auto"/>
              <w:left w:val="single" w:sz="2" w:space="0" w:color="auto"/>
              <w:bottom w:val="single" w:sz="4" w:space="0" w:color="auto"/>
              <w:right w:val="single" w:sz="2" w:space="0" w:color="auto"/>
            </w:tcBorders>
          </w:tcPr>
          <w:p w14:paraId="2AF9F96C" w14:textId="5367CD4C" w:rsidR="00EE79A6" w:rsidRPr="00FF353C" w:rsidRDefault="00EE79A6" w:rsidP="00EE79A6">
            <w:pPr>
              <w:pStyle w:val="NormalLeft"/>
              <w:rPr>
                <w:ins w:id="2323" w:author="Author"/>
                <w:lang w:val="en-GB"/>
              </w:rPr>
            </w:pPr>
            <w:ins w:id="2324" w:author="Author">
              <w:r w:rsidRPr="00FF353C">
                <w:rPr>
                  <w:lang w:val="en-GB"/>
                </w:rPr>
                <w:t xml:space="preserve">Amount of gross technical provision calculated as a whole and gross best estimate, for non–EEA countries outside the materiality threshold (i.e. those not reported separately by country), for each Line of Business, regarding only </w:t>
              </w:r>
              <w:del w:id="2325" w:author="Author">
                <w:r w:rsidRPr="00FF353C" w:rsidDel="0053502B">
                  <w:rPr>
                    <w:lang w:val="en-GB"/>
                  </w:rPr>
                  <w:delText xml:space="preserve"> </w:delText>
                </w:r>
              </w:del>
              <w:r w:rsidRPr="00FF353C">
                <w:rPr>
                  <w:lang w:val="en-GB"/>
                </w:rPr>
                <w:t>accepted non-proportional reinsurance.</w:t>
              </w:r>
            </w:ins>
          </w:p>
          <w:p w14:paraId="6B7B1D26" w14:textId="121575F6" w:rsidR="00EE79A6" w:rsidRPr="00FF353C" w:rsidRDefault="00651DCB" w:rsidP="00EE79A6">
            <w:pPr>
              <w:pStyle w:val="NormalLeft"/>
              <w:rPr>
                <w:lang w:val="en-GB"/>
              </w:rPr>
            </w:pPr>
            <w:ins w:id="2326" w:author="Author">
              <w:r w:rsidRPr="00FF353C">
                <w:rPr>
                  <w:lang w:val="en-GB"/>
                </w:rPr>
                <w:t>In some cases undertakings may need to use their judgment/approximations to provide meaningful data, in line with assumptions used for the calculation of Technical Provisions</w:t>
              </w:r>
              <w:r w:rsidR="00EE79A6" w:rsidRPr="00FF353C">
                <w:rPr>
                  <w:lang w:val="en-GB"/>
                </w:rPr>
                <w:t>.</w:t>
              </w:r>
            </w:ins>
          </w:p>
        </w:tc>
      </w:tr>
      <w:tr w:rsidR="00EE79A6" w:rsidRPr="00FF353C" w14:paraId="3AB18AD6" w14:textId="77777777" w:rsidTr="00E858BD">
        <w:trPr>
          <w:gridAfter w:val="1"/>
          <w:wAfter w:w="110" w:type="dxa"/>
          <w:trHeight w:val="2548"/>
        </w:trPr>
        <w:tc>
          <w:tcPr>
            <w:tcW w:w="1652" w:type="dxa"/>
            <w:tcBorders>
              <w:top w:val="single" w:sz="4" w:space="0" w:color="auto"/>
              <w:left w:val="single" w:sz="2" w:space="0" w:color="auto"/>
              <w:bottom w:val="single" w:sz="4" w:space="0" w:color="auto"/>
              <w:right w:val="single" w:sz="2" w:space="0" w:color="auto"/>
            </w:tcBorders>
          </w:tcPr>
          <w:p w14:paraId="522DE630" w14:textId="51B0F22D" w:rsidR="00EE79A6" w:rsidRPr="00FF353C" w:rsidRDefault="00EE79A6" w:rsidP="00896A8E">
            <w:pPr>
              <w:pStyle w:val="NormalLeft"/>
              <w:rPr>
                <w:lang w:val="en-GB"/>
              </w:rPr>
            </w:pPr>
            <w:r w:rsidRPr="00FF353C">
              <w:rPr>
                <w:lang w:val="en-GB"/>
              </w:rPr>
              <w:t>C0020 to C0130/R0</w:t>
            </w:r>
            <w:ins w:id="2327" w:author="Author">
              <w:r w:rsidR="00896A8E" w:rsidRPr="00FF353C">
                <w:rPr>
                  <w:lang w:val="en-GB"/>
                </w:rPr>
                <w:t>1</w:t>
              </w:r>
            </w:ins>
            <w:r w:rsidRPr="00FF353C">
              <w:rPr>
                <w:lang w:val="en-GB"/>
              </w:rPr>
              <w:t>00</w:t>
            </w:r>
          </w:p>
        </w:tc>
        <w:tc>
          <w:tcPr>
            <w:tcW w:w="2204" w:type="dxa"/>
            <w:tcBorders>
              <w:top w:val="single" w:sz="4" w:space="0" w:color="auto"/>
              <w:left w:val="single" w:sz="2" w:space="0" w:color="auto"/>
              <w:bottom w:val="single" w:sz="4" w:space="0" w:color="auto"/>
              <w:right w:val="single" w:sz="2" w:space="0" w:color="auto"/>
            </w:tcBorders>
          </w:tcPr>
          <w:p w14:paraId="45E48F89" w14:textId="58D5776E" w:rsidR="00EE79A6" w:rsidRPr="00FF353C" w:rsidRDefault="00EE79A6" w:rsidP="00EE79A6">
            <w:pPr>
              <w:pStyle w:val="NormalLeft"/>
              <w:rPr>
                <w:lang w:val="en-GB"/>
              </w:rPr>
            </w:pPr>
            <w:r w:rsidRPr="00FF353C">
              <w:rPr>
                <w:lang w:val="en-GB"/>
              </w:rPr>
              <w:t>Gross TP calculated as a whole and Gross BE for different countries — Country 1 [one row for each country in the materiality threshold]</w:t>
            </w:r>
          </w:p>
        </w:tc>
        <w:tc>
          <w:tcPr>
            <w:tcW w:w="5320" w:type="dxa"/>
            <w:tcBorders>
              <w:top w:val="single" w:sz="4" w:space="0" w:color="auto"/>
              <w:left w:val="single" w:sz="2" w:space="0" w:color="auto"/>
              <w:bottom w:val="single" w:sz="4" w:space="0" w:color="auto"/>
              <w:right w:val="single" w:sz="2" w:space="0" w:color="auto"/>
            </w:tcBorders>
          </w:tcPr>
          <w:p w14:paraId="361785E0" w14:textId="10DBD3B6" w:rsidR="00EE79A6" w:rsidRPr="00FF353C" w:rsidRDefault="00EE79A6" w:rsidP="00EE79A6">
            <w:pPr>
              <w:pStyle w:val="NormalLeft"/>
              <w:rPr>
                <w:lang w:val="en-GB"/>
              </w:rPr>
            </w:pPr>
            <w:r w:rsidRPr="00FF353C">
              <w:rPr>
                <w:lang w:val="en-GB"/>
              </w:rPr>
              <w:t xml:space="preserve">Amount of gross technical provision calculated as a whole and gross best estimate, by country where the risk is situated or country where the contract was entered into, for each Line of Business, regarding direct business only </w:t>
            </w:r>
            <w:del w:id="2328" w:author="Author">
              <w:r w:rsidRPr="00FF353C">
                <w:rPr>
                  <w:lang w:val="en-GB"/>
                </w:rPr>
                <w:delText>(</w:delText>
              </w:r>
            </w:del>
            <w:ins w:id="2329" w:author="Author">
              <w:r w:rsidR="004C49B4" w:rsidRPr="00FF353C">
                <w:rPr>
                  <w:lang w:val="en-GB"/>
                </w:rPr>
                <w:t xml:space="preserve">or accepted </w:t>
              </w:r>
              <w:r w:rsidR="004C49B4" w:rsidRPr="00E858BD">
                <w:rPr>
                  <w:lang w:val="en-GB"/>
                </w:rPr>
                <w:t>proportional reinsurance only depending on Z0020 (excluding non-proportional accepted reinsurance)</w:t>
              </w:r>
            </w:ins>
            <w:r w:rsidRPr="00E858BD">
              <w:rPr>
                <w:lang w:val="en-GB"/>
              </w:rPr>
              <w:t>.</w:t>
            </w:r>
          </w:p>
          <w:p w14:paraId="6C635B46" w14:textId="6F808229" w:rsidR="00EE79A6" w:rsidRPr="00FF353C" w:rsidRDefault="00651DCB" w:rsidP="00EE79A6">
            <w:pPr>
              <w:pStyle w:val="NormalLeft"/>
              <w:rPr>
                <w:lang w:val="en-GB"/>
              </w:rPr>
            </w:pPr>
            <w:ins w:id="2330" w:author="Author">
              <w:r w:rsidRPr="00FF353C">
                <w:rPr>
                  <w:lang w:val="en-GB"/>
                </w:rPr>
                <w:t>In some cases undertakings may need to use their judgment/approximations to provide meaningful data, in line with assumptions used for the calculation of Technical Provisions</w:t>
              </w:r>
            </w:ins>
            <w:r w:rsidR="00EE79A6" w:rsidRPr="00FF353C">
              <w:rPr>
                <w:lang w:val="en-GB"/>
              </w:rPr>
              <w:t>.</w:t>
            </w:r>
          </w:p>
        </w:tc>
      </w:tr>
      <w:tr w:rsidR="00896A8E" w:rsidRPr="00FF353C" w14:paraId="72C7C5DF" w14:textId="77777777" w:rsidTr="00E858BD">
        <w:trPr>
          <w:trHeight w:val="416"/>
          <w:ins w:id="2331" w:author="Author"/>
        </w:trPr>
        <w:tc>
          <w:tcPr>
            <w:tcW w:w="1652" w:type="dxa"/>
            <w:tcBorders>
              <w:top w:val="single" w:sz="4" w:space="0" w:color="auto"/>
              <w:left w:val="single" w:sz="2" w:space="0" w:color="auto"/>
              <w:bottom w:val="single" w:sz="2" w:space="0" w:color="auto"/>
              <w:right w:val="single" w:sz="2" w:space="0" w:color="auto"/>
            </w:tcBorders>
          </w:tcPr>
          <w:p w14:paraId="6DF0FCC5" w14:textId="555E0869" w:rsidR="00896A8E" w:rsidRPr="00FF353C" w:rsidRDefault="00896A8E" w:rsidP="00896A8E">
            <w:pPr>
              <w:pStyle w:val="NormalLeft"/>
              <w:rPr>
                <w:ins w:id="2332" w:author="Author"/>
                <w:lang w:val="en-GB"/>
              </w:rPr>
            </w:pPr>
            <w:ins w:id="2333" w:author="Author">
              <w:r w:rsidRPr="00FF353C">
                <w:rPr>
                  <w:lang w:val="en-GB"/>
                </w:rPr>
                <w:t>C0</w:t>
              </w:r>
              <w:r w:rsidR="004C49B4" w:rsidRPr="00FF353C">
                <w:rPr>
                  <w:lang w:val="en-GB"/>
                </w:rPr>
                <w:t>140</w:t>
              </w:r>
              <w:r w:rsidRPr="00FF353C">
                <w:rPr>
                  <w:lang w:val="en-GB"/>
                </w:rPr>
                <w:t xml:space="preserve"> to C0</w:t>
              </w:r>
              <w:r w:rsidR="004C49B4" w:rsidRPr="00FF353C">
                <w:rPr>
                  <w:lang w:val="en-GB"/>
                </w:rPr>
                <w:t>170</w:t>
              </w:r>
              <w:r w:rsidRPr="00FF353C">
                <w:rPr>
                  <w:lang w:val="en-GB"/>
                </w:rPr>
                <w:t>/R01</w:t>
              </w:r>
              <w:r w:rsidR="00E75DD6" w:rsidRPr="00FF353C">
                <w:rPr>
                  <w:lang w:val="en-GB"/>
                </w:rPr>
                <w:t>1</w:t>
              </w:r>
              <w:r w:rsidRPr="00FF353C">
                <w:rPr>
                  <w:lang w:val="en-GB"/>
                </w:rPr>
                <w:t>0</w:t>
              </w:r>
            </w:ins>
          </w:p>
        </w:tc>
        <w:tc>
          <w:tcPr>
            <w:tcW w:w="2204" w:type="dxa"/>
            <w:tcBorders>
              <w:top w:val="single" w:sz="4" w:space="0" w:color="auto"/>
              <w:left w:val="single" w:sz="2" w:space="0" w:color="auto"/>
              <w:bottom w:val="single" w:sz="2" w:space="0" w:color="auto"/>
              <w:right w:val="single" w:sz="2" w:space="0" w:color="auto"/>
            </w:tcBorders>
          </w:tcPr>
          <w:p w14:paraId="511DF60B" w14:textId="0C236D33" w:rsidR="00896A8E" w:rsidRPr="00FF353C" w:rsidRDefault="00896A8E" w:rsidP="00896A8E">
            <w:pPr>
              <w:pStyle w:val="NormalLeft"/>
              <w:rPr>
                <w:ins w:id="2334" w:author="Author"/>
                <w:lang w:val="en-GB"/>
              </w:rPr>
            </w:pPr>
            <w:ins w:id="2335" w:author="Author">
              <w:r w:rsidRPr="00FF353C">
                <w:rPr>
                  <w:lang w:val="en-GB"/>
                </w:rPr>
                <w:t>Gross TP calculated as a whole and Gross BE for different countries — Country 1 [one row for each country in the materiality threshold] for accepted non-proportional reinsurance</w:t>
              </w:r>
            </w:ins>
          </w:p>
        </w:tc>
        <w:tc>
          <w:tcPr>
            <w:tcW w:w="5430" w:type="dxa"/>
            <w:gridSpan w:val="2"/>
            <w:tcBorders>
              <w:top w:val="single" w:sz="4" w:space="0" w:color="auto"/>
              <w:left w:val="single" w:sz="2" w:space="0" w:color="auto"/>
              <w:bottom w:val="single" w:sz="2" w:space="0" w:color="auto"/>
              <w:right w:val="single" w:sz="2" w:space="0" w:color="auto"/>
            </w:tcBorders>
          </w:tcPr>
          <w:p w14:paraId="32B77864" w14:textId="53EC01E0" w:rsidR="00896A8E" w:rsidRPr="00FF353C" w:rsidRDefault="00896A8E" w:rsidP="00896A8E">
            <w:pPr>
              <w:pStyle w:val="NormalLeft"/>
              <w:rPr>
                <w:ins w:id="2336" w:author="Author"/>
                <w:lang w:val="en-GB"/>
              </w:rPr>
            </w:pPr>
            <w:ins w:id="2337" w:author="Author">
              <w:r w:rsidRPr="00FF353C">
                <w:rPr>
                  <w:lang w:val="en-GB"/>
                </w:rPr>
                <w:t>Amount of gross technical provision calculated as a whole and gross best estimate, by country where the risk is situated or country where the contract was entered into, for each Line of Business, regarding only accepted non-proportional reinsurance</w:t>
              </w:r>
              <w:del w:id="2338" w:author="Author">
                <w:r w:rsidRPr="00FF353C">
                  <w:rPr>
                    <w:lang w:val="en-GB"/>
                  </w:rPr>
                  <w:delText>)</w:delText>
                </w:r>
              </w:del>
              <w:r w:rsidRPr="00FF353C">
                <w:rPr>
                  <w:lang w:val="en-GB"/>
                </w:rPr>
                <w:t>.</w:t>
              </w:r>
            </w:ins>
          </w:p>
          <w:p w14:paraId="0574F42B" w14:textId="008E9118" w:rsidR="00896A8E" w:rsidRPr="00FF353C" w:rsidRDefault="00651DCB" w:rsidP="00896A8E">
            <w:pPr>
              <w:pStyle w:val="NormalLeft"/>
              <w:rPr>
                <w:ins w:id="2339" w:author="Author"/>
                <w:lang w:val="en-GB"/>
              </w:rPr>
            </w:pPr>
            <w:ins w:id="2340" w:author="Author">
              <w:r w:rsidRPr="00FF353C">
                <w:rPr>
                  <w:lang w:val="en-GB"/>
                </w:rPr>
                <w:t>In some cases undertakings may need to use their judgment/approximations to provide meaningful data, in line with assumptions used for the calculation of Technical Provisions</w:t>
              </w:r>
              <w:r w:rsidR="00896A8E" w:rsidRPr="00FF353C">
                <w:rPr>
                  <w:lang w:val="en-GB"/>
                </w:rPr>
                <w:t>.</w:t>
              </w:r>
            </w:ins>
          </w:p>
        </w:tc>
      </w:tr>
    </w:tbl>
    <w:p w14:paraId="09FA1C3A" w14:textId="77777777" w:rsidR="00E6364D" w:rsidRPr="00FF353C" w:rsidRDefault="00E6364D" w:rsidP="00E6364D">
      <w:pPr>
        <w:rPr>
          <w:lang w:val="en-GB"/>
        </w:rPr>
      </w:pPr>
    </w:p>
    <w:p w14:paraId="5B198F32" w14:textId="77777777" w:rsidR="00E6364D" w:rsidRPr="00FF353C" w:rsidRDefault="00E6364D" w:rsidP="00E6364D">
      <w:pPr>
        <w:pStyle w:val="ManualHeading2"/>
        <w:numPr>
          <w:ilvl w:val="0"/>
          <w:numId w:val="0"/>
        </w:numPr>
        <w:ind w:left="851" w:hanging="851"/>
        <w:rPr>
          <w:lang w:val="en-GB"/>
        </w:rPr>
      </w:pPr>
      <w:r w:rsidRPr="00FF353C">
        <w:rPr>
          <w:i/>
          <w:iCs/>
          <w:lang w:val="en-GB"/>
        </w:rPr>
        <w:t>S.18.01 — Projection of future cash flows (Best Estimate — Non Life)</w:t>
      </w:r>
    </w:p>
    <w:p w14:paraId="7E975EDB" w14:textId="11F8D5E4" w:rsidR="00E6364D" w:rsidRPr="00FF353C" w:rsidRDefault="00E6364D" w:rsidP="00E6364D">
      <w:pPr>
        <w:rPr>
          <w:lang w:val="en-GB"/>
        </w:rPr>
      </w:pPr>
      <w:r w:rsidRPr="00FF353C">
        <w:rPr>
          <w:i/>
          <w:iCs/>
          <w:lang w:val="en-GB"/>
        </w:rPr>
        <w:t>General Comments:</w:t>
      </w:r>
    </w:p>
    <w:p w14:paraId="101EF4C4" w14:textId="2016970C" w:rsidR="00E6364D" w:rsidRPr="00FF353C" w:rsidRDefault="00E6364D" w:rsidP="00E6364D">
      <w:pPr>
        <w:rPr>
          <w:ins w:id="2341" w:author="Author"/>
          <w:lang w:val="en-GB"/>
        </w:rPr>
      </w:pPr>
      <w:r w:rsidRPr="00FF353C">
        <w:rPr>
          <w:lang w:val="en-GB"/>
        </w:rPr>
        <w:t>This section relates to annual submission of information for individual undertakings.</w:t>
      </w:r>
    </w:p>
    <w:p w14:paraId="79DBDBC7" w14:textId="441443EE" w:rsidR="00485DAD" w:rsidRPr="00FF353C" w:rsidRDefault="00485DAD" w:rsidP="00485DAD">
      <w:pPr>
        <w:rPr>
          <w:ins w:id="2342" w:author="Author"/>
          <w:lang w:val="en-GB"/>
        </w:rPr>
      </w:pPr>
      <w:ins w:id="2343" w:author="Author">
        <w:r w:rsidRPr="00FF353C">
          <w:rPr>
            <w:lang w:val="en-GB"/>
          </w:rPr>
          <w:t xml:space="preserve">This template shall be reported for the material non-life line of business, as defined in Annex I to Delegated Regulation (EU) 2015/35, representing a coverage of 90% of the </w:t>
        </w:r>
        <w:r w:rsidR="0048116C">
          <w:rPr>
            <w:lang w:val="en-GB"/>
          </w:rPr>
          <w:t>non-</w:t>
        </w:r>
        <w:r w:rsidRPr="00FF353C">
          <w:rPr>
            <w:lang w:val="en-GB"/>
          </w:rPr>
          <w:t xml:space="preserve">life </w:t>
        </w:r>
        <w:r w:rsidRPr="00FF353C">
          <w:rPr>
            <w:lang w:val="en-GB"/>
          </w:rPr>
          <w:lastRenderedPageBreak/>
          <w:t xml:space="preserve">technical provisions. Line of business shall be reported in accordance with the amount of technical provisions, i.e. the line of business with the highest amount of technical provisions. </w:t>
        </w:r>
      </w:ins>
    </w:p>
    <w:p w14:paraId="028B56EF" w14:textId="3160C8BE" w:rsidR="00485DAD" w:rsidRPr="00FF353C" w:rsidRDefault="00485DAD" w:rsidP="00485DAD">
      <w:pPr>
        <w:rPr>
          <w:ins w:id="2344" w:author="Author"/>
          <w:lang w:val="en-GB"/>
        </w:rPr>
      </w:pPr>
      <w:ins w:id="2345" w:author="Author">
        <w:r w:rsidRPr="00FF353C">
          <w:rPr>
            <w:lang w:val="en-GB"/>
          </w:rPr>
          <w:t xml:space="preserve">The negative technical provisions at the level of the line of business shall be considered with absolute value for the purpose of the calculation of the materiality of the above thresholds. </w:t>
        </w:r>
      </w:ins>
    </w:p>
    <w:p w14:paraId="03A565F9" w14:textId="77777777" w:rsidR="002F5A9C" w:rsidRPr="00FF353C" w:rsidRDefault="002F5A9C" w:rsidP="002F5A9C">
      <w:pPr>
        <w:rPr>
          <w:ins w:id="2346" w:author="Author"/>
          <w:lang w:val="en-GB"/>
        </w:rPr>
      </w:pPr>
      <w:ins w:id="2347" w:author="Author">
        <w:r w:rsidRPr="00FF353C">
          <w:rPr>
            <w:lang w:val="en-GB"/>
          </w:rPr>
          <w:t>In case the undertaking uses simplifications for the calculation of technical provisions, for which an estimate of the expected future cash–flows arising from the contracts are not calculated, the information shall not be reported.</w:t>
        </w:r>
      </w:ins>
    </w:p>
    <w:p w14:paraId="0EA0CAC3" w14:textId="77777777" w:rsidR="00E6364D" w:rsidRPr="00FF353C" w:rsidRDefault="00E6364D" w:rsidP="00E6364D">
      <w:pPr>
        <w:rPr>
          <w:lang w:val="en-GB"/>
        </w:rPr>
      </w:pPr>
      <w:r w:rsidRPr="00FF353C">
        <w:rPr>
          <w:lang w:val="en-GB"/>
        </w:rPr>
        <w:t>This template applies only to Best Estimate and the following shall be considered:</w:t>
      </w:r>
    </w:p>
    <w:p w14:paraId="498F6039" w14:textId="77777777" w:rsidR="00E6364D" w:rsidRPr="00FF353C" w:rsidRDefault="00E6364D" w:rsidP="00E6364D">
      <w:pPr>
        <w:pStyle w:val="Tiret0"/>
        <w:numPr>
          <w:ilvl w:val="0"/>
          <w:numId w:val="14"/>
        </w:numPr>
        <w:ind w:left="851" w:hanging="851"/>
        <w:rPr>
          <w:lang w:val="en-GB"/>
        </w:rPr>
      </w:pPr>
      <w:r w:rsidRPr="00FF353C">
        <w:rPr>
          <w:lang w:val="en-GB"/>
        </w:rPr>
        <w:t>All cash flows expressed in different currencies shall be considered and converted in the reporting currency using the exchange rate at the reporting date;</w:t>
      </w:r>
    </w:p>
    <w:p w14:paraId="1C6B4C31" w14:textId="77777777" w:rsidR="00E6364D" w:rsidRPr="00FF353C" w:rsidRDefault="00E6364D" w:rsidP="00E6364D">
      <w:pPr>
        <w:pStyle w:val="Tiret0"/>
        <w:numPr>
          <w:ilvl w:val="0"/>
          <w:numId w:val="14"/>
        </w:numPr>
        <w:ind w:left="851" w:hanging="851"/>
        <w:rPr>
          <w:lang w:val="en-GB"/>
        </w:rPr>
      </w:pPr>
      <w:r w:rsidRPr="00FF353C">
        <w:rPr>
          <w:lang w:val="en-GB"/>
        </w:rPr>
        <w:t>The cash flows shall be reported gross of reinsurance and undiscounted;</w:t>
      </w:r>
    </w:p>
    <w:p w14:paraId="5B56B357" w14:textId="3FE17396" w:rsidR="00E6364D" w:rsidRPr="00FF353C" w:rsidRDefault="00E6364D" w:rsidP="00521B2D">
      <w:pPr>
        <w:pStyle w:val="Tiret0"/>
        <w:ind w:firstLine="0"/>
        <w:rPr>
          <w:lang w:val="en-GB"/>
        </w:rPr>
      </w:pPr>
      <w:del w:id="2348" w:author="Author">
        <w:r w:rsidRPr="00FF353C" w:rsidDel="00955E72">
          <w:rPr>
            <w:lang w:val="en-GB"/>
          </w:rPr>
          <w:delText>In case the undertaking uses simplifications for the calculation of technical provisions, for which an estimate of the expected future cash–flows arising from the contracts are not calculated, the information shall be reported only in those cases where more than 10 % of technical provisions have a settlement period longer than 24 months.</w:delText>
        </w:r>
      </w:del>
    </w:p>
    <w:tbl>
      <w:tblPr>
        <w:tblW w:w="0" w:type="auto"/>
        <w:tblLayout w:type="fixed"/>
        <w:tblLook w:val="0000" w:firstRow="0" w:lastRow="0" w:firstColumn="0" w:lastColumn="0" w:noHBand="0" w:noVBand="0"/>
      </w:tblPr>
      <w:tblGrid>
        <w:gridCol w:w="1671"/>
        <w:gridCol w:w="1858"/>
        <w:gridCol w:w="5757"/>
      </w:tblGrid>
      <w:tr w:rsidR="00E6364D" w:rsidRPr="00FF353C" w14:paraId="6EE7E312" w14:textId="77777777" w:rsidTr="00485DF3">
        <w:tc>
          <w:tcPr>
            <w:tcW w:w="1671" w:type="dxa"/>
            <w:tcBorders>
              <w:top w:val="single" w:sz="2" w:space="0" w:color="auto"/>
              <w:left w:val="single" w:sz="2" w:space="0" w:color="auto"/>
              <w:bottom w:val="single" w:sz="2" w:space="0" w:color="auto"/>
              <w:right w:val="single" w:sz="2" w:space="0" w:color="auto"/>
            </w:tcBorders>
          </w:tcPr>
          <w:p w14:paraId="282AEBA5" w14:textId="77777777" w:rsidR="00E6364D" w:rsidRPr="00FF353C" w:rsidRDefault="00E6364D" w:rsidP="00485DF3">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19EE705" w14:textId="77777777" w:rsidR="00E6364D" w:rsidRPr="00FF353C" w:rsidRDefault="00E6364D" w:rsidP="00485DF3">
            <w:pPr>
              <w:pStyle w:val="NormalCentered"/>
              <w:rPr>
                <w:lang w:val="en-GB"/>
              </w:rPr>
            </w:pPr>
            <w:r w:rsidRPr="00FF353C">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181168A3" w14:textId="77777777" w:rsidR="00E6364D" w:rsidRPr="00FF353C" w:rsidRDefault="00E6364D" w:rsidP="00485DF3">
            <w:pPr>
              <w:pStyle w:val="NormalCentered"/>
              <w:rPr>
                <w:lang w:val="en-GB"/>
              </w:rPr>
            </w:pPr>
            <w:r w:rsidRPr="00FF353C">
              <w:rPr>
                <w:lang w:val="en-GB"/>
              </w:rPr>
              <w:t>INSTRUCTIONS</w:t>
            </w:r>
          </w:p>
        </w:tc>
      </w:tr>
      <w:tr w:rsidR="00E6364D" w:rsidRPr="00FF353C" w14:paraId="7E0FCF6A" w14:textId="77777777" w:rsidTr="00FF2C25">
        <w:trPr>
          <w:trHeight w:val="160"/>
        </w:trPr>
        <w:tc>
          <w:tcPr>
            <w:tcW w:w="1671" w:type="dxa"/>
            <w:tcBorders>
              <w:top w:val="single" w:sz="2" w:space="0" w:color="auto"/>
              <w:left w:val="single" w:sz="2" w:space="0" w:color="auto"/>
              <w:bottom w:val="single" w:sz="4" w:space="0" w:color="auto"/>
              <w:right w:val="single" w:sz="2" w:space="0" w:color="auto"/>
            </w:tcBorders>
          </w:tcPr>
          <w:p w14:paraId="50FF09AC" w14:textId="1DE8BF48" w:rsidR="00E6364D" w:rsidRPr="00FF353C" w:rsidRDefault="00955E72" w:rsidP="00485DF3">
            <w:pPr>
              <w:pStyle w:val="NormalLeft"/>
              <w:rPr>
                <w:lang w:val="en-GB"/>
              </w:rPr>
            </w:pPr>
            <w:ins w:id="2349" w:author="Author">
              <w:del w:id="2350" w:author="Author">
                <w:r w:rsidRPr="00FF353C" w:rsidDel="00F000B8">
                  <w:rPr>
                    <w:lang w:val="en-GB"/>
                  </w:rPr>
                  <w:delText>C0001</w:delText>
                </w:r>
                <w:r w:rsidR="00594DBE" w:rsidDel="00F000B8">
                  <w:rPr>
                    <w:lang w:val="en-GB"/>
                  </w:rPr>
                  <w:delText>/R0001</w:delText>
                </w:r>
              </w:del>
            </w:ins>
          </w:p>
        </w:tc>
        <w:tc>
          <w:tcPr>
            <w:tcW w:w="1858" w:type="dxa"/>
            <w:tcBorders>
              <w:top w:val="single" w:sz="2" w:space="0" w:color="auto"/>
              <w:left w:val="single" w:sz="2" w:space="0" w:color="auto"/>
              <w:bottom w:val="single" w:sz="4" w:space="0" w:color="auto"/>
              <w:right w:val="single" w:sz="2" w:space="0" w:color="auto"/>
            </w:tcBorders>
          </w:tcPr>
          <w:p w14:paraId="6322E71F" w14:textId="0DC0B964" w:rsidR="00E6364D" w:rsidRPr="00FF353C" w:rsidRDefault="00FF2C25" w:rsidP="00485DF3">
            <w:pPr>
              <w:pStyle w:val="NormalLeft"/>
              <w:rPr>
                <w:lang w:val="en-GB"/>
              </w:rPr>
            </w:pPr>
            <w:ins w:id="2351" w:author="Author">
              <w:del w:id="2352" w:author="Author">
                <w:r w:rsidRPr="00FF353C" w:rsidDel="00F000B8">
                  <w:rPr>
                    <w:lang w:val="en-GB"/>
                  </w:rPr>
                  <w:delText>Line</w:delText>
                </w:r>
                <w:r w:rsidR="00955E72" w:rsidRPr="00FF353C" w:rsidDel="00F000B8">
                  <w:rPr>
                    <w:lang w:val="en-GB"/>
                  </w:rPr>
                  <w:delText>s</w:delText>
                </w:r>
                <w:r w:rsidRPr="00FF353C" w:rsidDel="00F000B8">
                  <w:rPr>
                    <w:lang w:val="en-GB"/>
                  </w:rPr>
                  <w:delText xml:space="preserve"> of business</w:delText>
                </w:r>
                <w:r w:rsidR="00955E72" w:rsidRPr="00FF353C" w:rsidDel="00F000B8">
                  <w:rPr>
                    <w:lang w:val="en-GB"/>
                  </w:rPr>
                  <w:delText xml:space="preserve"> included</w:delText>
                </w:r>
              </w:del>
            </w:ins>
          </w:p>
        </w:tc>
        <w:tc>
          <w:tcPr>
            <w:tcW w:w="5757" w:type="dxa"/>
            <w:tcBorders>
              <w:top w:val="single" w:sz="2" w:space="0" w:color="auto"/>
              <w:left w:val="single" w:sz="2" w:space="0" w:color="auto"/>
              <w:bottom w:val="single" w:sz="4" w:space="0" w:color="auto"/>
              <w:right w:val="single" w:sz="2" w:space="0" w:color="auto"/>
            </w:tcBorders>
          </w:tcPr>
          <w:p w14:paraId="46E54AA8" w14:textId="7ABF675C" w:rsidR="00955E72" w:rsidRPr="00FF353C" w:rsidDel="00F000B8" w:rsidRDefault="00955E72" w:rsidP="001167DC">
            <w:pPr>
              <w:pStyle w:val="NormalLeft"/>
              <w:rPr>
                <w:ins w:id="2353" w:author="Author"/>
                <w:del w:id="2354" w:author="Author"/>
                <w:lang w:val="en-GB"/>
              </w:rPr>
            </w:pPr>
            <w:ins w:id="2355" w:author="Author">
              <w:del w:id="2356" w:author="Author">
                <w:r w:rsidRPr="00FF353C" w:rsidDel="00F000B8">
                  <w:rPr>
                    <w:lang w:val="en-GB"/>
                  </w:rPr>
                  <w:delText xml:space="preserve">Identify the material lines of business </w:delText>
                </w:r>
                <w:r w:rsidR="00FC2430" w:rsidRPr="00FF353C" w:rsidDel="00F000B8">
                  <w:rPr>
                    <w:lang w:val="en-GB"/>
                  </w:rPr>
                  <w:delText>considered</w:delText>
                </w:r>
                <w:r w:rsidRPr="00FF353C" w:rsidDel="00F000B8">
                  <w:rPr>
                    <w:lang w:val="en-GB"/>
                  </w:rPr>
                  <w:delText xml:space="preserve"> in this template. </w:delText>
                </w:r>
                <w:r w:rsidR="001167DC" w:rsidRPr="00FF353C" w:rsidDel="00F000B8">
                  <w:rPr>
                    <w:lang w:val="en-GB"/>
                  </w:rPr>
                  <w:delText xml:space="preserve"> </w:delText>
                </w:r>
              </w:del>
            </w:ins>
          </w:p>
          <w:p w14:paraId="007CBBE9" w14:textId="603A5EF4" w:rsidR="001167DC" w:rsidRPr="00FF353C" w:rsidDel="00F000B8" w:rsidRDefault="001167DC" w:rsidP="001167DC">
            <w:pPr>
              <w:pStyle w:val="NormalLeft"/>
              <w:rPr>
                <w:ins w:id="2357" w:author="Author"/>
                <w:del w:id="2358" w:author="Author"/>
                <w:lang w:val="en-GB"/>
              </w:rPr>
            </w:pPr>
            <w:ins w:id="2359" w:author="Author">
              <w:del w:id="2360" w:author="Author">
                <w:r w:rsidRPr="00FF353C" w:rsidDel="00F000B8">
                  <w:rPr>
                    <w:lang w:val="en-GB"/>
                  </w:rPr>
                  <w:delText>The following closed list</w:delText>
                </w:r>
                <w:r w:rsidR="00955E72" w:rsidRPr="00FF353C" w:rsidDel="00F000B8">
                  <w:rPr>
                    <w:lang w:val="en-GB"/>
                  </w:rPr>
                  <w:delText xml:space="preserve"> of multi-selection choice</w:delText>
                </w:r>
                <w:r w:rsidRPr="00FF353C" w:rsidDel="00F000B8">
                  <w:rPr>
                    <w:lang w:val="en-GB"/>
                  </w:rPr>
                  <w:delText xml:space="preserve"> shall be used:</w:delText>
                </w:r>
              </w:del>
            </w:ins>
          </w:p>
          <w:p w14:paraId="4C419BBB" w14:textId="1E2195A5" w:rsidR="001167DC" w:rsidRPr="00FF353C" w:rsidDel="00F000B8" w:rsidRDefault="001167DC" w:rsidP="001167DC">
            <w:pPr>
              <w:pStyle w:val="NormalLeft"/>
              <w:rPr>
                <w:ins w:id="2361" w:author="Author"/>
                <w:del w:id="2362" w:author="Author"/>
                <w:lang w:val="en-GB"/>
              </w:rPr>
            </w:pPr>
            <w:ins w:id="2363" w:author="Author">
              <w:del w:id="2364" w:author="Author">
                <w:r w:rsidRPr="00FF353C" w:rsidDel="00F000B8">
                  <w:rPr>
                    <w:lang w:val="en-GB"/>
                  </w:rPr>
                  <w:delText>1 — 1 and 13 Medical expense insurance</w:delText>
                </w:r>
              </w:del>
            </w:ins>
          </w:p>
          <w:p w14:paraId="0C0036B8" w14:textId="2584620F" w:rsidR="001167DC" w:rsidRPr="00FF353C" w:rsidDel="00F000B8" w:rsidRDefault="001167DC" w:rsidP="001167DC">
            <w:pPr>
              <w:pStyle w:val="NormalLeft"/>
              <w:rPr>
                <w:ins w:id="2365" w:author="Author"/>
                <w:del w:id="2366" w:author="Author"/>
                <w:lang w:val="en-GB"/>
              </w:rPr>
            </w:pPr>
            <w:ins w:id="2367" w:author="Author">
              <w:del w:id="2368" w:author="Author">
                <w:r w:rsidRPr="00FF353C" w:rsidDel="00F000B8">
                  <w:rPr>
                    <w:lang w:val="en-GB"/>
                  </w:rPr>
                  <w:delText>2 — 2 and 14 Income protection insurance</w:delText>
                </w:r>
              </w:del>
            </w:ins>
          </w:p>
          <w:p w14:paraId="7F3FF15A" w14:textId="7C55B265" w:rsidR="001167DC" w:rsidRPr="00FF353C" w:rsidDel="00F000B8" w:rsidRDefault="001167DC" w:rsidP="001167DC">
            <w:pPr>
              <w:pStyle w:val="NormalLeft"/>
              <w:rPr>
                <w:ins w:id="2369" w:author="Author"/>
                <w:del w:id="2370" w:author="Author"/>
                <w:lang w:val="en-GB"/>
              </w:rPr>
            </w:pPr>
            <w:ins w:id="2371" w:author="Author">
              <w:del w:id="2372" w:author="Author">
                <w:r w:rsidRPr="00FF353C" w:rsidDel="00F000B8">
                  <w:rPr>
                    <w:lang w:val="en-GB"/>
                  </w:rPr>
                  <w:delText>3 — 3 and 15 Workers' compensation insurance</w:delText>
                </w:r>
              </w:del>
            </w:ins>
          </w:p>
          <w:p w14:paraId="531B18F5" w14:textId="552BA7A9" w:rsidR="001167DC" w:rsidRPr="00FF353C" w:rsidDel="00F000B8" w:rsidRDefault="001167DC" w:rsidP="001167DC">
            <w:pPr>
              <w:pStyle w:val="NormalLeft"/>
              <w:rPr>
                <w:ins w:id="2373" w:author="Author"/>
                <w:del w:id="2374" w:author="Author"/>
                <w:lang w:val="en-GB"/>
              </w:rPr>
            </w:pPr>
            <w:ins w:id="2375" w:author="Author">
              <w:del w:id="2376" w:author="Author">
                <w:r w:rsidRPr="00FF353C" w:rsidDel="00F000B8">
                  <w:rPr>
                    <w:lang w:val="en-GB"/>
                  </w:rPr>
                  <w:delText>4 — 4 and 16 Motor vehicle liability insurance</w:delText>
                </w:r>
              </w:del>
            </w:ins>
          </w:p>
          <w:p w14:paraId="5199543B" w14:textId="7C2EE12A" w:rsidR="001167DC" w:rsidRPr="00FF353C" w:rsidDel="00F000B8" w:rsidRDefault="001167DC" w:rsidP="001167DC">
            <w:pPr>
              <w:pStyle w:val="NormalLeft"/>
              <w:rPr>
                <w:ins w:id="2377" w:author="Author"/>
                <w:del w:id="2378" w:author="Author"/>
                <w:lang w:val="en-GB"/>
              </w:rPr>
            </w:pPr>
            <w:ins w:id="2379" w:author="Author">
              <w:del w:id="2380" w:author="Author">
                <w:r w:rsidRPr="00FF353C" w:rsidDel="00F000B8">
                  <w:rPr>
                    <w:lang w:val="en-GB"/>
                  </w:rPr>
                  <w:delText>5 — 5 and 17 Other motor insurance</w:delText>
                </w:r>
              </w:del>
            </w:ins>
          </w:p>
          <w:p w14:paraId="0241447D" w14:textId="497950B0" w:rsidR="001167DC" w:rsidRPr="00FF353C" w:rsidDel="00F000B8" w:rsidRDefault="001167DC" w:rsidP="001167DC">
            <w:pPr>
              <w:pStyle w:val="NormalLeft"/>
              <w:rPr>
                <w:ins w:id="2381" w:author="Author"/>
                <w:del w:id="2382" w:author="Author"/>
                <w:lang w:val="en-GB"/>
              </w:rPr>
            </w:pPr>
            <w:ins w:id="2383" w:author="Author">
              <w:del w:id="2384" w:author="Author">
                <w:r w:rsidRPr="00FF353C" w:rsidDel="00F000B8">
                  <w:rPr>
                    <w:lang w:val="en-GB"/>
                  </w:rPr>
                  <w:delText>6 — 6 and 18 Marine, aviation and transport insurance</w:delText>
                </w:r>
              </w:del>
            </w:ins>
          </w:p>
          <w:p w14:paraId="1CED15DA" w14:textId="39C8D922" w:rsidR="001167DC" w:rsidRPr="00FF353C" w:rsidDel="00F000B8" w:rsidRDefault="001167DC" w:rsidP="001167DC">
            <w:pPr>
              <w:pStyle w:val="NormalLeft"/>
              <w:rPr>
                <w:ins w:id="2385" w:author="Author"/>
                <w:del w:id="2386" w:author="Author"/>
                <w:lang w:val="en-GB"/>
              </w:rPr>
            </w:pPr>
            <w:ins w:id="2387" w:author="Author">
              <w:del w:id="2388" w:author="Author">
                <w:r w:rsidRPr="00FF353C" w:rsidDel="00F000B8">
                  <w:rPr>
                    <w:lang w:val="en-GB"/>
                  </w:rPr>
                  <w:delText>7 — 7 and 19 Fire and other damage to property insurance</w:delText>
                </w:r>
              </w:del>
            </w:ins>
          </w:p>
          <w:p w14:paraId="4E6C06A4" w14:textId="2510FB25" w:rsidR="001167DC" w:rsidRPr="00FF353C" w:rsidDel="00F000B8" w:rsidRDefault="001167DC" w:rsidP="001167DC">
            <w:pPr>
              <w:pStyle w:val="NormalLeft"/>
              <w:rPr>
                <w:ins w:id="2389" w:author="Author"/>
                <w:del w:id="2390" w:author="Author"/>
                <w:lang w:val="en-GB"/>
              </w:rPr>
            </w:pPr>
            <w:ins w:id="2391" w:author="Author">
              <w:del w:id="2392" w:author="Author">
                <w:r w:rsidRPr="00FF353C" w:rsidDel="00F000B8">
                  <w:rPr>
                    <w:lang w:val="en-GB"/>
                  </w:rPr>
                  <w:delText>8 — 8 and 20 General liability insurance</w:delText>
                </w:r>
              </w:del>
            </w:ins>
          </w:p>
          <w:p w14:paraId="2147A622" w14:textId="0F46BAEF" w:rsidR="001167DC" w:rsidRPr="00FF353C" w:rsidDel="00F000B8" w:rsidRDefault="001167DC" w:rsidP="001167DC">
            <w:pPr>
              <w:pStyle w:val="NormalLeft"/>
              <w:rPr>
                <w:ins w:id="2393" w:author="Author"/>
                <w:del w:id="2394" w:author="Author"/>
                <w:lang w:val="en-GB"/>
              </w:rPr>
            </w:pPr>
            <w:ins w:id="2395" w:author="Author">
              <w:del w:id="2396" w:author="Author">
                <w:r w:rsidRPr="00FF353C" w:rsidDel="00F000B8">
                  <w:rPr>
                    <w:lang w:val="en-GB"/>
                  </w:rPr>
                  <w:delText>9 — 9 and 21 Credit and suretyship insurance</w:delText>
                </w:r>
              </w:del>
            </w:ins>
          </w:p>
          <w:p w14:paraId="54BD370C" w14:textId="2BA03458" w:rsidR="001167DC" w:rsidRPr="00FF353C" w:rsidDel="00F000B8" w:rsidRDefault="001167DC" w:rsidP="001167DC">
            <w:pPr>
              <w:pStyle w:val="NormalLeft"/>
              <w:rPr>
                <w:ins w:id="2397" w:author="Author"/>
                <w:del w:id="2398" w:author="Author"/>
                <w:lang w:val="en-GB"/>
              </w:rPr>
            </w:pPr>
            <w:ins w:id="2399" w:author="Author">
              <w:del w:id="2400" w:author="Author">
                <w:r w:rsidRPr="00FF353C" w:rsidDel="00F000B8">
                  <w:rPr>
                    <w:lang w:val="en-GB"/>
                  </w:rPr>
                  <w:delText>10 — 10 and 22 Legal expenses insurance</w:delText>
                </w:r>
              </w:del>
            </w:ins>
          </w:p>
          <w:p w14:paraId="79F5B93F" w14:textId="511FFCB0" w:rsidR="001167DC" w:rsidRPr="00FF353C" w:rsidDel="00F000B8" w:rsidRDefault="001167DC" w:rsidP="001167DC">
            <w:pPr>
              <w:pStyle w:val="NormalLeft"/>
              <w:rPr>
                <w:ins w:id="2401" w:author="Author"/>
                <w:del w:id="2402" w:author="Author"/>
                <w:lang w:val="en-GB"/>
              </w:rPr>
            </w:pPr>
            <w:ins w:id="2403" w:author="Author">
              <w:del w:id="2404" w:author="Author">
                <w:r w:rsidRPr="00FF353C" w:rsidDel="00F000B8">
                  <w:rPr>
                    <w:lang w:val="en-GB"/>
                  </w:rPr>
                  <w:delText>11 — 11 and 23 Assistance</w:delText>
                </w:r>
              </w:del>
            </w:ins>
          </w:p>
          <w:p w14:paraId="62D0A9AF" w14:textId="21958C1A" w:rsidR="001167DC" w:rsidRPr="00FF353C" w:rsidDel="00F000B8" w:rsidRDefault="001167DC" w:rsidP="001167DC">
            <w:pPr>
              <w:pStyle w:val="NormalLeft"/>
              <w:rPr>
                <w:ins w:id="2405" w:author="Author"/>
                <w:del w:id="2406" w:author="Author"/>
                <w:lang w:val="en-GB"/>
              </w:rPr>
            </w:pPr>
            <w:ins w:id="2407" w:author="Author">
              <w:del w:id="2408" w:author="Author">
                <w:r w:rsidRPr="00FF353C" w:rsidDel="00F000B8">
                  <w:rPr>
                    <w:lang w:val="en-GB"/>
                  </w:rPr>
                  <w:delText>12 — 12 and 24 Miscellaneous financial loss</w:delText>
                </w:r>
              </w:del>
            </w:ins>
          </w:p>
          <w:p w14:paraId="7A0A8BE4" w14:textId="21CD9090" w:rsidR="001167DC" w:rsidRPr="00FF353C" w:rsidDel="00F000B8" w:rsidRDefault="001167DC" w:rsidP="001167DC">
            <w:pPr>
              <w:pStyle w:val="NormalLeft"/>
              <w:rPr>
                <w:ins w:id="2409" w:author="Author"/>
                <w:del w:id="2410" w:author="Author"/>
                <w:lang w:val="en-GB"/>
              </w:rPr>
            </w:pPr>
            <w:ins w:id="2411" w:author="Author">
              <w:del w:id="2412" w:author="Author">
                <w:r w:rsidRPr="00FF353C" w:rsidDel="00F000B8">
                  <w:rPr>
                    <w:lang w:val="en-GB"/>
                  </w:rPr>
                  <w:delText>25 — Non–proportional health reinsurance</w:delText>
                </w:r>
              </w:del>
            </w:ins>
          </w:p>
          <w:p w14:paraId="01A5AA8F" w14:textId="4E76D42C" w:rsidR="001167DC" w:rsidRPr="00FF353C" w:rsidDel="00F000B8" w:rsidRDefault="001167DC" w:rsidP="001167DC">
            <w:pPr>
              <w:pStyle w:val="NormalLeft"/>
              <w:rPr>
                <w:ins w:id="2413" w:author="Author"/>
                <w:del w:id="2414" w:author="Author"/>
                <w:lang w:val="en-GB"/>
              </w:rPr>
            </w:pPr>
            <w:ins w:id="2415" w:author="Author">
              <w:del w:id="2416" w:author="Author">
                <w:r w:rsidRPr="00FF353C" w:rsidDel="00F000B8">
                  <w:rPr>
                    <w:lang w:val="en-GB"/>
                  </w:rPr>
                  <w:delText>26 — Non–proportional casualty reinsurance</w:delText>
                </w:r>
              </w:del>
            </w:ins>
          </w:p>
          <w:p w14:paraId="4B8CE5D3" w14:textId="55CA51B6" w:rsidR="001167DC" w:rsidRPr="00FF353C" w:rsidDel="00F000B8" w:rsidRDefault="001167DC" w:rsidP="001167DC">
            <w:pPr>
              <w:pStyle w:val="NormalLeft"/>
              <w:rPr>
                <w:ins w:id="2417" w:author="Author"/>
                <w:del w:id="2418" w:author="Author"/>
                <w:lang w:val="en-GB"/>
              </w:rPr>
            </w:pPr>
            <w:ins w:id="2419" w:author="Author">
              <w:del w:id="2420" w:author="Author">
                <w:r w:rsidRPr="00FF353C" w:rsidDel="00F000B8">
                  <w:rPr>
                    <w:lang w:val="en-GB"/>
                  </w:rPr>
                  <w:delText>27 — Non–proportional marine, aviation and transport reinsurance</w:delText>
                </w:r>
              </w:del>
            </w:ins>
          </w:p>
          <w:p w14:paraId="4D096FB8" w14:textId="4DAD98DF" w:rsidR="00E6364D" w:rsidRPr="00FF353C" w:rsidRDefault="001167DC" w:rsidP="001167DC">
            <w:pPr>
              <w:pStyle w:val="NormalLeft"/>
              <w:rPr>
                <w:lang w:val="en-GB"/>
              </w:rPr>
            </w:pPr>
            <w:ins w:id="2421" w:author="Author">
              <w:del w:id="2422" w:author="Author">
                <w:r w:rsidRPr="00FF353C" w:rsidDel="00F000B8">
                  <w:rPr>
                    <w:lang w:val="en-GB"/>
                  </w:rPr>
                  <w:delText>28 — Non–proportional property reinsurance</w:delText>
                </w:r>
              </w:del>
            </w:ins>
          </w:p>
        </w:tc>
      </w:tr>
      <w:tr w:rsidR="00FF2C25" w:rsidRPr="00FF353C" w14:paraId="48488BB4" w14:textId="77777777" w:rsidTr="00FF2C25">
        <w:trPr>
          <w:trHeight w:val="1730"/>
        </w:trPr>
        <w:tc>
          <w:tcPr>
            <w:tcW w:w="1671" w:type="dxa"/>
            <w:tcBorders>
              <w:top w:val="single" w:sz="4" w:space="0" w:color="auto"/>
              <w:left w:val="single" w:sz="2" w:space="0" w:color="auto"/>
              <w:bottom w:val="single" w:sz="2" w:space="0" w:color="auto"/>
              <w:right w:val="single" w:sz="2" w:space="0" w:color="auto"/>
            </w:tcBorders>
          </w:tcPr>
          <w:p w14:paraId="21A02C68" w14:textId="2B81B9DC" w:rsidR="00FF2C25" w:rsidRPr="00FF353C" w:rsidRDefault="00FF2C25" w:rsidP="00485DF3">
            <w:pPr>
              <w:pStyle w:val="NormalLeft"/>
              <w:rPr>
                <w:lang w:val="en-GB"/>
              </w:rPr>
            </w:pPr>
            <w:r w:rsidRPr="00FF353C">
              <w:rPr>
                <w:lang w:val="en-GB"/>
              </w:rPr>
              <w:lastRenderedPageBreak/>
              <w:t>C0010/R0010 to R0310</w:t>
            </w:r>
          </w:p>
        </w:tc>
        <w:tc>
          <w:tcPr>
            <w:tcW w:w="1858" w:type="dxa"/>
            <w:tcBorders>
              <w:top w:val="single" w:sz="4" w:space="0" w:color="auto"/>
              <w:left w:val="single" w:sz="2" w:space="0" w:color="auto"/>
              <w:bottom w:val="single" w:sz="2" w:space="0" w:color="auto"/>
              <w:right w:val="single" w:sz="2" w:space="0" w:color="auto"/>
            </w:tcBorders>
          </w:tcPr>
          <w:p w14:paraId="18D45871" w14:textId="6ACC78C4" w:rsidR="00FF2C25" w:rsidRPr="00FF353C" w:rsidRDefault="00FF2C25" w:rsidP="00485DF3">
            <w:pPr>
              <w:pStyle w:val="NormalLeft"/>
              <w:rPr>
                <w:lang w:val="en-GB"/>
              </w:rPr>
            </w:pPr>
            <w:r w:rsidRPr="00FF353C">
              <w:rPr>
                <w:lang w:val="en-GB"/>
              </w:rPr>
              <w:t>Best Estimate Premium Provision (Gross) — Cash out–flows — Future Benefits</w:t>
            </w:r>
          </w:p>
        </w:tc>
        <w:tc>
          <w:tcPr>
            <w:tcW w:w="5757" w:type="dxa"/>
            <w:tcBorders>
              <w:top w:val="single" w:sz="4" w:space="0" w:color="auto"/>
              <w:left w:val="single" w:sz="2" w:space="0" w:color="auto"/>
              <w:bottom w:val="single" w:sz="2" w:space="0" w:color="auto"/>
              <w:right w:val="single" w:sz="2" w:space="0" w:color="auto"/>
            </w:tcBorders>
          </w:tcPr>
          <w:p w14:paraId="2551A58B" w14:textId="6A88BA71" w:rsidR="00FF2C25" w:rsidRPr="00FF353C" w:rsidRDefault="00FF2C25" w:rsidP="00485DF3">
            <w:pPr>
              <w:pStyle w:val="NormalLeft"/>
              <w:rPr>
                <w:lang w:val="en-GB"/>
              </w:rPr>
            </w:pPr>
            <w:r w:rsidRPr="00FF353C">
              <w:rPr>
                <w:lang w:val="en-GB"/>
              </w:rPr>
              <w:t>Amounts of all the expected payments to policyholders and beneficiaries as defined in Article 78 (3) of Directive 2009/138/EC, referred to the whole portfolio of non–life obligations falling within the contract boundary, used in the calculation of premium provisions, from year 1 to year 30 and from year 31 and after.</w:t>
            </w:r>
          </w:p>
        </w:tc>
      </w:tr>
      <w:tr w:rsidR="00E6364D" w:rsidRPr="00FF353C" w14:paraId="069FE110" w14:textId="77777777" w:rsidTr="00485DF3">
        <w:tc>
          <w:tcPr>
            <w:tcW w:w="1671" w:type="dxa"/>
            <w:tcBorders>
              <w:top w:val="single" w:sz="2" w:space="0" w:color="auto"/>
              <w:left w:val="single" w:sz="2" w:space="0" w:color="auto"/>
              <w:bottom w:val="single" w:sz="2" w:space="0" w:color="auto"/>
              <w:right w:val="single" w:sz="2" w:space="0" w:color="auto"/>
            </w:tcBorders>
          </w:tcPr>
          <w:p w14:paraId="3F951317" w14:textId="77777777" w:rsidR="00E6364D" w:rsidRPr="00FF353C" w:rsidRDefault="00E6364D" w:rsidP="00485DF3">
            <w:pPr>
              <w:pStyle w:val="NormalLeft"/>
              <w:rPr>
                <w:lang w:val="en-GB"/>
              </w:rPr>
            </w:pPr>
            <w:r w:rsidRPr="00FF353C">
              <w:rPr>
                <w:lang w:val="en-GB"/>
              </w:rPr>
              <w:t>C0020/R0010 to R0310</w:t>
            </w:r>
          </w:p>
        </w:tc>
        <w:tc>
          <w:tcPr>
            <w:tcW w:w="1858" w:type="dxa"/>
            <w:tcBorders>
              <w:top w:val="single" w:sz="2" w:space="0" w:color="auto"/>
              <w:left w:val="single" w:sz="2" w:space="0" w:color="auto"/>
              <w:bottom w:val="single" w:sz="2" w:space="0" w:color="auto"/>
              <w:right w:val="single" w:sz="2" w:space="0" w:color="auto"/>
            </w:tcBorders>
          </w:tcPr>
          <w:p w14:paraId="550A1D51" w14:textId="77777777" w:rsidR="00E6364D" w:rsidRPr="00FF353C" w:rsidRDefault="00E6364D" w:rsidP="00485DF3">
            <w:pPr>
              <w:pStyle w:val="NormalLeft"/>
              <w:rPr>
                <w:lang w:val="en-GB"/>
              </w:rPr>
            </w:pPr>
            <w:r w:rsidRPr="00FF353C">
              <w:rPr>
                <w:lang w:val="en-GB"/>
              </w:rPr>
              <w:t>Best Estimate Premium Provision (Gross) — Cash out–flows — Future expenses and other cash–out flows</w:t>
            </w:r>
          </w:p>
        </w:tc>
        <w:tc>
          <w:tcPr>
            <w:tcW w:w="5757" w:type="dxa"/>
            <w:tcBorders>
              <w:top w:val="single" w:sz="2" w:space="0" w:color="auto"/>
              <w:left w:val="single" w:sz="2" w:space="0" w:color="auto"/>
              <w:bottom w:val="single" w:sz="2" w:space="0" w:color="auto"/>
              <w:right w:val="single" w:sz="2" w:space="0" w:color="auto"/>
            </w:tcBorders>
          </w:tcPr>
          <w:p w14:paraId="00137C9A" w14:textId="77777777" w:rsidR="00E6364D" w:rsidRPr="00FF353C" w:rsidRDefault="00E6364D" w:rsidP="00485DF3">
            <w:pPr>
              <w:pStyle w:val="NormalLeft"/>
              <w:rPr>
                <w:lang w:val="en-GB"/>
              </w:rPr>
            </w:pPr>
            <w:r w:rsidRPr="00FF353C">
              <w:rPr>
                <w:lang w:val="en-GB"/>
              </w:rPr>
              <w:t>Amount of expenses that will be incurred in servicing insurance and reinsurance obligations as defined in Article 78 (1) of Directive 2009/138/EC and in Article 31 of Delegated Regulation (EU) 2015/35 and other cash–out flow items such as taxation payments which are charged to policyholders used in the calculation of premium provisions, referred to the whole portfolio of non–life obligations from year 1 to year 30 and from year 31 and after.</w:t>
            </w:r>
          </w:p>
        </w:tc>
      </w:tr>
      <w:tr w:rsidR="00E6364D" w:rsidRPr="00FF353C" w14:paraId="5259A5A2" w14:textId="77777777" w:rsidTr="00485DF3">
        <w:tc>
          <w:tcPr>
            <w:tcW w:w="1671" w:type="dxa"/>
            <w:tcBorders>
              <w:top w:val="single" w:sz="2" w:space="0" w:color="auto"/>
              <w:left w:val="single" w:sz="2" w:space="0" w:color="auto"/>
              <w:bottom w:val="single" w:sz="2" w:space="0" w:color="auto"/>
              <w:right w:val="single" w:sz="2" w:space="0" w:color="auto"/>
            </w:tcBorders>
          </w:tcPr>
          <w:p w14:paraId="3E89D05F" w14:textId="77777777" w:rsidR="00E6364D" w:rsidRPr="00FF353C" w:rsidRDefault="00E6364D" w:rsidP="00485DF3">
            <w:pPr>
              <w:pStyle w:val="NormalLeft"/>
              <w:rPr>
                <w:lang w:val="en-GB"/>
              </w:rPr>
            </w:pPr>
            <w:r w:rsidRPr="00FF353C">
              <w:rPr>
                <w:lang w:val="en-GB"/>
              </w:rPr>
              <w:t>C0030/R0010 to R0310</w:t>
            </w:r>
          </w:p>
        </w:tc>
        <w:tc>
          <w:tcPr>
            <w:tcW w:w="1858" w:type="dxa"/>
            <w:tcBorders>
              <w:top w:val="single" w:sz="2" w:space="0" w:color="auto"/>
              <w:left w:val="single" w:sz="2" w:space="0" w:color="auto"/>
              <w:bottom w:val="single" w:sz="2" w:space="0" w:color="auto"/>
              <w:right w:val="single" w:sz="2" w:space="0" w:color="auto"/>
            </w:tcBorders>
          </w:tcPr>
          <w:p w14:paraId="480B9E6D" w14:textId="77777777" w:rsidR="00E6364D" w:rsidRPr="00FF353C" w:rsidRDefault="00E6364D" w:rsidP="00485DF3">
            <w:pPr>
              <w:pStyle w:val="NormalLeft"/>
              <w:rPr>
                <w:lang w:val="en-GB"/>
              </w:rPr>
            </w:pPr>
            <w:r w:rsidRPr="00FF353C">
              <w:rPr>
                <w:lang w:val="en-GB"/>
              </w:rPr>
              <w:t>Best Estimate Premium Provision (Gross) — Cash in–flows — Future Premiums</w:t>
            </w:r>
          </w:p>
        </w:tc>
        <w:tc>
          <w:tcPr>
            <w:tcW w:w="5757" w:type="dxa"/>
            <w:tcBorders>
              <w:top w:val="single" w:sz="2" w:space="0" w:color="auto"/>
              <w:left w:val="single" w:sz="2" w:space="0" w:color="auto"/>
              <w:bottom w:val="single" w:sz="2" w:space="0" w:color="auto"/>
              <w:right w:val="single" w:sz="2" w:space="0" w:color="auto"/>
            </w:tcBorders>
          </w:tcPr>
          <w:p w14:paraId="00C9A207" w14:textId="77777777" w:rsidR="00E6364D" w:rsidRPr="00FF353C" w:rsidRDefault="00E6364D" w:rsidP="00485DF3">
            <w:pPr>
              <w:pStyle w:val="NormalLeft"/>
              <w:rPr>
                <w:lang w:val="en-GB"/>
              </w:rPr>
            </w:pPr>
            <w:r w:rsidRPr="00FF353C">
              <w:rPr>
                <w:lang w:val="en-GB"/>
              </w:rPr>
              <w:t>Amounts of all the future premiums stemming from existing policies, excluding the past–due premiums, referred to the whole portfolio of non–life obligations, used in the calculation of premium provisions, from year 1 to year 30 and from year 31 and after.</w:t>
            </w:r>
          </w:p>
        </w:tc>
      </w:tr>
      <w:tr w:rsidR="00E6364D" w:rsidRPr="00FF353C" w14:paraId="0F0ABF40" w14:textId="77777777" w:rsidTr="00485DF3">
        <w:tc>
          <w:tcPr>
            <w:tcW w:w="1671" w:type="dxa"/>
            <w:tcBorders>
              <w:top w:val="single" w:sz="2" w:space="0" w:color="auto"/>
              <w:left w:val="single" w:sz="2" w:space="0" w:color="auto"/>
              <w:bottom w:val="single" w:sz="2" w:space="0" w:color="auto"/>
              <w:right w:val="single" w:sz="2" w:space="0" w:color="auto"/>
            </w:tcBorders>
          </w:tcPr>
          <w:p w14:paraId="54340F71" w14:textId="77777777" w:rsidR="00E6364D" w:rsidRPr="00FF353C" w:rsidRDefault="00E6364D" w:rsidP="00485DF3">
            <w:pPr>
              <w:pStyle w:val="NormalLeft"/>
              <w:rPr>
                <w:lang w:val="en-GB"/>
              </w:rPr>
            </w:pPr>
            <w:r w:rsidRPr="00FF353C">
              <w:rPr>
                <w:lang w:val="en-GB"/>
              </w:rPr>
              <w:t>C0040/R0010 to R0310</w:t>
            </w:r>
          </w:p>
        </w:tc>
        <w:tc>
          <w:tcPr>
            <w:tcW w:w="1858" w:type="dxa"/>
            <w:tcBorders>
              <w:top w:val="single" w:sz="2" w:space="0" w:color="auto"/>
              <w:left w:val="single" w:sz="2" w:space="0" w:color="auto"/>
              <w:bottom w:val="single" w:sz="2" w:space="0" w:color="auto"/>
              <w:right w:val="single" w:sz="2" w:space="0" w:color="auto"/>
            </w:tcBorders>
          </w:tcPr>
          <w:p w14:paraId="6C415450" w14:textId="77777777" w:rsidR="00E6364D" w:rsidRPr="00FF353C" w:rsidRDefault="00E6364D" w:rsidP="00485DF3">
            <w:pPr>
              <w:pStyle w:val="NormalLeft"/>
              <w:rPr>
                <w:lang w:val="en-GB"/>
              </w:rPr>
            </w:pPr>
            <w:r w:rsidRPr="00FF353C">
              <w:rPr>
                <w:lang w:val="en-GB"/>
              </w:rPr>
              <w:t>Best Estimate Premium Provision (Gross) — Cash in–flows — Other cash–in flows</w:t>
            </w:r>
          </w:p>
        </w:tc>
        <w:tc>
          <w:tcPr>
            <w:tcW w:w="5757" w:type="dxa"/>
            <w:tcBorders>
              <w:top w:val="single" w:sz="2" w:space="0" w:color="auto"/>
              <w:left w:val="single" w:sz="2" w:space="0" w:color="auto"/>
              <w:bottom w:val="single" w:sz="2" w:space="0" w:color="auto"/>
              <w:right w:val="single" w:sz="2" w:space="0" w:color="auto"/>
            </w:tcBorders>
          </w:tcPr>
          <w:p w14:paraId="214C8158" w14:textId="77777777" w:rsidR="00E6364D" w:rsidRPr="00FF353C" w:rsidRDefault="00E6364D" w:rsidP="00485DF3">
            <w:pPr>
              <w:pStyle w:val="NormalLeft"/>
              <w:rPr>
                <w:lang w:val="en-GB"/>
              </w:rPr>
            </w:pPr>
            <w:r w:rsidRPr="00FF353C">
              <w:rPr>
                <w:lang w:val="en-GB"/>
              </w:rPr>
              <w:t>Amount of recoverables from salvages and subrogations and other cash–in flows (not including investment returns), used in the calculation of premium provisions, referred to the whole portfolio of non–life obligations from year 1 to year 30 and from year 31 and after.</w:t>
            </w:r>
          </w:p>
        </w:tc>
      </w:tr>
      <w:tr w:rsidR="00E6364D" w:rsidRPr="00FF353C" w14:paraId="48BBD3DE" w14:textId="77777777" w:rsidTr="00485DF3">
        <w:tc>
          <w:tcPr>
            <w:tcW w:w="1671" w:type="dxa"/>
            <w:tcBorders>
              <w:top w:val="single" w:sz="2" w:space="0" w:color="auto"/>
              <w:left w:val="single" w:sz="2" w:space="0" w:color="auto"/>
              <w:bottom w:val="single" w:sz="2" w:space="0" w:color="auto"/>
              <w:right w:val="single" w:sz="2" w:space="0" w:color="auto"/>
            </w:tcBorders>
          </w:tcPr>
          <w:p w14:paraId="2A57A928" w14:textId="77777777" w:rsidR="00E6364D" w:rsidRPr="00FF353C" w:rsidRDefault="00E6364D" w:rsidP="00485DF3">
            <w:pPr>
              <w:pStyle w:val="NormalLeft"/>
              <w:rPr>
                <w:lang w:val="en-GB"/>
              </w:rPr>
            </w:pPr>
            <w:r w:rsidRPr="00FF353C">
              <w:rPr>
                <w:lang w:val="en-GB"/>
              </w:rPr>
              <w:t>C0050/R0010 to R0310</w:t>
            </w:r>
          </w:p>
        </w:tc>
        <w:tc>
          <w:tcPr>
            <w:tcW w:w="1858" w:type="dxa"/>
            <w:tcBorders>
              <w:top w:val="single" w:sz="2" w:space="0" w:color="auto"/>
              <w:left w:val="single" w:sz="2" w:space="0" w:color="auto"/>
              <w:bottom w:val="single" w:sz="2" w:space="0" w:color="auto"/>
              <w:right w:val="single" w:sz="2" w:space="0" w:color="auto"/>
            </w:tcBorders>
          </w:tcPr>
          <w:p w14:paraId="00013223" w14:textId="77777777" w:rsidR="00E6364D" w:rsidRPr="00FF353C" w:rsidRDefault="00E6364D" w:rsidP="00485DF3">
            <w:pPr>
              <w:pStyle w:val="NormalLeft"/>
              <w:rPr>
                <w:lang w:val="en-GB"/>
              </w:rPr>
            </w:pPr>
            <w:r w:rsidRPr="00FF353C">
              <w:rPr>
                <w:lang w:val="en-GB"/>
              </w:rPr>
              <w:t>Best Estimate Claims Provision (Gross) — Cash out–flows — Future Benefits</w:t>
            </w:r>
          </w:p>
        </w:tc>
        <w:tc>
          <w:tcPr>
            <w:tcW w:w="5757" w:type="dxa"/>
            <w:tcBorders>
              <w:top w:val="single" w:sz="2" w:space="0" w:color="auto"/>
              <w:left w:val="single" w:sz="2" w:space="0" w:color="auto"/>
              <w:bottom w:val="single" w:sz="2" w:space="0" w:color="auto"/>
              <w:right w:val="single" w:sz="2" w:space="0" w:color="auto"/>
            </w:tcBorders>
          </w:tcPr>
          <w:p w14:paraId="48ED0A95" w14:textId="77777777" w:rsidR="00E6364D" w:rsidRPr="00FF353C" w:rsidRDefault="00E6364D" w:rsidP="00485DF3">
            <w:pPr>
              <w:pStyle w:val="NormalLeft"/>
              <w:rPr>
                <w:lang w:val="en-GB"/>
              </w:rPr>
            </w:pPr>
            <w:r w:rsidRPr="00FF353C">
              <w:rPr>
                <w:lang w:val="en-GB"/>
              </w:rPr>
              <w:t>Amounts of all the expected payments to policyholders and beneficiaries as defined in Article 78 (3) of Directive 2009/138/EC, referred to the whole portfolio of non–life obligations and relating existing contracts, used in the calculation of claims provisions, from year 1 to year 30 and from year 31 and after.</w:t>
            </w:r>
          </w:p>
        </w:tc>
      </w:tr>
      <w:tr w:rsidR="00E6364D" w:rsidRPr="00FF353C" w14:paraId="082794DF" w14:textId="77777777" w:rsidTr="00485DF3">
        <w:tc>
          <w:tcPr>
            <w:tcW w:w="1671" w:type="dxa"/>
            <w:tcBorders>
              <w:top w:val="single" w:sz="2" w:space="0" w:color="auto"/>
              <w:left w:val="single" w:sz="2" w:space="0" w:color="auto"/>
              <w:bottom w:val="single" w:sz="2" w:space="0" w:color="auto"/>
              <w:right w:val="single" w:sz="2" w:space="0" w:color="auto"/>
            </w:tcBorders>
          </w:tcPr>
          <w:p w14:paraId="68BBB5E6" w14:textId="77777777" w:rsidR="00E6364D" w:rsidRPr="00FF353C" w:rsidRDefault="00E6364D" w:rsidP="00485DF3">
            <w:pPr>
              <w:pStyle w:val="NormalLeft"/>
              <w:rPr>
                <w:lang w:val="en-GB"/>
              </w:rPr>
            </w:pPr>
            <w:r w:rsidRPr="00FF353C">
              <w:rPr>
                <w:lang w:val="en-GB"/>
              </w:rPr>
              <w:t>C0060/R0010 to R0310</w:t>
            </w:r>
          </w:p>
        </w:tc>
        <w:tc>
          <w:tcPr>
            <w:tcW w:w="1858" w:type="dxa"/>
            <w:tcBorders>
              <w:top w:val="single" w:sz="2" w:space="0" w:color="auto"/>
              <w:left w:val="single" w:sz="2" w:space="0" w:color="auto"/>
              <w:bottom w:val="single" w:sz="2" w:space="0" w:color="auto"/>
              <w:right w:val="single" w:sz="2" w:space="0" w:color="auto"/>
            </w:tcBorders>
          </w:tcPr>
          <w:p w14:paraId="043E38FC" w14:textId="77777777" w:rsidR="00E6364D" w:rsidRPr="00FF353C" w:rsidRDefault="00E6364D" w:rsidP="00485DF3">
            <w:pPr>
              <w:pStyle w:val="NormalLeft"/>
              <w:rPr>
                <w:lang w:val="en-GB"/>
              </w:rPr>
            </w:pPr>
            <w:r w:rsidRPr="00FF353C">
              <w:rPr>
                <w:lang w:val="en-GB"/>
              </w:rPr>
              <w:t>Best Estimate Claims Provision (Gross) — Cash out–flows — Future Expenses and other cash–out flows</w:t>
            </w:r>
          </w:p>
        </w:tc>
        <w:tc>
          <w:tcPr>
            <w:tcW w:w="5757" w:type="dxa"/>
            <w:tcBorders>
              <w:top w:val="single" w:sz="2" w:space="0" w:color="auto"/>
              <w:left w:val="single" w:sz="2" w:space="0" w:color="auto"/>
              <w:bottom w:val="single" w:sz="2" w:space="0" w:color="auto"/>
              <w:right w:val="single" w:sz="2" w:space="0" w:color="auto"/>
            </w:tcBorders>
          </w:tcPr>
          <w:p w14:paraId="621CDBC2" w14:textId="77777777" w:rsidR="00E6364D" w:rsidRPr="00FF353C" w:rsidRDefault="00E6364D" w:rsidP="00485DF3">
            <w:pPr>
              <w:pStyle w:val="NormalLeft"/>
              <w:rPr>
                <w:lang w:val="en-GB"/>
              </w:rPr>
            </w:pPr>
            <w:r w:rsidRPr="00FF353C">
              <w:rPr>
                <w:lang w:val="en-GB"/>
              </w:rPr>
              <w:t>Amount of expenses that will be incurred in servicing insurance and reinsurance obligations as defined in Article 78 (1) of Directive 2009/138/EC and other cash–flow items such as taxation payments which are charged to policyholders used in the calculation of claims provisions, referred to the whole portfolio of non–life obligations from year 1 to year 30 and from year 31 and after.</w:t>
            </w:r>
          </w:p>
        </w:tc>
      </w:tr>
      <w:tr w:rsidR="00E6364D" w:rsidRPr="00FF353C" w14:paraId="2A123366" w14:textId="77777777" w:rsidTr="00485DF3">
        <w:tc>
          <w:tcPr>
            <w:tcW w:w="1671" w:type="dxa"/>
            <w:tcBorders>
              <w:top w:val="single" w:sz="2" w:space="0" w:color="auto"/>
              <w:left w:val="single" w:sz="2" w:space="0" w:color="auto"/>
              <w:bottom w:val="single" w:sz="2" w:space="0" w:color="auto"/>
              <w:right w:val="single" w:sz="2" w:space="0" w:color="auto"/>
            </w:tcBorders>
          </w:tcPr>
          <w:p w14:paraId="7186D7FF" w14:textId="77777777" w:rsidR="00E6364D" w:rsidRPr="00FF353C" w:rsidRDefault="00E6364D" w:rsidP="00485DF3">
            <w:pPr>
              <w:pStyle w:val="NormalLeft"/>
              <w:rPr>
                <w:lang w:val="en-GB"/>
              </w:rPr>
            </w:pPr>
            <w:r w:rsidRPr="00FF353C">
              <w:rPr>
                <w:lang w:val="en-GB"/>
              </w:rPr>
              <w:t>C0070/R0010 to R0310</w:t>
            </w:r>
          </w:p>
        </w:tc>
        <w:tc>
          <w:tcPr>
            <w:tcW w:w="1858" w:type="dxa"/>
            <w:tcBorders>
              <w:top w:val="single" w:sz="2" w:space="0" w:color="auto"/>
              <w:left w:val="single" w:sz="2" w:space="0" w:color="auto"/>
              <w:bottom w:val="single" w:sz="2" w:space="0" w:color="auto"/>
              <w:right w:val="single" w:sz="2" w:space="0" w:color="auto"/>
            </w:tcBorders>
          </w:tcPr>
          <w:p w14:paraId="5D193930" w14:textId="77777777" w:rsidR="00E6364D" w:rsidRPr="00FF353C" w:rsidRDefault="00E6364D" w:rsidP="00485DF3">
            <w:pPr>
              <w:pStyle w:val="NormalLeft"/>
              <w:rPr>
                <w:lang w:val="en-GB"/>
              </w:rPr>
            </w:pPr>
            <w:r w:rsidRPr="00FF353C">
              <w:rPr>
                <w:lang w:val="en-GB"/>
              </w:rPr>
              <w:t xml:space="preserve">Best Estimate Claims </w:t>
            </w:r>
            <w:r w:rsidRPr="00FF353C">
              <w:rPr>
                <w:lang w:val="en-GB"/>
              </w:rPr>
              <w:lastRenderedPageBreak/>
              <w:t>Provision (Gross) — Cash in–flows — Future premiums</w:t>
            </w:r>
          </w:p>
        </w:tc>
        <w:tc>
          <w:tcPr>
            <w:tcW w:w="5757" w:type="dxa"/>
            <w:tcBorders>
              <w:top w:val="single" w:sz="2" w:space="0" w:color="auto"/>
              <w:left w:val="single" w:sz="2" w:space="0" w:color="auto"/>
              <w:bottom w:val="single" w:sz="2" w:space="0" w:color="auto"/>
              <w:right w:val="single" w:sz="2" w:space="0" w:color="auto"/>
            </w:tcBorders>
          </w:tcPr>
          <w:p w14:paraId="2BB3C17A" w14:textId="77777777" w:rsidR="00E6364D" w:rsidRPr="00FF353C" w:rsidRDefault="00E6364D" w:rsidP="00485DF3">
            <w:pPr>
              <w:pStyle w:val="NormalLeft"/>
              <w:rPr>
                <w:lang w:val="en-GB"/>
              </w:rPr>
            </w:pPr>
            <w:r w:rsidRPr="00FF353C">
              <w:rPr>
                <w:lang w:val="en-GB"/>
              </w:rPr>
              <w:lastRenderedPageBreak/>
              <w:t xml:space="preserve">Amounts of all the future premiums stemming from existing policies, excluding the past–due premiums, </w:t>
            </w:r>
            <w:r w:rsidRPr="00FF353C">
              <w:rPr>
                <w:lang w:val="en-GB"/>
              </w:rPr>
              <w:lastRenderedPageBreak/>
              <w:t>referred to the whole portfolio of non–life obligations used in the calculation of claims provisions, from year 1 to year 30 and from year 31 and after.</w:t>
            </w:r>
          </w:p>
        </w:tc>
      </w:tr>
      <w:tr w:rsidR="00E6364D" w:rsidRPr="00FF353C" w14:paraId="119F493E" w14:textId="77777777" w:rsidTr="00485DF3">
        <w:tc>
          <w:tcPr>
            <w:tcW w:w="1671" w:type="dxa"/>
            <w:tcBorders>
              <w:top w:val="single" w:sz="2" w:space="0" w:color="auto"/>
              <w:left w:val="single" w:sz="2" w:space="0" w:color="auto"/>
              <w:bottom w:val="single" w:sz="2" w:space="0" w:color="auto"/>
              <w:right w:val="single" w:sz="2" w:space="0" w:color="auto"/>
            </w:tcBorders>
          </w:tcPr>
          <w:p w14:paraId="174A8DE0" w14:textId="77777777" w:rsidR="00E6364D" w:rsidRPr="00FF353C" w:rsidRDefault="00E6364D" w:rsidP="00485DF3">
            <w:pPr>
              <w:pStyle w:val="NormalLeft"/>
              <w:rPr>
                <w:lang w:val="en-GB"/>
              </w:rPr>
            </w:pPr>
            <w:r w:rsidRPr="00FF353C">
              <w:rPr>
                <w:lang w:val="en-GB"/>
              </w:rPr>
              <w:lastRenderedPageBreak/>
              <w:t>C0080/R0010 to R0310</w:t>
            </w:r>
          </w:p>
        </w:tc>
        <w:tc>
          <w:tcPr>
            <w:tcW w:w="1858" w:type="dxa"/>
            <w:tcBorders>
              <w:top w:val="single" w:sz="2" w:space="0" w:color="auto"/>
              <w:left w:val="single" w:sz="2" w:space="0" w:color="auto"/>
              <w:bottom w:val="single" w:sz="2" w:space="0" w:color="auto"/>
              <w:right w:val="single" w:sz="2" w:space="0" w:color="auto"/>
            </w:tcBorders>
          </w:tcPr>
          <w:p w14:paraId="2231783C" w14:textId="77777777" w:rsidR="00E6364D" w:rsidRPr="00FF353C" w:rsidRDefault="00E6364D" w:rsidP="00485DF3">
            <w:pPr>
              <w:pStyle w:val="NormalLeft"/>
              <w:rPr>
                <w:lang w:val="en-GB"/>
              </w:rPr>
            </w:pPr>
            <w:r w:rsidRPr="00FF353C">
              <w:rPr>
                <w:lang w:val="en-GB"/>
              </w:rPr>
              <w:t>Best Estimate Claims Provision (Gross) — Cash in–flows — Other cash–in flows</w:t>
            </w:r>
          </w:p>
        </w:tc>
        <w:tc>
          <w:tcPr>
            <w:tcW w:w="5757" w:type="dxa"/>
            <w:tcBorders>
              <w:top w:val="single" w:sz="2" w:space="0" w:color="auto"/>
              <w:left w:val="single" w:sz="2" w:space="0" w:color="auto"/>
              <w:bottom w:val="single" w:sz="2" w:space="0" w:color="auto"/>
              <w:right w:val="single" w:sz="2" w:space="0" w:color="auto"/>
            </w:tcBorders>
          </w:tcPr>
          <w:p w14:paraId="5EDE4F91" w14:textId="77777777" w:rsidR="00E6364D" w:rsidRPr="00FF353C" w:rsidRDefault="00E6364D" w:rsidP="00485DF3">
            <w:pPr>
              <w:pStyle w:val="NormalLeft"/>
              <w:rPr>
                <w:lang w:val="en-GB"/>
              </w:rPr>
            </w:pPr>
            <w:r w:rsidRPr="00FF353C">
              <w:rPr>
                <w:lang w:val="en-GB"/>
              </w:rPr>
              <w:t>Amount of recoverables from salvages and subrogations and other cash–in flows (not including investment returns), used in the calculation of claims provisions, referred to the whole portfolio of non–life obligations and relating existing contracts, from year 1 to year 30 and from year 31 and after.</w:t>
            </w:r>
          </w:p>
        </w:tc>
      </w:tr>
      <w:tr w:rsidR="00E6364D" w:rsidRPr="00FF353C" w14:paraId="473E1D0E" w14:textId="77777777" w:rsidTr="00485DF3">
        <w:tc>
          <w:tcPr>
            <w:tcW w:w="1671" w:type="dxa"/>
            <w:tcBorders>
              <w:top w:val="single" w:sz="2" w:space="0" w:color="auto"/>
              <w:left w:val="single" w:sz="2" w:space="0" w:color="auto"/>
              <w:bottom w:val="single" w:sz="2" w:space="0" w:color="auto"/>
              <w:right w:val="single" w:sz="2" w:space="0" w:color="auto"/>
            </w:tcBorders>
          </w:tcPr>
          <w:p w14:paraId="26C981A7" w14:textId="77777777" w:rsidR="00E6364D" w:rsidRPr="00FF353C" w:rsidRDefault="00E6364D" w:rsidP="00485DF3">
            <w:pPr>
              <w:pStyle w:val="NormalLeft"/>
              <w:rPr>
                <w:lang w:val="en-GB"/>
              </w:rPr>
            </w:pPr>
            <w:r w:rsidRPr="00FF353C">
              <w:rPr>
                <w:lang w:val="en-GB"/>
              </w:rPr>
              <w:t>C0090/R0010 to R0310</w:t>
            </w:r>
          </w:p>
        </w:tc>
        <w:tc>
          <w:tcPr>
            <w:tcW w:w="1858" w:type="dxa"/>
            <w:tcBorders>
              <w:top w:val="single" w:sz="2" w:space="0" w:color="auto"/>
              <w:left w:val="single" w:sz="2" w:space="0" w:color="auto"/>
              <w:bottom w:val="single" w:sz="2" w:space="0" w:color="auto"/>
              <w:right w:val="single" w:sz="2" w:space="0" w:color="auto"/>
            </w:tcBorders>
          </w:tcPr>
          <w:p w14:paraId="1B7FAB01" w14:textId="77777777" w:rsidR="00E6364D" w:rsidRPr="00FF353C" w:rsidRDefault="00E6364D" w:rsidP="00485DF3">
            <w:pPr>
              <w:pStyle w:val="NormalLeft"/>
              <w:rPr>
                <w:lang w:val="en-GB"/>
              </w:rPr>
            </w:pPr>
            <w:r w:rsidRPr="00FF353C">
              <w:rPr>
                <w:lang w:val="en-GB"/>
              </w:rPr>
              <w:t>Total recoverable from reinsurance (after the adjustment)</w:t>
            </w:r>
          </w:p>
        </w:tc>
        <w:tc>
          <w:tcPr>
            <w:tcW w:w="5757" w:type="dxa"/>
            <w:tcBorders>
              <w:top w:val="single" w:sz="2" w:space="0" w:color="auto"/>
              <w:left w:val="single" w:sz="2" w:space="0" w:color="auto"/>
              <w:bottom w:val="single" w:sz="2" w:space="0" w:color="auto"/>
              <w:right w:val="single" w:sz="2" w:space="0" w:color="auto"/>
            </w:tcBorders>
          </w:tcPr>
          <w:p w14:paraId="0BCFF5D8" w14:textId="77777777" w:rsidR="00E6364D" w:rsidRPr="00FF353C" w:rsidRDefault="00E6364D" w:rsidP="00485DF3">
            <w:pPr>
              <w:pStyle w:val="NormalLeft"/>
              <w:rPr>
                <w:lang w:val="en-GB"/>
              </w:rPr>
            </w:pPr>
            <w:r w:rsidRPr="00FF353C">
              <w:rPr>
                <w:lang w:val="en-GB"/>
              </w:rPr>
              <w:t>Amount of undiscounted cash–flows expected for each year from year 1 to year 30 and from year 31 and after.</w:t>
            </w:r>
          </w:p>
          <w:p w14:paraId="441726F3" w14:textId="77777777" w:rsidR="00E6364D" w:rsidRPr="00FF353C" w:rsidRDefault="00E6364D" w:rsidP="00485DF3">
            <w:pPr>
              <w:pStyle w:val="NormalLeft"/>
              <w:rPr>
                <w:lang w:val="en-GB"/>
              </w:rPr>
            </w:pPr>
            <w:r w:rsidRPr="00FF353C">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F000B8" w:rsidRPr="00FF353C" w14:paraId="53CC5788" w14:textId="77777777" w:rsidTr="00485DF3">
        <w:trPr>
          <w:ins w:id="2423" w:author="Author"/>
        </w:trPr>
        <w:tc>
          <w:tcPr>
            <w:tcW w:w="1671" w:type="dxa"/>
            <w:tcBorders>
              <w:top w:val="single" w:sz="2" w:space="0" w:color="auto"/>
              <w:left w:val="single" w:sz="2" w:space="0" w:color="auto"/>
              <w:bottom w:val="single" w:sz="2" w:space="0" w:color="auto"/>
              <w:right w:val="single" w:sz="2" w:space="0" w:color="auto"/>
            </w:tcBorders>
          </w:tcPr>
          <w:p w14:paraId="67739165" w14:textId="520CE616" w:rsidR="00F000B8" w:rsidRPr="00FF353C" w:rsidRDefault="00F000B8" w:rsidP="00F000B8">
            <w:pPr>
              <w:pStyle w:val="NormalLeft"/>
              <w:rPr>
                <w:ins w:id="2424" w:author="Author"/>
                <w:lang w:val="en-GB"/>
              </w:rPr>
            </w:pPr>
            <w:ins w:id="2425" w:author="Author">
              <w:r w:rsidRPr="00FF353C">
                <w:rPr>
                  <w:lang w:val="en-GB"/>
                </w:rPr>
                <w:t>C</w:t>
              </w:r>
              <w:r>
                <w:rPr>
                  <w:lang w:val="en-GB"/>
                </w:rPr>
                <w:t>1000/R1000</w:t>
              </w:r>
            </w:ins>
          </w:p>
        </w:tc>
        <w:tc>
          <w:tcPr>
            <w:tcW w:w="1858" w:type="dxa"/>
            <w:tcBorders>
              <w:top w:val="single" w:sz="2" w:space="0" w:color="auto"/>
              <w:left w:val="single" w:sz="2" w:space="0" w:color="auto"/>
              <w:bottom w:val="single" w:sz="2" w:space="0" w:color="auto"/>
              <w:right w:val="single" w:sz="2" w:space="0" w:color="auto"/>
            </w:tcBorders>
          </w:tcPr>
          <w:p w14:paraId="579DC9D3" w14:textId="324053B4" w:rsidR="00F000B8" w:rsidRPr="00FF353C" w:rsidRDefault="00F000B8" w:rsidP="00F000B8">
            <w:pPr>
              <w:pStyle w:val="NormalLeft"/>
              <w:rPr>
                <w:ins w:id="2426" w:author="Author"/>
                <w:lang w:val="en-GB"/>
              </w:rPr>
            </w:pPr>
            <w:ins w:id="2427" w:author="Author">
              <w:r w:rsidRPr="00FF353C">
                <w:rPr>
                  <w:lang w:val="en-GB"/>
                </w:rPr>
                <w:t>Lines of business included</w:t>
              </w:r>
            </w:ins>
          </w:p>
        </w:tc>
        <w:tc>
          <w:tcPr>
            <w:tcW w:w="5757" w:type="dxa"/>
            <w:tcBorders>
              <w:top w:val="single" w:sz="2" w:space="0" w:color="auto"/>
              <w:left w:val="single" w:sz="2" w:space="0" w:color="auto"/>
              <w:bottom w:val="single" w:sz="2" w:space="0" w:color="auto"/>
              <w:right w:val="single" w:sz="2" w:space="0" w:color="auto"/>
            </w:tcBorders>
          </w:tcPr>
          <w:p w14:paraId="68D7EBB1" w14:textId="77777777" w:rsidR="00F000B8" w:rsidRPr="00FF353C" w:rsidRDefault="00F000B8" w:rsidP="00F000B8">
            <w:pPr>
              <w:pStyle w:val="NormalLeft"/>
              <w:rPr>
                <w:ins w:id="2428" w:author="Author"/>
                <w:lang w:val="en-GB"/>
              </w:rPr>
            </w:pPr>
            <w:ins w:id="2429" w:author="Author">
              <w:r w:rsidRPr="00FF353C">
                <w:rPr>
                  <w:lang w:val="en-GB"/>
                </w:rPr>
                <w:t xml:space="preserve">Identify the material lines of business considered in this template.  </w:t>
              </w:r>
            </w:ins>
          </w:p>
          <w:p w14:paraId="3E79D432" w14:textId="77777777" w:rsidR="00F000B8" w:rsidRPr="00FF353C" w:rsidRDefault="00F000B8" w:rsidP="00F000B8">
            <w:pPr>
              <w:pStyle w:val="NormalLeft"/>
              <w:rPr>
                <w:ins w:id="2430" w:author="Author"/>
                <w:lang w:val="en-GB"/>
              </w:rPr>
            </w:pPr>
            <w:ins w:id="2431" w:author="Author">
              <w:r w:rsidRPr="00FF353C">
                <w:rPr>
                  <w:lang w:val="en-GB"/>
                </w:rPr>
                <w:t>The following closed list of multi-selection choice shall be used:</w:t>
              </w:r>
            </w:ins>
          </w:p>
          <w:p w14:paraId="62CE5568" w14:textId="77777777" w:rsidR="00F000B8" w:rsidRPr="00FF353C" w:rsidRDefault="00F000B8" w:rsidP="00F000B8">
            <w:pPr>
              <w:pStyle w:val="NormalLeft"/>
              <w:rPr>
                <w:ins w:id="2432" w:author="Author"/>
                <w:lang w:val="en-GB"/>
              </w:rPr>
            </w:pPr>
            <w:ins w:id="2433" w:author="Author">
              <w:r w:rsidRPr="00FF353C">
                <w:rPr>
                  <w:lang w:val="en-GB"/>
                </w:rPr>
                <w:t>1 — 1 and 13 Medical expense insurance</w:t>
              </w:r>
            </w:ins>
          </w:p>
          <w:p w14:paraId="20AF6F6B" w14:textId="77777777" w:rsidR="00F000B8" w:rsidRPr="00FF353C" w:rsidRDefault="00F000B8" w:rsidP="00F000B8">
            <w:pPr>
              <w:pStyle w:val="NormalLeft"/>
              <w:rPr>
                <w:ins w:id="2434" w:author="Author"/>
                <w:lang w:val="en-GB"/>
              </w:rPr>
            </w:pPr>
            <w:ins w:id="2435" w:author="Author">
              <w:r w:rsidRPr="00FF353C">
                <w:rPr>
                  <w:lang w:val="en-GB"/>
                </w:rPr>
                <w:t>2 — 2 and 14 Income protection insurance</w:t>
              </w:r>
            </w:ins>
          </w:p>
          <w:p w14:paraId="05522049" w14:textId="77777777" w:rsidR="00F000B8" w:rsidRPr="00FF353C" w:rsidRDefault="00F000B8" w:rsidP="00F000B8">
            <w:pPr>
              <w:pStyle w:val="NormalLeft"/>
              <w:rPr>
                <w:ins w:id="2436" w:author="Author"/>
                <w:lang w:val="en-GB"/>
              </w:rPr>
            </w:pPr>
            <w:ins w:id="2437" w:author="Author">
              <w:r w:rsidRPr="00FF353C">
                <w:rPr>
                  <w:lang w:val="en-GB"/>
                </w:rPr>
                <w:t>3 — 3 and 15 Workers' compensation insurance</w:t>
              </w:r>
            </w:ins>
          </w:p>
          <w:p w14:paraId="3AAD3DC7" w14:textId="77777777" w:rsidR="00F000B8" w:rsidRPr="00FF353C" w:rsidRDefault="00F000B8" w:rsidP="00F000B8">
            <w:pPr>
              <w:pStyle w:val="NormalLeft"/>
              <w:rPr>
                <w:ins w:id="2438" w:author="Author"/>
                <w:lang w:val="en-GB"/>
              </w:rPr>
            </w:pPr>
            <w:ins w:id="2439" w:author="Author">
              <w:r w:rsidRPr="00FF353C">
                <w:rPr>
                  <w:lang w:val="en-GB"/>
                </w:rPr>
                <w:t>4 — 4 and 16 Motor vehicle liability insurance</w:t>
              </w:r>
            </w:ins>
          </w:p>
          <w:p w14:paraId="2327CA0B" w14:textId="77777777" w:rsidR="00F000B8" w:rsidRPr="00FF353C" w:rsidRDefault="00F000B8" w:rsidP="00F000B8">
            <w:pPr>
              <w:pStyle w:val="NormalLeft"/>
              <w:rPr>
                <w:ins w:id="2440" w:author="Author"/>
                <w:lang w:val="en-GB"/>
              </w:rPr>
            </w:pPr>
            <w:ins w:id="2441" w:author="Author">
              <w:r w:rsidRPr="00FF353C">
                <w:rPr>
                  <w:lang w:val="en-GB"/>
                </w:rPr>
                <w:t>5 — 5 and 17 Other motor insurance</w:t>
              </w:r>
            </w:ins>
          </w:p>
          <w:p w14:paraId="487EDE2A" w14:textId="77777777" w:rsidR="00F000B8" w:rsidRPr="00FF353C" w:rsidRDefault="00F000B8" w:rsidP="00F000B8">
            <w:pPr>
              <w:pStyle w:val="NormalLeft"/>
              <w:rPr>
                <w:ins w:id="2442" w:author="Author"/>
                <w:lang w:val="en-GB"/>
              </w:rPr>
            </w:pPr>
            <w:ins w:id="2443" w:author="Author">
              <w:r w:rsidRPr="00FF353C">
                <w:rPr>
                  <w:lang w:val="en-GB"/>
                </w:rPr>
                <w:t>6 — 6 and 18 Marine, aviation and transport insurance</w:t>
              </w:r>
            </w:ins>
          </w:p>
          <w:p w14:paraId="461DC6C0" w14:textId="77777777" w:rsidR="00F000B8" w:rsidRPr="00FF353C" w:rsidRDefault="00F000B8" w:rsidP="00F000B8">
            <w:pPr>
              <w:pStyle w:val="NormalLeft"/>
              <w:rPr>
                <w:ins w:id="2444" w:author="Author"/>
                <w:lang w:val="en-GB"/>
              </w:rPr>
            </w:pPr>
            <w:ins w:id="2445" w:author="Author">
              <w:r w:rsidRPr="00FF353C">
                <w:rPr>
                  <w:lang w:val="en-GB"/>
                </w:rPr>
                <w:t>7 — 7 and 19 Fire and other damage to property insurance</w:t>
              </w:r>
            </w:ins>
          </w:p>
          <w:p w14:paraId="7F5E9740" w14:textId="77777777" w:rsidR="00F000B8" w:rsidRPr="00FF353C" w:rsidRDefault="00F000B8" w:rsidP="00F000B8">
            <w:pPr>
              <w:pStyle w:val="NormalLeft"/>
              <w:rPr>
                <w:ins w:id="2446" w:author="Author"/>
                <w:lang w:val="en-GB"/>
              </w:rPr>
            </w:pPr>
            <w:ins w:id="2447" w:author="Author">
              <w:r w:rsidRPr="00FF353C">
                <w:rPr>
                  <w:lang w:val="en-GB"/>
                </w:rPr>
                <w:t>8 — 8 and 20 General liability insurance</w:t>
              </w:r>
            </w:ins>
          </w:p>
          <w:p w14:paraId="6ADD7AD8" w14:textId="77777777" w:rsidR="00F000B8" w:rsidRPr="00FF353C" w:rsidRDefault="00F000B8" w:rsidP="00F000B8">
            <w:pPr>
              <w:pStyle w:val="NormalLeft"/>
              <w:rPr>
                <w:ins w:id="2448" w:author="Author"/>
                <w:lang w:val="en-GB"/>
              </w:rPr>
            </w:pPr>
            <w:ins w:id="2449" w:author="Author">
              <w:r w:rsidRPr="00FF353C">
                <w:rPr>
                  <w:lang w:val="en-GB"/>
                </w:rPr>
                <w:t>9 — 9 and 21 Credit and suretyship insurance</w:t>
              </w:r>
            </w:ins>
          </w:p>
          <w:p w14:paraId="4DBE8F67" w14:textId="77777777" w:rsidR="00F000B8" w:rsidRPr="00FF353C" w:rsidRDefault="00F000B8" w:rsidP="00F000B8">
            <w:pPr>
              <w:pStyle w:val="NormalLeft"/>
              <w:rPr>
                <w:ins w:id="2450" w:author="Author"/>
                <w:lang w:val="en-GB"/>
              </w:rPr>
            </w:pPr>
            <w:ins w:id="2451" w:author="Author">
              <w:r w:rsidRPr="00FF353C">
                <w:rPr>
                  <w:lang w:val="en-GB"/>
                </w:rPr>
                <w:t>10 — 10 and 22 Legal expenses insurance</w:t>
              </w:r>
            </w:ins>
          </w:p>
          <w:p w14:paraId="229041A7" w14:textId="77777777" w:rsidR="00F000B8" w:rsidRPr="00FF353C" w:rsidRDefault="00F000B8" w:rsidP="00F000B8">
            <w:pPr>
              <w:pStyle w:val="NormalLeft"/>
              <w:rPr>
                <w:ins w:id="2452" w:author="Author"/>
                <w:lang w:val="en-GB"/>
              </w:rPr>
            </w:pPr>
            <w:ins w:id="2453" w:author="Author">
              <w:r w:rsidRPr="00FF353C">
                <w:rPr>
                  <w:lang w:val="en-GB"/>
                </w:rPr>
                <w:t>11 — 11 and 23 Assistance</w:t>
              </w:r>
            </w:ins>
          </w:p>
          <w:p w14:paraId="13337857" w14:textId="77777777" w:rsidR="00F000B8" w:rsidRPr="00FF353C" w:rsidRDefault="00F000B8" w:rsidP="00F000B8">
            <w:pPr>
              <w:pStyle w:val="NormalLeft"/>
              <w:rPr>
                <w:ins w:id="2454" w:author="Author"/>
                <w:lang w:val="en-GB"/>
              </w:rPr>
            </w:pPr>
            <w:ins w:id="2455" w:author="Author">
              <w:r w:rsidRPr="00FF353C">
                <w:rPr>
                  <w:lang w:val="en-GB"/>
                </w:rPr>
                <w:t>12 — 12 and 24 Miscellaneous financial loss</w:t>
              </w:r>
            </w:ins>
          </w:p>
          <w:p w14:paraId="389C5ED3" w14:textId="77777777" w:rsidR="00F000B8" w:rsidRPr="00FF353C" w:rsidRDefault="00F000B8" w:rsidP="00F000B8">
            <w:pPr>
              <w:pStyle w:val="NormalLeft"/>
              <w:rPr>
                <w:ins w:id="2456" w:author="Author"/>
                <w:lang w:val="en-GB"/>
              </w:rPr>
            </w:pPr>
            <w:ins w:id="2457" w:author="Author">
              <w:r w:rsidRPr="00FF353C">
                <w:rPr>
                  <w:lang w:val="en-GB"/>
                </w:rPr>
                <w:t>25 — Non–proportional health reinsurance</w:t>
              </w:r>
            </w:ins>
          </w:p>
          <w:p w14:paraId="61EE877D" w14:textId="77777777" w:rsidR="00F000B8" w:rsidRPr="00FF353C" w:rsidRDefault="00F000B8" w:rsidP="00F000B8">
            <w:pPr>
              <w:pStyle w:val="NormalLeft"/>
              <w:rPr>
                <w:ins w:id="2458" w:author="Author"/>
                <w:lang w:val="en-GB"/>
              </w:rPr>
            </w:pPr>
            <w:ins w:id="2459" w:author="Author">
              <w:r w:rsidRPr="00FF353C">
                <w:rPr>
                  <w:lang w:val="en-GB"/>
                </w:rPr>
                <w:t>26 — Non–proportional casualty reinsurance</w:t>
              </w:r>
            </w:ins>
          </w:p>
          <w:p w14:paraId="16D0A127" w14:textId="77777777" w:rsidR="00F000B8" w:rsidRPr="00FF353C" w:rsidRDefault="00F000B8" w:rsidP="00F000B8">
            <w:pPr>
              <w:pStyle w:val="NormalLeft"/>
              <w:rPr>
                <w:ins w:id="2460" w:author="Author"/>
                <w:lang w:val="en-GB"/>
              </w:rPr>
            </w:pPr>
            <w:ins w:id="2461" w:author="Author">
              <w:r w:rsidRPr="00FF353C">
                <w:rPr>
                  <w:lang w:val="en-GB"/>
                </w:rPr>
                <w:t>27 — Non–proportional marine, aviation and transport reinsurance</w:t>
              </w:r>
            </w:ins>
          </w:p>
          <w:p w14:paraId="5B548056" w14:textId="5CC3075E" w:rsidR="00F000B8" w:rsidRPr="00FF353C" w:rsidRDefault="00F000B8" w:rsidP="00F000B8">
            <w:pPr>
              <w:pStyle w:val="NormalLeft"/>
              <w:rPr>
                <w:ins w:id="2462" w:author="Author"/>
                <w:lang w:val="en-GB"/>
              </w:rPr>
            </w:pPr>
            <w:ins w:id="2463" w:author="Author">
              <w:r w:rsidRPr="00FF353C">
                <w:rPr>
                  <w:lang w:val="en-GB"/>
                </w:rPr>
                <w:lastRenderedPageBreak/>
                <w:t>28 — Non–proportional property reinsurance</w:t>
              </w:r>
            </w:ins>
          </w:p>
        </w:tc>
      </w:tr>
    </w:tbl>
    <w:p w14:paraId="34ED87B1" w14:textId="77777777" w:rsidR="00E6364D" w:rsidRPr="00FF353C" w:rsidRDefault="00E6364D" w:rsidP="00E6364D">
      <w:pPr>
        <w:rPr>
          <w:lang w:val="en-GB"/>
        </w:rPr>
      </w:pPr>
    </w:p>
    <w:p w14:paraId="177B5078" w14:textId="77777777" w:rsidR="00E6364D" w:rsidRPr="00FF353C" w:rsidRDefault="00E6364D" w:rsidP="00E6364D">
      <w:pPr>
        <w:pStyle w:val="ManualHeading2"/>
        <w:numPr>
          <w:ilvl w:val="0"/>
          <w:numId w:val="0"/>
        </w:numPr>
        <w:ind w:left="851" w:hanging="851"/>
        <w:rPr>
          <w:lang w:val="en-GB"/>
        </w:rPr>
      </w:pPr>
      <w:r w:rsidRPr="00FF353C">
        <w:rPr>
          <w:i/>
          <w:iCs/>
          <w:lang w:val="en-GB"/>
        </w:rPr>
        <w:t>S.19.01 — Non–life insurance claims</w:t>
      </w:r>
    </w:p>
    <w:p w14:paraId="70CAC3CA" w14:textId="77777777" w:rsidR="00E6364D" w:rsidRPr="00FF353C" w:rsidRDefault="00E6364D" w:rsidP="00E6364D">
      <w:pPr>
        <w:rPr>
          <w:lang w:val="en-GB"/>
        </w:rPr>
      </w:pPr>
      <w:r w:rsidRPr="00FF353C">
        <w:rPr>
          <w:i/>
          <w:iCs/>
          <w:lang w:val="en-GB"/>
        </w:rPr>
        <w:t>General comments:</w:t>
      </w:r>
    </w:p>
    <w:p w14:paraId="2DC5FF11" w14:textId="79441846" w:rsidR="00E6364D" w:rsidRPr="00FF353C" w:rsidRDefault="00E6364D" w:rsidP="00E6364D">
      <w:pPr>
        <w:rPr>
          <w:ins w:id="2464" w:author="Author"/>
          <w:lang w:val="en-GB"/>
        </w:rPr>
      </w:pPr>
      <w:r w:rsidRPr="00FF353C">
        <w:rPr>
          <w:lang w:val="en-GB"/>
        </w:rPr>
        <w:t>This section relates to annual submission of information for individual entities.</w:t>
      </w:r>
    </w:p>
    <w:p w14:paraId="1FD6EB32" w14:textId="306CADDE" w:rsidR="00E6364D" w:rsidRPr="00FF353C" w:rsidRDefault="00E6364D" w:rsidP="00E6364D">
      <w:pPr>
        <w:rPr>
          <w:lang w:val="en-GB"/>
        </w:rPr>
      </w:pPr>
      <w:r w:rsidRPr="00FF353C">
        <w:rPr>
          <w:lang w:val="en-GB"/>
        </w:rPr>
        <w:t>Claims development triangles show the insurer's estimate of the cost of claims (claims paid and claims provisions under Solvency II valuation principle) and how this estimate develops over time.</w:t>
      </w:r>
    </w:p>
    <w:p w14:paraId="1309A39A" w14:textId="77777777" w:rsidR="00E6364D" w:rsidRPr="00FF353C" w:rsidRDefault="00E6364D" w:rsidP="00E6364D">
      <w:pPr>
        <w:rPr>
          <w:lang w:val="en-GB"/>
        </w:rPr>
      </w:pPr>
      <w:r w:rsidRPr="00FF353C">
        <w:rPr>
          <w:lang w:val="en-GB"/>
        </w:rPr>
        <w:t>Three set of triangles are required regarding claims paid, best estimate of claims provisions and RBNS claims.</w:t>
      </w:r>
    </w:p>
    <w:p w14:paraId="73D5F487" w14:textId="77777777" w:rsidR="00E6364D" w:rsidRPr="00FF353C" w:rsidRDefault="00E6364D" w:rsidP="00E6364D">
      <w:pPr>
        <w:rPr>
          <w:lang w:val="en-GB"/>
        </w:rPr>
      </w:pPr>
      <w:r w:rsidRPr="00FF353C">
        <w:rPr>
          <w:lang w:val="en-GB"/>
        </w:rPr>
        <w:t>This template shall be reported for each line of business, as defined in Annex I to Delegated Regulation (EU) 2015/35, and material considering the following specifications:</w:t>
      </w:r>
    </w:p>
    <w:p w14:paraId="7212D7F9" w14:textId="3EC44A54" w:rsidR="00E6364D" w:rsidRPr="00FF353C" w:rsidRDefault="00E6364D" w:rsidP="00E6364D">
      <w:pPr>
        <w:pStyle w:val="Point0"/>
        <w:rPr>
          <w:lang w:val="en-GB"/>
        </w:rPr>
      </w:pPr>
      <w:r w:rsidRPr="00FF353C">
        <w:rPr>
          <w:lang w:val="en-GB"/>
        </w:rPr>
        <w:tab/>
        <w:t>i.</w:t>
      </w:r>
      <w:r w:rsidRPr="00FF353C">
        <w:rPr>
          <w:lang w:val="en-GB"/>
        </w:rPr>
        <w:tab/>
        <w:t>reporting by line of business: it is required to report lines of business 1–12 (as reported in S.17.01) for both direct and accepted proportional reinsurance (to be reported together) and lines of business 25–28 for accepted non–proportional reinsurance</w:t>
      </w:r>
      <w:del w:id="2465" w:author="Author">
        <w:r w:rsidRPr="00FF353C" w:rsidDel="001D609A">
          <w:rPr>
            <w:lang w:val="en-GB"/>
          </w:rPr>
          <w:delText>;</w:delText>
        </w:r>
      </w:del>
      <w:ins w:id="2466" w:author="Author">
        <w:r w:rsidR="001D609A" w:rsidRPr="00FF353C">
          <w:rPr>
            <w:lang w:val="en-GB"/>
          </w:rPr>
          <w:t xml:space="preserve"> representing a coverage of 90% of the </w:t>
        </w:r>
        <w:r w:rsidR="0048116C">
          <w:rPr>
            <w:lang w:val="en-GB"/>
          </w:rPr>
          <w:t xml:space="preserve">non-life </w:t>
        </w:r>
        <w:r w:rsidR="001D609A" w:rsidRPr="00FF353C">
          <w:rPr>
            <w:lang w:val="en-GB"/>
          </w:rPr>
          <w:t>T</w:t>
        </w:r>
        <w:r w:rsidR="002F5A9C" w:rsidRPr="00FF353C">
          <w:rPr>
            <w:lang w:val="en-GB"/>
          </w:rPr>
          <w:t xml:space="preserve">echnical </w:t>
        </w:r>
        <w:r w:rsidR="001D609A" w:rsidRPr="00FF353C">
          <w:rPr>
            <w:lang w:val="en-GB"/>
          </w:rPr>
          <w:t>P</w:t>
        </w:r>
        <w:r w:rsidR="002F5A9C" w:rsidRPr="00FF353C">
          <w:rPr>
            <w:lang w:val="en-GB"/>
          </w:rPr>
          <w:t>rovisions</w:t>
        </w:r>
        <w:r w:rsidR="00F35C67" w:rsidRPr="00FF353C">
          <w:rPr>
            <w:lang w:val="en-GB"/>
          </w:rPr>
          <w:t xml:space="preserve">. </w:t>
        </w:r>
        <w:del w:id="2467" w:author="Author">
          <w:r w:rsidR="001D609A" w:rsidRPr="00FF353C" w:rsidDel="00F35C67">
            <w:rPr>
              <w:lang w:val="en-GB"/>
            </w:rPr>
            <w:delText> </w:delText>
          </w:r>
        </w:del>
        <w:r w:rsidR="00F35C67" w:rsidRPr="00FF353C">
          <w:rPr>
            <w:lang w:val="en-GB"/>
          </w:rPr>
          <w:t>Line</w:t>
        </w:r>
        <w:r w:rsidR="002F5A9C" w:rsidRPr="00FF353C">
          <w:rPr>
            <w:lang w:val="en-GB"/>
          </w:rPr>
          <w:t>s</w:t>
        </w:r>
        <w:r w:rsidR="00F35C67" w:rsidRPr="00FF353C">
          <w:rPr>
            <w:lang w:val="en-GB"/>
          </w:rPr>
          <w:t xml:space="preserve"> of business should be selected using a decreasing order of technical provisions</w:t>
        </w:r>
        <w:del w:id="2468" w:author="Author">
          <w:r w:rsidR="00F35C67" w:rsidRPr="00FF353C" w:rsidDel="002F5A9C">
            <w:rPr>
              <w:lang w:val="en-GB"/>
            </w:rPr>
            <w:delText>.</w:delText>
          </w:r>
        </w:del>
        <w:r w:rsidR="001D609A" w:rsidRPr="00FF353C">
          <w:rPr>
            <w:lang w:val="en-GB"/>
          </w:rPr>
          <w:t>;</w:t>
        </w:r>
      </w:ins>
    </w:p>
    <w:p w14:paraId="57F47240" w14:textId="532D3309" w:rsidR="00E6364D" w:rsidRPr="00FF353C" w:rsidRDefault="00E6364D" w:rsidP="00E6364D">
      <w:pPr>
        <w:pStyle w:val="Point0"/>
        <w:rPr>
          <w:lang w:val="en-GB"/>
        </w:rPr>
      </w:pPr>
      <w:r w:rsidRPr="00FF353C">
        <w:rPr>
          <w:lang w:val="en-GB"/>
        </w:rPr>
        <w:tab/>
        <w:t>ii.</w:t>
      </w:r>
      <w:r w:rsidRPr="00FF353C">
        <w:rPr>
          <w:lang w:val="en-GB"/>
        </w:rPr>
        <w:tab/>
        <w:t xml:space="preserve">If the total gross best estimate for one non–life line of business represents more than </w:t>
      </w:r>
      <w:del w:id="2469" w:author="Author">
        <w:r w:rsidRPr="00FF353C" w:rsidDel="0080088E">
          <w:rPr>
            <w:lang w:val="en-GB"/>
          </w:rPr>
          <w:delText>3</w:delText>
        </w:r>
      </w:del>
      <w:ins w:id="2470" w:author="Author">
        <w:r w:rsidR="0080088E" w:rsidRPr="00FF353C">
          <w:rPr>
            <w:lang w:val="en-GB"/>
          </w:rPr>
          <w:t>10</w:t>
        </w:r>
      </w:ins>
      <w:del w:id="2471" w:author="Author">
        <w:r w:rsidRPr="00FF353C" w:rsidDel="002F5A9C">
          <w:rPr>
            <w:lang w:val="en-GB"/>
          </w:rPr>
          <w:delText xml:space="preserve"> </w:delText>
        </w:r>
      </w:del>
      <w:r w:rsidRPr="00FF353C">
        <w:rPr>
          <w:lang w:val="en-GB"/>
        </w:rPr>
        <w:t>% of the total gross best estimate of the claims provision the information shall be reported with the following split by currencies in addition to the total for the line of business:</w:t>
      </w:r>
    </w:p>
    <w:p w14:paraId="3ADC59A3" w14:textId="5B5111D2" w:rsidR="00E6364D" w:rsidRPr="00FF353C" w:rsidDel="002F5A9C" w:rsidRDefault="00E6364D" w:rsidP="00F66FF8">
      <w:pPr>
        <w:pStyle w:val="Point1"/>
        <w:rPr>
          <w:del w:id="2472" w:author="Author"/>
          <w:lang w:val="en-GB"/>
        </w:rPr>
      </w:pPr>
      <w:r w:rsidRPr="00FF353C">
        <w:rPr>
          <w:lang w:val="en-GB"/>
        </w:rPr>
        <w:tab/>
        <w:t>a)</w:t>
      </w:r>
      <w:r w:rsidRPr="00FF353C">
        <w:rPr>
          <w:lang w:val="en-GB"/>
        </w:rPr>
        <w:tab/>
      </w:r>
      <w:del w:id="2473" w:author="Author">
        <w:r w:rsidRPr="00FF353C" w:rsidDel="00302836">
          <w:rPr>
            <w:lang w:val="en-GB"/>
          </w:rPr>
          <w:delText>Amounts in the reporting currency;</w:delText>
        </w:r>
      </w:del>
    </w:p>
    <w:p w14:paraId="32678B59" w14:textId="4547FFBD" w:rsidR="00E6364D" w:rsidRPr="00FF353C" w:rsidRDefault="00E6364D" w:rsidP="00E6364D">
      <w:pPr>
        <w:pStyle w:val="Point1"/>
        <w:rPr>
          <w:lang w:val="en-GB"/>
        </w:rPr>
      </w:pPr>
      <w:del w:id="2474" w:author="Author">
        <w:r w:rsidRPr="00FF353C" w:rsidDel="002F5A9C">
          <w:rPr>
            <w:lang w:val="en-GB"/>
          </w:rPr>
          <w:tab/>
          <w:delText>b)</w:delText>
        </w:r>
        <w:r w:rsidRPr="00FF353C" w:rsidDel="002F5A9C">
          <w:rPr>
            <w:lang w:val="en-GB"/>
          </w:rPr>
          <w:tab/>
        </w:r>
      </w:del>
      <w:r w:rsidRPr="00FF353C">
        <w:rPr>
          <w:lang w:val="en-GB"/>
        </w:rPr>
        <w:t>Amounts for any currency that represents more than 25 % of the gross best estimate of the claims provisions from that non–life line of business; or</w:t>
      </w:r>
    </w:p>
    <w:p w14:paraId="49599399" w14:textId="02173D1C" w:rsidR="00E6364D" w:rsidRPr="00FF353C" w:rsidRDefault="00E6364D" w:rsidP="00E6364D">
      <w:pPr>
        <w:pStyle w:val="Point1"/>
        <w:rPr>
          <w:lang w:val="en-GB"/>
        </w:rPr>
      </w:pPr>
      <w:r w:rsidRPr="00FF353C">
        <w:rPr>
          <w:lang w:val="en-GB"/>
        </w:rPr>
        <w:tab/>
      </w:r>
      <w:del w:id="2475" w:author="Author">
        <w:r w:rsidRPr="00FF353C" w:rsidDel="00896D3D">
          <w:rPr>
            <w:lang w:val="en-GB"/>
          </w:rPr>
          <w:delText>c</w:delText>
        </w:r>
      </w:del>
      <w:ins w:id="2476" w:author="Author">
        <w:r w:rsidR="00896D3D">
          <w:rPr>
            <w:lang w:val="en-GB"/>
          </w:rPr>
          <w:t>b</w:t>
        </w:r>
      </w:ins>
      <w:r w:rsidRPr="00FF353C">
        <w:rPr>
          <w:lang w:val="en-GB"/>
        </w:rPr>
        <w:t>)</w:t>
      </w:r>
      <w:r w:rsidRPr="00FF353C">
        <w:rPr>
          <w:lang w:val="en-GB"/>
        </w:rPr>
        <w:tab/>
        <w:t>Amounts for any currency that represents less than 25 % of the gross best estimate of the claims provisions from that non–life line of business but more than 5 % of total gross best estimate of the claims provisions.</w:t>
      </w:r>
    </w:p>
    <w:p w14:paraId="68686850" w14:textId="0E03C419" w:rsidR="00E6364D" w:rsidRPr="00FF353C" w:rsidRDefault="00E6364D" w:rsidP="00E6364D">
      <w:pPr>
        <w:pStyle w:val="Point0"/>
        <w:rPr>
          <w:lang w:val="en-GB"/>
        </w:rPr>
      </w:pPr>
      <w:r w:rsidRPr="00FF353C">
        <w:rPr>
          <w:lang w:val="en-GB"/>
        </w:rPr>
        <w:tab/>
        <w:t>iii.</w:t>
      </w:r>
      <w:r w:rsidRPr="00FF353C">
        <w:rPr>
          <w:lang w:val="en-GB"/>
        </w:rPr>
        <w:tab/>
        <w:t xml:space="preserve">If the total gross best estimate for one non–life line of business represents less than </w:t>
      </w:r>
      <w:del w:id="2477" w:author="Author">
        <w:r w:rsidRPr="00FF353C" w:rsidDel="0080088E">
          <w:rPr>
            <w:lang w:val="en-GB"/>
          </w:rPr>
          <w:delText xml:space="preserve">3 </w:delText>
        </w:r>
      </w:del>
      <w:ins w:id="2478" w:author="Author">
        <w:r w:rsidR="0080088E" w:rsidRPr="00FF353C">
          <w:rPr>
            <w:lang w:val="en-GB"/>
          </w:rPr>
          <w:t>10</w:t>
        </w:r>
        <w:del w:id="2479" w:author="Author">
          <w:r w:rsidR="0080088E" w:rsidRPr="00FF353C" w:rsidDel="002F5A9C">
            <w:rPr>
              <w:lang w:val="en-GB"/>
            </w:rPr>
            <w:delText xml:space="preserve"> </w:delText>
          </w:r>
        </w:del>
      </w:ins>
      <w:r w:rsidRPr="00FF353C">
        <w:rPr>
          <w:lang w:val="en-GB"/>
        </w:rPr>
        <w:t>% of the total gross best estimate of the claims provision no currency split is required, only the total for the line of business shall be reported.</w:t>
      </w:r>
    </w:p>
    <w:p w14:paraId="0876A2BA" w14:textId="0D66E555" w:rsidR="00E6364D" w:rsidRPr="00FF353C" w:rsidRDefault="00E6364D" w:rsidP="00E6364D">
      <w:pPr>
        <w:pStyle w:val="Point0"/>
        <w:rPr>
          <w:ins w:id="2480" w:author="Author"/>
          <w:lang w:val="en-GB"/>
        </w:rPr>
      </w:pPr>
      <w:r w:rsidRPr="00FF353C">
        <w:rPr>
          <w:lang w:val="en-GB"/>
        </w:rPr>
        <w:tab/>
        <w:t>iv.</w:t>
      </w:r>
      <w:r w:rsidRPr="00FF353C">
        <w:rPr>
          <w:lang w:val="en-GB"/>
        </w:rPr>
        <w:tab/>
        <w:t>The information by currency shall be reported in the original currency of the contracts unless otherwise specified.</w:t>
      </w:r>
    </w:p>
    <w:p w14:paraId="3F789990" w14:textId="34FD088D" w:rsidR="00191469" w:rsidRPr="00FF353C" w:rsidRDefault="00191469" w:rsidP="00E6364D">
      <w:pPr>
        <w:pStyle w:val="Point0"/>
        <w:rPr>
          <w:lang w:val="en-GB"/>
        </w:rPr>
      </w:pPr>
      <w:ins w:id="2481" w:author="Author">
        <w:r w:rsidRPr="00FF353C">
          <w:rPr>
            <w:lang w:val="en-GB"/>
          </w:rPr>
          <w:tab/>
          <w:t>v.</w:t>
        </w:r>
        <w:r w:rsidRPr="00FF353C">
          <w:rPr>
            <w:lang w:val="en-GB"/>
          </w:rPr>
          <w:tab/>
          <w:t xml:space="preserve">For captive insurance </w:t>
        </w:r>
        <w:r w:rsidR="0088030F" w:rsidRPr="00FF353C">
          <w:rPr>
            <w:lang w:val="en-GB"/>
          </w:rPr>
          <w:t xml:space="preserve">and reinsurance </w:t>
        </w:r>
        <w:del w:id="2482" w:author="Author">
          <w:r w:rsidRPr="00FF353C">
            <w:rPr>
              <w:lang w:val="en-GB"/>
            </w:rPr>
            <w:delText xml:space="preserve">insurance </w:delText>
          </w:r>
        </w:del>
        <w:r w:rsidRPr="00FF353C">
          <w:rPr>
            <w:lang w:val="en-GB"/>
          </w:rPr>
          <w:t>undertaking</w:t>
        </w:r>
        <w:r w:rsidR="00C5198A" w:rsidRPr="00FF353C">
          <w:rPr>
            <w:lang w:val="en-GB"/>
          </w:rPr>
          <w:t xml:space="preserve">s meeting the </w:t>
        </w:r>
        <w:del w:id="2483" w:author="Author">
          <w:r w:rsidR="00C5198A" w:rsidRPr="00FF353C" w:rsidDel="00146F54">
            <w:rPr>
              <w:lang w:val="en-GB"/>
            </w:rPr>
            <w:delText>proportionality criteria set out in the Regulation</w:delText>
          </w:r>
        </w:del>
        <w:r w:rsidR="00146F54">
          <w:rPr>
            <w:lang w:val="en-GB"/>
          </w:rPr>
          <w:t>definition of article 1a</w:t>
        </w:r>
        <w:r w:rsidR="00C5198A" w:rsidRPr="00FF353C">
          <w:rPr>
            <w:lang w:val="en-GB"/>
          </w:rPr>
          <w:t>,</w:t>
        </w:r>
        <w:r w:rsidRPr="00FF353C">
          <w:rPr>
            <w:lang w:val="en-GB"/>
          </w:rPr>
          <w:t xml:space="preserve"> this template shall be reported without </w:t>
        </w:r>
        <w:r w:rsidR="00354FB7" w:rsidRPr="00FF353C">
          <w:rPr>
            <w:lang w:val="en-GB"/>
          </w:rPr>
          <w:t xml:space="preserve">the </w:t>
        </w:r>
        <w:r w:rsidRPr="00FF353C">
          <w:rPr>
            <w:lang w:val="en-GB"/>
          </w:rPr>
          <w:t>currency split i.e. Z0030 is reported always as Total.</w:t>
        </w:r>
      </w:ins>
    </w:p>
    <w:p w14:paraId="05579714" w14:textId="1BA57FFD" w:rsidR="00354FB7" w:rsidRPr="00FF353C" w:rsidRDefault="00354FB7" w:rsidP="00E6364D">
      <w:pPr>
        <w:rPr>
          <w:ins w:id="2484" w:author="Author"/>
          <w:lang w:val="en-GB"/>
        </w:rPr>
      </w:pPr>
      <w:ins w:id="2485" w:author="Author">
        <w:r w:rsidRPr="00FF353C">
          <w:rPr>
            <w:lang w:val="en-GB"/>
          </w:rPr>
          <w:t>The negative technical provisions at the level of the line of business or currencies shall be considered with absolute value for the purpose of the calculation of the materiality of the above thresholds.</w:t>
        </w:r>
      </w:ins>
    </w:p>
    <w:p w14:paraId="4A4D7D61" w14:textId="579B8C06" w:rsidR="00E6364D" w:rsidRPr="00FF353C" w:rsidRDefault="00E6364D" w:rsidP="00E6364D">
      <w:pPr>
        <w:rPr>
          <w:lang w:val="en-GB"/>
        </w:rPr>
      </w:pPr>
      <w:r w:rsidRPr="00FF353C">
        <w:rPr>
          <w:lang w:val="en-GB"/>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w:t>
      </w:r>
      <w:r w:rsidRPr="00FF353C">
        <w:rPr>
          <w:lang w:val="en-GB"/>
        </w:rPr>
        <w:lastRenderedPageBreak/>
        <w:t>or underwriting year according to how they manage each line of business, provided that they use the same year consistently, year on year.</w:t>
      </w:r>
    </w:p>
    <w:p w14:paraId="19CFDAD7" w14:textId="77777777" w:rsidR="00E6364D" w:rsidRPr="00FF353C" w:rsidRDefault="00E6364D" w:rsidP="00E6364D">
      <w:pPr>
        <w:rPr>
          <w:lang w:val="en-GB"/>
        </w:rPr>
      </w:pPr>
      <w:r w:rsidRPr="00FF353C">
        <w:rPr>
          <w:lang w:val="en-GB"/>
        </w:rPr>
        <w:t>The default length of run–off triangle is 15 + 1 years for all lines of business but the reporting requirement is based on the undertakings' claims development (if length of the claims settlement cycle is shorter than 15 years, undertakings are required to report according to the internal shorter development).</w:t>
      </w:r>
    </w:p>
    <w:p w14:paraId="560B3376" w14:textId="77777777" w:rsidR="00E6364D" w:rsidRPr="00FF353C" w:rsidRDefault="00E6364D" w:rsidP="00E6364D">
      <w:pPr>
        <w:rPr>
          <w:lang w:val="en-GB"/>
        </w:rPr>
      </w:pPr>
      <w:r w:rsidRPr="00FF353C">
        <w:rPr>
          <w:lang w:val="en-GB"/>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on–going reporting will be applied (i.e. the shorter between 15 + 1 years and the undertakings' claims settlement cycle).</w:t>
      </w:r>
    </w:p>
    <w:p w14:paraId="06C2090B" w14:textId="3F23D6C8" w:rsidR="00E6364D" w:rsidRPr="00FF353C" w:rsidRDefault="00E6364D" w:rsidP="00E6364D">
      <w:pPr>
        <w:rPr>
          <w:lang w:val="en-GB"/>
        </w:rPr>
      </w:pPr>
      <w:r w:rsidRPr="00FF353C">
        <w:rPr>
          <w:lang w:val="en-GB"/>
        </w:rPr>
        <w:t>All or part of an obligation moves from S.19.01 into S.16.01, when both of the</w:t>
      </w:r>
      <w:ins w:id="2486" w:author="Author">
        <w:r w:rsidR="00784409">
          <w:rPr>
            <w:lang w:val="en-GB"/>
          </w:rPr>
          <w:t xml:space="preserve"> below</w:t>
        </w:r>
      </w:ins>
      <w:r w:rsidRPr="00FF353C">
        <w:rPr>
          <w:lang w:val="en-GB"/>
        </w:rPr>
        <w:t xml:space="preserve"> conditions </w:t>
      </w:r>
      <w:del w:id="2487" w:author="Author">
        <w:r w:rsidRPr="00FF353C" w:rsidDel="00784409">
          <w:rPr>
            <w:lang w:val="en-GB"/>
          </w:rPr>
          <w:delText xml:space="preserve">below </w:delText>
        </w:r>
      </w:del>
      <w:r w:rsidRPr="00FF353C">
        <w:rPr>
          <w:lang w:val="en-GB"/>
        </w:rPr>
        <w:t>are met:</w:t>
      </w:r>
    </w:p>
    <w:p w14:paraId="5CE18FEF" w14:textId="77777777" w:rsidR="00E6364D" w:rsidRPr="00FF353C" w:rsidRDefault="00E6364D" w:rsidP="00E6364D">
      <w:pPr>
        <w:pStyle w:val="Point0"/>
        <w:rPr>
          <w:lang w:val="en-GB"/>
        </w:rPr>
      </w:pPr>
      <w:r w:rsidRPr="00FF353C">
        <w:rPr>
          <w:lang w:val="en-GB"/>
        </w:rPr>
        <w:tab/>
        <w:t>iii.</w:t>
      </w:r>
      <w:r w:rsidRPr="00FF353C">
        <w:rPr>
          <w:lang w:val="en-GB"/>
        </w:rPr>
        <w:tab/>
        <w:t>All or part of the obligation has been formally settled as an annuity; and</w:t>
      </w:r>
    </w:p>
    <w:p w14:paraId="545BB2B8" w14:textId="77777777" w:rsidR="00E6364D" w:rsidRPr="00FF353C" w:rsidRDefault="00E6364D" w:rsidP="00E6364D">
      <w:pPr>
        <w:pStyle w:val="Point0"/>
        <w:rPr>
          <w:lang w:val="en-GB"/>
        </w:rPr>
      </w:pPr>
      <w:r w:rsidRPr="00FF353C">
        <w:rPr>
          <w:lang w:val="en-GB"/>
        </w:rPr>
        <w:tab/>
        <w:t>iv.</w:t>
      </w:r>
      <w:r w:rsidRPr="00FF353C">
        <w:rPr>
          <w:lang w:val="en-GB"/>
        </w:rPr>
        <w:tab/>
        <w:t>a best estimate of an obligation formally settled as an annuity can be established using life techniques.</w:t>
      </w:r>
    </w:p>
    <w:p w14:paraId="5CE41016" w14:textId="77777777" w:rsidR="00E6364D" w:rsidRPr="00FF353C" w:rsidRDefault="00E6364D" w:rsidP="00E6364D">
      <w:pPr>
        <w:rPr>
          <w:lang w:val="en-GB"/>
        </w:rPr>
      </w:pPr>
      <w:r w:rsidRPr="00FF353C">
        <w:rPr>
          <w:lang w:val="en-GB"/>
        </w:rPr>
        <w:t>Formally settled as an annuity typically means that a legal process has ordered that the beneficiary is to receive payments as an annuity.</w:t>
      </w:r>
    </w:p>
    <w:p w14:paraId="344A14A1" w14:textId="7ED123C4" w:rsidR="00E6364D" w:rsidRDefault="00E6364D" w:rsidP="00E6364D">
      <w:pPr>
        <w:rPr>
          <w:ins w:id="2488" w:author="Author"/>
          <w:lang w:val="en-GB"/>
        </w:rPr>
      </w:pPr>
      <w:r w:rsidRPr="00FF353C">
        <w:rPr>
          <w:lang w:val="en-GB"/>
        </w:rPr>
        <w:t>The sum of provisions in templates S.16.01 and S.19.01 for one non–life line of business, as defined in Annex I to Delegated Regulation (EU) 2015/35, represents the total claims reserves originating from this line of business.</w:t>
      </w:r>
    </w:p>
    <w:p w14:paraId="38561522" w14:textId="77CDA07D" w:rsidR="005501F0" w:rsidRPr="00FF353C" w:rsidRDefault="005501F0" w:rsidP="00E6364D">
      <w:pPr>
        <w:rPr>
          <w:lang w:val="en-GB"/>
        </w:rPr>
      </w:pPr>
      <w:ins w:id="2489" w:author="Author">
        <w:r w:rsidRPr="005501F0">
          <w:rPr>
            <w:lang w:val="en-GB"/>
          </w:rPr>
          <w:t>If option „2 – reporting currency“ is selected in Z0040 “currency conv</w:t>
        </w:r>
        <w:r>
          <w:rPr>
            <w:lang w:val="en-GB"/>
          </w:rPr>
          <w:t xml:space="preserve">ersion”, the default value </w:t>
        </w:r>
        <w:r w:rsidRPr="005501F0">
          <w:rPr>
            <w:lang w:val="en-GB"/>
          </w:rPr>
          <w:t>should be reported in Z0030 “currency”.</w:t>
        </w:r>
      </w:ins>
    </w:p>
    <w:tbl>
      <w:tblPr>
        <w:tblW w:w="0" w:type="auto"/>
        <w:tblLayout w:type="fixed"/>
        <w:tblLook w:val="0000" w:firstRow="0" w:lastRow="0" w:firstColumn="0" w:lastColumn="0" w:noHBand="0" w:noVBand="0"/>
      </w:tblPr>
      <w:tblGrid>
        <w:gridCol w:w="1114"/>
        <w:gridCol w:w="2043"/>
        <w:gridCol w:w="6129"/>
      </w:tblGrid>
      <w:tr w:rsidR="00E6364D" w:rsidRPr="00FF353C" w14:paraId="53F87940" w14:textId="77777777" w:rsidTr="00485DF3">
        <w:tc>
          <w:tcPr>
            <w:tcW w:w="1114" w:type="dxa"/>
            <w:tcBorders>
              <w:top w:val="single" w:sz="2" w:space="0" w:color="auto"/>
              <w:left w:val="single" w:sz="2" w:space="0" w:color="auto"/>
              <w:bottom w:val="single" w:sz="2" w:space="0" w:color="auto"/>
              <w:right w:val="single" w:sz="2" w:space="0" w:color="auto"/>
            </w:tcBorders>
          </w:tcPr>
          <w:p w14:paraId="190628E7" w14:textId="77777777" w:rsidR="00E6364D" w:rsidRPr="00FF353C"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1C5BD32D" w14:textId="77777777" w:rsidR="00E6364D" w:rsidRPr="00FF353C" w:rsidRDefault="00E6364D" w:rsidP="00485DF3">
            <w:pPr>
              <w:pStyle w:val="NormalCentered"/>
              <w:rPr>
                <w:lang w:val="en-GB"/>
              </w:rPr>
            </w:pPr>
            <w:r w:rsidRPr="00FF353C">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09C1341A" w14:textId="77777777" w:rsidR="00E6364D" w:rsidRPr="00FF353C" w:rsidRDefault="00E6364D" w:rsidP="00485DF3">
            <w:pPr>
              <w:pStyle w:val="NormalCentered"/>
              <w:rPr>
                <w:lang w:val="en-GB"/>
              </w:rPr>
            </w:pPr>
            <w:r w:rsidRPr="00FF353C">
              <w:rPr>
                <w:lang w:val="en-GB"/>
              </w:rPr>
              <w:t>INSTRUCTIONS</w:t>
            </w:r>
          </w:p>
        </w:tc>
      </w:tr>
      <w:tr w:rsidR="00E6364D" w:rsidRPr="00FF353C" w14:paraId="3CE725CD" w14:textId="77777777" w:rsidTr="00485DF3">
        <w:tc>
          <w:tcPr>
            <w:tcW w:w="1114" w:type="dxa"/>
            <w:tcBorders>
              <w:top w:val="single" w:sz="2" w:space="0" w:color="auto"/>
              <w:left w:val="single" w:sz="2" w:space="0" w:color="auto"/>
              <w:bottom w:val="single" w:sz="2" w:space="0" w:color="auto"/>
              <w:right w:val="single" w:sz="2" w:space="0" w:color="auto"/>
            </w:tcBorders>
          </w:tcPr>
          <w:p w14:paraId="7E5061BD" w14:textId="77777777" w:rsidR="00E6364D" w:rsidRPr="00FF353C" w:rsidRDefault="00E6364D" w:rsidP="00485DF3">
            <w:pPr>
              <w:pStyle w:val="NormalLeft"/>
              <w:rPr>
                <w:lang w:val="en-GB"/>
              </w:rPr>
            </w:pPr>
            <w:r w:rsidRPr="00FF353C">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6CC29987" w14:textId="77777777" w:rsidR="00E6364D" w:rsidRPr="00FF353C" w:rsidRDefault="00E6364D" w:rsidP="00485DF3">
            <w:pPr>
              <w:pStyle w:val="NormalLeft"/>
              <w:rPr>
                <w:lang w:val="en-GB"/>
              </w:rPr>
            </w:pPr>
            <w:r w:rsidRPr="00FF353C">
              <w:rPr>
                <w:lang w:val="en-GB"/>
              </w:rPr>
              <w:t>Line of Business</w:t>
            </w:r>
          </w:p>
        </w:tc>
        <w:tc>
          <w:tcPr>
            <w:tcW w:w="6129" w:type="dxa"/>
            <w:tcBorders>
              <w:top w:val="single" w:sz="2" w:space="0" w:color="auto"/>
              <w:left w:val="single" w:sz="2" w:space="0" w:color="auto"/>
              <w:bottom w:val="single" w:sz="2" w:space="0" w:color="auto"/>
              <w:right w:val="single" w:sz="2" w:space="0" w:color="auto"/>
            </w:tcBorders>
          </w:tcPr>
          <w:p w14:paraId="0088B247" w14:textId="77777777" w:rsidR="00E6364D" w:rsidRPr="00FF353C" w:rsidRDefault="00E6364D" w:rsidP="00485DF3">
            <w:pPr>
              <w:pStyle w:val="NormalLeft"/>
              <w:rPr>
                <w:lang w:val="en-GB"/>
              </w:rPr>
            </w:pPr>
            <w:r w:rsidRPr="00FF353C">
              <w:rPr>
                <w:lang w:val="en-GB"/>
              </w:rPr>
              <w:t>Identification of the line of business, as defined in Annex I to Delegated Regulation (EU) 2015/35, reported. The following closed list shall be used:</w:t>
            </w:r>
          </w:p>
          <w:p w14:paraId="172C065E" w14:textId="77777777" w:rsidR="00E6364D" w:rsidRPr="00FF353C" w:rsidRDefault="00E6364D" w:rsidP="00485DF3">
            <w:pPr>
              <w:pStyle w:val="NormalLeft"/>
              <w:rPr>
                <w:lang w:val="en-GB"/>
              </w:rPr>
            </w:pPr>
            <w:r w:rsidRPr="00FF353C">
              <w:rPr>
                <w:lang w:val="en-GB"/>
              </w:rPr>
              <w:t>1 — 1 and 13 Medical expense insurance</w:t>
            </w:r>
          </w:p>
          <w:p w14:paraId="0EFCFCF3" w14:textId="77777777" w:rsidR="00E6364D" w:rsidRPr="00FF353C" w:rsidRDefault="00E6364D" w:rsidP="00485DF3">
            <w:pPr>
              <w:pStyle w:val="NormalLeft"/>
              <w:rPr>
                <w:lang w:val="en-GB"/>
              </w:rPr>
            </w:pPr>
            <w:r w:rsidRPr="00FF353C">
              <w:rPr>
                <w:lang w:val="en-GB"/>
              </w:rPr>
              <w:t>2 — 2 and 14 Income protection insurance</w:t>
            </w:r>
          </w:p>
          <w:p w14:paraId="1A80A91E" w14:textId="77777777" w:rsidR="00E6364D" w:rsidRPr="00FF353C" w:rsidRDefault="00E6364D" w:rsidP="00485DF3">
            <w:pPr>
              <w:pStyle w:val="NormalLeft"/>
              <w:rPr>
                <w:lang w:val="en-GB"/>
              </w:rPr>
            </w:pPr>
            <w:r w:rsidRPr="00FF353C">
              <w:rPr>
                <w:lang w:val="en-GB"/>
              </w:rPr>
              <w:t>3 — 3 and 15 Workers' compensation insurance</w:t>
            </w:r>
          </w:p>
          <w:p w14:paraId="54E4B3E2" w14:textId="77777777" w:rsidR="00E6364D" w:rsidRPr="00FF353C" w:rsidRDefault="00E6364D" w:rsidP="00485DF3">
            <w:pPr>
              <w:pStyle w:val="NormalLeft"/>
              <w:rPr>
                <w:lang w:val="en-GB"/>
              </w:rPr>
            </w:pPr>
            <w:r w:rsidRPr="00FF353C">
              <w:rPr>
                <w:lang w:val="en-GB"/>
              </w:rPr>
              <w:t>4 — 4 and 16 Motor vehicle liability insurance</w:t>
            </w:r>
          </w:p>
          <w:p w14:paraId="64D5CE56" w14:textId="77777777" w:rsidR="00E6364D" w:rsidRPr="00FF353C" w:rsidRDefault="00E6364D" w:rsidP="00485DF3">
            <w:pPr>
              <w:pStyle w:val="NormalLeft"/>
              <w:rPr>
                <w:lang w:val="en-GB"/>
              </w:rPr>
            </w:pPr>
            <w:r w:rsidRPr="00FF353C">
              <w:rPr>
                <w:lang w:val="en-GB"/>
              </w:rPr>
              <w:t>5 — 5 and 17 Other motor insurance</w:t>
            </w:r>
          </w:p>
          <w:p w14:paraId="7959AAAE" w14:textId="77777777" w:rsidR="00E6364D" w:rsidRPr="00FF353C" w:rsidRDefault="00E6364D" w:rsidP="00485DF3">
            <w:pPr>
              <w:pStyle w:val="NormalLeft"/>
              <w:rPr>
                <w:lang w:val="en-GB"/>
              </w:rPr>
            </w:pPr>
            <w:r w:rsidRPr="00FF353C">
              <w:rPr>
                <w:lang w:val="en-GB"/>
              </w:rPr>
              <w:t>6 — 6 and 18 Marine, aviation and transport insurance</w:t>
            </w:r>
          </w:p>
          <w:p w14:paraId="7FF5D58F" w14:textId="77777777" w:rsidR="00E6364D" w:rsidRPr="00FF353C" w:rsidRDefault="00E6364D" w:rsidP="00485DF3">
            <w:pPr>
              <w:pStyle w:val="NormalLeft"/>
              <w:rPr>
                <w:lang w:val="en-GB"/>
              </w:rPr>
            </w:pPr>
            <w:r w:rsidRPr="00FF353C">
              <w:rPr>
                <w:lang w:val="en-GB"/>
              </w:rPr>
              <w:t>7 — 7 and 19 Fire and other damage to property insurance</w:t>
            </w:r>
          </w:p>
          <w:p w14:paraId="150ED500" w14:textId="77777777" w:rsidR="00E6364D" w:rsidRPr="00FF353C" w:rsidRDefault="00E6364D" w:rsidP="00485DF3">
            <w:pPr>
              <w:pStyle w:val="NormalLeft"/>
              <w:rPr>
                <w:lang w:val="en-GB"/>
              </w:rPr>
            </w:pPr>
            <w:r w:rsidRPr="00FF353C">
              <w:rPr>
                <w:lang w:val="en-GB"/>
              </w:rPr>
              <w:t>8 — 8 and 20 General liability insurance</w:t>
            </w:r>
          </w:p>
          <w:p w14:paraId="750E12D3" w14:textId="77777777" w:rsidR="00E6364D" w:rsidRPr="00FF353C" w:rsidRDefault="00E6364D" w:rsidP="00485DF3">
            <w:pPr>
              <w:pStyle w:val="NormalLeft"/>
              <w:rPr>
                <w:lang w:val="en-GB"/>
              </w:rPr>
            </w:pPr>
            <w:r w:rsidRPr="00FF353C">
              <w:rPr>
                <w:lang w:val="en-GB"/>
              </w:rPr>
              <w:t>9 — 9 and 21 Credit and suretyship insurance</w:t>
            </w:r>
          </w:p>
          <w:p w14:paraId="37F520D7" w14:textId="77777777" w:rsidR="00E6364D" w:rsidRPr="00FF353C" w:rsidRDefault="00E6364D" w:rsidP="00485DF3">
            <w:pPr>
              <w:pStyle w:val="NormalLeft"/>
              <w:rPr>
                <w:lang w:val="en-GB"/>
              </w:rPr>
            </w:pPr>
            <w:r w:rsidRPr="00FF353C">
              <w:rPr>
                <w:lang w:val="en-GB"/>
              </w:rPr>
              <w:t>10 — 10 and 22 Legal expenses insurance</w:t>
            </w:r>
          </w:p>
          <w:p w14:paraId="51F99911" w14:textId="77777777" w:rsidR="00E6364D" w:rsidRPr="00FF353C" w:rsidRDefault="00E6364D" w:rsidP="00485DF3">
            <w:pPr>
              <w:pStyle w:val="NormalLeft"/>
              <w:rPr>
                <w:lang w:val="en-GB"/>
              </w:rPr>
            </w:pPr>
            <w:r w:rsidRPr="00FF353C">
              <w:rPr>
                <w:lang w:val="en-GB"/>
              </w:rPr>
              <w:t>11 — 11 and 23 Assistance</w:t>
            </w:r>
          </w:p>
          <w:p w14:paraId="6F720D85" w14:textId="77777777" w:rsidR="00E6364D" w:rsidRPr="00FF353C" w:rsidRDefault="00E6364D" w:rsidP="00485DF3">
            <w:pPr>
              <w:pStyle w:val="NormalLeft"/>
              <w:rPr>
                <w:lang w:val="en-GB"/>
              </w:rPr>
            </w:pPr>
            <w:r w:rsidRPr="00FF353C">
              <w:rPr>
                <w:lang w:val="en-GB"/>
              </w:rPr>
              <w:t>12 — 12 and 24 Miscellaneous financial loss</w:t>
            </w:r>
          </w:p>
          <w:p w14:paraId="057D9A2F" w14:textId="77777777" w:rsidR="00E6364D" w:rsidRPr="00FF353C" w:rsidRDefault="00E6364D" w:rsidP="00485DF3">
            <w:pPr>
              <w:pStyle w:val="NormalLeft"/>
              <w:rPr>
                <w:lang w:val="en-GB"/>
              </w:rPr>
            </w:pPr>
            <w:r w:rsidRPr="00FF353C">
              <w:rPr>
                <w:lang w:val="en-GB"/>
              </w:rPr>
              <w:t>25 — Non–proportional health reinsurance</w:t>
            </w:r>
          </w:p>
          <w:p w14:paraId="3E90C215" w14:textId="77777777" w:rsidR="00E6364D" w:rsidRPr="00FF353C" w:rsidRDefault="00E6364D" w:rsidP="00485DF3">
            <w:pPr>
              <w:pStyle w:val="NormalLeft"/>
              <w:rPr>
                <w:lang w:val="en-GB"/>
              </w:rPr>
            </w:pPr>
            <w:r w:rsidRPr="00FF353C">
              <w:rPr>
                <w:lang w:val="en-GB"/>
              </w:rPr>
              <w:lastRenderedPageBreak/>
              <w:t>26 — Non–proportional casualty reinsurance</w:t>
            </w:r>
          </w:p>
          <w:p w14:paraId="527284A2" w14:textId="77777777" w:rsidR="00E6364D" w:rsidRPr="00FF353C" w:rsidRDefault="00E6364D" w:rsidP="00485DF3">
            <w:pPr>
              <w:pStyle w:val="NormalLeft"/>
              <w:rPr>
                <w:lang w:val="en-GB"/>
              </w:rPr>
            </w:pPr>
            <w:r w:rsidRPr="00FF353C">
              <w:rPr>
                <w:lang w:val="en-GB"/>
              </w:rPr>
              <w:t>27 — Non–proportional marine, aviation and transport reinsurance</w:t>
            </w:r>
          </w:p>
          <w:p w14:paraId="0E570F00" w14:textId="77777777" w:rsidR="00E6364D" w:rsidRPr="00FF353C" w:rsidRDefault="00E6364D" w:rsidP="00485DF3">
            <w:pPr>
              <w:pStyle w:val="NormalLeft"/>
              <w:rPr>
                <w:lang w:val="en-GB"/>
              </w:rPr>
            </w:pPr>
            <w:r w:rsidRPr="00FF353C">
              <w:rPr>
                <w:lang w:val="en-GB"/>
              </w:rPr>
              <w:t>28 — Non–proportional property reinsurance</w:t>
            </w:r>
          </w:p>
        </w:tc>
      </w:tr>
      <w:tr w:rsidR="00E6364D" w:rsidRPr="00FF353C" w14:paraId="4F55E883" w14:textId="77777777" w:rsidTr="00485DF3">
        <w:tc>
          <w:tcPr>
            <w:tcW w:w="1114" w:type="dxa"/>
            <w:tcBorders>
              <w:top w:val="single" w:sz="2" w:space="0" w:color="auto"/>
              <w:left w:val="single" w:sz="2" w:space="0" w:color="auto"/>
              <w:bottom w:val="single" w:sz="2" w:space="0" w:color="auto"/>
              <w:right w:val="single" w:sz="2" w:space="0" w:color="auto"/>
            </w:tcBorders>
          </w:tcPr>
          <w:p w14:paraId="0AA20929" w14:textId="77777777" w:rsidR="00E6364D" w:rsidRPr="00FF353C" w:rsidRDefault="00E6364D" w:rsidP="00485DF3">
            <w:pPr>
              <w:pStyle w:val="NormalLeft"/>
              <w:rPr>
                <w:lang w:val="en-GB"/>
              </w:rPr>
            </w:pPr>
            <w:r w:rsidRPr="00FF353C">
              <w:rPr>
                <w:lang w:val="en-GB"/>
              </w:rPr>
              <w:lastRenderedPageBreak/>
              <w:t>Z0020</w:t>
            </w:r>
          </w:p>
        </w:tc>
        <w:tc>
          <w:tcPr>
            <w:tcW w:w="2043" w:type="dxa"/>
            <w:tcBorders>
              <w:top w:val="single" w:sz="2" w:space="0" w:color="auto"/>
              <w:left w:val="single" w:sz="2" w:space="0" w:color="auto"/>
              <w:bottom w:val="single" w:sz="2" w:space="0" w:color="auto"/>
              <w:right w:val="single" w:sz="2" w:space="0" w:color="auto"/>
            </w:tcBorders>
          </w:tcPr>
          <w:p w14:paraId="05461BA7" w14:textId="77777777" w:rsidR="00E6364D" w:rsidRPr="00FF353C" w:rsidRDefault="00E6364D" w:rsidP="00485DF3">
            <w:pPr>
              <w:pStyle w:val="NormalLeft"/>
              <w:rPr>
                <w:lang w:val="en-GB"/>
              </w:rPr>
            </w:pPr>
            <w:r w:rsidRPr="00FF353C">
              <w:rPr>
                <w:lang w:val="en-GB"/>
              </w:rPr>
              <w:t>Accident year or Underwriting year</w:t>
            </w:r>
          </w:p>
        </w:tc>
        <w:tc>
          <w:tcPr>
            <w:tcW w:w="6129" w:type="dxa"/>
            <w:tcBorders>
              <w:top w:val="single" w:sz="2" w:space="0" w:color="auto"/>
              <w:left w:val="single" w:sz="2" w:space="0" w:color="auto"/>
              <w:bottom w:val="single" w:sz="2" w:space="0" w:color="auto"/>
              <w:right w:val="single" w:sz="2" w:space="0" w:color="auto"/>
            </w:tcBorders>
          </w:tcPr>
          <w:p w14:paraId="6D9F7A28" w14:textId="77777777" w:rsidR="00E6364D" w:rsidRPr="00FF353C" w:rsidRDefault="00E6364D" w:rsidP="00485DF3">
            <w:pPr>
              <w:pStyle w:val="NormalLeft"/>
              <w:rPr>
                <w:lang w:val="en-GB"/>
              </w:rPr>
            </w:pPr>
            <w:r w:rsidRPr="00FF353C">
              <w:rPr>
                <w:lang w:val="en-GB"/>
              </w:rPr>
              <w:t>Report the standard used by the undertakings for reporting of claims development. One of the options from the following closed list shall be used:</w:t>
            </w:r>
          </w:p>
          <w:p w14:paraId="1A1E3BFB" w14:textId="77777777" w:rsidR="00E6364D" w:rsidRPr="00FF353C" w:rsidRDefault="00E6364D" w:rsidP="00485DF3">
            <w:pPr>
              <w:pStyle w:val="NormalLeft"/>
              <w:rPr>
                <w:lang w:val="en-GB"/>
              </w:rPr>
            </w:pPr>
            <w:r w:rsidRPr="00FF353C">
              <w:rPr>
                <w:lang w:val="en-GB"/>
              </w:rPr>
              <w:t>1 — Accident year</w:t>
            </w:r>
          </w:p>
          <w:p w14:paraId="14EFD1F2" w14:textId="77777777" w:rsidR="00E6364D" w:rsidRPr="00FF353C" w:rsidRDefault="00E6364D" w:rsidP="00485DF3">
            <w:pPr>
              <w:pStyle w:val="NormalLeft"/>
              <w:rPr>
                <w:lang w:val="en-GB"/>
              </w:rPr>
            </w:pPr>
            <w:r w:rsidRPr="00FF353C">
              <w:rPr>
                <w:lang w:val="en-GB"/>
              </w:rPr>
              <w:t>2 — Underwriting year</w:t>
            </w:r>
          </w:p>
        </w:tc>
      </w:tr>
      <w:tr w:rsidR="00E6364D" w:rsidRPr="00FF353C" w14:paraId="118A3571" w14:textId="77777777" w:rsidTr="00485DF3">
        <w:tc>
          <w:tcPr>
            <w:tcW w:w="1114" w:type="dxa"/>
            <w:tcBorders>
              <w:top w:val="single" w:sz="2" w:space="0" w:color="auto"/>
              <w:left w:val="single" w:sz="2" w:space="0" w:color="auto"/>
              <w:bottom w:val="single" w:sz="2" w:space="0" w:color="auto"/>
              <w:right w:val="single" w:sz="2" w:space="0" w:color="auto"/>
            </w:tcBorders>
          </w:tcPr>
          <w:p w14:paraId="2DC5BAE3" w14:textId="77777777" w:rsidR="00E6364D" w:rsidRPr="00FF353C" w:rsidRDefault="00E6364D" w:rsidP="00485DF3">
            <w:pPr>
              <w:pStyle w:val="NormalLeft"/>
              <w:rPr>
                <w:lang w:val="en-GB"/>
              </w:rPr>
            </w:pPr>
            <w:r w:rsidRPr="00FF353C">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159F7361" w14:textId="77777777" w:rsidR="00E6364D" w:rsidRPr="00FF353C" w:rsidRDefault="00E6364D" w:rsidP="00485DF3">
            <w:pPr>
              <w:pStyle w:val="NormalLeft"/>
              <w:rPr>
                <w:lang w:val="en-GB"/>
              </w:rPr>
            </w:pPr>
            <w:r w:rsidRPr="00FF353C">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211A0CB5" w14:textId="77777777" w:rsidR="00E6364D" w:rsidRPr="00FF353C" w:rsidRDefault="00E6364D" w:rsidP="00485DF3">
            <w:pPr>
              <w:pStyle w:val="NormalLeft"/>
              <w:rPr>
                <w:lang w:val="en-GB"/>
              </w:rPr>
            </w:pPr>
            <w:r w:rsidRPr="00FF353C">
              <w:rPr>
                <w:lang w:val="en-GB"/>
              </w:rPr>
              <w:t>Identify the ISO 4217 alphabetic code of the currency in which the obligation is denominated.</w:t>
            </w:r>
          </w:p>
          <w:p w14:paraId="5392F63D" w14:textId="77777777" w:rsidR="005501F0" w:rsidRDefault="00E6364D" w:rsidP="005501F0">
            <w:pPr>
              <w:pStyle w:val="NormalLeft"/>
              <w:rPr>
                <w:ins w:id="2490" w:author="Author"/>
                <w:lang w:val="en-GB"/>
              </w:rPr>
            </w:pPr>
            <w:r w:rsidRPr="00FF353C">
              <w:rPr>
                <w:lang w:val="en-GB"/>
              </w:rPr>
              <w:t>This item shall be filled in with ‘Total’ when reporting the total for the line of business, as defined in Annex I to Delegated Regulation (EU) 2015/35.</w:t>
            </w:r>
            <w:ins w:id="2491" w:author="Author">
              <w:r w:rsidR="005501F0" w:rsidRPr="005501F0">
                <w:rPr>
                  <w:lang w:val="en-GB"/>
                </w:rPr>
                <w:t xml:space="preserve"> </w:t>
              </w:r>
            </w:ins>
          </w:p>
          <w:p w14:paraId="7F6645A1" w14:textId="35EDCCA8" w:rsidR="00E6364D" w:rsidRPr="00FF353C" w:rsidRDefault="00E6364D" w:rsidP="005501F0">
            <w:pPr>
              <w:pStyle w:val="NormalLeft"/>
              <w:rPr>
                <w:lang w:val="en-GB"/>
              </w:rPr>
            </w:pPr>
          </w:p>
        </w:tc>
      </w:tr>
      <w:tr w:rsidR="00E6364D" w:rsidRPr="00FF353C" w14:paraId="21CD458F" w14:textId="77777777" w:rsidTr="00485DF3">
        <w:tc>
          <w:tcPr>
            <w:tcW w:w="1114" w:type="dxa"/>
            <w:tcBorders>
              <w:top w:val="single" w:sz="2" w:space="0" w:color="auto"/>
              <w:left w:val="single" w:sz="2" w:space="0" w:color="auto"/>
              <w:bottom w:val="single" w:sz="2" w:space="0" w:color="auto"/>
              <w:right w:val="single" w:sz="2" w:space="0" w:color="auto"/>
            </w:tcBorders>
          </w:tcPr>
          <w:p w14:paraId="7E30DE94" w14:textId="77777777" w:rsidR="00E6364D" w:rsidRPr="00FF353C" w:rsidRDefault="00E6364D" w:rsidP="00485DF3">
            <w:pPr>
              <w:pStyle w:val="NormalLeft"/>
              <w:rPr>
                <w:lang w:val="en-GB"/>
              </w:rPr>
            </w:pPr>
            <w:r w:rsidRPr="00FF353C">
              <w:rPr>
                <w:lang w:val="en-GB"/>
              </w:rPr>
              <w:t>Z0040</w:t>
            </w:r>
          </w:p>
        </w:tc>
        <w:tc>
          <w:tcPr>
            <w:tcW w:w="2043" w:type="dxa"/>
            <w:tcBorders>
              <w:top w:val="single" w:sz="2" w:space="0" w:color="auto"/>
              <w:left w:val="single" w:sz="2" w:space="0" w:color="auto"/>
              <w:bottom w:val="single" w:sz="2" w:space="0" w:color="auto"/>
              <w:right w:val="single" w:sz="2" w:space="0" w:color="auto"/>
            </w:tcBorders>
          </w:tcPr>
          <w:p w14:paraId="33D7CC40" w14:textId="77777777" w:rsidR="00E6364D" w:rsidRPr="00FF353C" w:rsidRDefault="00E6364D" w:rsidP="00485DF3">
            <w:pPr>
              <w:pStyle w:val="NormalLeft"/>
              <w:rPr>
                <w:lang w:val="en-GB"/>
              </w:rPr>
            </w:pPr>
            <w:r w:rsidRPr="00FF353C">
              <w:rPr>
                <w:lang w:val="en-GB"/>
              </w:rPr>
              <w:t>Currency conversion</w:t>
            </w:r>
          </w:p>
        </w:tc>
        <w:tc>
          <w:tcPr>
            <w:tcW w:w="6129" w:type="dxa"/>
            <w:tcBorders>
              <w:top w:val="single" w:sz="2" w:space="0" w:color="auto"/>
              <w:left w:val="single" w:sz="2" w:space="0" w:color="auto"/>
              <w:bottom w:val="single" w:sz="2" w:space="0" w:color="auto"/>
              <w:right w:val="single" w:sz="2" w:space="0" w:color="auto"/>
            </w:tcBorders>
          </w:tcPr>
          <w:p w14:paraId="78C39015" w14:textId="77777777" w:rsidR="00E6364D" w:rsidRPr="00FF353C" w:rsidRDefault="00E6364D" w:rsidP="00485DF3">
            <w:pPr>
              <w:pStyle w:val="NormalLeft"/>
              <w:rPr>
                <w:lang w:val="en-GB"/>
              </w:rPr>
            </w:pPr>
            <w:r w:rsidRPr="00FF353C">
              <w:rPr>
                <w:lang w:val="en-GB"/>
              </w:rPr>
              <w:t>Identify if the information reported by currency is being reported in the original currency (default) or in the reporting currency (otherwise specified). The following close list shall be used:</w:t>
            </w:r>
          </w:p>
          <w:p w14:paraId="017B77DC" w14:textId="77777777" w:rsidR="00E6364D" w:rsidRPr="00FF353C" w:rsidRDefault="00E6364D" w:rsidP="00485DF3">
            <w:pPr>
              <w:pStyle w:val="NormalLeft"/>
              <w:rPr>
                <w:lang w:val="en-GB"/>
              </w:rPr>
            </w:pPr>
            <w:r w:rsidRPr="00FF353C">
              <w:rPr>
                <w:lang w:val="en-GB"/>
              </w:rPr>
              <w:t>1 — Original currency</w:t>
            </w:r>
          </w:p>
          <w:p w14:paraId="78B1DAB5" w14:textId="77777777" w:rsidR="00E6364D" w:rsidRPr="00FF353C" w:rsidRDefault="00E6364D" w:rsidP="00485DF3">
            <w:pPr>
              <w:pStyle w:val="NormalLeft"/>
              <w:rPr>
                <w:lang w:val="en-GB"/>
              </w:rPr>
            </w:pPr>
            <w:r w:rsidRPr="00FF353C">
              <w:rPr>
                <w:lang w:val="en-GB"/>
              </w:rPr>
              <w:t>2 — Reporting currency</w:t>
            </w:r>
          </w:p>
          <w:p w14:paraId="5A203CE7" w14:textId="77777777" w:rsidR="00E6364D" w:rsidRPr="00FF353C" w:rsidRDefault="00E6364D" w:rsidP="00485DF3">
            <w:pPr>
              <w:pStyle w:val="NormalLeft"/>
              <w:rPr>
                <w:lang w:val="en-GB"/>
              </w:rPr>
            </w:pPr>
            <w:r w:rsidRPr="00FF353C">
              <w:rPr>
                <w:lang w:val="en-GB"/>
              </w:rPr>
              <w:t>Only applicable when reporting by currency.</w:t>
            </w:r>
          </w:p>
        </w:tc>
      </w:tr>
      <w:tr w:rsidR="00E6364D" w:rsidRPr="00FF353C" w14:paraId="15A84A0D" w14:textId="77777777" w:rsidTr="00485DF3">
        <w:tc>
          <w:tcPr>
            <w:tcW w:w="1114" w:type="dxa"/>
            <w:tcBorders>
              <w:top w:val="single" w:sz="2" w:space="0" w:color="auto"/>
              <w:left w:val="single" w:sz="2" w:space="0" w:color="auto"/>
              <w:bottom w:val="single" w:sz="2" w:space="0" w:color="auto"/>
              <w:right w:val="single" w:sz="2" w:space="0" w:color="auto"/>
            </w:tcBorders>
          </w:tcPr>
          <w:p w14:paraId="5AF2380B" w14:textId="77777777" w:rsidR="00E6364D" w:rsidRPr="00FF353C" w:rsidRDefault="00E6364D" w:rsidP="00485DF3">
            <w:pPr>
              <w:pStyle w:val="NormalLeft"/>
              <w:rPr>
                <w:lang w:val="en-GB"/>
              </w:rPr>
            </w:pPr>
            <w:r w:rsidRPr="00FF353C">
              <w:rPr>
                <w:lang w:val="en-GB"/>
              </w:rPr>
              <w:t>C0010 to C0160/ R0100 to R0250</w:t>
            </w:r>
          </w:p>
        </w:tc>
        <w:tc>
          <w:tcPr>
            <w:tcW w:w="2043" w:type="dxa"/>
            <w:tcBorders>
              <w:top w:val="single" w:sz="2" w:space="0" w:color="auto"/>
              <w:left w:val="single" w:sz="2" w:space="0" w:color="auto"/>
              <w:bottom w:val="single" w:sz="2" w:space="0" w:color="auto"/>
              <w:right w:val="single" w:sz="2" w:space="0" w:color="auto"/>
            </w:tcBorders>
          </w:tcPr>
          <w:p w14:paraId="195CE793" w14:textId="77777777" w:rsidR="00E6364D" w:rsidRPr="00FF353C" w:rsidRDefault="00E6364D" w:rsidP="00485DF3">
            <w:pPr>
              <w:pStyle w:val="NormalLeft"/>
              <w:rPr>
                <w:lang w:val="en-GB"/>
              </w:rPr>
            </w:pPr>
            <w:r w:rsidRPr="00FF353C">
              <w:rPr>
                <w:lang w:val="en-GB"/>
              </w:rPr>
              <w:t>Gross Claims Paid (non–cumulative) –Triangle</w:t>
            </w:r>
          </w:p>
        </w:tc>
        <w:tc>
          <w:tcPr>
            <w:tcW w:w="6129" w:type="dxa"/>
            <w:tcBorders>
              <w:top w:val="single" w:sz="2" w:space="0" w:color="auto"/>
              <w:left w:val="single" w:sz="2" w:space="0" w:color="auto"/>
              <w:bottom w:val="single" w:sz="2" w:space="0" w:color="auto"/>
              <w:right w:val="single" w:sz="2" w:space="0" w:color="auto"/>
            </w:tcBorders>
          </w:tcPr>
          <w:p w14:paraId="1C2CA342" w14:textId="77777777" w:rsidR="00E6364D" w:rsidRPr="00FF353C" w:rsidRDefault="00E6364D" w:rsidP="00485DF3">
            <w:pPr>
              <w:pStyle w:val="NormalLeft"/>
              <w:rPr>
                <w:lang w:val="en-GB"/>
              </w:rPr>
            </w:pPr>
            <w:r w:rsidRPr="00FF353C">
              <w:rPr>
                <w:lang w:val="en-GB"/>
              </w:rPr>
              <w:t>The Gross Claims Paid, net of salvage and subrogation, excluding expenses, in a triangle showing the developments of the gross claims payment already made: for each of the accident/underwriting years from N–14 (and prior) and all previous reporting periods to — including — N (last reporting year) report the payments already made corresponding at each development year (which is the delay between the accident/underwriting date and the payment date).</w:t>
            </w:r>
          </w:p>
          <w:p w14:paraId="777FDEEF" w14:textId="77777777" w:rsidR="00E6364D" w:rsidRPr="00FF353C" w:rsidRDefault="00E6364D" w:rsidP="00485DF3">
            <w:pPr>
              <w:pStyle w:val="NormalLeft"/>
              <w:rPr>
                <w:lang w:val="en-GB"/>
              </w:rPr>
            </w:pPr>
            <w:r w:rsidRPr="00FF353C">
              <w:rPr>
                <w:lang w:val="en-GB"/>
              </w:rPr>
              <w:t>The data are in absolute amount, non–cumulative and undiscounted.</w:t>
            </w:r>
          </w:p>
          <w:p w14:paraId="7F986D5B"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w:t>
            </w:r>
          </w:p>
        </w:tc>
      </w:tr>
      <w:tr w:rsidR="00E6364D" w:rsidRPr="00FF353C" w14:paraId="5B94B4F7" w14:textId="77777777" w:rsidTr="00485DF3">
        <w:tc>
          <w:tcPr>
            <w:tcW w:w="1114" w:type="dxa"/>
            <w:tcBorders>
              <w:top w:val="single" w:sz="2" w:space="0" w:color="auto"/>
              <w:left w:val="single" w:sz="2" w:space="0" w:color="auto"/>
              <w:bottom w:val="single" w:sz="2" w:space="0" w:color="auto"/>
              <w:right w:val="single" w:sz="2" w:space="0" w:color="auto"/>
            </w:tcBorders>
          </w:tcPr>
          <w:p w14:paraId="742D904A" w14:textId="77777777" w:rsidR="00E6364D" w:rsidRPr="00FF353C" w:rsidRDefault="00E6364D" w:rsidP="00485DF3">
            <w:pPr>
              <w:pStyle w:val="NormalLeft"/>
              <w:rPr>
                <w:lang w:val="en-GB"/>
              </w:rPr>
            </w:pPr>
            <w:r w:rsidRPr="00FF353C">
              <w:rPr>
                <w:lang w:val="en-GB"/>
              </w:rPr>
              <w:t>C0170/ R0100 to R0260</w:t>
            </w:r>
          </w:p>
        </w:tc>
        <w:tc>
          <w:tcPr>
            <w:tcW w:w="2043" w:type="dxa"/>
            <w:tcBorders>
              <w:top w:val="single" w:sz="2" w:space="0" w:color="auto"/>
              <w:left w:val="single" w:sz="2" w:space="0" w:color="auto"/>
              <w:bottom w:val="single" w:sz="2" w:space="0" w:color="auto"/>
              <w:right w:val="single" w:sz="2" w:space="0" w:color="auto"/>
            </w:tcBorders>
          </w:tcPr>
          <w:p w14:paraId="1305503C" w14:textId="77777777" w:rsidR="00E6364D" w:rsidRPr="00FF353C" w:rsidRDefault="00E6364D" w:rsidP="00485DF3">
            <w:pPr>
              <w:pStyle w:val="NormalLeft"/>
              <w:rPr>
                <w:lang w:val="en-GB"/>
              </w:rPr>
            </w:pPr>
            <w:r w:rsidRPr="00FF353C">
              <w:rPr>
                <w:lang w:val="en-GB"/>
              </w:rPr>
              <w:t>Gross Claims Paid (non–cumulative) — In current year</w:t>
            </w:r>
          </w:p>
        </w:tc>
        <w:tc>
          <w:tcPr>
            <w:tcW w:w="6129" w:type="dxa"/>
            <w:tcBorders>
              <w:top w:val="single" w:sz="2" w:space="0" w:color="auto"/>
              <w:left w:val="single" w:sz="2" w:space="0" w:color="auto"/>
              <w:bottom w:val="single" w:sz="2" w:space="0" w:color="auto"/>
              <w:right w:val="single" w:sz="2" w:space="0" w:color="auto"/>
            </w:tcBorders>
          </w:tcPr>
          <w:p w14:paraId="4DE3D042" w14:textId="4A8B071B" w:rsidR="00E6364D" w:rsidRPr="00FF353C" w:rsidRDefault="00E6364D" w:rsidP="00485DF3">
            <w:pPr>
              <w:pStyle w:val="NormalLeft"/>
              <w:rPr>
                <w:lang w:val="en-GB"/>
              </w:rPr>
            </w:pPr>
            <w:r w:rsidRPr="00FF353C">
              <w:rPr>
                <w:lang w:val="en-GB"/>
              </w:rPr>
              <w:t>Total ‘Current year’ reflects the last diagonal (all data referred to last reporting year) from R0100 to R0250.</w:t>
            </w:r>
          </w:p>
          <w:p w14:paraId="37B9523D" w14:textId="7FF17321" w:rsidR="00E6364D" w:rsidRPr="00FF353C" w:rsidRDefault="00E6364D" w:rsidP="00F66FF8">
            <w:pPr>
              <w:pStyle w:val="NormalLeft"/>
              <w:rPr>
                <w:lang w:val="en-GB"/>
              </w:rPr>
            </w:pPr>
            <w:r w:rsidRPr="00FF353C">
              <w:rPr>
                <w:lang w:val="en-GB"/>
              </w:rPr>
              <w:t>R0260 is the total of R0100 to R0250.</w:t>
            </w:r>
          </w:p>
        </w:tc>
      </w:tr>
      <w:tr w:rsidR="00E6364D" w:rsidRPr="00FF353C" w14:paraId="2DB0C6D8" w14:textId="77777777" w:rsidTr="00485DF3">
        <w:tc>
          <w:tcPr>
            <w:tcW w:w="1114" w:type="dxa"/>
            <w:tcBorders>
              <w:top w:val="single" w:sz="2" w:space="0" w:color="auto"/>
              <w:left w:val="single" w:sz="2" w:space="0" w:color="auto"/>
              <w:bottom w:val="single" w:sz="2" w:space="0" w:color="auto"/>
              <w:right w:val="single" w:sz="2" w:space="0" w:color="auto"/>
            </w:tcBorders>
          </w:tcPr>
          <w:p w14:paraId="72EF5A85" w14:textId="77777777" w:rsidR="00E6364D" w:rsidRPr="00FF353C" w:rsidRDefault="00E6364D" w:rsidP="00485DF3">
            <w:pPr>
              <w:pStyle w:val="NormalLeft"/>
              <w:rPr>
                <w:lang w:val="en-GB"/>
              </w:rPr>
            </w:pPr>
            <w:r w:rsidRPr="00FF353C">
              <w:rPr>
                <w:lang w:val="en-GB"/>
              </w:rPr>
              <w:t xml:space="preserve">C0180/ R0100 to </w:t>
            </w:r>
            <w:r w:rsidRPr="00FF353C">
              <w:rPr>
                <w:lang w:val="en-GB"/>
              </w:rPr>
              <w:lastRenderedPageBreak/>
              <w:t>R0260</w:t>
            </w:r>
          </w:p>
        </w:tc>
        <w:tc>
          <w:tcPr>
            <w:tcW w:w="2043" w:type="dxa"/>
            <w:tcBorders>
              <w:top w:val="single" w:sz="2" w:space="0" w:color="auto"/>
              <w:left w:val="single" w:sz="2" w:space="0" w:color="auto"/>
              <w:bottom w:val="single" w:sz="2" w:space="0" w:color="auto"/>
              <w:right w:val="single" w:sz="2" w:space="0" w:color="auto"/>
            </w:tcBorders>
          </w:tcPr>
          <w:p w14:paraId="637084A5" w14:textId="77777777" w:rsidR="00E6364D" w:rsidRPr="00FF353C" w:rsidRDefault="00E6364D" w:rsidP="00485DF3">
            <w:pPr>
              <w:pStyle w:val="NormalLeft"/>
              <w:rPr>
                <w:lang w:val="en-GB"/>
              </w:rPr>
            </w:pPr>
            <w:r w:rsidRPr="00FF353C">
              <w:rPr>
                <w:lang w:val="en-GB"/>
              </w:rPr>
              <w:lastRenderedPageBreak/>
              <w:t xml:space="preserve">Gross Claims Paid — Sum of years </w:t>
            </w:r>
            <w:r w:rsidRPr="00FF353C">
              <w:rPr>
                <w:lang w:val="en-GB"/>
              </w:rPr>
              <w:lastRenderedPageBreak/>
              <w:t>(cumulative)</w:t>
            </w:r>
          </w:p>
        </w:tc>
        <w:tc>
          <w:tcPr>
            <w:tcW w:w="6129" w:type="dxa"/>
            <w:tcBorders>
              <w:top w:val="single" w:sz="2" w:space="0" w:color="auto"/>
              <w:left w:val="single" w:sz="2" w:space="0" w:color="auto"/>
              <w:bottom w:val="single" w:sz="2" w:space="0" w:color="auto"/>
              <w:right w:val="single" w:sz="2" w:space="0" w:color="auto"/>
            </w:tcBorders>
          </w:tcPr>
          <w:p w14:paraId="6E9D902B" w14:textId="45AF50F2" w:rsidR="00E6364D" w:rsidRPr="00FF353C" w:rsidRDefault="00E6364D" w:rsidP="00F66FF8">
            <w:pPr>
              <w:pStyle w:val="NormalLeft"/>
              <w:rPr>
                <w:lang w:val="en-GB"/>
              </w:rPr>
            </w:pPr>
            <w:r w:rsidRPr="00FF353C">
              <w:rPr>
                <w:lang w:val="en-GB"/>
              </w:rPr>
              <w:lastRenderedPageBreak/>
              <w:t xml:space="preserve">Total ‘Sum of all years’ contains the sum of all data in rows (sum of all payments referred to the accident/underwriting </w:t>
            </w:r>
            <w:r w:rsidRPr="00FF353C">
              <w:rPr>
                <w:lang w:val="en-GB"/>
              </w:rPr>
              <w:lastRenderedPageBreak/>
              <w:t>year), including total. </w:t>
            </w:r>
            <w:r w:rsidR="00F66FF8" w:rsidRPr="00FF353C">
              <w:rPr>
                <w:lang w:val="en-GB"/>
              </w:rPr>
              <w:t xml:space="preserve"> </w:t>
            </w:r>
          </w:p>
        </w:tc>
      </w:tr>
      <w:tr w:rsidR="00E6364D" w:rsidRPr="00FF353C" w14:paraId="25525E99" w14:textId="77777777" w:rsidTr="00485DF3">
        <w:tc>
          <w:tcPr>
            <w:tcW w:w="1114" w:type="dxa"/>
            <w:tcBorders>
              <w:top w:val="single" w:sz="2" w:space="0" w:color="auto"/>
              <w:left w:val="single" w:sz="2" w:space="0" w:color="auto"/>
              <w:bottom w:val="single" w:sz="2" w:space="0" w:color="auto"/>
              <w:right w:val="single" w:sz="2" w:space="0" w:color="auto"/>
            </w:tcBorders>
          </w:tcPr>
          <w:p w14:paraId="71C924CE" w14:textId="77777777" w:rsidR="00E6364D" w:rsidRPr="00FF353C" w:rsidRDefault="00E6364D" w:rsidP="00485DF3">
            <w:pPr>
              <w:pStyle w:val="NormalLeft"/>
              <w:rPr>
                <w:lang w:val="en-GB"/>
              </w:rPr>
            </w:pPr>
            <w:r w:rsidRPr="00FF353C">
              <w:rPr>
                <w:lang w:val="en-GB"/>
              </w:rPr>
              <w:lastRenderedPageBreak/>
              <w:t>C0200 to C0350/ R0100 to R0250</w:t>
            </w:r>
          </w:p>
        </w:tc>
        <w:tc>
          <w:tcPr>
            <w:tcW w:w="2043" w:type="dxa"/>
            <w:tcBorders>
              <w:top w:val="single" w:sz="2" w:space="0" w:color="auto"/>
              <w:left w:val="single" w:sz="2" w:space="0" w:color="auto"/>
              <w:bottom w:val="single" w:sz="2" w:space="0" w:color="auto"/>
              <w:right w:val="single" w:sz="2" w:space="0" w:color="auto"/>
            </w:tcBorders>
          </w:tcPr>
          <w:p w14:paraId="4C95F8F5" w14:textId="77777777" w:rsidR="00E6364D" w:rsidRPr="00FF353C" w:rsidRDefault="00E6364D" w:rsidP="00485DF3">
            <w:pPr>
              <w:pStyle w:val="NormalLeft"/>
              <w:rPr>
                <w:lang w:val="en-GB"/>
              </w:rPr>
            </w:pPr>
            <w:r w:rsidRPr="00FF353C">
              <w:rPr>
                <w:lang w:val="en-GB"/>
              </w:rPr>
              <w:t>Gross undiscounted Best Estimate Claims Provisions — Triangle</w:t>
            </w:r>
          </w:p>
        </w:tc>
        <w:tc>
          <w:tcPr>
            <w:tcW w:w="6129" w:type="dxa"/>
            <w:tcBorders>
              <w:top w:val="single" w:sz="2" w:space="0" w:color="auto"/>
              <w:left w:val="single" w:sz="2" w:space="0" w:color="auto"/>
              <w:bottom w:val="single" w:sz="2" w:space="0" w:color="auto"/>
              <w:right w:val="single" w:sz="2" w:space="0" w:color="auto"/>
            </w:tcBorders>
          </w:tcPr>
          <w:p w14:paraId="307CAE3D" w14:textId="77777777" w:rsidR="00E6364D" w:rsidRPr="00FF353C" w:rsidRDefault="00E6364D" w:rsidP="00485DF3">
            <w:pPr>
              <w:pStyle w:val="NormalLeft"/>
              <w:rPr>
                <w:lang w:val="en-GB"/>
              </w:rPr>
            </w:pPr>
            <w:r w:rsidRPr="00FF353C">
              <w:rPr>
                <w:lang w:val="en-GB"/>
              </w:rPr>
              <w:t>Triangles of undiscounted best estimate of claims provisions, gross of reinsurance for each of the accident/underwriting years from N–14 (and prior) and all previous reporting periods to — including — N (last reporting year). The best estimate for claims provision relates to claims events occurred before or at the valuation date, whether the claims arising from these events have been reported or not.</w:t>
            </w:r>
          </w:p>
          <w:p w14:paraId="3A352ED4" w14:textId="26360580" w:rsidR="00E6364D" w:rsidRPr="00FF353C" w:rsidRDefault="00E6364D" w:rsidP="00485DF3">
            <w:pPr>
              <w:pStyle w:val="NormalLeft"/>
              <w:rPr>
                <w:lang w:val="en-GB"/>
              </w:rPr>
            </w:pPr>
            <w:r w:rsidRPr="00FF353C">
              <w:rPr>
                <w:lang w:val="en-GB"/>
              </w:rPr>
              <w:t>The data are in absolute amount, non–cumulative and undiscounted</w:t>
            </w:r>
            <w:ins w:id="2492" w:author="Author">
              <w:r w:rsidR="00622EA8" w:rsidRPr="00FF353C">
                <w:rPr>
                  <w:lang w:val="en-GB"/>
                </w:rPr>
                <w:t>, net of salvage and subrogation and excluding any expenses as well as any future premiums</w:t>
              </w:r>
            </w:ins>
            <w:r w:rsidRPr="00FF353C">
              <w:rPr>
                <w:lang w:val="en-GB"/>
              </w:rPr>
              <w:t>.</w:t>
            </w:r>
          </w:p>
        </w:tc>
      </w:tr>
      <w:tr w:rsidR="00E6364D" w:rsidRPr="00FF353C" w14:paraId="6CAD6897" w14:textId="77777777" w:rsidTr="00485DF3">
        <w:tc>
          <w:tcPr>
            <w:tcW w:w="1114" w:type="dxa"/>
            <w:tcBorders>
              <w:top w:val="single" w:sz="2" w:space="0" w:color="auto"/>
              <w:left w:val="single" w:sz="2" w:space="0" w:color="auto"/>
              <w:bottom w:val="single" w:sz="2" w:space="0" w:color="auto"/>
              <w:right w:val="single" w:sz="2" w:space="0" w:color="auto"/>
            </w:tcBorders>
          </w:tcPr>
          <w:p w14:paraId="6403D66B" w14:textId="77777777" w:rsidR="00E6364D" w:rsidRPr="00FF353C" w:rsidRDefault="00E6364D" w:rsidP="00485DF3">
            <w:pPr>
              <w:pStyle w:val="NormalLeft"/>
              <w:rPr>
                <w:lang w:val="en-GB"/>
              </w:rPr>
            </w:pPr>
            <w:r w:rsidRPr="00FF353C">
              <w:rPr>
                <w:lang w:val="en-GB"/>
              </w:rPr>
              <w:t>C0360/ R0100 to R0260</w:t>
            </w:r>
          </w:p>
        </w:tc>
        <w:tc>
          <w:tcPr>
            <w:tcW w:w="2043" w:type="dxa"/>
            <w:tcBorders>
              <w:top w:val="single" w:sz="2" w:space="0" w:color="auto"/>
              <w:left w:val="single" w:sz="2" w:space="0" w:color="auto"/>
              <w:bottom w:val="single" w:sz="2" w:space="0" w:color="auto"/>
              <w:right w:val="single" w:sz="2" w:space="0" w:color="auto"/>
            </w:tcBorders>
          </w:tcPr>
          <w:p w14:paraId="0245A19D" w14:textId="77777777" w:rsidR="00E6364D" w:rsidRPr="00FF353C" w:rsidRDefault="00E6364D" w:rsidP="00485DF3">
            <w:pPr>
              <w:pStyle w:val="NormalLeft"/>
              <w:rPr>
                <w:lang w:val="en-GB"/>
              </w:rPr>
            </w:pPr>
            <w:r w:rsidRPr="00FF353C">
              <w:rPr>
                <w:lang w:val="en-GB"/>
              </w:rPr>
              <w:t>Gross Best Estimate Claims Provisions — Year end (discounted data)</w:t>
            </w:r>
          </w:p>
        </w:tc>
        <w:tc>
          <w:tcPr>
            <w:tcW w:w="6129" w:type="dxa"/>
            <w:tcBorders>
              <w:top w:val="single" w:sz="2" w:space="0" w:color="auto"/>
              <w:left w:val="single" w:sz="2" w:space="0" w:color="auto"/>
              <w:bottom w:val="single" w:sz="2" w:space="0" w:color="auto"/>
              <w:right w:val="single" w:sz="2" w:space="0" w:color="auto"/>
            </w:tcBorders>
          </w:tcPr>
          <w:p w14:paraId="4455B63D" w14:textId="5DB3AB89" w:rsidR="00E6364D" w:rsidRPr="00FF353C" w:rsidRDefault="00E6364D" w:rsidP="00485DF3">
            <w:pPr>
              <w:pStyle w:val="NormalLeft"/>
              <w:rPr>
                <w:lang w:val="en-GB"/>
              </w:rPr>
            </w:pPr>
            <w:r w:rsidRPr="00FF353C">
              <w:rPr>
                <w:lang w:val="en-GB"/>
              </w:rPr>
              <w:t>Total ‘Year end’ reflects the last diagonal but on a discounted basis (all data referred to last reporting year) from R0100 to R0250.</w:t>
            </w:r>
          </w:p>
          <w:p w14:paraId="273D1077" w14:textId="14DFC340" w:rsidR="00E6364D" w:rsidRPr="00FF353C" w:rsidRDefault="00E6364D" w:rsidP="00F66FF8">
            <w:pPr>
              <w:pStyle w:val="NormalLeft"/>
              <w:rPr>
                <w:lang w:val="en-GB"/>
              </w:rPr>
            </w:pPr>
            <w:r w:rsidRPr="00FF353C">
              <w:rPr>
                <w:lang w:val="en-GB"/>
              </w:rPr>
              <w:t>R0260 is the total of R0100 to R0250</w:t>
            </w:r>
          </w:p>
        </w:tc>
      </w:tr>
      <w:tr w:rsidR="00E6364D" w:rsidRPr="00FF353C" w14:paraId="6D4D9167" w14:textId="77777777" w:rsidTr="00485DF3">
        <w:tc>
          <w:tcPr>
            <w:tcW w:w="1114" w:type="dxa"/>
            <w:tcBorders>
              <w:top w:val="single" w:sz="2" w:space="0" w:color="auto"/>
              <w:left w:val="single" w:sz="2" w:space="0" w:color="auto"/>
              <w:bottom w:val="single" w:sz="2" w:space="0" w:color="auto"/>
              <w:right w:val="single" w:sz="2" w:space="0" w:color="auto"/>
            </w:tcBorders>
          </w:tcPr>
          <w:p w14:paraId="53924E02" w14:textId="77777777" w:rsidR="00E6364D" w:rsidRPr="00FF353C" w:rsidRDefault="00E6364D" w:rsidP="00485DF3">
            <w:pPr>
              <w:pStyle w:val="NormalLeft"/>
              <w:rPr>
                <w:lang w:val="en-GB"/>
              </w:rPr>
            </w:pPr>
            <w:r w:rsidRPr="00FF353C">
              <w:rPr>
                <w:lang w:val="en-GB"/>
              </w:rPr>
              <w:t>C0400 to C0550/ R0100 to R0250</w:t>
            </w:r>
          </w:p>
        </w:tc>
        <w:tc>
          <w:tcPr>
            <w:tcW w:w="2043" w:type="dxa"/>
            <w:tcBorders>
              <w:top w:val="single" w:sz="2" w:space="0" w:color="auto"/>
              <w:left w:val="single" w:sz="2" w:space="0" w:color="auto"/>
              <w:bottom w:val="single" w:sz="2" w:space="0" w:color="auto"/>
              <w:right w:val="single" w:sz="2" w:space="0" w:color="auto"/>
            </w:tcBorders>
          </w:tcPr>
          <w:p w14:paraId="2EC784F5" w14:textId="77777777" w:rsidR="00E6364D" w:rsidRPr="00FF353C" w:rsidRDefault="00E6364D" w:rsidP="00485DF3">
            <w:pPr>
              <w:pStyle w:val="NormalLeft"/>
              <w:rPr>
                <w:lang w:val="en-GB"/>
              </w:rPr>
            </w:pPr>
            <w:r w:rsidRPr="00FF353C">
              <w:rPr>
                <w:lang w:val="en-GB"/>
              </w:rPr>
              <w:t>Gross Reported but not Settled Claims (RBNS) — Triangle</w:t>
            </w:r>
          </w:p>
        </w:tc>
        <w:tc>
          <w:tcPr>
            <w:tcW w:w="6129" w:type="dxa"/>
            <w:tcBorders>
              <w:top w:val="single" w:sz="2" w:space="0" w:color="auto"/>
              <w:left w:val="single" w:sz="2" w:space="0" w:color="auto"/>
              <w:bottom w:val="single" w:sz="2" w:space="0" w:color="auto"/>
              <w:right w:val="single" w:sz="2" w:space="0" w:color="auto"/>
            </w:tcBorders>
          </w:tcPr>
          <w:p w14:paraId="374489DD" w14:textId="77777777" w:rsidR="00E6364D" w:rsidRPr="00FF353C" w:rsidRDefault="00E6364D" w:rsidP="00485DF3">
            <w:pPr>
              <w:pStyle w:val="NormalLeft"/>
              <w:rPr>
                <w:lang w:val="en-GB"/>
              </w:rPr>
            </w:pPr>
            <w:r w:rsidRPr="00FF353C">
              <w:rPr>
                <w:lang w:val="en-GB"/>
              </w:rPr>
              <w:t>Triangles for each of the accident/underwriting years from N–14 (and prior) and all previous reporting periods to — including — N (last reporting year) of provisions in respect of claim events that have happened and been reported to the insurer, but have not yet been settled, excluding incurred but not reported claims (‘IBNR’). These may be case–by–case reserves estimated by claim handlers and do not need to be on a best estimate Solvency II basis. The reported but not settled claims (‘RBNS’) shall be measured using consistent reserve strength over time.</w:t>
            </w:r>
          </w:p>
          <w:p w14:paraId="5B69BB79" w14:textId="210FCAF9" w:rsidR="00E6364D" w:rsidRPr="00FF353C" w:rsidRDefault="00E6364D" w:rsidP="00485DF3">
            <w:pPr>
              <w:pStyle w:val="NormalLeft"/>
              <w:rPr>
                <w:lang w:val="en-GB"/>
              </w:rPr>
            </w:pPr>
            <w:r w:rsidRPr="00FF353C">
              <w:rPr>
                <w:lang w:val="en-GB"/>
              </w:rPr>
              <w:t>The data are in absolute amount, non–cumulative and undiscounted</w:t>
            </w:r>
            <w:ins w:id="2493" w:author="Author">
              <w:r w:rsidR="00622EA8" w:rsidRPr="00FF353C">
                <w:rPr>
                  <w:lang w:val="en-GB"/>
                </w:rPr>
                <w:t>, net of salvage and subrogation</w:t>
              </w:r>
            </w:ins>
            <w:r w:rsidRPr="00FF353C">
              <w:rPr>
                <w:lang w:val="en-GB"/>
              </w:rPr>
              <w:t>.</w:t>
            </w:r>
          </w:p>
          <w:p w14:paraId="024A0925"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w:t>
            </w:r>
          </w:p>
        </w:tc>
      </w:tr>
      <w:tr w:rsidR="00E6364D" w:rsidRPr="00FF353C" w14:paraId="2F71332D" w14:textId="77777777" w:rsidTr="00485DF3">
        <w:tc>
          <w:tcPr>
            <w:tcW w:w="1114" w:type="dxa"/>
            <w:tcBorders>
              <w:top w:val="single" w:sz="2" w:space="0" w:color="auto"/>
              <w:left w:val="single" w:sz="2" w:space="0" w:color="auto"/>
              <w:bottom w:val="single" w:sz="2" w:space="0" w:color="auto"/>
              <w:right w:val="single" w:sz="2" w:space="0" w:color="auto"/>
            </w:tcBorders>
          </w:tcPr>
          <w:p w14:paraId="53D008C4" w14:textId="77777777" w:rsidR="00E6364D" w:rsidRPr="00FF353C" w:rsidRDefault="00E6364D" w:rsidP="00485DF3">
            <w:pPr>
              <w:pStyle w:val="NormalLeft"/>
              <w:rPr>
                <w:lang w:val="en-GB"/>
              </w:rPr>
            </w:pPr>
            <w:r w:rsidRPr="00FF353C">
              <w:rPr>
                <w:lang w:val="en-GB"/>
              </w:rPr>
              <w:t>C0560/ R0100 to R0260</w:t>
            </w:r>
          </w:p>
        </w:tc>
        <w:tc>
          <w:tcPr>
            <w:tcW w:w="2043" w:type="dxa"/>
            <w:tcBorders>
              <w:top w:val="single" w:sz="2" w:space="0" w:color="auto"/>
              <w:left w:val="single" w:sz="2" w:space="0" w:color="auto"/>
              <w:bottom w:val="single" w:sz="2" w:space="0" w:color="auto"/>
              <w:right w:val="single" w:sz="2" w:space="0" w:color="auto"/>
            </w:tcBorders>
          </w:tcPr>
          <w:p w14:paraId="6EED2AC8" w14:textId="77777777" w:rsidR="00E6364D" w:rsidRPr="00FF353C" w:rsidRDefault="00E6364D" w:rsidP="00485DF3">
            <w:pPr>
              <w:pStyle w:val="NormalLeft"/>
              <w:rPr>
                <w:lang w:val="en-GB"/>
              </w:rPr>
            </w:pPr>
            <w:r w:rsidRPr="00FF353C">
              <w:rPr>
                <w:lang w:val="en-GB"/>
              </w:rPr>
              <w:t>Gross Reported but not Settled Claims (RBNS) — Year end (discounted data)</w:t>
            </w:r>
          </w:p>
        </w:tc>
        <w:tc>
          <w:tcPr>
            <w:tcW w:w="6129" w:type="dxa"/>
            <w:tcBorders>
              <w:top w:val="single" w:sz="2" w:space="0" w:color="auto"/>
              <w:left w:val="single" w:sz="2" w:space="0" w:color="auto"/>
              <w:bottom w:val="single" w:sz="2" w:space="0" w:color="auto"/>
              <w:right w:val="single" w:sz="2" w:space="0" w:color="auto"/>
            </w:tcBorders>
          </w:tcPr>
          <w:p w14:paraId="1B8F23DC" w14:textId="738B070C" w:rsidR="00E6364D" w:rsidRPr="00FF353C" w:rsidRDefault="00E6364D" w:rsidP="00485DF3">
            <w:pPr>
              <w:pStyle w:val="NormalLeft"/>
              <w:rPr>
                <w:lang w:val="en-GB"/>
              </w:rPr>
            </w:pPr>
            <w:r w:rsidRPr="00FF353C">
              <w:rPr>
                <w:lang w:val="en-GB"/>
              </w:rPr>
              <w:t>Total ‘Year end’ reflects the last diagonal but on a discounted basis (all data referred to last reporting year) from R0100 to R0250. </w:t>
            </w:r>
            <w:r w:rsidR="00F66FF8" w:rsidRPr="00FF353C">
              <w:rPr>
                <w:lang w:val="en-GB"/>
              </w:rPr>
              <w:t xml:space="preserve"> </w:t>
            </w:r>
          </w:p>
          <w:p w14:paraId="5D5F634C" w14:textId="3E112867" w:rsidR="00E6364D" w:rsidRPr="00FF353C" w:rsidRDefault="00E6364D" w:rsidP="00F66FF8">
            <w:pPr>
              <w:pStyle w:val="NormalLeft"/>
              <w:rPr>
                <w:lang w:val="en-GB"/>
              </w:rPr>
            </w:pPr>
            <w:r w:rsidRPr="00FF353C">
              <w:rPr>
                <w:lang w:val="en-GB"/>
              </w:rPr>
              <w:t>R0260 is the total of R0100 to R0250.</w:t>
            </w:r>
          </w:p>
        </w:tc>
      </w:tr>
      <w:tr w:rsidR="00E6364D" w:rsidRPr="00FF353C" w14:paraId="7FDCD4D9" w14:textId="77777777" w:rsidTr="00485DF3">
        <w:tc>
          <w:tcPr>
            <w:tcW w:w="1114" w:type="dxa"/>
            <w:tcBorders>
              <w:top w:val="single" w:sz="2" w:space="0" w:color="auto"/>
              <w:left w:val="single" w:sz="2" w:space="0" w:color="auto"/>
              <w:bottom w:val="single" w:sz="2" w:space="0" w:color="auto"/>
              <w:right w:val="single" w:sz="2" w:space="0" w:color="auto"/>
            </w:tcBorders>
          </w:tcPr>
          <w:p w14:paraId="24C513A6" w14:textId="77777777" w:rsidR="00E6364D" w:rsidRPr="00FF353C" w:rsidRDefault="00E6364D" w:rsidP="00485DF3">
            <w:pPr>
              <w:pStyle w:val="NormalLeft"/>
              <w:rPr>
                <w:lang w:val="en-GB"/>
              </w:rPr>
            </w:pPr>
            <w:r w:rsidRPr="00FF353C">
              <w:rPr>
                <w:lang w:val="en-GB"/>
              </w:rPr>
              <w:t>C0600 to C0750/ R0300 to R0450</w:t>
            </w:r>
          </w:p>
        </w:tc>
        <w:tc>
          <w:tcPr>
            <w:tcW w:w="2043" w:type="dxa"/>
            <w:tcBorders>
              <w:top w:val="single" w:sz="2" w:space="0" w:color="auto"/>
              <w:left w:val="single" w:sz="2" w:space="0" w:color="auto"/>
              <w:bottom w:val="single" w:sz="2" w:space="0" w:color="auto"/>
              <w:right w:val="single" w:sz="2" w:space="0" w:color="auto"/>
            </w:tcBorders>
          </w:tcPr>
          <w:p w14:paraId="378F9A07" w14:textId="3BDF59F0" w:rsidR="00E6364D" w:rsidRPr="00FF353C" w:rsidRDefault="00E6364D" w:rsidP="00F66FF8">
            <w:pPr>
              <w:pStyle w:val="NormalLeft"/>
              <w:rPr>
                <w:lang w:val="en-GB"/>
              </w:rPr>
            </w:pPr>
            <w:r w:rsidRPr="00FF353C">
              <w:rPr>
                <w:lang w:val="en-GB"/>
              </w:rPr>
              <w:t>Reinsurance Recoveries (non–cumulative) — Triangle </w:t>
            </w:r>
            <w:r w:rsidR="00F66FF8" w:rsidRPr="00FF353C">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1B14C667" w14:textId="3A30E5DA" w:rsidR="00E6364D" w:rsidRPr="00FF353C" w:rsidRDefault="00E6364D" w:rsidP="00485DF3">
            <w:pPr>
              <w:pStyle w:val="NormalLeft"/>
              <w:rPr>
                <w:lang w:val="en-GB"/>
              </w:rPr>
            </w:pPr>
            <w:r w:rsidRPr="00FF353C">
              <w:rPr>
                <w:lang w:val="en-GB"/>
              </w:rPr>
              <w:t>Triangles for each of the accident/underwriting years from N–14 (and prior) and all previous reporting periods to — including — N (last reporting year) of payments (claims paid by reinsurer plus reinsurance recoverables), reported in the ‘Gross Claims Paid (non–cumulative)’, covered by a reinsurance contract.</w:t>
            </w:r>
          </w:p>
          <w:p w14:paraId="070C1851" w14:textId="5DEA6A0C" w:rsidR="00E6364D" w:rsidRPr="00FF353C" w:rsidRDefault="00E6364D" w:rsidP="00485DF3">
            <w:pPr>
              <w:pStyle w:val="NormalLeft"/>
              <w:rPr>
                <w:lang w:val="en-GB"/>
              </w:rPr>
            </w:pPr>
            <w:r w:rsidRPr="00FF353C">
              <w:rPr>
                <w:lang w:val="en-GB"/>
              </w:rPr>
              <w:t>The amounts of reinsurance recoverables shall be considered after the adjustment for the counterparty default. </w:t>
            </w:r>
            <w:r w:rsidR="00F66FF8" w:rsidRPr="00FF353C">
              <w:rPr>
                <w:lang w:val="en-GB"/>
              </w:rPr>
              <w:t xml:space="preserve"> </w:t>
            </w:r>
          </w:p>
          <w:p w14:paraId="760D860F" w14:textId="77777777" w:rsidR="00E6364D" w:rsidRPr="00FF353C" w:rsidRDefault="00E6364D" w:rsidP="00485DF3">
            <w:pPr>
              <w:pStyle w:val="NormalLeft"/>
              <w:rPr>
                <w:lang w:val="en-GB"/>
              </w:rPr>
            </w:pPr>
            <w:r w:rsidRPr="00FF353C">
              <w:rPr>
                <w:lang w:val="en-GB"/>
              </w:rPr>
              <w:t xml:space="preserve">The amount includes all the elements that compose the claim </w:t>
            </w:r>
            <w:r w:rsidRPr="00FF353C">
              <w:rPr>
                <w:lang w:val="en-GB"/>
              </w:rPr>
              <w:lastRenderedPageBreak/>
              <w:t>itself but excludes any expenses.</w:t>
            </w:r>
          </w:p>
        </w:tc>
      </w:tr>
      <w:tr w:rsidR="00E6364D" w:rsidRPr="00FF353C" w14:paraId="180D51CD" w14:textId="77777777" w:rsidTr="00485DF3">
        <w:tc>
          <w:tcPr>
            <w:tcW w:w="1114" w:type="dxa"/>
            <w:tcBorders>
              <w:top w:val="single" w:sz="2" w:space="0" w:color="auto"/>
              <w:left w:val="single" w:sz="2" w:space="0" w:color="auto"/>
              <w:bottom w:val="single" w:sz="2" w:space="0" w:color="auto"/>
              <w:right w:val="single" w:sz="2" w:space="0" w:color="auto"/>
            </w:tcBorders>
          </w:tcPr>
          <w:p w14:paraId="55DE7C25" w14:textId="77777777" w:rsidR="00E6364D" w:rsidRPr="00FF353C" w:rsidRDefault="00E6364D" w:rsidP="00485DF3">
            <w:pPr>
              <w:pStyle w:val="NormalLeft"/>
              <w:rPr>
                <w:lang w:val="en-GB"/>
              </w:rPr>
            </w:pPr>
            <w:r w:rsidRPr="00FF353C">
              <w:rPr>
                <w:lang w:val="en-GB"/>
              </w:rPr>
              <w:lastRenderedPageBreak/>
              <w:t>C0760/ R0300 to R0460</w:t>
            </w:r>
          </w:p>
        </w:tc>
        <w:tc>
          <w:tcPr>
            <w:tcW w:w="2043" w:type="dxa"/>
            <w:tcBorders>
              <w:top w:val="single" w:sz="2" w:space="0" w:color="auto"/>
              <w:left w:val="single" w:sz="2" w:space="0" w:color="auto"/>
              <w:bottom w:val="single" w:sz="2" w:space="0" w:color="auto"/>
              <w:right w:val="single" w:sz="2" w:space="0" w:color="auto"/>
            </w:tcBorders>
          </w:tcPr>
          <w:p w14:paraId="534D8642" w14:textId="77777777" w:rsidR="00E6364D" w:rsidRPr="00FF353C" w:rsidRDefault="00E6364D" w:rsidP="00485DF3">
            <w:pPr>
              <w:pStyle w:val="NormalLeft"/>
              <w:rPr>
                <w:lang w:val="en-GB"/>
              </w:rPr>
            </w:pPr>
            <w:r w:rsidRPr="00FF353C">
              <w:rPr>
                <w:lang w:val="en-GB"/>
              </w:rPr>
              <w:t>Reinsurance Recoveries received (non–cumulative) — In current year</w:t>
            </w:r>
          </w:p>
        </w:tc>
        <w:tc>
          <w:tcPr>
            <w:tcW w:w="6129" w:type="dxa"/>
            <w:tcBorders>
              <w:top w:val="single" w:sz="2" w:space="0" w:color="auto"/>
              <w:left w:val="single" w:sz="2" w:space="0" w:color="auto"/>
              <w:bottom w:val="single" w:sz="2" w:space="0" w:color="auto"/>
              <w:right w:val="single" w:sz="2" w:space="0" w:color="auto"/>
            </w:tcBorders>
          </w:tcPr>
          <w:p w14:paraId="6024849D" w14:textId="7598FD6A" w:rsidR="00E6364D" w:rsidRPr="00FF353C" w:rsidRDefault="00E6364D" w:rsidP="00485DF3">
            <w:pPr>
              <w:pStyle w:val="NormalLeft"/>
              <w:rPr>
                <w:lang w:val="en-GB"/>
              </w:rPr>
            </w:pPr>
            <w:r w:rsidRPr="00FF353C">
              <w:rPr>
                <w:lang w:val="en-GB"/>
              </w:rPr>
              <w:t>Total ‘Current year’ reflects the last diagonal (all data referred to last reporting year) from R0300 to R0450.</w:t>
            </w:r>
          </w:p>
          <w:p w14:paraId="740077CA" w14:textId="27A30D2E" w:rsidR="00E6364D" w:rsidRPr="00FF353C" w:rsidRDefault="00E6364D" w:rsidP="00485DF3">
            <w:pPr>
              <w:pStyle w:val="NormalLeft"/>
              <w:rPr>
                <w:lang w:val="en-GB"/>
              </w:rPr>
            </w:pPr>
            <w:r w:rsidRPr="00FF353C">
              <w:rPr>
                <w:lang w:val="en-GB"/>
              </w:rPr>
              <w:t>R0460 is the total of R0300 to R0450.</w:t>
            </w:r>
          </w:p>
          <w:p w14:paraId="51006AC8"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w:t>
            </w:r>
          </w:p>
        </w:tc>
      </w:tr>
      <w:tr w:rsidR="00E6364D" w:rsidRPr="00FF353C" w14:paraId="68F71A18" w14:textId="77777777" w:rsidTr="00485DF3">
        <w:tc>
          <w:tcPr>
            <w:tcW w:w="1114" w:type="dxa"/>
            <w:tcBorders>
              <w:top w:val="single" w:sz="2" w:space="0" w:color="auto"/>
              <w:left w:val="single" w:sz="2" w:space="0" w:color="auto"/>
              <w:bottom w:val="single" w:sz="2" w:space="0" w:color="auto"/>
              <w:right w:val="single" w:sz="2" w:space="0" w:color="auto"/>
            </w:tcBorders>
          </w:tcPr>
          <w:p w14:paraId="5207E277" w14:textId="77777777" w:rsidR="00E6364D" w:rsidRPr="00FF353C" w:rsidRDefault="00E6364D" w:rsidP="00485DF3">
            <w:pPr>
              <w:pStyle w:val="NormalLeft"/>
              <w:rPr>
                <w:lang w:val="en-GB"/>
              </w:rPr>
            </w:pPr>
            <w:r w:rsidRPr="00FF353C">
              <w:rPr>
                <w:lang w:val="en-GB"/>
              </w:rPr>
              <w:t>C0770/ R0300 to R0450</w:t>
            </w:r>
          </w:p>
        </w:tc>
        <w:tc>
          <w:tcPr>
            <w:tcW w:w="2043" w:type="dxa"/>
            <w:tcBorders>
              <w:top w:val="single" w:sz="2" w:space="0" w:color="auto"/>
              <w:left w:val="single" w:sz="2" w:space="0" w:color="auto"/>
              <w:bottom w:val="single" w:sz="2" w:space="0" w:color="auto"/>
              <w:right w:val="single" w:sz="2" w:space="0" w:color="auto"/>
            </w:tcBorders>
          </w:tcPr>
          <w:p w14:paraId="1387C387" w14:textId="77777777" w:rsidR="00E6364D" w:rsidRPr="00FF353C" w:rsidRDefault="00E6364D" w:rsidP="00485DF3">
            <w:pPr>
              <w:pStyle w:val="NormalLeft"/>
              <w:rPr>
                <w:lang w:val="en-GB"/>
              </w:rPr>
            </w:pPr>
            <w:r w:rsidRPr="00FF353C">
              <w:rPr>
                <w:lang w:val="en-GB"/>
              </w:rPr>
              <w:t>Reinsurance Recoveries received — Sum of years (cumulative)</w:t>
            </w:r>
          </w:p>
        </w:tc>
        <w:tc>
          <w:tcPr>
            <w:tcW w:w="6129" w:type="dxa"/>
            <w:tcBorders>
              <w:top w:val="single" w:sz="2" w:space="0" w:color="auto"/>
              <w:left w:val="single" w:sz="2" w:space="0" w:color="auto"/>
              <w:bottom w:val="single" w:sz="2" w:space="0" w:color="auto"/>
              <w:right w:val="single" w:sz="2" w:space="0" w:color="auto"/>
            </w:tcBorders>
          </w:tcPr>
          <w:p w14:paraId="5A64D2C8" w14:textId="77777777" w:rsidR="00E6364D" w:rsidRPr="00FF353C" w:rsidRDefault="00E6364D" w:rsidP="00485DF3">
            <w:pPr>
              <w:pStyle w:val="NormalLeft"/>
              <w:rPr>
                <w:lang w:val="en-GB"/>
              </w:rPr>
            </w:pPr>
            <w:r w:rsidRPr="00FF353C">
              <w:rPr>
                <w:lang w:val="en-GB"/>
              </w:rPr>
              <w:t>Total ‘Sum of years’ contains the sum of all data in rows (sum of all payments referred to the i–accident/underwriting year), including total.</w:t>
            </w:r>
          </w:p>
        </w:tc>
      </w:tr>
      <w:tr w:rsidR="00E6364D" w:rsidRPr="00FF353C" w14:paraId="13983DA7" w14:textId="77777777" w:rsidTr="00485DF3">
        <w:tc>
          <w:tcPr>
            <w:tcW w:w="1114" w:type="dxa"/>
            <w:tcBorders>
              <w:top w:val="single" w:sz="2" w:space="0" w:color="auto"/>
              <w:left w:val="single" w:sz="2" w:space="0" w:color="auto"/>
              <w:bottom w:val="single" w:sz="2" w:space="0" w:color="auto"/>
              <w:right w:val="single" w:sz="2" w:space="0" w:color="auto"/>
            </w:tcBorders>
          </w:tcPr>
          <w:p w14:paraId="6AB109F2" w14:textId="77777777" w:rsidR="00E6364D" w:rsidRPr="00FF353C" w:rsidRDefault="00E6364D" w:rsidP="00485DF3">
            <w:pPr>
              <w:pStyle w:val="NormalLeft"/>
              <w:rPr>
                <w:lang w:val="en-GB"/>
              </w:rPr>
            </w:pPr>
            <w:r w:rsidRPr="00FF353C">
              <w:rPr>
                <w:lang w:val="en-GB"/>
              </w:rPr>
              <w:t>C0800 to C0950/ R0300 to R0450</w:t>
            </w:r>
          </w:p>
        </w:tc>
        <w:tc>
          <w:tcPr>
            <w:tcW w:w="2043" w:type="dxa"/>
            <w:tcBorders>
              <w:top w:val="single" w:sz="2" w:space="0" w:color="auto"/>
              <w:left w:val="single" w:sz="2" w:space="0" w:color="auto"/>
              <w:bottom w:val="single" w:sz="2" w:space="0" w:color="auto"/>
              <w:right w:val="single" w:sz="2" w:space="0" w:color="auto"/>
            </w:tcBorders>
          </w:tcPr>
          <w:p w14:paraId="24D77317" w14:textId="77777777" w:rsidR="00E6364D" w:rsidRPr="00FF353C" w:rsidRDefault="00E6364D" w:rsidP="00485DF3">
            <w:pPr>
              <w:pStyle w:val="NormalLeft"/>
              <w:rPr>
                <w:lang w:val="en-GB"/>
              </w:rPr>
            </w:pPr>
            <w:r w:rsidRPr="00FF353C">
              <w:rPr>
                <w:lang w:val="en-GB"/>
              </w:rPr>
              <w:t>Undiscounted Best Estimate Claims Provisions — Reinsurance recoverable — Triangle</w:t>
            </w:r>
          </w:p>
        </w:tc>
        <w:tc>
          <w:tcPr>
            <w:tcW w:w="6129" w:type="dxa"/>
            <w:tcBorders>
              <w:top w:val="single" w:sz="2" w:space="0" w:color="auto"/>
              <w:left w:val="single" w:sz="2" w:space="0" w:color="auto"/>
              <w:bottom w:val="single" w:sz="2" w:space="0" w:color="auto"/>
              <w:right w:val="single" w:sz="2" w:space="0" w:color="auto"/>
            </w:tcBorders>
          </w:tcPr>
          <w:p w14:paraId="7866FB97" w14:textId="77777777" w:rsidR="00E6364D" w:rsidRPr="00FF353C" w:rsidRDefault="00E6364D" w:rsidP="00485DF3">
            <w:pPr>
              <w:pStyle w:val="NormalLeft"/>
              <w:rPr>
                <w:lang w:val="en-GB"/>
              </w:rPr>
            </w:pPr>
            <w:r w:rsidRPr="00FF353C">
              <w:rPr>
                <w:lang w:val="en-GB"/>
              </w:rPr>
              <w:t>Provisions referred to the amounts recoverable from reinsurance contracts and special purpose vehicles. In the triangle is required to reported undiscounted data, while the column ‘Year end’ will contain data on discounted basis.</w:t>
            </w:r>
          </w:p>
          <w:p w14:paraId="21CEBF93" w14:textId="78BDF39F" w:rsidR="00E6364D" w:rsidRPr="00FF353C" w:rsidRDefault="00E6364D" w:rsidP="00485DF3">
            <w:pPr>
              <w:pStyle w:val="NormalLeft"/>
              <w:rPr>
                <w:lang w:val="en-GB"/>
              </w:rPr>
            </w:pPr>
            <w:r w:rsidRPr="00FF353C">
              <w:rPr>
                <w:lang w:val="en-GB"/>
              </w:rPr>
              <w:t>The amounts shall be considered after the adjustment for the counterparty default</w:t>
            </w:r>
            <w:ins w:id="2494" w:author="Author">
              <w:r w:rsidR="00622EA8" w:rsidRPr="00FF353C">
                <w:rPr>
                  <w:lang w:val="en-GB"/>
                </w:rPr>
                <w:t>, net of salvage and subrogation and excluding any expenses, as well as any future premiums</w:t>
              </w:r>
              <w:del w:id="2495" w:author="Author">
                <w:r w:rsidR="00622EA8" w:rsidRPr="00FF353C" w:rsidDel="00AE5BB6">
                  <w:rPr>
                    <w:lang w:val="en-GB"/>
                  </w:rPr>
                  <w:delText>.</w:delText>
                </w:r>
              </w:del>
            </w:ins>
            <w:r w:rsidRPr="00FF353C">
              <w:rPr>
                <w:lang w:val="en-GB"/>
              </w:rPr>
              <w:t>.</w:t>
            </w:r>
          </w:p>
        </w:tc>
      </w:tr>
      <w:tr w:rsidR="00E6364D" w:rsidRPr="00FF353C" w14:paraId="106DAAA4" w14:textId="77777777" w:rsidTr="00485DF3">
        <w:tc>
          <w:tcPr>
            <w:tcW w:w="1114" w:type="dxa"/>
            <w:tcBorders>
              <w:top w:val="single" w:sz="2" w:space="0" w:color="auto"/>
              <w:left w:val="single" w:sz="2" w:space="0" w:color="auto"/>
              <w:bottom w:val="single" w:sz="2" w:space="0" w:color="auto"/>
              <w:right w:val="single" w:sz="2" w:space="0" w:color="auto"/>
            </w:tcBorders>
          </w:tcPr>
          <w:p w14:paraId="5281DB93" w14:textId="77777777" w:rsidR="00E6364D" w:rsidRPr="00FF353C" w:rsidRDefault="00E6364D" w:rsidP="00485DF3">
            <w:pPr>
              <w:pStyle w:val="NormalLeft"/>
              <w:rPr>
                <w:lang w:val="en-GB"/>
              </w:rPr>
            </w:pPr>
            <w:r w:rsidRPr="00FF353C">
              <w:rPr>
                <w:lang w:val="en-GB"/>
              </w:rPr>
              <w:t>C0960/ R0300 to R0460</w:t>
            </w:r>
          </w:p>
        </w:tc>
        <w:tc>
          <w:tcPr>
            <w:tcW w:w="2043" w:type="dxa"/>
            <w:tcBorders>
              <w:top w:val="single" w:sz="2" w:space="0" w:color="auto"/>
              <w:left w:val="single" w:sz="2" w:space="0" w:color="auto"/>
              <w:bottom w:val="single" w:sz="2" w:space="0" w:color="auto"/>
              <w:right w:val="single" w:sz="2" w:space="0" w:color="auto"/>
            </w:tcBorders>
          </w:tcPr>
          <w:p w14:paraId="5AD1812D" w14:textId="77777777" w:rsidR="00E6364D" w:rsidRPr="00FF353C" w:rsidRDefault="00E6364D" w:rsidP="00485DF3">
            <w:pPr>
              <w:pStyle w:val="NormalLeft"/>
              <w:rPr>
                <w:lang w:val="en-GB"/>
              </w:rPr>
            </w:pPr>
            <w:r w:rsidRPr="00FF353C">
              <w:rPr>
                <w:lang w:val="en-GB"/>
              </w:rPr>
              <w:t>Best Estimate Claims Provisions — Reinsurance recoverable — Year end (discounted data)</w:t>
            </w:r>
          </w:p>
        </w:tc>
        <w:tc>
          <w:tcPr>
            <w:tcW w:w="6129" w:type="dxa"/>
            <w:tcBorders>
              <w:top w:val="single" w:sz="2" w:space="0" w:color="auto"/>
              <w:left w:val="single" w:sz="2" w:space="0" w:color="auto"/>
              <w:bottom w:val="single" w:sz="2" w:space="0" w:color="auto"/>
              <w:right w:val="single" w:sz="2" w:space="0" w:color="auto"/>
            </w:tcBorders>
          </w:tcPr>
          <w:p w14:paraId="32556EF8" w14:textId="526D7575" w:rsidR="00E6364D" w:rsidRPr="00FF353C" w:rsidRDefault="00E6364D" w:rsidP="00485DF3">
            <w:pPr>
              <w:pStyle w:val="NormalLeft"/>
              <w:rPr>
                <w:lang w:val="en-GB"/>
              </w:rPr>
            </w:pPr>
            <w:r w:rsidRPr="00FF353C">
              <w:rPr>
                <w:lang w:val="en-GB"/>
              </w:rPr>
              <w:t>Total ‘Year end’ reflects the last diagonal but a on discounted basis (all data referred to last reporting year) from R0300 to R0450.</w:t>
            </w:r>
          </w:p>
          <w:p w14:paraId="128EEED9" w14:textId="3195D87E" w:rsidR="00E6364D" w:rsidRPr="00FF353C" w:rsidRDefault="00E6364D" w:rsidP="00F66FF8">
            <w:pPr>
              <w:pStyle w:val="NormalLeft"/>
              <w:rPr>
                <w:lang w:val="en-GB"/>
              </w:rPr>
            </w:pPr>
            <w:r w:rsidRPr="00FF353C">
              <w:rPr>
                <w:lang w:val="en-GB"/>
              </w:rPr>
              <w:t xml:space="preserve">R0460 is the total of </w:t>
            </w:r>
            <w:r w:rsidR="00F66FF8" w:rsidRPr="00FF353C">
              <w:rPr>
                <w:lang w:val="en-GB"/>
              </w:rPr>
              <w:t>R0300</w:t>
            </w:r>
            <w:r w:rsidRPr="00FF353C">
              <w:rPr>
                <w:lang w:val="en-GB"/>
              </w:rPr>
              <w:t xml:space="preserve"> to R0450.</w:t>
            </w:r>
          </w:p>
        </w:tc>
      </w:tr>
      <w:tr w:rsidR="00E6364D" w:rsidRPr="00FF353C" w14:paraId="4C0789BA" w14:textId="77777777" w:rsidTr="00485DF3">
        <w:tc>
          <w:tcPr>
            <w:tcW w:w="1114" w:type="dxa"/>
            <w:tcBorders>
              <w:top w:val="single" w:sz="2" w:space="0" w:color="auto"/>
              <w:left w:val="single" w:sz="2" w:space="0" w:color="auto"/>
              <w:bottom w:val="single" w:sz="2" w:space="0" w:color="auto"/>
              <w:right w:val="single" w:sz="2" w:space="0" w:color="auto"/>
            </w:tcBorders>
          </w:tcPr>
          <w:p w14:paraId="5A3804B5" w14:textId="77777777" w:rsidR="00E6364D" w:rsidRPr="00FF353C" w:rsidRDefault="00E6364D" w:rsidP="00485DF3">
            <w:pPr>
              <w:pStyle w:val="NormalLeft"/>
              <w:rPr>
                <w:lang w:val="en-GB"/>
              </w:rPr>
            </w:pPr>
            <w:r w:rsidRPr="00FF353C">
              <w:rPr>
                <w:lang w:val="en-GB"/>
              </w:rPr>
              <w:t>C1000 to C1150/ R0300 to R0450</w:t>
            </w:r>
          </w:p>
        </w:tc>
        <w:tc>
          <w:tcPr>
            <w:tcW w:w="2043" w:type="dxa"/>
            <w:tcBorders>
              <w:top w:val="single" w:sz="2" w:space="0" w:color="auto"/>
              <w:left w:val="single" w:sz="2" w:space="0" w:color="auto"/>
              <w:bottom w:val="single" w:sz="2" w:space="0" w:color="auto"/>
              <w:right w:val="single" w:sz="2" w:space="0" w:color="auto"/>
            </w:tcBorders>
          </w:tcPr>
          <w:p w14:paraId="32197743" w14:textId="77777777" w:rsidR="00E6364D" w:rsidRPr="00FF353C" w:rsidRDefault="00E6364D" w:rsidP="00485DF3">
            <w:pPr>
              <w:pStyle w:val="NormalLeft"/>
              <w:rPr>
                <w:lang w:val="en-GB"/>
              </w:rPr>
            </w:pPr>
            <w:r w:rsidRPr="00FF353C">
              <w:rPr>
                <w:lang w:val="en-GB"/>
              </w:rPr>
              <w:t>Reinsurance RBNS Claims — Triangle</w:t>
            </w:r>
          </w:p>
        </w:tc>
        <w:tc>
          <w:tcPr>
            <w:tcW w:w="6129" w:type="dxa"/>
            <w:tcBorders>
              <w:top w:val="single" w:sz="2" w:space="0" w:color="auto"/>
              <w:left w:val="single" w:sz="2" w:space="0" w:color="auto"/>
              <w:bottom w:val="single" w:sz="2" w:space="0" w:color="auto"/>
              <w:right w:val="single" w:sz="2" w:space="0" w:color="auto"/>
            </w:tcBorders>
          </w:tcPr>
          <w:p w14:paraId="16010136" w14:textId="77777777" w:rsidR="00E6364D" w:rsidRPr="00FF353C" w:rsidRDefault="00E6364D" w:rsidP="00485DF3">
            <w:pPr>
              <w:pStyle w:val="NormalLeft"/>
              <w:rPr>
                <w:lang w:val="en-GB"/>
              </w:rPr>
            </w:pPr>
            <w:r w:rsidRPr="00FF353C">
              <w:rPr>
                <w:lang w:val="en-GB"/>
              </w:rPr>
              <w:t>Triangles for each of the accident/underwriting years from N–14 (and prior) and all previous reporting periods to — including — N (last reporting year) of reinsurance share of provisions, reported in the ‘Gross Reported but not Settled Claims (RBNS)’, covered by a reinsurance contract.</w:t>
            </w:r>
          </w:p>
          <w:p w14:paraId="3F982D1D" w14:textId="4464D7B1" w:rsidR="00E6364D" w:rsidRPr="00FF353C" w:rsidRDefault="00E6364D" w:rsidP="00485DF3">
            <w:pPr>
              <w:pStyle w:val="NormalLeft"/>
              <w:rPr>
                <w:lang w:val="en-GB"/>
              </w:rPr>
            </w:pPr>
            <w:r w:rsidRPr="00FF353C">
              <w:rPr>
                <w:lang w:val="en-GB"/>
              </w:rPr>
              <w:t>The amount includes all the elements that compose the claim itself but excludes any expenses</w:t>
            </w:r>
            <w:ins w:id="2496" w:author="Author">
              <w:r w:rsidR="00622EA8" w:rsidRPr="00FF353C">
                <w:rPr>
                  <w:lang w:val="en-GB"/>
                </w:rPr>
                <w:t xml:space="preserve"> and is net of salvage and subrogation</w:t>
              </w:r>
            </w:ins>
            <w:r w:rsidRPr="00FF353C">
              <w:rPr>
                <w:lang w:val="en-GB"/>
              </w:rPr>
              <w:t>.</w:t>
            </w:r>
          </w:p>
        </w:tc>
      </w:tr>
      <w:tr w:rsidR="00E6364D" w:rsidRPr="00FF353C" w14:paraId="2D2E7CAE" w14:textId="77777777" w:rsidTr="00485DF3">
        <w:tc>
          <w:tcPr>
            <w:tcW w:w="1114" w:type="dxa"/>
            <w:tcBorders>
              <w:top w:val="single" w:sz="2" w:space="0" w:color="auto"/>
              <w:left w:val="single" w:sz="2" w:space="0" w:color="auto"/>
              <w:bottom w:val="single" w:sz="2" w:space="0" w:color="auto"/>
              <w:right w:val="single" w:sz="2" w:space="0" w:color="auto"/>
            </w:tcBorders>
          </w:tcPr>
          <w:p w14:paraId="583B7664" w14:textId="77777777" w:rsidR="00E6364D" w:rsidRPr="00FF353C" w:rsidRDefault="00E6364D" w:rsidP="00485DF3">
            <w:pPr>
              <w:pStyle w:val="NormalLeft"/>
              <w:rPr>
                <w:lang w:val="en-GB"/>
              </w:rPr>
            </w:pPr>
            <w:r w:rsidRPr="00FF353C">
              <w:rPr>
                <w:lang w:val="en-GB"/>
              </w:rPr>
              <w:t>C1160/ R0300 to R0460</w:t>
            </w:r>
          </w:p>
        </w:tc>
        <w:tc>
          <w:tcPr>
            <w:tcW w:w="2043" w:type="dxa"/>
            <w:tcBorders>
              <w:top w:val="single" w:sz="2" w:space="0" w:color="auto"/>
              <w:left w:val="single" w:sz="2" w:space="0" w:color="auto"/>
              <w:bottom w:val="single" w:sz="2" w:space="0" w:color="auto"/>
              <w:right w:val="single" w:sz="2" w:space="0" w:color="auto"/>
            </w:tcBorders>
          </w:tcPr>
          <w:p w14:paraId="7C39C1A7" w14:textId="00B00E5B" w:rsidR="00E6364D" w:rsidRPr="00FF353C" w:rsidRDefault="00E6364D" w:rsidP="00F66FF8">
            <w:pPr>
              <w:pStyle w:val="NormalLeft"/>
              <w:rPr>
                <w:lang w:val="en-GB"/>
              </w:rPr>
            </w:pPr>
            <w:r w:rsidRPr="00FF353C">
              <w:rPr>
                <w:lang w:val="en-GB"/>
              </w:rPr>
              <w:t>Reinsurance RBNS Claims — Year end (discounted data) </w:t>
            </w:r>
            <w:r w:rsidR="00F66FF8" w:rsidRPr="00FF353C">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4EC71004" w14:textId="629E14D7" w:rsidR="00E6364D" w:rsidRPr="00FF353C" w:rsidRDefault="00E6364D" w:rsidP="00485DF3">
            <w:pPr>
              <w:pStyle w:val="NormalLeft"/>
              <w:rPr>
                <w:lang w:val="en-GB"/>
              </w:rPr>
            </w:pPr>
            <w:r w:rsidRPr="00FF353C">
              <w:rPr>
                <w:lang w:val="en-GB"/>
              </w:rPr>
              <w:t>Total ‘Year end’ reflects the last diagonal but on a discounted basis (all data referred to last reporting year) from R0300 to R0450. </w:t>
            </w:r>
            <w:r w:rsidR="00F66FF8" w:rsidRPr="00FF353C">
              <w:rPr>
                <w:lang w:val="en-GB"/>
              </w:rPr>
              <w:t xml:space="preserve"> </w:t>
            </w:r>
          </w:p>
          <w:p w14:paraId="45BE361B" w14:textId="42D34DF9" w:rsidR="00E6364D" w:rsidRPr="00FF353C" w:rsidRDefault="00E6364D" w:rsidP="00F66FF8">
            <w:pPr>
              <w:pStyle w:val="NormalLeft"/>
              <w:rPr>
                <w:lang w:val="en-GB"/>
              </w:rPr>
            </w:pPr>
            <w:r w:rsidRPr="00FF353C">
              <w:rPr>
                <w:lang w:val="en-GB"/>
              </w:rPr>
              <w:t>R0460 is the total of R0300 to R0450.</w:t>
            </w:r>
          </w:p>
        </w:tc>
      </w:tr>
      <w:tr w:rsidR="00E6364D" w:rsidRPr="00FF353C" w14:paraId="2DC76F63" w14:textId="77777777" w:rsidTr="00485DF3">
        <w:tc>
          <w:tcPr>
            <w:tcW w:w="1114" w:type="dxa"/>
            <w:tcBorders>
              <w:top w:val="single" w:sz="2" w:space="0" w:color="auto"/>
              <w:left w:val="single" w:sz="2" w:space="0" w:color="auto"/>
              <w:bottom w:val="single" w:sz="2" w:space="0" w:color="auto"/>
              <w:right w:val="single" w:sz="2" w:space="0" w:color="auto"/>
            </w:tcBorders>
          </w:tcPr>
          <w:p w14:paraId="6B71F500" w14:textId="77777777" w:rsidR="00E6364D" w:rsidRPr="00FF353C" w:rsidRDefault="00E6364D" w:rsidP="00485DF3">
            <w:pPr>
              <w:pStyle w:val="NormalLeft"/>
              <w:rPr>
                <w:lang w:val="en-GB"/>
              </w:rPr>
            </w:pPr>
            <w:r w:rsidRPr="00FF353C">
              <w:rPr>
                <w:lang w:val="en-GB"/>
              </w:rPr>
              <w:t>C1200 to C1350/ R0500 to R0650</w:t>
            </w:r>
          </w:p>
        </w:tc>
        <w:tc>
          <w:tcPr>
            <w:tcW w:w="2043" w:type="dxa"/>
            <w:tcBorders>
              <w:top w:val="single" w:sz="2" w:space="0" w:color="auto"/>
              <w:left w:val="single" w:sz="2" w:space="0" w:color="auto"/>
              <w:bottom w:val="single" w:sz="2" w:space="0" w:color="auto"/>
              <w:right w:val="single" w:sz="2" w:space="0" w:color="auto"/>
            </w:tcBorders>
          </w:tcPr>
          <w:p w14:paraId="0DD10062" w14:textId="77777777" w:rsidR="00E6364D" w:rsidRPr="00FF353C" w:rsidRDefault="00E6364D" w:rsidP="00485DF3">
            <w:pPr>
              <w:pStyle w:val="NormalLeft"/>
              <w:rPr>
                <w:lang w:val="en-GB"/>
              </w:rPr>
            </w:pPr>
            <w:r w:rsidRPr="00FF353C">
              <w:rPr>
                <w:lang w:val="en-GB"/>
              </w:rPr>
              <w:t>Net Claims Paid (non–cumulative) — Triangle</w:t>
            </w:r>
          </w:p>
        </w:tc>
        <w:tc>
          <w:tcPr>
            <w:tcW w:w="6129" w:type="dxa"/>
            <w:tcBorders>
              <w:top w:val="single" w:sz="2" w:space="0" w:color="auto"/>
              <w:left w:val="single" w:sz="2" w:space="0" w:color="auto"/>
              <w:bottom w:val="single" w:sz="2" w:space="0" w:color="auto"/>
              <w:right w:val="single" w:sz="2" w:space="0" w:color="auto"/>
            </w:tcBorders>
          </w:tcPr>
          <w:p w14:paraId="26085AFD" w14:textId="77777777" w:rsidR="00E6364D" w:rsidRPr="00FF353C" w:rsidRDefault="00E6364D" w:rsidP="00485DF3">
            <w:pPr>
              <w:pStyle w:val="NormalLeft"/>
              <w:rPr>
                <w:lang w:val="en-GB"/>
              </w:rPr>
            </w:pPr>
            <w:r w:rsidRPr="00FF353C">
              <w:rPr>
                <w:lang w:val="en-GB"/>
              </w:rPr>
              <w:t>Triangles for each of the accident/underwriting years from N–14 (and prior) and all previous reporting periods to — including — N (last reporting year) of claims paid net of salvage/subrogation and reinsurance.</w:t>
            </w:r>
          </w:p>
          <w:p w14:paraId="299755E8"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w:t>
            </w:r>
          </w:p>
        </w:tc>
      </w:tr>
      <w:tr w:rsidR="00E6364D" w:rsidRPr="00FF353C" w14:paraId="2296865A" w14:textId="77777777" w:rsidTr="00485DF3">
        <w:tc>
          <w:tcPr>
            <w:tcW w:w="1114" w:type="dxa"/>
            <w:tcBorders>
              <w:top w:val="single" w:sz="2" w:space="0" w:color="auto"/>
              <w:left w:val="single" w:sz="2" w:space="0" w:color="auto"/>
              <w:bottom w:val="single" w:sz="2" w:space="0" w:color="auto"/>
              <w:right w:val="single" w:sz="2" w:space="0" w:color="auto"/>
            </w:tcBorders>
          </w:tcPr>
          <w:p w14:paraId="5708F517" w14:textId="77777777" w:rsidR="00E6364D" w:rsidRPr="00FF353C" w:rsidRDefault="00E6364D" w:rsidP="00485DF3">
            <w:pPr>
              <w:pStyle w:val="NormalLeft"/>
              <w:rPr>
                <w:lang w:val="en-GB"/>
              </w:rPr>
            </w:pPr>
            <w:r w:rsidRPr="00FF353C">
              <w:rPr>
                <w:lang w:val="en-GB"/>
              </w:rPr>
              <w:lastRenderedPageBreak/>
              <w:t>C1360/ R0500 to R0660</w:t>
            </w:r>
          </w:p>
        </w:tc>
        <w:tc>
          <w:tcPr>
            <w:tcW w:w="2043" w:type="dxa"/>
            <w:tcBorders>
              <w:top w:val="single" w:sz="2" w:space="0" w:color="auto"/>
              <w:left w:val="single" w:sz="2" w:space="0" w:color="auto"/>
              <w:bottom w:val="single" w:sz="2" w:space="0" w:color="auto"/>
              <w:right w:val="single" w:sz="2" w:space="0" w:color="auto"/>
            </w:tcBorders>
          </w:tcPr>
          <w:p w14:paraId="0DAF622E" w14:textId="77777777" w:rsidR="00E6364D" w:rsidRPr="00FF353C" w:rsidRDefault="00E6364D" w:rsidP="00485DF3">
            <w:pPr>
              <w:pStyle w:val="NormalLeft"/>
              <w:rPr>
                <w:lang w:val="en-GB"/>
              </w:rPr>
            </w:pPr>
            <w:r w:rsidRPr="00FF353C">
              <w:rPr>
                <w:lang w:val="en-GB"/>
              </w:rPr>
              <w:t>Net Claims Paid (non–cumulative) — In current year</w:t>
            </w:r>
          </w:p>
        </w:tc>
        <w:tc>
          <w:tcPr>
            <w:tcW w:w="6129" w:type="dxa"/>
            <w:tcBorders>
              <w:top w:val="single" w:sz="2" w:space="0" w:color="auto"/>
              <w:left w:val="single" w:sz="2" w:space="0" w:color="auto"/>
              <w:bottom w:val="single" w:sz="2" w:space="0" w:color="auto"/>
              <w:right w:val="single" w:sz="2" w:space="0" w:color="auto"/>
            </w:tcBorders>
          </w:tcPr>
          <w:p w14:paraId="1C5624A1" w14:textId="67D906B8" w:rsidR="00E6364D" w:rsidRPr="00FF353C" w:rsidRDefault="00E6364D" w:rsidP="00485DF3">
            <w:pPr>
              <w:pStyle w:val="NormalLeft"/>
              <w:rPr>
                <w:lang w:val="en-GB"/>
              </w:rPr>
            </w:pPr>
            <w:r w:rsidRPr="00FF353C">
              <w:rPr>
                <w:lang w:val="en-GB"/>
              </w:rPr>
              <w:t>Total ‘Current year’ reflects the last diagonal (all data referred to last reporting year), from R0500 to R0650.</w:t>
            </w:r>
          </w:p>
          <w:p w14:paraId="2FC7E485" w14:textId="754A4331" w:rsidR="00E6364D" w:rsidRPr="00FF353C" w:rsidRDefault="00E6364D" w:rsidP="00F66FF8">
            <w:pPr>
              <w:pStyle w:val="NormalLeft"/>
              <w:rPr>
                <w:lang w:val="en-GB"/>
              </w:rPr>
            </w:pPr>
            <w:r w:rsidRPr="00FF353C">
              <w:rPr>
                <w:lang w:val="en-GB"/>
              </w:rPr>
              <w:t>R0660 is the total of R0500 to R0650</w:t>
            </w:r>
          </w:p>
        </w:tc>
      </w:tr>
      <w:tr w:rsidR="00E6364D" w:rsidRPr="00FF353C" w14:paraId="464912FA" w14:textId="77777777" w:rsidTr="00485DF3">
        <w:tc>
          <w:tcPr>
            <w:tcW w:w="1114" w:type="dxa"/>
            <w:tcBorders>
              <w:top w:val="single" w:sz="2" w:space="0" w:color="auto"/>
              <w:left w:val="single" w:sz="2" w:space="0" w:color="auto"/>
              <w:bottom w:val="single" w:sz="2" w:space="0" w:color="auto"/>
              <w:right w:val="single" w:sz="2" w:space="0" w:color="auto"/>
            </w:tcBorders>
          </w:tcPr>
          <w:p w14:paraId="03AD01D7" w14:textId="77777777" w:rsidR="00E6364D" w:rsidRPr="00FF353C" w:rsidRDefault="00E6364D" w:rsidP="00485DF3">
            <w:pPr>
              <w:pStyle w:val="NormalLeft"/>
              <w:rPr>
                <w:lang w:val="en-GB"/>
              </w:rPr>
            </w:pPr>
            <w:r w:rsidRPr="00FF353C">
              <w:rPr>
                <w:lang w:val="en-GB"/>
              </w:rPr>
              <w:t>C1370/ R0500 to R0660</w:t>
            </w:r>
          </w:p>
        </w:tc>
        <w:tc>
          <w:tcPr>
            <w:tcW w:w="2043" w:type="dxa"/>
            <w:tcBorders>
              <w:top w:val="single" w:sz="2" w:space="0" w:color="auto"/>
              <w:left w:val="single" w:sz="2" w:space="0" w:color="auto"/>
              <w:bottom w:val="single" w:sz="2" w:space="0" w:color="auto"/>
              <w:right w:val="single" w:sz="2" w:space="0" w:color="auto"/>
            </w:tcBorders>
          </w:tcPr>
          <w:p w14:paraId="1F2C5219" w14:textId="77777777" w:rsidR="00E6364D" w:rsidRPr="00FF353C" w:rsidRDefault="00E6364D" w:rsidP="00485DF3">
            <w:pPr>
              <w:pStyle w:val="NormalLeft"/>
              <w:rPr>
                <w:lang w:val="en-GB"/>
              </w:rPr>
            </w:pPr>
            <w:r w:rsidRPr="00FF353C">
              <w:rPr>
                <w:lang w:val="en-GB"/>
              </w:rPr>
              <w:t>Net Claims Paid — Sum of year (cumulative)</w:t>
            </w:r>
          </w:p>
        </w:tc>
        <w:tc>
          <w:tcPr>
            <w:tcW w:w="6129" w:type="dxa"/>
            <w:tcBorders>
              <w:top w:val="single" w:sz="2" w:space="0" w:color="auto"/>
              <w:left w:val="single" w:sz="2" w:space="0" w:color="auto"/>
              <w:bottom w:val="single" w:sz="2" w:space="0" w:color="auto"/>
              <w:right w:val="single" w:sz="2" w:space="0" w:color="auto"/>
            </w:tcBorders>
          </w:tcPr>
          <w:p w14:paraId="02565D61" w14:textId="77777777" w:rsidR="00E6364D" w:rsidRPr="00FF353C" w:rsidRDefault="00E6364D" w:rsidP="00485DF3">
            <w:pPr>
              <w:pStyle w:val="NormalLeft"/>
              <w:rPr>
                <w:lang w:val="en-GB"/>
              </w:rPr>
            </w:pPr>
            <w:r w:rsidRPr="00FF353C">
              <w:rPr>
                <w:lang w:val="en-GB"/>
              </w:rPr>
              <w:t>Total ‘Sum of years’ contains the sum of all data in rows (sum of all payments referred to the accident/underwriting year), including total.</w:t>
            </w:r>
          </w:p>
        </w:tc>
      </w:tr>
      <w:tr w:rsidR="00E6364D" w:rsidRPr="00FF353C" w14:paraId="71475EB7" w14:textId="77777777" w:rsidTr="00485DF3">
        <w:tc>
          <w:tcPr>
            <w:tcW w:w="1114" w:type="dxa"/>
            <w:tcBorders>
              <w:top w:val="single" w:sz="2" w:space="0" w:color="auto"/>
              <w:left w:val="single" w:sz="2" w:space="0" w:color="auto"/>
              <w:bottom w:val="single" w:sz="2" w:space="0" w:color="auto"/>
              <w:right w:val="single" w:sz="2" w:space="0" w:color="auto"/>
            </w:tcBorders>
          </w:tcPr>
          <w:p w14:paraId="7C69D843" w14:textId="77777777" w:rsidR="00E6364D" w:rsidRPr="00FF353C" w:rsidRDefault="00E6364D" w:rsidP="00485DF3">
            <w:pPr>
              <w:pStyle w:val="NormalLeft"/>
              <w:rPr>
                <w:lang w:val="en-GB"/>
              </w:rPr>
            </w:pPr>
            <w:r w:rsidRPr="00FF353C">
              <w:rPr>
                <w:lang w:val="en-GB"/>
              </w:rPr>
              <w:t>C1400 to C1550/ R0500 to R0650</w:t>
            </w:r>
          </w:p>
        </w:tc>
        <w:tc>
          <w:tcPr>
            <w:tcW w:w="2043" w:type="dxa"/>
            <w:tcBorders>
              <w:top w:val="single" w:sz="2" w:space="0" w:color="auto"/>
              <w:left w:val="single" w:sz="2" w:space="0" w:color="auto"/>
              <w:bottom w:val="single" w:sz="2" w:space="0" w:color="auto"/>
              <w:right w:val="single" w:sz="2" w:space="0" w:color="auto"/>
            </w:tcBorders>
          </w:tcPr>
          <w:p w14:paraId="039A7236" w14:textId="77777777" w:rsidR="00E6364D" w:rsidRPr="00FF353C" w:rsidRDefault="00E6364D" w:rsidP="00485DF3">
            <w:pPr>
              <w:pStyle w:val="NormalLeft"/>
              <w:rPr>
                <w:lang w:val="en-GB"/>
              </w:rPr>
            </w:pPr>
            <w:r w:rsidRPr="00FF353C">
              <w:rPr>
                <w:lang w:val="en-GB"/>
              </w:rPr>
              <w:t>Net Undiscounted Best Estimate Claims Provisions — Triangle</w:t>
            </w:r>
          </w:p>
        </w:tc>
        <w:tc>
          <w:tcPr>
            <w:tcW w:w="6129" w:type="dxa"/>
            <w:tcBorders>
              <w:top w:val="single" w:sz="2" w:space="0" w:color="auto"/>
              <w:left w:val="single" w:sz="2" w:space="0" w:color="auto"/>
              <w:bottom w:val="single" w:sz="2" w:space="0" w:color="auto"/>
              <w:right w:val="single" w:sz="2" w:space="0" w:color="auto"/>
            </w:tcBorders>
          </w:tcPr>
          <w:p w14:paraId="571C3C6F" w14:textId="111F0292" w:rsidR="00E6364D" w:rsidRPr="00FF353C" w:rsidRDefault="00E6364D" w:rsidP="00485DF3">
            <w:pPr>
              <w:pStyle w:val="NormalLeft"/>
              <w:rPr>
                <w:lang w:val="en-GB"/>
              </w:rPr>
            </w:pPr>
            <w:r w:rsidRPr="00FF353C">
              <w:rPr>
                <w:lang w:val="en-GB"/>
              </w:rPr>
              <w:t>Triangles for each of the accident/underwriting years from N–14 (and prior) and all previous reporting periods to — including — N (last reporting year) of Best Estimate of Claims Provisions, net of reinsurance</w:t>
            </w:r>
            <w:ins w:id="2497" w:author="Author">
              <w:r w:rsidR="00622EA8" w:rsidRPr="00FF353C">
                <w:rPr>
                  <w:lang w:val="en-GB"/>
                </w:rPr>
                <w:t>, net of salvage and subrogation and excluding any expenses, as well as any future premiums</w:t>
              </w:r>
            </w:ins>
            <w:r w:rsidRPr="00FF353C">
              <w:rPr>
                <w:lang w:val="en-GB"/>
              </w:rPr>
              <w:t>.</w:t>
            </w:r>
          </w:p>
        </w:tc>
      </w:tr>
      <w:tr w:rsidR="00E6364D" w:rsidRPr="00FF353C" w14:paraId="6F6D96ED" w14:textId="77777777" w:rsidTr="00485DF3">
        <w:tc>
          <w:tcPr>
            <w:tcW w:w="1114" w:type="dxa"/>
            <w:tcBorders>
              <w:top w:val="single" w:sz="2" w:space="0" w:color="auto"/>
              <w:left w:val="single" w:sz="2" w:space="0" w:color="auto"/>
              <w:bottom w:val="single" w:sz="2" w:space="0" w:color="auto"/>
              <w:right w:val="single" w:sz="2" w:space="0" w:color="auto"/>
            </w:tcBorders>
          </w:tcPr>
          <w:p w14:paraId="5A097E00" w14:textId="77777777" w:rsidR="00E6364D" w:rsidRPr="00FF353C" w:rsidRDefault="00E6364D" w:rsidP="00485DF3">
            <w:pPr>
              <w:pStyle w:val="NormalLeft"/>
              <w:rPr>
                <w:lang w:val="en-GB"/>
              </w:rPr>
            </w:pPr>
            <w:r w:rsidRPr="00FF353C">
              <w:rPr>
                <w:lang w:val="en-GB"/>
              </w:rPr>
              <w:t>C1560/ R0500 to R0660</w:t>
            </w:r>
          </w:p>
        </w:tc>
        <w:tc>
          <w:tcPr>
            <w:tcW w:w="2043" w:type="dxa"/>
            <w:tcBorders>
              <w:top w:val="single" w:sz="2" w:space="0" w:color="auto"/>
              <w:left w:val="single" w:sz="2" w:space="0" w:color="auto"/>
              <w:bottom w:val="single" w:sz="2" w:space="0" w:color="auto"/>
              <w:right w:val="single" w:sz="2" w:space="0" w:color="auto"/>
            </w:tcBorders>
          </w:tcPr>
          <w:p w14:paraId="3933B904" w14:textId="77777777" w:rsidR="00E6364D" w:rsidRPr="00FF353C" w:rsidRDefault="00E6364D" w:rsidP="00485DF3">
            <w:pPr>
              <w:pStyle w:val="NormalLeft"/>
              <w:rPr>
                <w:lang w:val="en-GB"/>
              </w:rPr>
            </w:pPr>
            <w:r w:rsidRPr="00FF353C">
              <w:rPr>
                <w:lang w:val="en-GB"/>
              </w:rPr>
              <w:t>Net Undiscounted Best Estimate Claims Provisions — Year end (discounted data)</w:t>
            </w:r>
          </w:p>
        </w:tc>
        <w:tc>
          <w:tcPr>
            <w:tcW w:w="6129" w:type="dxa"/>
            <w:tcBorders>
              <w:top w:val="single" w:sz="2" w:space="0" w:color="auto"/>
              <w:left w:val="single" w:sz="2" w:space="0" w:color="auto"/>
              <w:bottom w:val="single" w:sz="2" w:space="0" w:color="auto"/>
              <w:right w:val="single" w:sz="2" w:space="0" w:color="auto"/>
            </w:tcBorders>
          </w:tcPr>
          <w:p w14:paraId="104DA154" w14:textId="43AD63DA" w:rsidR="00E6364D" w:rsidRPr="00FF353C" w:rsidRDefault="00E6364D" w:rsidP="00485DF3">
            <w:pPr>
              <w:pStyle w:val="NormalLeft"/>
              <w:rPr>
                <w:lang w:val="en-GB"/>
              </w:rPr>
            </w:pPr>
            <w:r w:rsidRPr="00FF353C">
              <w:rPr>
                <w:lang w:val="en-GB"/>
              </w:rPr>
              <w:t>Total ‘Year end’ reflects the last diagonal but on a discounted basis (all data referred to last reporting year) from R0500 to R0650. </w:t>
            </w:r>
            <w:r w:rsidR="00F66FF8" w:rsidRPr="00FF353C">
              <w:rPr>
                <w:lang w:val="en-GB"/>
              </w:rPr>
              <w:t xml:space="preserve"> </w:t>
            </w:r>
          </w:p>
          <w:p w14:paraId="0D32C2F3" w14:textId="4E49459D" w:rsidR="00E6364D" w:rsidRPr="00FF353C" w:rsidRDefault="00E6364D" w:rsidP="00F66FF8">
            <w:pPr>
              <w:pStyle w:val="NormalLeft"/>
              <w:rPr>
                <w:lang w:val="en-GB"/>
              </w:rPr>
            </w:pPr>
            <w:r w:rsidRPr="00FF353C">
              <w:rPr>
                <w:lang w:val="en-GB"/>
              </w:rPr>
              <w:t>R0660 is the total of R0500 to R0650</w:t>
            </w:r>
          </w:p>
        </w:tc>
      </w:tr>
      <w:tr w:rsidR="00E6364D" w:rsidRPr="00FF353C" w14:paraId="0E5E5EA8" w14:textId="77777777" w:rsidTr="00485DF3">
        <w:tc>
          <w:tcPr>
            <w:tcW w:w="1114" w:type="dxa"/>
            <w:tcBorders>
              <w:top w:val="single" w:sz="2" w:space="0" w:color="auto"/>
              <w:left w:val="single" w:sz="2" w:space="0" w:color="auto"/>
              <w:bottom w:val="single" w:sz="2" w:space="0" w:color="auto"/>
              <w:right w:val="single" w:sz="2" w:space="0" w:color="auto"/>
            </w:tcBorders>
          </w:tcPr>
          <w:p w14:paraId="5A43FA35" w14:textId="77777777" w:rsidR="00E6364D" w:rsidRPr="00FF353C" w:rsidRDefault="00E6364D" w:rsidP="00485DF3">
            <w:pPr>
              <w:pStyle w:val="NormalLeft"/>
              <w:rPr>
                <w:lang w:val="en-GB"/>
              </w:rPr>
            </w:pPr>
            <w:r w:rsidRPr="00FF353C">
              <w:rPr>
                <w:lang w:val="en-GB"/>
              </w:rPr>
              <w:t>C1600 to C1750/ R0500 to R0650</w:t>
            </w:r>
          </w:p>
        </w:tc>
        <w:tc>
          <w:tcPr>
            <w:tcW w:w="2043" w:type="dxa"/>
            <w:tcBorders>
              <w:top w:val="single" w:sz="2" w:space="0" w:color="auto"/>
              <w:left w:val="single" w:sz="2" w:space="0" w:color="auto"/>
              <w:bottom w:val="single" w:sz="2" w:space="0" w:color="auto"/>
              <w:right w:val="single" w:sz="2" w:space="0" w:color="auto"/>
            </w:tcBorders>
          </w:tcPr>
          <w:p w14:paraId="7CE2A3AF" w14:textId="77777777" w:rsidR="00E6364D" w:rsidRPr="00FF353C" w:rsidRDefault="00E6364D" w:rsidP="00485DF3">
            <w:pPr>
              <w:pStyle w:val="NormalLeft"/>
              <w:rPr>
                <w:lang w:val="en-GB"/>
              </w:rPr>
            </w:pPr>
            <w:r w:rsidRPr="00FF353C">
              <w:rPr>
                <w:lang w:val="en-GB"/>
              </w:rPr>
              <w:t>Net RBNS Claims — Triangle</w:t>
            </w:r>
          </w:p>
        </w:tc>
        <w:tc>
          <w:tcPr>
            <w:tcW w:w="6129" w:type="dxa"/>
            <w:tcBorders>
              <w:top w:val="single" w:sz="2" w:space="0" w:color="auto"/>
              <w:left w:val="single" w:sz="2" w:space="0" w:color="auto"/>
              <w:bottom w:val="single" w:sz="2" w:space="0" w:color="auto"/>
              <w:right w:val="single" w:sz="2" w:space="0" w:color="auto"/>
            </w:tcBorders>
          </w:tcPr>
          <w:p w14:paraId="1DAE6803" w14:textId="77777777" w:rsidR="00E6364D" w:rsidRPr="00FF353C" w:rsidRDefault="00E6364D" w:rsidP="00485DF3">
            <w:pPr>
              <w:pStyle w:val="NormalLeft"/>
              <w:rPr>
                <w:lang w:val="en-GB"/>
              </w:rPr>
            </w:pPr>
            <w:r w:rsidRPr="00FF353C">
              <w:rPr>
                <w:lang w:val="en-GB"/>
              </w:rPr>
              <w:t>Triangles for each of the accident/underwriting years from N–14 (and prior) and all previous reporting periods to — including — N (last reporting year) of Claims Outstanding net of salvage/subrogation and reinsurance.</w:t>
            </w:r>
          </w:p>
          <w:p w14:paraId="46D9033F"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w:t>
            </w:r>
          </w:p>
        </w:tc>
      </w:tr>
      <w:tr w:rsidR="00E6364D" w:rsidRPr="00FF353C" w14:paraId="088C4F0A" w14:textId="77777777" w:rsidTr="00485DF3">
        <w:tc>
          <w:tcPr>
            <w:tcW w:w="1114" w:type="dxa"/>
            <w:tcBorders>
              <w:top w:val="single" w:sz="2" w:space="0" w:color="auto"/>
              <w:left w:val="single" w:sz="2" w:space="0" w:color="auto"/>
              <w:bottom w:val="single" w:sz="2" w:space="0" w:color="auto"/>
              <w:right w:val="single" w:sz="2" w:space="0" w:color="auto"/>
            </w:tcBorders>
          </w:tcPr>
          <w:p w14:paraId="5562138B" w14:textId="77777777" w:rsidR="00E6364D" w:rsidRPr="00FF353C" w:rsidRDefault="00E6364D" w:rsidP="00485DF3">
            <w:pPr>
              <w:pStyle w:val="NormalLeft"/>
              <w:rPr>
                <w:lang w:val="en-GB"/>
              </w:rPr>
            </w:pPr>
            <w:r w:rsidRPr="00FF353C">
              <w:rPr>
                <w:lang w:val="en-GB"/>
              </w:rPr>
              <w:t>C1760/ R0500 to R0660</w:t>
            </w:r>
          </w:p>
        </w:tc>
        <w:tc>
          <w:tcPr>
            <w:tcW w:w="2043" w:type="dxa"/>
            <w:tcBorders>
              <w:top w:val="single" w:sz="2" w:space="0" w:color="auto"/>
              <w:left w:val="single" w:sz="2" w:space="0" w:color="auto"/>
              <w:bottom w:val="single" w:sz="2" w:space="0" w:color="auto"/>
              <w:right w:val="single" w:sz="2" w:space="0" w:color="auto"/>
            </w:tcBorders>
          </w:tcPr>
          <w:p w14:paraId="2E94A466" w14:textId="598B82F4" w:rsidR="00E6364D" w:rsidRPr="00FF353C" w:rsidRDefault="00E6364D" w:rsidP="00F66FF8">
            <w:pPr>
              <w:pStyle w:val="NormalLeft"/>
              <w:rPr>
                <w:lang w:val="en-GB"/>
              </w:rPr>
            </w:pPr>
            <w:r w:rsidRPr="00FF353C">
              <w:rPr>
                <w:lang w:val="en-GB"/>
              </w:rPr>
              <w:t>Net RBNS Claims — Year end (discounted data) </w:t>
            </w:r>
            <w:r w:rsidR="00F66FF8" w:rsidRPr="00FF353C">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17739BEC" w14:textId="58C9CEC1" w:rsidR="00E6364D" w:rsidRPr="00FF353C" w:rsidRDefault="00E6364D" w:rsidP="00485DF3">
            <w:pPr>
              <w:pStyle w:val="NormalLeft"/>
              <w:rPr>
                <w:lang w:val="en-GB"/>
              </w:rPr>
            </w:pPr>
            <w:r w:rsidRPr="00FF353C">
              <w:rPr>
                <w:lang w:val="en-GB"/>
              </w:rPr>
              <w:t>Total ‘Year end’ reflects the last diagonal but on a discounted basis (all data referred to last reporting year) from R0500 to R0650. </w:t>
            </w:r>
            <w:r w:rsidR="00F66FF8" w:rsidRPr="00FF353C">
              <w:rPr>
                <w:lang w:val="en-GB"/>
              </w:rPr>
              <w:t xml:space="preserve"> </w:t>
            </w:r>
          </w:p>
          <w:p w14:paraId="49316F6C" w14:textId="2F069BD0" w:rsidR="00E6364D" w:rsidRPr="00FF353C" w:rsidRDefault="00E6364D" w:rsidP="00F66FF8">
            <w:pPr>
              <w:pStyle w:val="NormalLeft"/>
              <w:rPr>
                <w:lang w:val="en-GB"/>
              </w:rPr>
            </w:pPr>
            <w:r w:rsidRPr="00FF353C">
              <w:rPr>
                <w:lang w:val="en-GB"/>
              </w:rPr>
              <w:t>R0660 is the total of R0500 to R0650.</w:t>
            </w:r>
          </w:p>
        </w:tc>
      </w:tr>
      <w:tr w:rsidR="00344279" w:rsidRPr="00FF353C" w14:paraId="6684BD01" w14:textId="77777777" w:rsidTr="00A476CA">
        <w:tc>
          <w:tcPr>
            <w:tcW w:w="9286" w:type="dxa"/>
            <w:gridSpan w:val="3"/>
            <w:tcBorders>
              <w:top w:val="single" w:sz="2" w:space="0" w:color="auto"/>
              <w:left w:val="single" w:sz="2" w:space="0" w:color="auto"/>
              <w:bottom w:val="single" w:sz="2" w:space="0" w:color="auto"/>
              <w:right w:val="single" w:sz="2" w:space="0" w:color="auto"/>
            </w:tcBorders>
          </w:tcPr>
          <w:p w14:paraId="32A45CB1" w14:textId="7CC2262A" w:rsidR="00344279" w:rsidRPr="00FF353C" w:rsidRDefault="00344279" w:rsidP="00521B2D">
            <w:pPr>
              <w:pStyle w:val="NormalCentered"/>
              <w:jc w:val="left"/>
              <w:rPr>
                <w:lang w:val="en-GB"/>
              </w:rPr>
            </w:pPr>
            <w:r w:rsidRPr="00FF353C">
              <w:rPr>
                <w:i/>
                <w:iCs/>
                <w:lang w:val="en-GB"/>
              </w:rPr>
              <w:t>Inflation rates (only in the case of using methods that take into account inflation to adjust data)</w:t>
            </w:r>
          </w:p>
        </w:tc>
      </w:tr>
      <w:tr w:rsidR="00E6364D" w:rsidRPr="00FF353C" w14:paraId="7C77838C" w14:textId="77777777" w:rsidTr="00485DF3">
        <w:tc>
          <w:tcPr>
            <w:tcW w:w="1114" w:type="dxa"/>
            <w:tcBorders>
              <w:top w:val="single" w:sz="2" w:space="0" w:color="auto"/>
              <w:left w:val="single" w:sz="2" w:space="0" w:color="auto"/>
              <w:bottom w:val="single" w:sz="2" w:space="0" w:color="auto"/>
              <w:right w:val="single" w:sz="2" w:space="0" w:color="auto"/>
            </w:tcBorders>
          </w:tcPr>
          <w:p w14:paraId="0D53ACE1" w14:textId="77777777" w:rsidR="00E6364D" w:rsidRPr="00FF353C" w:rsidRDefault="00E6364D" w:rsidP="00485DF3">
            <w:pPr>
              <w:pStyle w:val="NormalLeft"/>
              <w:rPr>
                <w:lang w:val="en-GB"/>
              </w:rPr>
            </w:pPr>
            <w:r w:rsidRPr="00FF353C">
              <w:rPr>
                <w:lang w:val="en-GB"/>
              </w:rPr>
              <w:t>C1800 to C1940/ R0700</w:t>
            </w:r>
          </w:p>
        </w:tc>
        <w:tc>
          <w:tcPr>
            <w:tcW w:w="2043" w:type="dxa"/>
            <w:tcBorders>
              <w:top w:val="single" w:sz="2" w:space="0" w:color="auto"/>
              <w:left w:val="single" w:sz="2" w:space="0" w:color="auto"/>
              <w:bottom w:val="single" w:sz="2" w:space="0" w:color="auto"/>
              <w:right w:val="single" w:sz="2" w:space="0" w:color="auto"/>
            </w:tcBorders>
          </w:tcPr>
          <w:p w14:paraId="5E1BDB39" w14:textId="77777777" w:rsidR="00E6364D" w:rsidRPr="00FF353C" w:rsidRDefault="00E6364D" w:rsidP="00485DF3">
            <w:pPr>
              <w:pStyle w:val="NormalLeft"/>
              <w:rPr>
                <w:lang w:val="en-GB"/>
              </w:rPr>
            </w:pPr>
            <w:r w:rsidRPr="00FF353C">
              <w:rPr>
                <w:lang w:val="en-GB"/>
              </w:rPr>
              <w:t>Historic inflation rate — total</w:t>
            </w:r>
          </w:p>
        </w:tc>
        <w:tc>
          <w:tcPr>
            <w:tcW w:w="6129" w:type="dxa"/>
            <w:tcBorders>
              <w:top w:val="single" w:sz="2" w:space="0" w:color="auto"/>
              <w:left w:val="single" w:sz="2" w:space="0" w:color="auto"/>
              <w:bottom w:val="single" w:sz="2" w:space="0" w:color="auto"/>
              <w:right w:val="single" w:sz="2" w:space="0" w:color="auto"/>
            </w:tcBorders>
          </w:tcPr>
          <w:p w14:paraId="6DB60F58" w14:textId="45E08DF4" w:rsidR="00E6364D" w:rsidRPr="00FF353C" w:rsidRDefault="00E6364D" w:rsidP="00485DF3">
            <w:pPr>
              <w:pStyle w:val="NormalLeft"/>
              <w:rPr>
                <w:lang w:val="en-GB"/>
              </w:rPr>
            </w:pPr>
            <w:r w:rsidRPr="00FF353C">
              <w:rPr>
                <w:lang w:val="en-GB"/>
              </w:rPr>
              <w:t xml:space="preserve">In the case of use of run–off techniques that explicitly take into account inflation in order to adjust data report by year, and for the 15 years, historic inflation rate used to </w:t>
            </w:r>
            <w:del w:id="2498" w:author="Author">
              <w:r w:rsidRPr="00FF353C" w:rsidDel="0061766F">
                <w:rPr>
                  <w:lang w:val="en-GB"/>
                </w:rPr>
                <w:delText>adjusted</w:delText>
              </w:r>
            </w:del>
            <w:ins w:id="2499" w:author="Author">
              <w:r w:rsidR="0061766F" w:rsidRPr="00FF353C">
                <w:rPr>
                  <w:lang w:val="en-GB"/>
                </w:rPr>
                <w:t>adjust</w:t>
              </w:r>
            </w:ins>
            <w:r w:rsidRPr="00FF353C">
              <w:rPr>
                <w:lang w:val="en-GB"/>
              </w:rPr>
              <w:t xml:space="preserve"> historical paid losses triangles.</w:t>
            </w:r>
          </w:p>
        </w:tc>
      </w:tr>
      <w:tr w:rsidR="00E6364D" w:rsidRPr="00FF353C" w14:paraId="0096EE00" w14:textId="77777777" w:rsidTr="00485DF3">
        <w:tc>
          <w:tcPr>
            <w:tcW w:w="1114" w:type="dxa"/>
            <w:tcBorders>
              <w:top w:val="single" w:sz="2" w:space="0" w:color="auto"/>
              <w:left w:val="single" w:sz="2" w:space="0" w:color="auto"/>
              <w:bottom w:val="single" w:sz="2" w:space="0" w:color="auto"/>
              <w:right w:val="single" w:sz="2" w:space="0" w:color="auto"/>
            </w:tcBorders>
          </w:tcPr>
          <w:p w14:paraId="0FFE974F" w14:textId="77777777" w:rsidR="00E6364D" w:rsidRPr="00FF353C" w:rsidRDefault="00E6364D" w:rsidP="00485DF3">
            <w:pPr>
              <w:pStyle w:val="NormalLeft"/>
              <w:rPr>
                <w:lang w:val="en-GB"/>
              </w:rPr>
            </w:pPr>
            <w:r w:rsidRPr="00FF353C">
              <w:rPr>
                <w:lang w:val="en-GB"/>
              </w:rPr>
              <w:t>C1800 to C1940/ R0710</w:t>
            </w:r>
          </w:p>
        </w:tc>
        <w:tc>
          <w:tcPr>
            <w:tcW w:w="2043" w:type="dxa"/>
            <w:tcBorders>
              <w:top w:val="single" w:sz="2" w:space="0" w:color="auto"/>
              <w:left w:val="single" w:sz="2" w:space="0" w:color="auto"/>
              <w:bottom w:val="single" w:sz="2" w:space="0" w:color="auto"/>
              <w:right w:val="single" w:sz="2" w:space="0" w:color="auto"/>
            </w:tcBorders>
          </w:tcPr>
          <w:p w14:paraId="34FF7882" w14:textId="77777777" w:rsidR="00E6364D" w:rsidRPr="00FF353C" w:rsidRDefault="00E6364D" w:rsidP="00485DF3">
            <w:pPr>
              <w:pStyle w:val="NormalLeft"/>
              <w:rPr>
                <w:lang w:val="en-GB"/>
              </w:rPr>
            </w:pPr>
            <w:r w:rsidRPr="00FF353C">
              <w:rPr>
                <w:lang w:val="en-GB"/>
              </w:rPr>
              <w:t>Historic inflation rate — external inflation</w:t>
            </w:r>
          </w:p>
        </w:tc>
        <w:tc>
          <w:tcPr>
            <w:tcW w:w="6129" w:type="dxa"/>
            <w:tcBorders>
              <w:top w:val="single" w:sz="2" w:space="0" w:color="auto"/>
              <w:left w:val="single" w:sz="2" w:space="0" w:color="auto"/>
              <w:bottom w:val="single" w:sz="2" w:space="0" w:color="auto"/>
              <w:right w:val="single" w:sz="2" w:space="0" w:color="auto"/>
            </w:tcBorders>
          </w:tcPr>
          <w:p w14:paraId="47BEDFA7" w14:textId="27BB33F0" w:rsidR="00E6364D" w:rsidRPr="00FF353C" w:rsidRDefault="00E6364D" w:rsidP="00485DF3">
            <w:pPr>
              <w:pStyle w:val="NormalLeft"/>
              <w:rPr>
                <w:lang w:val="en-GB"/>
              </w:rPr>
            </w:pPr>
            <w:r w:rsidRPr="00FF353C">
              <w:rPr>
                <w:lang w:val="en-GB"/>
              </w:rPr>
              <w:t xml:space="preserve">In the case of use of run–off techniques that explicitly take into account inflation in order to adjust data report, by year, and for the 15 years, historic external inflation: which is the ‘economic’ or ‘general’ inflation, i.e. the increase of the price of goods and services in </w:t>
            </w:r>
            <w:del w:id="2500" w:author="Author">
              <w:r w:rsidRPr="00FF353C" w:rsidDel="0061766F">
                <w:rPr>
                  <w:lang w:val="en-GB"/>
                </w:rPr>
                <w:delText>an</w:delText>
              </w:r>
            </w:del>
            <w:ins w:id="2501" w:author="Author">
              <w:r w:rsidR="0061766F" w:rsidRPr="00FF353C">
                <w:rPr>
                  <w:lang w:val="en-GB"/>
                </w:rPr>
                <w:t>a</w:t>
              </w:r>
            </w:ins>
            <w:r w:rsidRPr="00FF353C">
              <w:rPr>
                <w:lang w:val="en-GB"/>
              </w:rPr>
              <w:t xml:space="preserve"> specific economy (e.g. Consumer Price Index, Producer Price Index, etc.</w:t>
            </w:r>
          </w:p>
        </w:tc>
      </w:tr>
      <w:tr w:rsidR="00E6364D" w:rsidRPr="00FF353C" w14:paraId="53FAEDB4" w14:textId="77777777" w:rsidTr="00485DF3">
        <w:tc>
          <w:tcPr>
            <w:tcW w:w="1114" w:type="dxa"/>
            <w:tcBorders>
              <w:top w:val="single" w:sz="2" w:space="0" w:color="auto"/>
              <w:left w:val="single" w:sz="2" w:space="0" w:color="auto"/>
              <w:bottom w:val="single" w:sz="2" w:space="0" w:color="auto"/>
              <w:right w:val="single" w:sz="2" w:space="0" w:color="auto"/>
            </w:tcBorders>
          </w:tcPr>
          <w:p w14:paraId="393531CB" w14:textId="77777777" w:rsidR="00E6364D" w:rsidRPr="00FF353C" w:rsidRDefault="00E6364D" w:rsidP="00485DF3">
            <w:pPr>
              <w:pStyle w:val="NormalLeft"/>
              <w:rPr>
                <w:lang w:val="en-GB"/>
              </w:rPr>
            </w:pPr>
            <w:r w:rsidRPr="00FF353C">
              <w:rPr>
                <w:lang w:val="en-GB"/>
              </w:rPr>
              <w:t xml:space="preserve">C1800 to C1940/ </w:t>
            </w:r>
            <w:r w:rsidRPr="00FF353C">
              <w:rPr>
                <w:lang w:val="en-GB"/>
              </w:rPr>
              <w:lastRenderedPageBreak/>
              <w:t>R0720</w:t>
            </w:r>
          </w:p>
        </w:tc>
        <w:tc>
          <w:tcPr>
            <w:tcW w:w="2043" w:type="dxa"/>
            <w:tcBorders>
              <w:top w:val="single" w:sz="2" w:space="0" w:color="auto"/>
              <w:left w:val="single" w:sz="2" w:space="0" w:color="auto"/>
              <w:bottom w:val="single" w:sz="2" w:space="0" w:color="auto"/>
              <w:right w:val="single" w:sz="2" w:space="0" w:color="auto"/>
            </w:tcBorders>
          </w:tcPr>
          <w:p w14:paraId="48C410A3" w14:textId="77777777" w:rsidR="00E6364D" w:rsidRPr="00FF353C" w:rsidRDefault="00E6364D" w:rsidP="00485DF3">
            <w:pPr>
              <w:pStyle w:val="NormalLeft"/>
              <w:rPr>
                <w:lang w:val="en-GB"/>
              </w:rPr>
            </w:pPr>
            <w:r w:rsidRPr="00FF353C">
              <w:rPr>
                <w:lang w:val="en-GB"/>
              </w:rPr>
              <w:lastRenderedPageBreak/>
              <w:t xml:space="preserve">Historic inflation rate — </w:t>
            </w:r>
            <w:r w:rsidRPr="00FF353C">
              <w:rPr>
                <w:lang w:val="en-GB"/>
              </w:rPr>
              <w:lastRenderedPageBreak/>
              <w:t>endogenous inflation</w:t>
            </w:r>
          </w:p>
        </w:tc>
        <w:tc>
          <w:tcPr>
            <w:tcW w:w="6129" w:type="dxa"/>
            <w:tcBorders>
              <w:top w:val="single" w:sz="2" w:space="0" w:color="auto"/>
              <w:left w:val="single" w:sz="2" w:space="0" w:color="auto"/>
              <w:bottom w:val="single" w:sz="2" w:space="0" w:color="auto"/>
              <w:right w:val="single" w:sz="2" w:space="0" w:color="auto"/>
            </w:tcBorders>
          </w:tcPr>
          <w:p w14:paraId="24BF24FE" w14:textId="77777777" w:rsidR="00E6364D" w:rsidRPr="00FF353C" w:rsidRDefault="00E6364D" w:rsidP="00485DF3">
            <w:pPr>
              <w:pStyle w:val="NormalLeft"/>
              <w:rPr>
                <w:lang w:val="en-GB"/>
              </w:rPr>
            </w:pPr>
            <w:r w:rsidRPr="00FF353C">
              <w:rPr>
                <w:lang w:val="en-GB"/>
              </w:rPr>
              <w:lastRenderedPageBreak/>
              <w:t xml:space="preserve">In the case of use of run–off techniques that explicitly take into account inflation in order to adjust data report, by year, </w:t>
            </w:r>
            <w:r w:rsidRPr="00FF353C">
              <w:rPr>
                <w:lang w:val="en-GB"/>
              </w:rPr>
              <w:lastRenderedPageBreak/>
              <w:t>and for the 15 years, historic endogenous inflation: which is an increase of claim costs specific of the line of business, as defined in Annex I to Delegated Regulation (EU) 2015/35, under consideration.</w:t>
            </w:r>
          </w:p>
        </w:tc>
      </w:tr>
      <w:tr w:rsidR="00E6364D" w:rsidRPr="00FF353C" w14:paraId="0B033191" w14:textId="77777777" w:rsidTr="00485DF3">
        <w:tc>
          <w:tcPr>
            <w:tcW w:w="1114" w:type="dxa"/>
            <w:tcBorders>
              <w:top w:val="single" w:sz="2" w:space="0" w:color="auto"/>
              <w:left w:val="single" w:sz="2" w:space="0" w:color="auto"/>
              <w:bottom w:val="single" w:sz="2" w:space="0" w:color="auto"/>
              <w:right w:val="single" w:sz="2" w:space="0" w:color="auto"/>
            </w:tcBorders>
          </w:tcPr>
          <w:p w14:paraId="5C7DEC87" w14:textId="77777777" w:rsidR="00E6364D" w:rsidRPr="00FF353C" w:rsidRDefault="00E6364D" w:rsidP="00485DF3">
            <w:pPr>
              <w:pStyle w:val="NormalLeft"/>
              <w:rPr>
                <w:lang w:val="en-GB"/>
              </w:rPr>
            </w:pPr>
            <w:r w:rsidRPr="00FF353C">
              <w:rPr>
                <w:lang w:val="en-GB"/>
              </w:rPr>
              <w:lastRenderedPageBreak/>
              <w:t>C2000 to C2140/ R0730</w:t>
            </w:r>
          </w:p>
        </w:tc>
        <w:tc>
          <w:tcPr>
            <w:tcW w:w="2043" w:type="dxa"/>
            <w:tcBorders>
              <w:top w:val="single" w:sz="2" w:space="0" w:color="auto"/>
              <w:left w:val="single" w:sz="2" w:space="0" w:color="auto"/>
              <w:bottom w:val="single" w:sz="2" w:space="0" w:color="auto"/>
              <w:right w:val="single" w:sz="2" w:space="0" w:color="auto"/>
            </w:tcBorders>
          </w:tcPr>
          <w:p w14:paraId="65E7E496" w14:textId="77777777" w:rsidR="00E6364D" w:rsidRPr="00FF353C" w:rsidRDefault="00E6364D" w:rsidP="00485DF3">
            <w:pPr>
              <w:pStyle w:val="NormalLeft"/>
              <w:rPr>
                <w:lang w:val="en-GB"/>
              </w:rPr>
            </w:pPr>
            <w:r w:rsidRPr="00FF353C">
              <w:rPr>
                <w:lang w:val="en-GB"/>
              </w:rPr>
              <w:t>Expected inflation rate — total</w:t>
            </w:r>
          </w:p>
        </w:tc>
        <w:tc>
          <w:tcPr>
            <w:tcW w:w="6129" w:type="dxa"/>
            <w:tcBorders>
              <w:top w:val="single" w:sz="2" w:space="0" w:color="auto"/>
              <w:left w:val="single" w:sz="2" w:space="0" w:color="auto"/>
              <w:bottom w:val="single" w:sz="2" w:space="0" w:color="auto"/>
              <w:right w:val="single" w:sz="2" w:space="0" w:color="auto"/>
            </w:tcBorders>
          </w:tcPr>
          <w:p w14:paraId="0C393DC4" w14:textId="77777777" w:rsidR="00E6364D" w:rsidRPr="00FF353C" w:rsidRDefault="00E6364D" w:rsidP="00485DF3">
            <w:pPr>
              <w:pStyle w:val="NormalLeft"/>
              <w:rPr>
                <w:lang w:val="en-GB"/>
              </w:rPr>
            </w:pPr>
            <w:r w:rsidRPr="00FF353C">
              <w:rPr>
                <w:lang w:val="en-GB"/>
              </w:rPr>
              <w:t>In the case of use of run–off techniques that explicitly take into account inflation in order to adjust data report by year, and for the 15 years, expected inflation rate used to adjusted historical paid losses triangles.</w:t>
            </w:r>
          </w:p>
        </w:tc>
      </w:tr>
      <w:tr w:rsidR="00E6364D" w:rsidRPr="00FF353C" w14:paraId="08E976F1" w14:textId="77777777" w:rsidTr="00485DF3">
        <w:tc>
          <w:tcPr>
            <w:tcW w:w="1114" w:type="dxa"/>
            <w:tcBorders>
              <w:top w:val="single" w:sz="2" w:space="0" w:color="auto"/>
              <w:left w:val="single" w:sz="2" w:space="0" w:color="auto"/>
              <w:bottom w:val="single" w:sz="2" w:space="0" w:color="auto"/>
              <w:right w:val="single" w:sz="2" w:space="0" w:color="auto"/>
            </w:tcBorders>
          </w:tcPr>
          <w:p w14:paraId="14914558" w14:textId="77777777" w:rsidR="00E6364D" w:rsidRPr="00FF353C" w:rsidRDefault="00E6364D" w:rsidP="00485DF3">
            <w:pPr>
              <w:pStyle w:val="NormalLeft"/>
              <w:rPr>
                <w:lang w:val="en-GB"/>
              </w:rPr>
            </w:pPr>
            <w:r w:rsidRPr="00FF353C">
              <w:rPr>
                <w:lang w:val="en-GB"/>
              </w:rPr>
              <w:t>C2000 to C2140/ R0740</w:t>
            </w:r>
          </w:p>
        </w:tc>
        <w:tc>
          <w:tcPr>
            <w:tcW w:w="2043" w:type="dxa"/>
            <w:tcBorders>
              <w:top w:val="single" w:sz="2" w:space="0" w:color="auto"/>
              <w:left w:val="single" w:sz="2" w:space="0" w:color="auto"/>
              <w:bottom w:val="single" w:sz="2" w:space="0" w:color="auto"/>
              <w:right w:val="single" w:sz="2" w:space="0" w:color="auto"/>
            </w:tcBorders>
          </w:tcPr>
          <w:p w14:paraId="241E0741" w14:textId="77777777" w:rsidR="00E6364D" w:rsidRPr="00FF353C" w:rsidRDefault="00E6364D" w:rsidP="00485DF3">
            <w:pPr>
              <w:pStyle w:val="NormalLeft"/>
              <w:rPr>
                <w:lang w:val="en-GB"/>
              </w:rPr>
            </w:pPr>
            <w:r w:rsidRPr="00FF353C">
              <w:rPr>
                <w:lang w:val="en-GB"/>
              </w:rPr>
              <w:t>Expected inflation rate — external inflation</w:t>
            </w:r>
          </w:p>
        </w:tc>
        <w:tc>
          <w:tcPr>
            <w:tcW w:w="6129" w:type="dxa"/>
            <w:tcBorders>
              <w:top w:val="single" w:sz="2" w:space="0" w:color="auto"/>
              <w:left w:val="single" w:sz="2" w:space="0" w:color="auto"/>
              <w:bottom w:val="single" w:sz="2" w:space="0" w:color="auto"/>
              <w:right w:val="single" w:sz="2" w:space="0" w:color="auto"/>
            </w:tcBorders>
          </w:tcPr>
          <w:p w14:paraId="2F090AA0" w14:textId="2CE24831" w:rsidR="00E6364D" w:rsidRPr="00FF353C" w:rsidRDefault="00E6364D" w:rsidP="00485DF3">
            <w:pPr>
              <w:pStyle w:val="NormalLeft"/>
              <w:rPr>
                <w:lang w:val="en-GB"/>
              </w:rPr>
            </w:pPr>
            <w:r w:rsidRPr="00FF353C">
              <w:rPr>
                <w:lang w:val="en-GB"/>
              </w:rPr>
              <w:t xml:space="preserve">In the case of use of run–off techniques that explicitly take into account inflation in order to adjust data report, by year, and for the 15 years, expected external inflation: which is the ‘economic’ or ‘general’ inflation, i.e. the increase of the price of goods and services in </w:t>
            </w:r>
            <w:del w:id="2502" w:author="Author">
              <w:r w:rsidRPr="00FF353C" w:rsidDel="0061766F">
                <w:rPr>
                  <w:lang w:val="en-GB"/>
                </w:rPr>
                <w:delText>an</w:delText>
              </w:r>
            </w:del>
            <w:ins w:id="2503" w:author="Author">
              <w:r w:rsidR="0061766F" w:rsidRPr="00FF353C">
                <w:rPr>
                  <w:lang w:val="en-GB"/>
                </w:rPr>
                <w:t>a</w:t>
              </w:r>
            </w:ins>
            <w:r w:rsidRPr="00FF353C">
              <w:rPr>
                <w:lang w:val="en-GB"/>
              </w:rPr>
              <w:t xml:space="preserve"> specific economy (e.g. Consumer Price Index, Producer Price Index, etc.</w:t>
            </w:r>
          </w:p>
        </w:tc>
      </w:tr>
      <w:tr w:rsidR="00E6364D" w:rsidRPr="00FF353C" w14:paraId="0DF4ADE4" w14:textId="77777777" w:rsidTr="00485DF3">
        <w:tc>
          <w:tcPr>
            <w:tcW w:w="1114" w:type="dxa"/>
            <w:tcBorders>
              <w:top w:val="single" w:sz="2" w:space="0" w:color="auto"/>
              <w:left w:val="single" w:sz="2" w:space="0" w:color="auto"/>
              <w:bottom w:val="single" w:sz="2" w:space="0" w:color="auto"/>
              <w:right w:val="single" w:sz="2" w:space="0" w:color="auto"/>
            </w:tcBorders>
          </w:tcPr>
          <w:p w14:paraId="7F84B4B8" w14:textId="77777777" w:rsidR="00E6364D" w:rsidRPr="00FF353C" w:rsidRDefault="00E6364D" w:rsidP="00485DF3">
            <w:pPr>
              <w:pStyle w:val="NormalLeft"/>
              <w:rPr>
                <w:lang w:val="en-GB"/>
              </w:rPr>
            </w:pPr>
            <w:r w:rsidRPr="00FF353C">
              <w:rPr>
                <w:lang w:val="en-GB"/>
              </w:rPr>
              <w:t>C2000 to C2140/ R0750</w:t>
            </w:r>
          </w:p>
        </w:tc>
        <w:tc>
          <w:tcPr>
            <w:tcW w:w="2043" w:type="dxa"/>
            <w:tcBorders>
              <w:top w:val="single" w:sz="2" w:space="0" w:color="auto"/>
              <w:left w:val="single" w:sz="2" w:space="0" w:color="auto"/>
              <w:bottom w:val="single" w:sz="2" w:space="0" w:color="auto"/>
              <w:right w:val="single" w:sz="2" w:space="0" w:color="auto"/>
            </w:tcBorders>
          </w:tcPr>
          <w:p w14:paraId="2115E763" w14:textId="77777777" w:rsidR="00E6364D" w:rsidRPr="00FF353C" w:rsidRDefault="00E6364D" w:rsidP="00485DF3">
            <w:pPr>
              <w:pStyle w:val="NormalLeft"/>
              <w:rPr>
                <w:lang w:val="en-GB"/>
              </w:rPr>
            </w:pPr>
            <w:r w:rsidRPr="00FF353C">
              <w:rPr>
                <w:lang w:val="en-GB"/>
              </w:rPr>
              <w:t>Expected inflation rate — endogenous inflation</w:t>
            </w:r>
          </w:p>
        </w:tc>
        <w:tc>
          <w:tcPr>
            <w:tcW w:w="6129" w:type="dxa"/>
            <w:tcBorders>
              <w:top w:val="single" w:sz="2" w:space="0" w:color="auto"/>
              <w:left w:val="single" w:sz="2" w:space="0" w:color="auto"/>
              <w:bottom w:val="single" w:sz="2" w:space="0" w:color="auto"/>
              <w:right w:val="single" w:sz="2" w:space="0" w:color="auto"/>
            </w:tcBorders>
          </w:tcPr>
          <w:p w14:paraId="605A9435" w14:textId="77777777" w:rsidR="00E6364D" w:rsidRPr="00FF353C" w:rsidRDefault="00E6364D" w:rsidP="00485DF3">
            <w:pPr>
              <w:pStyle w:val="NormalLeft"/>
              <w:rPr>
                <w:lang w:val="en-GB"/>
              </w:rPr>
            </w:pPr>
            <w:r w:rsidRPr="00FF353C">
              <w:rPr>
                <w:lang w:val="en-GB"/>
              </w:rPr>
              <w:t>In the case of use of run–off techniques that explicitly take into account inflation in order to adjust data report, by year, and for the 15 years, expected endogenous inflation: which is an increase of claim costs specific of the line of business, as defined in Annex I to Delegated Regulation (EU) 2015/35, under consideration.</w:t>
            </w:r>
          </w:p>
        </w:tc>
      </w:tr>
      <w:tr w:rsidR="00E6364D" w:rsidRPr="00FF353C" w14:paraId="3DC98DF3" w14:textId="77777777" w:rsidTr="00485DF3">
        <w:tc>
          <w:tcPr>
            <w:tcW w:w="1114" w:type="dxa"/>
            <w:tcBorders>
              <w:top w:val="single" w:sz="2" w:space="0" w:color="auto"/>
              <w:left w:val="single" w:sz="2" w:space="0" w:color="auto"/>
              <w:bottom w:val="single" w:sz="2" w:space="0" w:color="auto"/>
              <w:right w:val="single" w:sz="2" w:space="0" w:color="auto"/>
            </w:tcBorders>
          </w:tcPr>
          <w:p w14:paraId="7EBFC83C" w14:textId="77777777" w:rsidR="00E6364D" w:rsidRPr="00FF353C" w:rsidRDefault="00E6364D" w:rsidP="00485DF3">
            <w:pPr>
              <w:pStyle w:val="NormalLeft"/>
              <w:rPr>
                <w:lang w:val="en-GB"/>
              </w:rPr>
            </w:pPr>
            <w:r w:rsidRPr="00FF353C">
              <w:rPr>
                <w:lang w:val="en-GB"/>
              </w:rPr>
              <w:t>C2200/ R0760</w:t>
            </w:r>
          </w:p>
        </w:tc>
        <w:tc>
          <w:tcPr>
            <w:tcW w:w="2043" w:type="dxa"/>
            <w:tcBorders>
              <w:top w:val="single" w:sz="2" w:space="0" w:color="auto"/>
              <w:left w:val="single" w:sz="2" w:space="0" w:color="auto"/>
              <w:bottom w:val="single" w:sz="2" w:space="0" w:color="auto"/>
              <w:right w:val="single" w:sz="2" w:space="0" w:color="auto"/>
            </w:tcBorders>
          </w:tcPr>
          <w:p w14:paraId="1E719FC8" w14:textId="77777777" w:rsidR="00E6364D" w:rsidRPr="00FF353C" w:rsidRDefault="00E6364D" w:rsidP="00485DF3">
            <w:pPr>
              <w:pStyle w:val="NormalLeft"/>
              <w:rPr>
                <w:lang w:val="en-GB"/>
              </w:rPr>
            </w:pPr>
            <w:r w:rsidRPr="00FF353C">
              <w:rPr>
                <w:lang w:val="en-GB"/>
              </w:rPr>
              <w:t>Description of inflation rate used</w:t>
            </w:r>
          </w:p>
        </w:tc>
        <w:tc>
          <w:tcPr>
            <w:tcW w:w="6129" w:type="dxa"/>
            <w:tcBorders>
              <w:top w:val="single" w:sz="2" w:space="0" w:color="auto"/>
              <w:left w:val="single" w:sz="2" w:space="0" w:color="auto"/>
              <w:bottom w:val="single" w:sz="2" w:space="0" w:color="auto"/>
              <w:right w:val="single" w:sz="2" w:space="0" w:color="auto"/>
            </w:tcBorders>
          </w:tcPr>
          <w:p w14:paraId="080B8A69" w14:textId="77777777" w:rsidR="00E6364D" w:rsidRPr="00FF353C" w:rsidRDefault="00E6364D" w:rsidP="00485DF3">
            <w:pPr>
              <w:pStyle w:val="NormalLeft"/>
              <w:rPr>
                <w:lang w:val="en-GB"/>
              </w:rPr>
            </w:pPr>
            <w:r w:rsidRPr="00FF353C">
              <w:rPr>
                <w:lang w:val="en-GB"/>
              </w:rPr>
              <w:t>In the case of use of run–off techniques that explicitly take into account inflation in order to adjust data report narrative description of inflation rate used.</w:t>
            </w:r>
          </w:p>
        </w:tc>
      </w:tr>
    </w:tbl>
    <w:p w14:paraId="785778C4" w14:textId="77777777" w:rsidR="00E6364D" w:rsidRPr="00FF353C" w:rsidRDefault="00E6364D" w:rsidP="00E6364D">
      <w:pPr>
        <w:rPr>
          <w:lang w:val="en-GB"/>
        </w:rPr>
      </w:pPr>
    </w:p>
    <w:p w14:paraId="4EC10112" w14:textId="77777777" w:rsidR="00E6364D" w:rsidRPr="00FF353C" w:rsidRDefault="00E6364D" w:rsidP="00E6364D">
      <w:pPr>
        <w:pStyle w:val="ManualHeading2"/>
        <w:numPr>
          <w:ilvl w:val="0"/>
          <w:numId w:val="0"/>
        </w:numPr>
        <w:ind w:left="851" w:hanging="851"/>
        <w:rPr>
          <w:lang w:val="en-GB"/>
        </w:rPr>
      </w:pPr>
      <w:r w:rsidRPr="00FF353C">
        <w:rPr>
          <w:i/>
          <w:iCs/>
          <w:lang w:val="en-GB"/>
        </w:rPr>
        <w:t>S.20.01 — Development of the distribution of the claims incurred</w:t>
      </w:r>
    </w:p>
    <w:p w14:paraId="5D52F1C5" w14:textId="77777777" w:rsidR="00E6364D" w:rsidRPr="00FF353C" w:rsidRDefault="00E6364D" w:rsidP="00E6364D">
      <w:pPr>
        <w:rPr>
          <w:lang w:val="en-GB"/>
        </w:rPr>
      </w:pPr>
      <w:r w:rsidRPr="00FF353C">
        <w:rPr>
          <w:i/>
          <w:iCs/>
          <w:lang w:val="en-GB"/>
        </w:rPr>
        <w:t>General comments:</w:t>
      </w:r>
    </w:p>
    <w:p w14:paraId="5211F16D" w14:textId="5A072BF8" w:rsidR="00E6364D" w:rsidRPr="00FF353C" w:rsidRDefault="00E6364D" w:rsidP="00E6364D">
      <w:pPr>
        <w:rPr>
          <w:ins w:id="2504" w:author="Author"/>
          <w:lang w:val="en-GB"/>
        </w:rPr>
      </w:pPr>
      <w:r w:rsidRPr="00FF353C">
        <w:rPr>
          <w:lang w:val="en-GB"/>
        </w:rPr>
        <w:t>This section provides an overview about the run–off/movement of non–life claims portfolios, in terms of both claims paid (split by different type of claims) and RBNS claims (as defined in S.19.01).</w:t>
      </w:r>
    </w:p>
    <w:p w14:paraId="602EC1BA" w14:textId="6864A4B8" w:rsidR="00116999" w:rsidRPr="00FF353C" w:rsidRDefault="00116999" w:rsidP="00E6364D">
      <w:pPr>
        <w:rPr>
          <w:lang w:val="en-GB"/>
        </w:rPr>
      </w:pPr>
      <w:ins w:id="2505" w:author="Author">
        <w:r w:rsidRPr="00FF353C">
          <w:rPr>
            <w:lang w:val="en-GB"/>
          </w:rPr>
          <w:t>RBNS claims sh</w:t>
        </w:r>
        <w:r w:rsidR="002C7956">
          <w:rPr>
            <w:lang w:val="en-GB"/>
          </w:rPr>
          <w:t>all</w:t>
        </w:r>
        <w:del w:id="2506" w:author="Author">
          <w:r w:rsidRPr="00FF353C" w:rsidDel="002C7956">
            <w:rPr>
              <w:lang w:val="en-GB"/>
            </w:rPr>
            <w:delText>ould</w:delText>
          </w:r>
        </w:del>
        <w:r w:rsidRPr="00FF353C">
          <w:rPr>
            <w:lang w:val="en-GB"/>
          </w:rPr>
          <w:t xml:space="preserve"> be reported undiscounted.</w:t>
        </w:r>
      </w:ins>
    </w:p>
    <w:p w14:paraId="5502A7A7" w14:textId="45DC0C1A" w:rsidR="00F35C67" w:rsidRPr="00FF353C" w:rsidRDefault="00E6364D" w:rsidP="00F35C67">
      <w:pPr>
        <w:rPr>
          <w:ins w:id="2507" w:author="Author"/>
          <w:lang w:val="en-GB"/>
        </w:rPr>
      </w:pPr>
      <w:r w:rsidRPr="00FF353C">
        <w:rPr>
          <w:lang w:val="en-GB"/>
        </w:rPr>
        <w:t xml:space="preserve">This template must be filled for each </w:t>
      </w:r>
      <w:ins w:id="2508" w:author="Author">
        <w:del w:id="2509" w:author="Author">
          <w:r w:rsidR="00344279" w:rsidRPr="00FF353C" w:rsidDel="002C7956">
            <w:rPr>
              <w:lang w:val="en-GB"/>
            </w:rPr>
            <w:delText xml:space="preserve">the </w:delText>
          </w:r>
        </w:del>
        <w:r w:rsidR="00344279" w:rsidRPr="00FF353C">
          <w:rPr>
            <w:lang w:val="en-GB"/>
          </w:rPr>
          <w:t xml:space="preserve">material non-life </w:t>
        </w:r>
      </w:ins>
      <w:del w:id="2510" w:author="Author">
        <w:r w:rsidRPr="00FF353C" w:rsidDel="00344279">
          <w:rPr>
            <w:lang w:val="en-GB"/>
          </w:rPr>
          <w:delText>L</w:delText>
        </w:r>
      </w:del>
      <w:ins w:id="2511" w:author="Author">
        <w:r w:rsidR="00344279" w:rsidRPr="00FF353C">
          <w:rPr>
            <w:lang w:val="en-GB"/>
          </w:rPr>
          <w:t>l</w:t>
        </w:r>
      </w:ins>
      <w:r w:rsidRPr="00FF353C">
        <w:rPr>
          <w:lang w:val="en-GB"/>
        </w:rPr>
        <w:t xml:space="preserve">ine of Business </w:t>
      </w:r>
      <w:ins w:id="2512" w:author="Author">
        <w:r w:rsidR="00344279" w:rsidRPr="00FF353C">
          <w:rPr>
            <w:lang w:val="en-GB"/>
          </w:rPr>
          <w:t xml:space="preserve">for direct </w:t>
        </w:r>
      </w:ins>
      <w:del w:id="2513" w:author="Author">
        <w:r w:rsidRPr="00FF353C" w:rsidDel="00344279">
          <w:rPr>
            <w:lang w:val="en-GB"/>
          </w:rPr>
          <w:delText xml:space="preserve">(12 line of </w:delText>
        </w:r>
      </w:del>
      <w:r w:rsidRPr="00FF353C">
        <w:rPr>
          <w:lang w:val="en-GB"/>
        </w:rPr>
        <w:t>business, as defined in Annex I to Delegated Regulation (EU) 2015/35</w:t>
      </w:r>
      <w:ins w:id="2514" w:author="Author">
        <w:r w:rsidR="00344279" w:rsidRPr="00FF353C">
          <w:rPr>
            <w:lang w:val="en-GB"/>
          </w:rPr>
          <w:t>,</w:t>
        </w:r>
      </w:ins>
      <w:del w:id="2515" w:author="Author">
        <w:r w:rsidRPr="00FF353C" w:rsidDel="00344279">
          <w:rPr>
            <w:lang w:val="en-GB"/>
          </w:rPr>
          <w:delText xml:space="preserve">, in total) </w:delText>
        </w:r>
      </w:del>
      <w:ins w:id="2516" w:author="Author">
        <w:del w:id="2517" w:author="Author">
          <w:r w:rsidR="001D609A" w:rsidRPr="00FF353C" w:rsidDel="00344279">
            <w:rPr>
              <w:lang w:val="en-GB"/>
            </w:rPr>
            <w:delText>representing a coverage of 90% of the TP</w:delText>
          </w:r>
          <w:r w:rsidR="00F35C67" w:rsidRPr="00FF353C" w:rsidDel="00344279">
            <w:rPr>
              <w:lang w:val="en-GB"/>
            </w:rPr>
            <w:delText>, for material lines of business</w:delText>
          </w:r>
        </w:del>
        <w:r w:rsidR="00344279" w:rsidRPr="00FF353C">
          <w:rPr>
            <w:lang w:val="en-GB"/>
          </w:rPr>
          <w:t xml:space="preserve"> </w:t>
        </w:r>
        <w:del w:id="2518" w:author="Author">
          <w:r w:rsidR="00F35C67" w:rsidRPr="00FF353C" w:rsidDel="00344279">
            <w:rPr>
              <w:lang w:val="en-GB"/>
            </w:rPr>
            <w:delText xml:space="preserve"> </w:delText>
          </w:r>
        </w:del>
        <w:r w:rsidR="00F35C67" w:rsidRPr="00FF353C">
          <w:rPr>
            <w:lang w:val="en-GB"/>
          </w:rPr>
          <w:t xml:space="preserve">representing a coverage of 90% of the </w:t>
        </w:r>
        <w:r w:rsidR="0048116C">
          <w:rPr>
            <w:lang w:val="en-GB"/>
          </w:rPr>
          <w:t>non-</w:t>
        </w:r>
        <w:r w:rsidR="00F35C67" w:rsidRPr="00FF353C">
          <w:rPr>
            <w:lang w:val="en-GB"/>
          </w:rPr>
          <w:t xml:space="preserve">life technical provisions. </w:t>
        </w:r>
        <w:del w:id="2519" w:author="Author">
          <w:r w:rsidR="00F35C67" w:rsidRPr="00FF353C" w:rsidDel="00344279">
            <w:rPr>
              <w:lang w:val="en-GB"/>
            </w:rPr>
            <w:delText xml:space="preserve">The material lines of business under this condition must be identified in the item “Lines of business included”. </w:delText>
          </w:r>
        </w:del>
        <w:r w:rsidR="00F35C67" w:rsidRPr="00FF353C">
          <w:rPr>
            <w:lang w:val="en-GB"/>
          </w:rPr>
          <w:t>Line of business should be selected using a decreasing order of technical provisions.</w:t>
        </w:r>
      </w:ins>
    </w:p>
    <w:p w14:paraId="49DA4493" w14:textId="59A09B14" w:rsidR="00344279" w:rsidRPr="00FF353C" w:rsidRDefault="00344279" w:rsidP="00344279">
      <w:pPr>
        <w:rPr>
          <w:ins w:id="2520" w:author="Author"/>
          <w:lang w:val="en-GB"/>
        </w:rPr>
      </w:pPr>
      <w:ins w:id="2521" w:author="Author">
        <w:r w:rsidRPr="00FF353C">
          <w:rPr>
            <w:lang w:val="en-GB"/>
          </w:rPr>
          <w:t>The negative technical provisions at the level of the line of business shall be considered with absolute value for the purpose of the calculation of the materiality of the above thresholds.</w:t>
        </w:r>
      </w:ins>
    </w:p>
    <w:p w14:paraId="1567BACB" w14:textId="7C13CE2F" w:rsidR="00E6364D" w:rsidRPr="00FF353C" w:rsidRDefault="00F35C67" w:rsidP="00F35C67">
      <w:pPr>
        <w:rPr>
          <w:lang w:val="en-GB"/>
        </w:rPr>
      </w:pPr>
      <w:ins w:id="2522" w:author="Author">
        <w:del w:id="2523" w:author="Author">
          <w:r w:rsidRPr="00FF353C" w:rsidDel="00344279">
            <w:rPr>
              <w:lang w:val="en-GB"/>
            </w:rPr>
            <w:delText>Negative technical provisions are to be considered with absolute value for the calculation of thresholds</w:delText>
          </w:r>
          <w:r w:rsidRPr="00FF353C" w:rsidDel="00A476CA">
            <w:rPr>
              <w:lang w:val="en-GB"/>
            </w:rPr>
            <w:delText xml:space="preserve">. </w:delText>
          </w:r>
          <w:r w:rsidR="001D609A" w:rsidRPr="00FF353C" w:rsidDel="00A476CA">
            <w:rPr>
              <w:lang w:val="en-GB"/>
            </w:rPr>
            <w:delText xml:space="preserve"> </w:delText>
          </w:r>
        </w:del>
      </w:ins>
      <w:del w:id="2524" w:author="Author">
        <w:r w:rsidR="00E6364D" w:rsidRPr="00FF353C" w:rsidDel="00A476CA">
          <w:rPr>
            <w:lang w:val="en-GB"/>
          </w:rPr>
          <w:delText>with regards to gross direct business (i.e. undertakings are exempted to report the accepted — proportional and non–proportional — business);</w:delText>
        </w:r>
        <w:r w:rsidR="00E6364D" w:rsidRPr="00FF353C" w:rsidDel="00DF4915">
          <w:rPr>
            <w:lang w:val="en-GB"/>
          </w:rPr>
          <w:delText xml:space="preserve"> in case of RBNS denominated in different currencies, it is required to report only the total in the reporting currency</w:delText>
        </w:r>
      </w:del>
      <w:r w:rsidR="00E6364D" w:rsidRPr="00FF353C">
        <w:rPr>
          <w:lang w:val="en-GB"/>
        </w:rPr>
        <w:t>.</w:t>
      </w:r>
      <w:ins w:id="2525" w:author="Author">
        <w:r w:rsidR="001D609A" w:rsidRPr="00FF353C">
          <w:rPr>
            <w:lang w:val="en-GB"/>
          </w:rPr>
          <w:t xml:space="preserve"> </w:t>
        </w:r>
      </w:ins>
    </w:p>
    <w:p w14:paraId="4775A934" w14:textId="1A7AE55D" w:rsidR="00E6364D" w:rsidRPr="00FF353C" w:rsidRDefault="00E6364D" w:rsidP="00E6364D">
      <w:pPr>
        <w:rPr>
          <w:lang w:val="en-GB"/>
        </w:rPr>
      </w:pPr>
      <w:r w:rsidRPr="00FF353C">
        <w:rPr>
          <w:lang w:val="en-GB"/>
        </w:rPr>
        <w:lastRenderedPageBreak/>
        <w:t xml:space="preserve">With regard to the number of claims to be reported, undertakings will use their specific definition or, if available, specification existing at national level (for instance requirement laid down by the National Supervisory Authority). However, each claim shall be reported once </w:t>
      </w:r>
      <w:r w:rsidR="00147B42" w:rsidRPr="00FF353C">
        <w:rPr>
          <w:lang w:val="en-GB"/>
        </w:rPr>
        <w:t>by Line of Business</w:t>
      </w:r>
      <w:r w:rsidRPr="00FF353C">
        <w:rPr>
          <w:lang w:val="en-GB"/>
        </w:rPr>
        <w:t>. If any claim is closed and reopened during the year, it shall not be reported in the column ‘Reopen Claims during the year’ but it shall be reported in relevant column regarding ‘Open Claims at the beginning of the year’ or ‘Claims reported during the year’.</w:t>
      </w:r>
    </w:p>
    <w:p w14:paraId="07E91738" w14:textId="77777777" w:rsidR="00E6364D" w:rsidRPr="00FF353C" w:rsidRDefault="00E6364D" w:rsidP="00E6364D">
      <w:pPr>
        <w:rPr>
          <w:lang w:val="en-GB"/>
        </w:rPr>
      </w:pPr>
      <w:r w:rsidRPr="00FF353C">
        <w:rPr>
          <w:lang w:val="en-GB"/>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142C8554" w14:textId="77777777" w:rsidR="00E6364D" w:rsidRPr="00FF353C" w:rsidRDefault="00E6364D" w:rsidP="00E6364D">
      <w:pPr>
        <w:rPr>
          <w:lang w:val="en-GB"/>
        </w:rPr>
      </w:pPr>
      <w:r w:rsidRPr="00FF353C">
        <w:rPr>
          <w:lang w:val="en-GB"/>
        </w:rPr>
        <w:t>As per the number of years to be reported, the same reporting requirement introduced in S.19.01 applies.</w:t>
      </w:r>
    </w:p>
    <w:tbl>
      <w:tblPr>
        <w:tblW w:w="0" w:type="auto"/>
        <w:tblLayout w:type="fixed"/>
        <w:tblLook w:val="0000" w:firstRow="0" w:lastRow="0" w:firstColumn="0" w:lastColumn="0" w:noHBand="0" w:noVBand="0"/>
      </w:tblPr>
      <w:tblGrid>
        <w:gridCol w:w="1671"/>
        <w:gridCol w:w="2415"/>
        <w:gridCol w:w="5200"/>
      </w:tblGrid>
      <w:tr w:rsidR="00E6364D" w:rsidRPr="00FF353C" w14:paraId="53405649" w14:textId="77777777" w:rsidTr="00485DF3">
        <w:tc>
          <w:tcPr>
            <w:tcW w:w="1671" w:type="dxa"/>
            <w:tcBorders>
              <w:top w:val="single" w:sz="2" w:space="0" w:color="auto"/>
              <w:left w:val="single" w:sz="2" w:space="0" w:color="auto"/>
              <w:bottom w:val="single" w:sz="2" w:space="0" w:color="auto"/>
              <w:right w:val="single" w:sz="2" w:space="0" w:color="auto"/>
            </w:tcBorders>
          </w:tcPr>
          <w:p w14:paraId="0B03B405" w14:textId="77777777" w:rsidR="00E6364D" w:rsidRPr="00FF353C" w:rsidRDefault="00E6364D" w:rsidP="00485DF3">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281DE8C1" w14:textId="77777777" w:rsidR="00E6364D" w:rsidRPr="00FF353C" w:rsidRDefault="00E6364D" w:rsidP="00485DF3">
            <w:pPr>
              <w:pStyle w:val="NormalCentered"/>
              <w:rPr>
                <w:lang w:val="en-GB"/>
              </w:rPr>
            </w:pPr>
            <w:r w:rsidRPr="00FF353C">
              <w:rPr>
                <w:lang w:val="en-GB"/>
              </w:rPr>
              <w:t>ITEM</w:t>
            </w:r>
          </w:p>
        </w:tc>
        <w:tc>
          <w:tcPr>
            <w:tcW w:w="5200" w:type="dxa"/>
            <w:tcBorders>
              <w:top w:val="single" w:sz="2" w:space="0" w:color="auto"/>
              <w:left w:val="single" w:sz="2" w:space="0" w:color="auto"/>
              <w:bottom w:val="single" w:sz="2" w:space="0" w:color="auto"/>
              <w:right w:val="single" w:sz="2" w:space="0" w:color="auto"/>
            </w:tcBorders>
          </w:tcPr>
          <w:p w14:paraId="1E76EBCA" w14:textId="77777777" w:rsidR="00E6364D" w:rsidRPr="00FF353C" w:rsidRDefault="00E6364D" w:rsidP="00485DF3">
            <w:pPr>
              <w:pStyle w:val="NormalCentered"/>
              <w:rPr>
                <w:lang w:val="en-GB"/>
              </w:rPr>
            </w:pPr>
            <w:r w:rsidRPr="00FF353C">
              <w:rPr>
                <w:lang w:val="en-GB"/>
              </w:rPr>
              <w:t>INSTRUCTIONS</w:t>
            </w:r>
          </w:p>
        </w:tc>
      </w:tr>
      <w:tr w:rsidR="00E6364D" w:rsidRPr="00FF353C" w14:paraId="0AAF26A8" w14:textId="77777777" w:rsidTr="00485DF3">
        <w:tc>
          <w:tcPr>
            <w:tcW w:w="1671" w:type="dxa"/>
            <w:tcBorders>
              <w:top w:val="single" w:sz="2" w:space="0" w:color="auto"/>
              <w:left w:val="single" w:sz="2" w:space="0" w:color="auto"/>
              <w:bottom w:val="single" w:sz="2" w:space="0" w:color="auto"/>
              <w:right w:val="single" w:sz="2" w:space="0" w:color="auto"/>
            </w:tcBorders>
          </w:tcPr>
          <w:p w14:paraId="663B074F" w14:textId="77777777" w:rsidR="00E6364D" w:rsidRPr="00FF353C" w:rsidRDefault="00E6364D" w:rsidP="00485DF3">
            <w:pPr>
              <w:pStyle w:val="NormalLeft"/>
              <w:rPr>
                <w:lang w:val="en-GB"/>
              </w:rPr>
            </w:pPr>
            <w:r w:rsidRPr="00FF353C">
              <w:rPr>
                <w:lang w:val="en-GB"/>
              </w:rPr>
              <w:t>Z0010</w:t>
            </w:r>
          </w:p>
        </w:tc>
        <w:tc>
          <w:tcPr>
            <w:tcW w:w="2415" w:type="dxa"/>
            <w:tcBorders>
              <w:top w:val="single" w:sz="2" w:space="0" w:color="auto"/>
              <w:left w:val="single" w:sz="2" w:space="0" w:color="auto"/>
              <w:bottom w:val="single" w:sz="2" w:space="0" w:color="auto"/>
              <w:right w:val="single" w:sz="2" w:space="0" w:color="auto"/>
            </w:tcBorders>
          </w:tcPr>
          <w:p w14:paraId="019444E9" w14:textId="77777777" w:rsidR="00E6364D" w:rsidRPr="00FF353C" w:rsidRDefault="00E6364D" w:rsidP="00485DF3">
            <w:pPr>
              <w:pStyle w:val="NormalLeft"/>
              <w:rPr>
                <w:lang w:val="en-GB"/>
              </w:rPr>
            </w:pPr>
            <w:r w:rsidRPr="00FF353C">
              <w:rPr>
                <w:lang w:val="en-GB"/>
              </w:rPr>
              <w:t>Line of business</w:t>
            </w:r>
          </w:p>
        </w:tc>
        <w:tc>
          <w:tcPr>
            <w:tcW w:w="5200" w:type="dxa"/>
            <w:tcBorders>
              <w:top w:val="single" w:sz="2" w:space="0" w:color="auto"/>
              <w:left w:val="single" w:sz="2" w:space="0" w:color="auto"/>
              <w:bottom w:val="single" w:sz="2" w:space="0" w:color="auto"/>
              <w:right w:val="single" w:sz="2" w:space="0" w:color="auto"/>
            </w:tcBorders>
          </w:tcPr>
          <w:p w14:paraId="30243EA4" w14:textId="77777777" w:rsidR="00E6364D" w:rsidRPr="00FF353C" w:rsidRDefault="00E6364D" w:rsidP="00485DF3">
            <w:pPr>
              <w:pStyle w:val="NormalLeft"/>
              <w:rPr>
                <w:lang w:val="en-GB"/>
              </w:rPr>
            </w:pPr>
            <w:r w:rsidRPr="00FF353C">
              <w:rPr>
                <w:lang w:val="en-GB"/>
              </w:rPr>
              <w:t>Identification of the line of business, as defined in Annex I to Delegated Regulation (EU) 2015/35, reported. The following closed list shall be used:</w:t>
            </w:r>
          </w:p>
          <w:p w14:paraId="7983E28E" w14:textId="77777777" w:rsidR="00E6364D" w:rsidRPr="00FF353C" w:rsidRDefault="00E6364D" w:rsidP="00485DF3">
            <w:pPr>
              <w:pStyle w:val="NormalLeft"/>
              <w:rPr>
                <w:lang w:val="en-GB"/>
              </w:rPr>
            </w:pPr>
            <w:r w:rsidRPr="00FF353C">
              <w:rPr>
                <w:lang w:val="en-GB"/>
              </w:rPr>
              <w:t>1 — Medical expense insurance</w:t>
            </w:r>
          </w:p>
          <w:p w14:paraId="53976A24" w14:textId="77777777" w:rsidR="00E6364D" w:rsidRPr="00FF353C" w:rsidRDefault="00E6364D" w:rsidP="00485DF3">
            <w:pPr>
              <w:pStyle w:val="NormalLeft"/>
              <w:rPr>
                <w:lang w:val="en-GB"/>
              </w:rPr>
            </w:pPr>
            <w:r w:rsidRPr="00FF353C">
              <w:rPr>
                <w:lang w:val="en-GB"/>
              </w:rPr>
              <w:t>2 — Income protection insurance</w:t>
            </w:r>
          </w:p>
          <w:p w14:paraId="72CFD5BF" w14:textId="77777777" w:rsidR="00E6364D" w:rsidRPr="00FF353C" w:rsidRDefault="00E6364D" w:rsidP="00485DF3">
            <w:pPr>
              <w:pStyle w:val="NormalLeft"/>
              <w:rPr>
                <w:lang w:val="en-GB"/>
              </w:rPr>
            </w:pPr>
            <w:r w:rsidRPr="00FF353C">
              <w:rPr>
                <w:lang w:val="en-GB"/>
              </w:rPr>
              <w:t>3 — Workers' compensation insurance</w:t>
            </w:r>
          </w:p>
          <w:p w14:paraId="2A47E518" w14:textId="77777777" w:rsidR="00E6364D" w:rsidRPr="00FF353C" w:rsidRDefault="00E6364D" w:rsidP="00485DF3">
            <w:pPr>
              <w:pStyle w:val="NormalLeft"/>
              <w:rPr>
                <w:lang w:val="en-GB"/>
              </w:rPr>
            </w:pPr>
            <w:r w:rsidRPr="00FF353C">
              <w:rPr>
                <w:lang w:val="en-GB"/>
              </w:rPr>
              <w:t>4 — Motor vehicle liability insurance</w:t>
            </w:r>
          </w:p>
          <w:p w14:paraId="232C81FE" w14:textId="77777777" w:rsidR="00E6364D" w:rsidRPr="00FF353C" w:rsidRDefault="00E6364D" w:rsidP="00485DF3">
            <w:pPr>
              <w:pStyle w:val="NormalLeft"/>
              <w:rPr>
                <w:lang w:val="en-GB"/>
              </w:rPr>
            </w:pPr>
            <w:r w:rsidRPr="00FF353C">
              <w:rPr>
                <w:lang w:val="en-GB"/>
              </w:rPr>
              <w:t>5 — Other motor insurance</w:t>
            </w:r>
          </w:p>
          <w:p w14:paraId="7D83B08E" w14:textId="77777777" w:rsidR="00E6364D" w:rsidRPr="00FF353C" w:rsidRDefault="00E6364D" w:rsidP="00485DF3">
            <w:pPr>
              <w:pStyle w:val="NormalLeft"/>
              <w:rPr>
                <w:lang w:val="en-GB"/>
              </w:rPr>
            </w:pPr>
            <w:r w:rsidRPr="00FF353C">
              <w:rPr>
                <w:lang w:val="en-GB"/>
              </w:rPr>
              <w:t>6 — Marine, aviation and transport insurance</w:t>
            </w:r>
          </w:p>
          <w:p w14:paraId="40193C22" w14:textId="77777777" w:rsidR="00E6364D" w:rsidRPr="00FF353C" w:rsidRDefault="00E6364D" w:rsidP="00485DF3">
            <w:pPr>
              <w:pStyle w:val="NormalLeft"/>
              <w:rPr>
                <w:lang w:val="en-GB"/>
              </w:rPr>
            </w:pPr>
            <w:r w:rsidRPr="00FF353C">
              <w:rPr>
                <w:lang w:val="en-GB"/>
              </w:rPr>
              <w:t>7 — Fire and other damage to property insurance</w:t>
            </w:r>
          </w:p>
          <w:p w14:paraId="2324CAA1" w14:textId="77777777" w:rsidR="00E6364D" w:rsidRPr="00FF353C" w:rsidRDefault="00E6364D" w:rsidP="00485DF3">
            <w:pPr>
              <w:pStyle w:val="NormalLeft"/>
              <w:rPr>
                <w:lang w:val="en-GB"/>
              </w:rPr>
            </w:pPr>
            <w:r w:rsidRPr="00FF353C">
              <w:rPr>
                <w:lang w:val="en-GB"/>
              </w:rPr>
              <w:t>8 — General liability insurance</w:t>
            </w:r>
          </w:p>
          <w:p w14:paraId="557E5A01" w14:textId="77777777" w:rsidR="00E6364D" w:rsidRPr="00FF353C" w:rsidRDefault="00E6364D" w:rsidP="00485DF3">
            <w:pPr>
              <w:pStyle w:val="NormalLeft"/>
              <w:rPr>
                <w:lang w:val="en-GB"/>
              </w:rPr>
            </w:pPr>
            <w:r w:rsidRPr="00FF353C">
              <w:rPr>
                <w:lang w:val="en-GB"/>
              </w:rPr>
              <w:t>9 — Credit and suretyship insurance</w:t>
            </w:r>
          </w:p>
          <w:p w14:paraId="6B4FB832" w14:textId="77777777" w:rsidR="00E6364D" w:rsidRPr="00FF353C" w:rsidRDefault="00E6364D" w:rsidP="00485DF3">
            <w:pPr>
              <w:pStyle w:val="NormalLeft"/>
              <w:rPr>
                <w:lang w:val="en-GB"/>
              </w:rPr>
            </w:pPr>
            <w:r w:rsidRPr="00FF353C">
              <w:rPr>
                <w:lang w:val="en-GB"/>
              </w:rPr>
              <w:t>10 — Legal expenses insurance</w:t>
            </w:r>
          </w:p>
          <w:p w14:paraId="6C5A3C37" w14:textId="77777777" w:rsidR="00E6364D" w:rsidRPr="00FF353C" w:rsidRDefault="00E6364D" w:rsidP="00485DF3">
            <w:pPr>
              <w:pStyle w:val="NormalLeft"/>
              <w:rPr>
                <w:lang w:val="en-GB"/>
              </w:rPr>
            </w:pPr>
            <w:r w:rsidRPr="00FF353C">
              <w:rPr>
                <w:lang w:val="en-GB"/>
              </w:rPr>
              <w:t>11 — Assistance</w:t>
            </w:r>
          </w:p>
          <w:p w14:paraId="5CC4F31A" w14:textId="77777777" w:rsidR="00E6364D" w:rsidRPr="00FF353C" w:rsidRDefault="00E6364D" w:rsidP="00485DF3">
            <w:pPr>
              <w:pStyle w:val="NormalLeft"/>
              <w:rPr>
                <w:lang w:val="en-GB"/>
              </w:rPr>
            </w:pPr>
            <w:r w:rsidRPr="00FF353C">
              <w:rPr>
                <w:lang w:val="en-GB"/>
              </w:rPr>
              <w:t>12 — Miscellaneous financial loss</w:t>
            </w:r>
          </w:p>
        </w:tc>
      </w:tr>
      <w:tr w:rsidR="00E6364D" w:rsidRPr="00FF353C" w14:paraId="1243884E" w14:textId="77777777" w:rsidTr="00485DF3">
        <w:tc>
          <w:tcPr>
            <w:tcW w:w="1671" w:type="dxa"/>
            <w:tcBorders>
              <w:top w:val="single" w:sz="2" w:space="0" w:color="auto"/>
              <w:left w:val="single" w:sz="2" w:space="0" w:color="auto"/>
              <w:bottom w:val="single" w:sz="2" w:space="0" w:color="auto"/>
              <w:right w:val="single" w:sz="2" w:space="0" w:color="auto"/>
            </w:tcBorders>
          </w:tcPr>
          <w:p w14:paraId="7C6AB852" w14:textId="77777777" w:rsidR="00E6364D" w:rsidRPr="00FF353C" w:rsidRDefault="00E6364D" w:rsidP="00485DF3">
            <w:pPr>
              <w:pStyle w:val="NormalLeft"/>
              <w:rPr>
                <w:lang w:val="en-GB"/>
              </w:rPr>
            </w:pPr>
            <w:r w:rsidRPr="00FF353C">
              <w:rPr>
                <w:lang w:val="en-GB"/>
              </w:rPr>
              <w:t>Z0020</w:t>
            </w:r>
          </w:p>
        </w:tc>
        <w:tc>
          <w:tcPr>
            <w:tcW w:w="2415" w:type="dxa"/>
            <w:tcBorders>
              <w:top w:val="single" w:sz="2" w:space="0" w:color="auto"/>
              <w:left w:val="single" w:sz="2" w:space="0" w:color="auto"/>
              <w:bottom w:val="single" w:sz="2" w:space="0" w:color="auto"/>
              <w:right w:val="single" w:sz="2" w:space="0" w:color="auto"/>
            </w:tcBorders>
          </w:tcPr>
          <w:p w14:paraId="252E11F5" w14:textId="77777777" w:rsidR="00E6364D" w:rsidRPr="00FF353C" w:rsidRDefault="00E6364D" w:rsidP="00485DF3">
            <w:pPr>
              <w:pStyle w:val="NormalLeft"/>
              <w:rPr>
                <w:lang w:val="en-GB"/>
              </w:rPr>
            </w:pPr>
            <w:r w:rsidRPr="00FF353C">
              <w:rPr>
                <w:lang w:val="en-GB"/>
              </w:rPr>
              <w:t>Accident year/Underwriting year</w:t>
            </w:r>
          </w:p>
        </w:tc>
        <w:tc>
          <w:tcPr>
            <w:tcW w:w="5200" w:type="dxa"/>
            <w:tcBorders>
              <w:top w:val="single" w:sz="2" w:space="0" w:color="auto"/>
              <w:left w:val="single" w:sz="2" w:space="0" w:color="auto"/>
              <w:bottom w:val="single" w:sz="2" w:space="0" w:color="auto"/>
              <w:right w:val="single" w:sz="2" w:space="0" w:color="auto"/>
            </w:tcBorders>
          </w:tcPr>
          <w:p w14:paraId="7373BAB1" w14:textId="77777777" w:rsidR="00E6364D" w:rsidRPr="00FF353C" w:rsidRDefault="00E6364D" w:rsidP="00485DF3">
            <w:pPr>
              <w:pStyle w:val="NormalLeft"/>
              <w:rPr>
                <w:lang w:val="en-GB"/>
              </w:rPr>
            </w:pPr>
            <w:r w:rsidRPr="00FF353C">
              <w:rPr>
                <w:lang w:val="en-GB"/>
              </w:rPr>
              <w:t>Report the standard used by the undertakings for reporting of claims development. One of the options from the following closed list shall be used:</w:t>
            </w:r>
          </w:p>
          <w:p w14:paraId="39CE1E93" w14:textId="77777777" w:rsidR="00E6364D" w:rsidRPr="00FF353C" w:rsidRDefault="00E6364D" w:rsidP="00485DF3">
            <w:pPr>
              <w:pStyle w:val="NormalLeft"/>
              <w:rPr>
                <w:lang w:val="en-GB"/>
              </w:rPr>
            </w:pPr>
            <w:r w:rsidRPr="00FF353C">
              <w:rPr>
                <w:lang w:val="en-GB"/>
              </w:rPr>
              <w:t>1 — Accident year</w:t>
            </w:r>
          </w:p>
          <w:p w14:paraId="3377B410" w14:textId="77777777" w:rsidR="00E6364D" w:rsidRPr="00FF353C" w:rsidRDefault="00E6364D" w:rsidP="00485DF3">
            <w:pPr>
              <w:pStyle w:val="NormalLeft"/>
              <w:rPr>
                <w:lang w:val="en-GB"/>
              </w:rPr>
            </w:pPr>
            <w:r w:rsidRPr="00FF353C">
              <w:rPr>
                <w:lang w:val="en-GB"/>
              </w:rPr>
              <w:t>2 — Underwriting year</w:t>
            </w:r>
          </w:p>
        </w:tc>
      </w:tr>
      <w:tr w:rsidR="00E6364D" w:rsidRPr="00FF353C" w14:paraId="3D72095B" w14:textId="77777777" w:rsidTr="00485DF3">
        <w:tc>
          <w:tcPr>
            <w:tcW w:w="1671" w:type="dxa"/>
            <w:tcBorders>
              <w:top w:val="single" w:sz="2" w:space="0" w:color="auto"/>
              <w:left w:val="single" w:sz="2" w:space="0" w:color="auto"/>
              <w:bottom w:val="single" w:sz="2" w:space="0" w:color="auto"/>
              <w:right w:val="single" w:sz="2" w:space="0" w:color="auto"/>
            </w:tcBorders>
          </w:tcPr>
          <w:p w14:paraId="43D0DE8B" w14:textId="77777777" w:rsidR="00E6364D" w:rsidRPr="00FF353C" w:rsidRDefault="00E6364D" w:rsidP="00485DF3">
            <w:pPr>
              <w:pStyle w:val="NormalLeft"/>
              <w:rPr>
                <w:lang w:val="en-GB"/>
              </w:rPr>
            </w:pPr>
            <w:r w:rsidRPr="00FF353C">
              <w:rPr>
                <w:lang w:val="en-GB"/>
              </w:rPr>
              <w:t>C0020/R0010 to R0160</w:t>
            </w:r>
          </w:p>
        </w:tc>
        <w:tc>
          <w:tcPr>
            <w:tcW w:w="2415" w:type="dxa"/>
            <w:tcBorders>
              <w:top w:val="single" w:sz="2" w:space="0" w:color="auto"/>
              <w:left w:val="single" w:sz="2" w:space="0" w:color="auto"/>
              <w:bottom w:val="single" w:sz="2" w:space="0" w:color="auto"/>
              <w:right w:val="single" w:sz="2" w:space="0" w:color="auto"/>
            </w:tcBorders>
          </w:tcPr>
          <w:p w14:paraId="3EF65BE7" w14:textId="77777777" w:rsidR="00E6364D" w:rsidRPr="00FF353C" w:rsidRDefault="00E6364D" w:rsidP="00485DF3">
            <w:pPr>
              <w:pStyle w:val="NormalLeft"/>
              <w:rPr>
                <w:lang w:val="en-GB"/>
              </w:rPr>
            </w:pPr>
            <w:r w:rsidRPr="00FF353C">
              <w:rPr>
                <w:lang w:val="en-GB"/>
              </w:rPr>
              <w:t xml:space="preserve">RBNS claims. Open Claims at the beginning of the year, Open Claims at the end of the year — </w:t>
            </w:r>
            <w:r w:rsidRPr="00FF353C">
              <w:rPr>
                <w:lang w:val="en-GB"/>
              </w:rPr>
              <w:lastRenderedPageBreak/>
              <w:t>Number of claims</w:t>
            </w:r>
          </w:p>
        </w:tc>
        <w:tc>
          <w:tcPr>
            <w:tcW w:w="5200" w:type="dxa"/>
            <w:tcBorders>
              <w:top w:val="single" w:sz="2" w:space="0" w:color="auto"/>
              <w:left w:val="single" w:sz="2" w:space="0" w:color="auto"/>
              <w:bottom w:val="single" w:sz="2" w:space="0" w:color="auto"/>
              <w:right w:val="single" w:sz="2" w:space="0" w:color="auto"/>
            </w:tcBorders>
          </w:tcPr>
          <w:p w14:paraId="0C308BDB" w14:textId="77777777" w:rsidR="00E6364D" w:rsidRPr="00FF353C" w:rsidRDefault="00E6364D" w:rsidP="00485DF3">
            <w:pPr>
              <w:pStyle w:val="NormalLeft"/>
              <w:rPr>
                <w:lang w:val="en-GB"/>
              </w:rPr>
            </w:pPr>
            <w:r w:rsidRPr="00FF353C">
              <w:rPr>
                <w:lang w:val="en-GB"/>
              </w:rPr>
              <w:lastRenderedPageBreak/>
              <w:t xml:space="preserve">The number of open claims at the beginning of the year and still open at the end of the reporting year, by accident/underwriting years from the year N–1 (the year before the reporting year) to N–14, amount of all previous reporting periods prior to N–14 and the total of all the years from N–1 to </w:t>
            </w:r>
            <w:r w:rsidRPr="00FF353C">
              <w:rPr>
                <w:lang w:val="en-GB"/>
              </w:rPr>
              <w:lastRenderedPageBreak/>
              <w:t>prior to year N–14.</w:t>
            </w:r>
          </w:p>
        </w:tc>
      </w:tr>
      <w:tr w:rsidR="00E6364D" w:rsidRPr="00FF353C" w14:paraId="165ADBB2" w14:textId="77777777" w:rsidTr="00485DF3">
        <w:tc>
          <w:tcPr>
            <w:tcW w:w="1671" w:type="dxa"/>
            <w:tcBorders>
              <w:top w:val="single" w:sz="2" w:space="0" w:color="auto"/>
              <w:left w:val="single" w:sz="2" w:space="0" w:color="auto"/>
              <w:bottom w:val="single" w:sz="2" w:space="0" w:color="auto"/>
              <w:right w:val="single" w:sz="2" w:space="0" w:color="auto"/>
            </w:tcBorders>
          </w:tcPr>
          <w:p w14:paraId="5ADDB5C2" w14:textId="77777777" w:rsidR="00E6364D" w:rsidRPr="00FF353C" w:rsidRDefault="00E6364D" w:rsidP="00485DF3">
            <w:pPr>
              <w:pStyle w:val="NormalLeft"/>
              <w:rPr>
                <w:lang w:val="en-GB"/>
              </w:rPr>
            </w:pPr>
            <w:r w:rsidRPr="00FF353C">
              <w:rPr>
                <w:lang w:val="en-GB"/>
              </w:rPr>
              <w:lastRenderedPageBreak/>
              <w:t>C0030/R0010 to R0160</w:t>
            </w:r>
          </w:p>
        </w:tc>
        <w:tc>
          <w:tcPr>
            <w:tcW w:w="2415" w:type="dxa"/>
            <w:tcBorders>
              <w:top w:val="single" w:sz="2" w:space="0" w:color="auto"/>
              <w:left w:val="single" w:sz="2" w:space="0" w:color="auto"/>
              <w:bottom w:val="single" w:sz="2" w:space="0" w:color="auto"/>
              <w:right w:val="single" w:sz="2" w:space="0" w:color="auto"/>
            </w:tcBorders>
          </w:tcPr>
          <w:p w14:paraId="0692BB2E" w14:textId="77777777" w:rsidR="00E6364D" w:rsidRPr="00FF353C" w:rsidRDefault="00E6364D" w:rsidP="00485DF3">
            <w:pPr>
              <w:pStyle w:val="NormalLeft"/>
              <w:rPr>
                <w:lang w:val="en-GB"/>
              </w:rPr>
            </w:pPr>
            <w:r w:rsidRPr="00FF353C">
              <w:rPr>
                <w:lang w:val="en-GB"/>
              </w:rPr>
              <w:t>RBNS claims. Open Claims at the beginning of the year, Open Claims at the end of the year — Gross RBNS at the beginning of the year</w:t>
            </w:r>
          </w:p>
        </w:tc>
        <w:tc>
          <w:tcPr>
            <w:tcW w:w="5200" w:type="dxa"/>
            <w:tcBorders>
              <w:top w:val="single" w:sz="2" w:space="0" w:color="auto"/>
              <w:left w:val="single" w:sz="2" w:space="0" w:color="auto"/>
              <w:bottom w:val="single" w:sz="2" w:space="0" w:color="auto"/>
              <w:right w:val="single" w:sz="2" w:space="0" w:color="auto"/>
            </w:tcBorders>
          </w:tcPr>
          <w:p w14:paraId="4623962C" w14:textId="77777777" w:rsidR="00E6364D" w:rsidRPr="00FF353C" w:rsidRDefault="00E6364D" w:rsidP="00485DF3">
            <w:pPr>
              <w:pStyle w:val="NormalLeft"/>
              <w:rPr>
                <w:lang w:val="en-GB"/>
              </w:rPr>
            </w:pPr>
            <w:r w:rsidRPr="00FF353C">
              <w:rPr>
                <w:lang w:val="en-GB"/>
              </w:rPr>
              <w:t>The amount of gross RBNS Claims, net of salvage and subrogation, at the beginning of the year and still open at the end of the reporting year, by accident/underwriting years from the year N–1 (the year before the reporting year) to N–14, amount of all previous reporting periods prior to N–14 and the total of all the years from N–1 to prior to year N–14.</w:t>
            </w:r>
          </w:p>
          <w:p w14:paraId="5E44F43E"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7DD12CF6" w14:textId="77777777" w:rsidTr="00485DF3">
        <w:tc>
          <w:tcPr>
            <w:tcW w:w="1671" w:type="dxa"/>
            <w:tcBorders>
              <w:top w:val="single" w:sz="2" w:space="0" w:color="auto"/>
              <w:left w:val="single" w:sz="2" w:space="0" w:color="auto"/>
              <w:bottom w:val="single" w:sz="2" w:space="0" w:color="auto"/>
              <w:right w:val="single" w:sz="2" w:space="0" w:color="auto"/>
            </w:tcBorders>
          </w:tcPr>
          <w:p w14:paraId="36AB0818" w14:textId="77777777" w:rsidR="00E6364D" w:rsidRPr="00FF353C" w:rsidRDefault="00E6364D" w:rsidP="00485DF3">
            <w:pPr>
              <w:pStyle w:val="NormalLeft"/>
              <w:rPr>
                <w:lang w:val="en-GB"/>
              </w:rPr>
            </w:pPr>
            <w:r w:rsidRPr="00FF353C">
              <w:rPr>
                <w:lang w:val="en-GB"/>
              </w:rPr>
              <w:t>C0040/R0010 to R0160</w:t>
            </w:r>
          </w:p>
        </w:tc>
        <w:tc>
          <w:tcPr>
            <w:tcW w:w="2415" w:type="dxa"/>
            <w:tcBorders>
              <w:top w:val="single" w:sz="2" w:space="0" w:color="auto"/>
              <w:left w:val="single" w:sz="2" w:space="0" w:color="auto"/>
              <w:bottom w:val="single" w:sz="2" w:space="0" w:color="auto"/>
              <w:right w:val="single" w:sz="2" w:space="0" w:color="auto"/>
            </w:tcBorders>
          </w:tcPr>
          <w:p w14:paraId="5A623EAF" w14:textId="77777777" w:rsidR="00E6364D" w:rsidRPr="00FF353C" w:rsidRDefault="00E6364D" w:rsidP="00485DF3">
            <w:pPr>
              <w:pStyle w:val="NormalLeft"/>
              <w:rPr>
                <w:lang w:val="en-GB"/>
              </w:rPr>
            </w:pPr>
            <w:r w:rsidRPr="00FF353C">
              <w:rPr>
                <w:lang w:val="en-GB"/>
              </w:rPr>
              <w:t>RBNS claims. Open Claims at the beginning of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60BA1BC" w14:textId="77777777" w:rsidR="00E6364D" w:rsidRPr="00FF353C" w:rsidRDefault="00E6364D" w:rsidP="00485DF3">
            <w:pPr>
              <w:pStyle w:val="NormalLeft"/>
              <w:rPr>
                <w:lang w:val="en-GB"/>
              </w:rPr>
            </w:pPr>
            <w:r w:rsidRPr="00FF353C">
              <w:rPr>
                <w:lang w:val="en-GB"/>
              </w:rPr>
              <w:t>The amount of gross payments, net of salvage and subrogation, made during the current year regarding claims still open at the end of the reporting year, by accident/underwriting years from the year N–1 (the year before the reporting year) to N–14, amount of all previous reporting periods prior to N–14 and the total of all the years from N–1 to prior to year N–14.</w:t>
            </w:r>
          </w:p>
          <w:p w14:paraId="07485AD4"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2B598383" w14:textId="77777777" w:rsidTr="00485DF3">
        <w:tc>
          <w:tcPr>
            <w:tcW w:w="1671" w:type="dxa"/>
            <w:tcBorders>
              <w:top w:val="single" w:sz="2" w:space="0" w:color="auto"/>
              <w:left w:val="single" w:sz="2" w:space="0" w:color="auto"/>
              <w:bottom w:val="single" w:sz="2" w:space="0" w:color="auto"/>
              <w:right w:val="single" w:sz="2" w:space="0" w:color="auto"/>
            </w:tcBorders>
          </w:tcPr>
          <w:p w14:paraId="5CB6D12D" w14:textId="77777777" w:rsidR="00E6364D" w:rsidRPr="00FF353C" w:rsidRDefault="00E6364D" w:rsidP="00485DF3">
            <w:pPr>
              <w:pStyle w:val="NormalLeft"/>
              <w:rPr>
                <w:lang w:val="en-GB"/>
              </w:rPr>
            </w:pPr>
            <w:r w:rsidRPr="00FF353C">
              <w:rPr>
                <w:lang w:val="en-GB"/>
              </w:rPr>
              <w:t>C0050/R0010 to R0160</w:t>
            </w:r>
          </w:p>
        </w:tc>
        <w:tc>
          <w:tcPr>
            <w:tcW w:w="2415" w:type="dxa"/>
            <w:tcBorders>
              <w:top w:val="single" w:sz="2" w:space="0" w:color="auto"/>
              <w:left w:val="single" w:sz="2" w:space="0" w:color="auto"/>
              <w:bottom w:val="single" w:sz="2" w:space="0" w:color="auto"/>
              <w:right w:val="single" w:sz="2" w:space="0" w:color="auto"/>
            </w:tcBorders>
          </w:tcPr>
          <w:p w14:paraId="6C839645" w14:textId="77777777" w:rsidR="00E6364D" w:rsidRPr="00FF353C" w:rsidRDefault="00E6364D" w:rsidP="00485DF3">
            <w:pPr>
              <w:pStyle w:val="NormalLeft"/>
              <w:rPr>
                <w:lang w:val="en-GB"/>
              </w:rPr>
            </w:pPr>
            <w:r w:rsidRPr="00FF353C">
              <w:rPr>
                <w:lang w:val="en-GB"/>
              </w:rPr>
              <w:t>RBNS claims. Open Claims at the beginning of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0F28B6A0" w14:textId="77777777" w:rsidR="00E6364D" w:rsidRPr="00FF353C" w:rsidRDefault="00E6364D" w:rsidP="00485DF3">
            <w:pPr>
              <w:pStyle w:val="NormalLeft"/>
              <w:rPr>
                <w:lang w:val="en-GB"/>
              </w:rPr>
            </w:pPr>
            <w:r w:rsidRPr="00FF353C">
              <w:rPr>
                <w:lang w:val="en-GB"/>
              </w:rPr>
              <w:t>The amount of gross RBNS Claims, net of salvage and subrogation, at the end of the period regarding claims still open at the end of the reporting year, by accident/underwriting years from the year N–1 (the year before the reporting year) to N–14, amount of all previous reporting periods prior to N–14 and the total of all the years from N–1 to prior to year N–14.</w:t>
            </w:r>
          </w:p>
          <w:p w14:paraId="27F2DEC9"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099672A1" w14:textId="77777777" w:rsidTr="00485DF3">
        <w:tc>
          <w:tcPr>
            <w:tcW w:w="1671" w:type="dxa"/>
            <w:tcBorders>
              <w:top w:val="single" w:sz="2" w:space="0" w:color="auto"/>
              <w:left w:val="single" w:sz="2" w:space="0" w:color="auto"/>
              <w:bottom w:val="single" w:sz="2" w:space="0" w:color="auto"/>
              <w:right w:val="single" w:sz="2" w:space="0" w:color="auto"/>
            </w:tcBorders>
          </w:tcPr>
          <w:p w14:paraId="2416FECD" w14:textId="77777777" w:rsidR="00E6364D" w:rsidRPr="00FF353C" w:rsidRDefault="00E6364D" w:rsidP="00485DF3">
            <w:pPr>
              <w:pStyle w:val="NormalLeft"/>
              <w:rPr>
                <w:lang w:val="en-GB"/>
              </w:rPr>
            </w:pPr>
            <w:r w:rsidRPr="00FF353C">
              <w:rPr>
                <w:lang w:val="en-GB"/>
              </w:rPr>
              <w:t>C0060/R0010 to R0160</w:t>
            </w:r>
          </w:p>
        </w:tc>
        <w:tc>
          <w:tcPr>
            <w:tcW w:w="2415" w:type="dxa"/>
            <w:tcBorders>
              <w:top w:val="single" w:sz="2" w:space="0" w:color="auto"/>
              <w:left w:val="single" w:sz="2" w:space="0" w:color="auto"/>
              <w:bottom w:val="single" w:sz="2" w:space="0" w:color="auto"/>
              <w:right w:val="single" w:sz="2" w:space="0" w:color="auto"/>
            </w:tcBorders>
          </w:tcPr>
          <w:p w14:paraId="2139B985" w14:textId="77777777" w:rsidR="00E6364D" w:rsidRPr="00FF353C" w:rsidRDefault="00E6364D" w:rsidP="00485DF3">
            <w:pPr>
              <w:pStyle w:val="NormalLeft"/>
              <w:rPr>
                <w:lang w:val="en-GB"/>
              </w:rPr>
            </w:pPr>
            <w:r w:rsidRPr="00FF353C">
              <w:rPr>
                <w:lang w:val="en-GB"/>
              </w:rPr>
              <w:t>RBNS claims. Open Claims at the beginning of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3E8EDBE3" w14:textId="77777777" w:rsidR="00E6364D" w:rsidRPr="00FF353C" w:rsidRDefault="00E6364D" w:rsidP="00485DF3">
            <w:pPr>
              <w:pStyle w:val="NormalLeft"/>
              <w:rPr>
                <w:lang w:val="en-GB"/>
              </w:rPr>
            </w:pPr>
            <w:r w:rsidRPr="00FF353C">
              <w:rPr>
                <w:lang w:val="en-GB"/>
              </w:rPr>
              <w:t>The number of Claims open at the beginning of the year and closed at the end of the year and settled with payments, by accident/underwriting years from the year N–1 (the year before the reporting year) to N–14, amount of all previous reporting periods prior to N–14 and the total of all the years from N–1 to prior to year N–14.</w:t>
            </w:r>
          </w:p>
        </w:tc>
      </w:tr>
      <w:tr w:rsidR="00E6364D" w:rsidRPr="00FF353C" w14:paraId="6344FC92" w14:textId="77777777" w:rsidTr="00485DF3">
        <w:tc>
          <w:tcPr>
            <w:tcW w:w="1671" w:type="dxa"/>
            <w:tcBorders>
              <w:top w:val="single" w:sz="2" w:space="0" w:color="auto"/>
              <w:left w:val="single" w:sz="2" w:space="0" w:color="auto"/>
              <w:bottom w:val="single" w:sz="2" w:space="0" w:color="auto"/>
              <w:right w:val="single" w:sz="2" w:space="0" w:color="auto"/>
            </w:tcBorders>
          </w:tcPr>
          <w:p w14:paraId="6BB831D3" w14:textId="77777777" w:rsidR="00E6364D" w:rsidRPr="00FF353C" w:rsidRDefault="00E6364D" w:rsidP="00485DF3">
            <w:pPr>
              <w:pStyle w:val="NormalLeft"/>
              <w:rPr>
                <w:lang w:val="en-GB"/>
              </w:rPr>
            </w:pPr>
            <w:r w:rsidRPr="00FF353C">
              <w:rPr>
                <w:lang w:val="en-GB"/>
              </w:rPr>
              <w:t>C0070/R0010 to R0160</w:t>
            </w:r>
          </w:p>
        </w:tc>
        <w:tc>
          <w:tcPr>
            <w:tcW w:w="2415" w:type="dxa"/>
            <w:tcBorders>
              <w:top w:val="single" w:sz="2" w:space="0" w:color="auto"/>
              <w:left w:val="single" w:sz="2" w:space="0" w:color="auto"/>
              <w:bottom w:val="single" w:sz="2" w:space="0" w:color="auto"/>
              <w:right w:val="single" w:sz="2" w:space="0" w:color="auto"/>
            </w:tcBorders>
          </w:tcPr>
          <w:p w14:paraId="145C535B" w14:textId="77777777" w:rsidR="00E6364D" w:rsidRPr="00FF353C" w:rsidRDefault="00E6364D" w:rsidP="00485DF3">
            <w:pPr>
              <w:pStyle w:val="NormalLeft"/>
              <w:rPr>
                <w:lang w:val="en-GB"/>
              </w:rPr>
            </w:pPr>
            <w:r w:rsidRPr="00FF353C">
              <w:rPr>
                <w:lang w:val="en-GB"/>
              </w:rPr>
              <w:t xml:space="preserve">RBNS claims. Open Claims at the beginning of the year, </w:t>
            </w:r>
            <w:r w:rsidRPr="00FF353C">
              <w:rPr>
                <w:lang w:val="en-GB"/>
              </w:rPr>
              <w:lastRenderedPageBreak/>
              <w:t>Closed Claims at the end of the year, settled with payment — Gross RBNS at the beginning of the year</w:t>
            </w:r>
          </w:p>
        </w:tc>
        <w:tc>
          <w:tcPr>
            <w:tcW w:w="5200" w:type="dxa"/>
            <w:tcBorders>
              <w:top w:val="single" w:sz="2" w:space="0" w:color="auto"/>
              <w:left w:val="single" w:sz="2" w:space="0" w:color="auto"/>
              <w:bottom w:val="single" w:sz="2" w:space="0" w:color="auto"/>
              <w:right w:val="single" w:sz="2" w:space="0" w:color="auto"/>
            </w:tcBorders>
          </w:tcPr>
          <w:p w14:paraId="34F68C85" w14:textId="77777777" w:rsidR="00E6364D" w:rsidRPr="00FF353C" w:rsidRDefault="00E6364D" w:rsidP="00485DF3">
            <w:pPr>
              <w:pStyle w:val="NormalLeft"/>
              <w:rPr>
                <w:lang w:val="en-GB"/>
              </w:rPr>
            </w:pPr>
            <w:r w:rsidRPr="00FF353C">
              <w:rPr>
                <w:lang w:val="en-GB"/>
              </w:rPr>
              <w:lastRenderedPageBreak/>
              <w:t xml:space="preserve">The amount of gross RBNS Claims, net of salvage and subrogation, open at the beginning of the year and closed at the end of the year and settled with </w:t>
            </w:r>
            <w:r w:rsidRPr="00FF353C">
              <w:rPr>
                <w:lang w:val="en-GB"/>
              </w:rPr>
              <w:lastRenderedPageBreak/>
              <w:t>payments, by accident/underwriting years from the year N–1 (the year before the reporting year) to N–14, amount of all previous reporting periods prior to N–14 and the total of all the years from N–1 to prior to year N–14.</w:t>
            </w:r>
          </w:p>
          <w:p w14:paraId="7179A893"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2345B0A3" w14:textId="77777777" w:rsidTr="00485DF3">
        <w:tc>
          <w:tcPr>
            <w:tcW w:w="1671" w:type="dxa"/>
            <w:tcBorders>
              <w:top w:val="single" w:sz="2" w:space="0" w:color="auto"/>
              <w:left w:val="single" w:sz="2" w:space="0" w:color="auto"/>
              <w:bottom w:val="single" w:sz="2" w:space="0" w:color="auto"/>
              <w:right w:val="single" w:sz="2" w:space="0" w:color="auto"/>
            </w:tcBorders>
          </w:tcPr>
          <w:p w14:paraId="689A5FE7" w14:textId="77777777" w:rsidR="00E6364D" w:rsidRPr="00FF353C" w:rsidRDefault="00E6364D" w:rsidP="00485DF3">
            <w:pPr>
              <w:pStyle w:val="NormalLeft"/>
              <w:rPr>
                <w:lang w:val="en-GB"/>
              </w:rPr>
            </w:pPr>
            <w:r w:rsidRPr="00FF353C">
              <w:rPr>
                <w:lang w:val="en-GB"/>
              </w:rPr>
              <w:lastRenderedPageBreak/>
              <w:t>C0080/R0010 to R0160</w:t>
            </w:r>
          </w:p>
        </w:tc>
        <w:tc>
          <w:tcPr>
            <w:tcW w:w="2415" w:type="dxa"/>
            <w:tcBorders>
              <w:top w:val="single" w:sz="2" w:space="0" w:color="auto"/>
              <w:left w:val="single" w:sz="2" w:space="0" w:color="auto"/>
              <w:bottom w:val="single" w:sz="2" w:space="0" w:color="auto"/>
              <w:right w:val="single" w:sz="2" w:space="0" w:color="auto"/>
            </w:tcBorders>
          </w:tcPr>
          <w:p w14:paraId="055E0C38" w14:textId="77777777" w:rsidR="00E6364D" w:rsidRPr="00FF353C" w:rsidRDefault="00E6364D" w:rsidP="00485DF3">
            <w:pPr>
              <w:pStyle w:val="NormalLeft"/>
              <w:rPr>
                <w:lang w:val="en-GB"/>
              </w:rPr>
            </w:pPr>
            <w:r w:rsidRPr="00FF353C">
              <w:rPr>
                <w:lang w:val="en-GB"/>
              </w:rPr>
              <w:t>RBNS claims. Open Claims at the beginning of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4077805" w14:textId="77777777" w:rsidR="00E6364D" w:rsidRPr="00FF353C" w:rsidRDefault="00E6364D" w:rsidP="00485DF3">
            <w:pPr>
              <w:pStyle w:val="NormalLeft"/>
              <w:rPr>
                <w:lang w:val="en-GB"/>
              </w:rPr>
            </w:pPr>
            <w:r w:rsidRPr="00FF353C">
              <w:rPr>
                <w:lang w:val="en-GB"/>
              </w:rPr>
              <w:t>The amount of gross payments, net of salvage and subrogation, made during the current year regarding claims closed at the end of the reporting year and settled with payments, by accident/underwriting years from the year N–1 (the year before the reporting year) to N–14, amount of all previous reporting periods prior to N–14 and the total of all the years from N–1 to prior to year N–14.</w:t>
            </w:r>
          </w:p>
          <w:p w14:paraId="2D9409B8"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0F4C008E" w14:textId="77777777" w:rsidTr="00485DF3">
        <w:tc>
          <w:tcPr>
            <w:tcW w:w="1671" w:type="dxa"/>
            <w:tcBorders>
              <w:top w:val="single" w:sz="2" w:space="0" w:color="auto"/>
              <w:left w:val="single" w:sz="2" w:space="0" w:color="auto"/>
              <w:bottom w:val="single" w:sz="2" w:space="0" w:color="auto"/>
              <w:right w:val="single" w:sz="2" w:space="0" w:color="auto"/>
            </w:tcBorders>
          </w:tcPr>
          <w:p w14:paraId="43961A0F" w14:textId="77777777" w:rsidR="00E6364D" w:rsidRPr="00FF353C" w:rsidRDefault="00E6364D" w:rsidP="00485DF3">
            <w:pPr>
              <w:pStyle w:val="NormalLeft"/>
              <w:rPr>
                <w:lang w:val="en-GB"/>
              </w:rPr>
            </w:pPr>
            <w:r w:rsidRPr="00FF353C">
              <w:rPr>
                <w:lang w:val="en-GB"/>
              </w:rPr>
              <w:t>C0090/R0010 to R0160</w:t>
            </w:r>
          </w:p>
        </w:tc>
        <w:tc>
          <w:tcPr>
            <w:tcW w:w="2415" w:type="dxa"/>
            <w:tcBorders>
              <w:top w:val="single" w:sz="2" w:space="0" w:color="auto"/>
              <w:left w:val="single" w:sz="2" w:space="0" w:color="auto"/>
              <w:bottom w:val="single" w:sz="2" w:space="0" w:color="auto"/>
              <w:right w:val="single" w:sz="2" w:space="0" w:color="auto"/>
            </w:tcBorders>
          </w:tcPr>
          <w:p w14:paraId="707277CE" w14:textId="77777777" w:rsidR="00E6364D" w:rsidRPr="00FF353C" w:rsidRDefault="00E6364D" w:rsidP="00485DF3">
            <w:pPr>
              <w:pStyle w:val="NormalLeft"/>
              <w:rPr>
                <w:lang w:val="en-GB"/>
              </w:rPr>
            </w:pPr>
            <w:r w:rsidRPr="00FF353C">
              <w:rPr>
                <w:lang w:val="en-GB"/>
              </w:rPr>
              <w:t>RBNS claims. Open Claims at the beginning of the year, 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726B092D" w14:textId="77777777" w:rsidR="00E6364D" w:rsidRPr="00FF353C" w:rsidRDefault="00E6364D" w:rsidP="00485DF3">
            <w:pPr>
              <w:pStyle w:val="NormalLeft"/>
              <w:rPr>
                <w:lang w:val="en-GB"/>
              </w:rPr>
            </w:pPr>
            <w:r w:rsidRPr="00FF353C">
              <w:rPr>
                <w:lang w:val="en-GB"/>
              </w:rPr>
              <w:t>The number of Claims open at the beginning of the year and closed at the end of the year and settled without any payment, by accident/underwriting years from the year N–1 (the year before the reporting year) to N–14, amount of all previous reporting periods prior to N–14 and the total of all the years from N–1 to prior to year N–14.</w:t>
            </w:r>
          </w:p>
        </w:tc>
      </w:tr>
      <w:tr w:rsidR="00E6364D" w:rsidRPr="00FF353C" w14:paraId="23600196" w14:textId="77777777" w:rsidTr="00485DF3">
        <w:tc>
          <w:tcPr>
            <w:tcW w:w="1671" w:type="dxa"/>
            <w:tcBorders>
              <w:top w:val="single" w:sz="2" w:space="0" w:color="auto"/>
              <w:left w:val="single" w:sz="2" w:space="0" w:color="auto"/>
              <w:bottom w:val="single" w:sz="2" w:space="0" w:color="auto"/>
              <w:right w:val="single" w:sz="2" w:space="0" w:color="auto"/>
            </w:tcBorders>
          </w:tcPr>
          <w:p w14:paraId="71BE0F24" w14:textId="77777777" w:rsidR="00E6364D" w:rsidRPr="00FF353C" w:rsidRDefault="00E6364D" w:rsidP="00485DF3">
            <w:pPr>
              <w:pStyle w:val="NormalLeft"/>
              <w:rPr>
                <w:lang w:val="en-GB"/>
              </w:rPr>
            </w:pPr>
            <w:r w:rsidRPr="00FF353C">
              <w:rPr>
                <w:lang w:val="en-GB"/>
              </w:rPr>
              <w:t>C0100/R0010 to R0160</w:t>
            </w:r>
          </w:p>
        </w:tc>
        <w:tc>
          <w:tcPr>
            <w:tcW w:w="2415" w:type="dxa"/>
            <w:tcBorders>
              <w:top w:val="single" w:sz="2" w:space="0" w:color="auto"/>
              <w:left w:val="single" w:sz="2" w:space="0" w:color="auto"/>
              <w:bottom w:val="single" w:sz="2" w:space="0" w:color="auto"/>
              <w:right w:val="single" w:sz="2" w:space="0" w:color="auto"/>
            </w:tcBorders>
          </w:tcPr>
          <w:p w14:paraId="2357C3D4" w14:textId="77777777" w:rsidR="00E6364D" w:rsidRPr="00FF353C" w:rsidRDefault="00E6364D" w:rsidP="00485DF3">
            <w:pPr>
              <w:pStyle w:val="NormalLeft"/>
              <w:rPr>
                <w:lang w:val="en-GB"/>
              </w:rPr>
            </w:pPr>
            <w:r w:rsidRPr="00FF353C">
              <w:rPr>
                <w:lang w:val="en-GB"/>
              </w:rPr>
              <w:t>RBNS claims. Open Claims at the beginning of the year, Closed Claims at the end of the year, settled without any payment — Gross RBNS at the beginning of the year referred to claims settled without any payment</w:t>
            </w:r>
          </w:p>
        </w:tc>
        <w:tc>
          <w:tcPr>
            <w:tcW w:w="5200" w:type="dxa"/>
            <w:tcBorders>
              <w:top w:val="single" w:sz="2" w:space="0" w:color="auto"/>
              <w:left w:val="single" w:sz="2" w:space="0" w:color="auto"/>
              <w:bottom w:val="single" w:sz="2" w:space="0" w:color="auto"/>
              <w:right w:val="single" w:sz="2" w:space="0" w:color="auto"/>
            </w:tcBorders>
          </w:tcPr>
          <w:p w14:paraId="79005748" w14:textId="77777777" w:rsidR="00E6364D" w:rsidRPr="00FF353C" w:rsidRDefault="00E6364D" w:rsidP="00485DF3">
            <w:pPr>
              <w:pStyle w:val="NormalLeft"/>
              <w:rPr>
                <w:lang w:val="en-GB"/>
              </w:rPr>
            </w:pPr>
            <w:r w:rsidRPr="00FF353C">
              <w:rPr>
                <w:lang w:val="en-GB"/>
              </w:rPr>
              <w:t>The amount of gross RBNS Claims, net of salvage and subrogation, open at the beginning of the year and closed at the end of the year and settled without any payment, by accident/underwriting years from the year N–1 (the year before the reporting year) to N–14, amount of all previous reporting periods prior to N–14 and the total of all the years from N–1 to prior to year N–14.</w:t>
            </w:r>
          </w:p>
          <w:p w14:paraId="1D2158FF"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7F96EA59" w14:textId="77777777" w:rsidTr="00485DF3">
        <w:tc>
          <w:tcPr>
            <w:tcW w:w="1671" w:type="dxa"/>
            <w:tcBorders>
              <w:top w:val="single" w:sz="2" w:space="0" w:color="auto"/>
              <w:left w:val="single" w:sz="2" w:space="0" w:color="auto"/>
              <w:bottom w:val="single" w:sz="2" w:space="0" w:color="auto"/>
              <w:right w:val="single" w:sz="2" w:space="0" w:color="auto"/>
            </w:tcBorders>
          </w:tcPr>
          <w:p w14:paraId="35298DE4" w14:textId="77777777" w:rsidR="00E6364D" w:rsidRPr="00FF353C" w:rsidRDefault="00E6364D" w:rsidP="00485DF3">
            <w:pPr>
              <w:pStyle w:val="NormalLeft"/>
              <w:rPr>
                <w:lang w:val="en-GB"/>
              </w:rPr>
            </w:pPr>
            <w:r w:rsidRPr="00FF353C">
              <w:rPr>
                <w:lang w:val="en-GB"/>
              </w:rPr>
              <w:t>C0110/R0010 to R0160</w:t>
            </w:r>
          </w:p>
        </w:tc>
        <w:tc>
          <w:tcPr>
            <w:tcW w:w="2415" w:type="dxa"/>
            <w:tcBorders>
              <w:top w:val="single" w:sz="2" w:space="0" w:color="auto"/>
              <w:left w:val="single" w:sz="2" w:space="0" w:color="auto"/>
              <w:bottom w:val="single" w:sz="2" w:space="0" w:color="auto"/>
              <w:right w:val="single" w:sz="2" w:space="0" w:color="auto"/>
            </w:tcBorders>
          </w:tcPr>
          <w:p w14:paraId="163538BA" w14:textId="77777777" w:rsidR="00E6364D" w:rsidRPr="00FF353C" w:rsidRDefault="00E6364D" w:rsidP="00485DF3">
            <w:pPr>
              <w:pStyle w:val="NormalLeft"/>
              <w:rPr>
                <w:lang w:val="en-GB"/>
              </w:rPr>
            </w:pPr>
            <w:r w:rsidRPr="00FF353C">
              <w:rPr>
                <w:lang w:val="en-GB"/>
              </w:rPr>
              <w:t>Claims reported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12CDE355" w14:textId="77777777" w:rsidR="00E6364D" w:rsidRPr="00FF353C" w:rsidRDefault="00E6364D" w:rsidP="00485DF3">
            <w:pPr>
              <w:pStyle w:val="NormalLeft"/>
              <w:rPr>
                <w:lang w:val="en-GB"/>
              </w:rPr>
            </w:pPr>
            <w:r w:rsidRPr="00FF353C">
              <w:rPr>
                <w:lang w:val="en-GB"/>
              </w:rPr>
              <w:t>The number of claims reported during the year and still open at the end of the year, by accident/underwriting years from the year N–1 (the year before the reporting year) to N–14, amount of all previous reporting periods prior to N–14 and the total of all the years from N–1 to prior to year N–</w:t>
            </w:r>
            <w:r w:rsidRPr="00FF353C">
              <w:rPr>
                <w:lang w:val="en-GB"/>
              </w:rPr>
              <w:lastRenderedPageBreak/>
              <w:t>14.</w:t>
            </w:r>
          </w:p>
        </w:tc>
      </w:tr>
      <w:tr w:rsidR="00E6364D" w:rsidRPr="00FF353C" w14:paraId="7F640CE9" w14:textId="77777777" w:rsidTr="00485DF3">
        <w:tc>
          <w:tcPr>
            <w:tcW w:w="1671" w:type="dxa"/>
            <w:tcBorders>
              <w:top w:val="single" w:sz="2" w:space="0" w:color="auto"/>
              <w:left w:val="single" w:sz="2" w:space="0" w:color="auto"/>
              <w:bottom w:val="single" w:sz="2" w:space="0" w:color="auto"/>
              <w:right w:val="single" w:sz="2" w:space="0" w:color="auto"/>
            </w:tcBorders>
          </w:tcPr>
          <w:p w14:paraId="5BA95A8E" w14:textId="77777777" w:rsidR="00E6364D" w:rsidRPr="00FF353C" w:rsidRDefault="00E6364D" w:rsidP="00485DF3">
            <w:pPr>
              <w:pStyle w:val="NormalLeft"/>
              <w:rPr>
                <w:lang w:val="en-GB"/>
              </w:rPr>
            </w:pPr>
            <w:r w:rsidRPr="00FF353C">
              <w:rPr>
                <w:lang w:val="en-GB"/>
              </w:rPr>
              <w:lastRenderedPageBreak/>
              <w:t>C0120/R0010 to R0160</w:t>
            </w:r>
          </w:p>
        </w:tc>
        <w:tc>
          <w:tcPr>
            <w:tcW w:w="2415" w:type="dxa"/>
            <w:tcBorders>
              <w:top w:val="single" w:sz="2" w:space="0" w:color="auto"/>
              <w:left w:val="single" w:sz="2" w:space="0" w:color="auto"/>
              <w:bottom w:val="single" w:sz="2" w:space="0" w:color="auto"/>
              <w:right w:val="single" w:sz="2" w:space="0" w:color="auto"/>
            </w:tcBorders>
          </w:tcPr>
          <w:p w14:paraId="0B03EE1A" w14:textId="77777777" w:rsidR="00E6364D" w:rsidRPr="00FF353C" w:rsidRDefault="00E6364D" w:rsidP="00485DF3">
            <w:pPr>
              <w:pStyle w:val="NormalLeft"/>
              <w:rPr>
                <w:lang w:val="en-GB"/>
              </w:rPr>
            </w:pPr>
            <w:r w:rsidRPr="00FF353C">
              <w:rPr>
                <w:lang w:val="en-GB"/>
              </w:rPr>
              <w:t>Claims reported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30D2203B" w14:textId="77777777" w:rsidR="00E6364D" w:rsidRPr="00FF353C" w:rsidRDefault="00E6364D" w:rsidP="00485DF3">
            <w:pPr>
              <w:pStyle w:val="NormalLeft"/>
              <w:rPr>
                <w:lang w:val="en-GB"/>
              </w:rPr>
            </w:pPr>
            <w:r w:rsidRPr="00FF353C">
              <w:rPr>
                <w:lang w:val="en-GB"/>
              </w:rPr>
              <w:t>The amount of gross payments, net of salvage and subrogation, made during the current year regarding claims reported during the year and still open at the end of the reporting year, by accident/underwriting years from the year N–1 (the year before the reporting year) to N–14, amount of all previous reporting periods prior to N–14 and the total of all the years from N–1 to prior to year N–14.</w:t>
            </w:r>
          </w:p>
          <w:p w14:paraId="082B4789"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2E3D53F3" w14:textId="77777777" w:rsidTr="00485DF3">
        <w:tc>
          <w:tcPr>
            <w:tcW w:w="1671" w:type="dxa"/>
            <w:tcBorders>
              <w:top w:val="single" w:sz="2" w:space="0" w:color="auto"/>
              <w:left w:val="single" w:sz="2" w:space="0" w:color="auto"/>
              <w:bottom w:val="single" w:sz="2" w:space="0" w:color="auto"/>
              <w:right w:val="single" w:sz="2" w:space="0" w:color="auto"/>
            </w:tcBorders>
          </w:tcPr>
          <w:p w14:paraId="3C50450D" w14:textId="77777777" w:rsidR="00E6364D" w:rsidRPr="00FF353C" w:rsidRDefault="00E6364D" w:rsidP="00485DF3">
            <w:pPr>
              <w:pStyle w:val="NormalLeft"/>
              <w:rPr>
                <w:lang w:val="en-GB"/>
              </w:rPr>
            </w:pPr>
            <w:r w:rsidRPr="00FF353C">
              <w:rPr>
                <w:lang w:val="en-GB"/>
              </w:rPr>
              <w:t>C0130/R0010 to R0160</w:t>
            </w:r>
          </w:p>
        </w:tc>
        <w:tc>
          <w:tcPr>
            <w:tcW w:w="2415" w:type="dxa"/>
            <w:tcBorders>
              <w:top w:val="single" w:sz="2" w:space="0" w:color="auto"/>
              <w:left w:val="single" w:sz="2" w:space="0" w:color="auto"/>
              <w:bottom w:val="single" w:sz="2" w:space="0" w:color="auto"/>
              <w:right w:val="single" w:sz="2" w:space="0" w:color="auto"/>
            </w:tcBorders>
          </w:tcPr>
          <w:p w14:paraId="6E75C7AE" w14:textId="77777777" w:rsidR="00E6364D" w:rsidRPr="00FF353C" w:rsidRDefault="00E6364D" w:rsidP="00485DF3">
            <w:pPr>
              <w:pStyle w:val="NormalLeft"/>
              <w:rPr>
                <w:lang w:val="en-GB"/>
              </w:rPr>
            </w:pPr>
            <w:r w:rsidRPr="00FF353C">
              <w:rPr>
                <w:lang w:val="en-GB"/>
              </w:rPr>
              <w:t>Claims reported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377A54C0" w14:textId="77777777" w:rsidR="00E6364D" w:rsidRPr="00FF353C" w:rsidRDefault="00E6364D" w:rsidP="00485DF3">
            <w:pPr>
              <w:pStyle w:val="NormalLeft"/>
              <w:rPr>
                <w:lang w:val="en-GB"/>
              </w:rPr>
            </w:pPr>
            <w:r w:rsidRPr="00FF353C">
              <w:rPr>
                <w:lang w:val="en-GB"/>
              </w:rPr>
              <w:t>The amount of gross RBNS Claims, net of salvage and subrogation, at the end of the period regarding claims reported during the year and still open at the end of the reporting year, by accident/underwriting years from the year N–1 (the year before the reporting year) to N–14, amount of all previous reporting periods prior to N–14 and the total of all the years from N–1 to prior to year N–14.</w:t>
            </w:r>
          </w:p>
          <w:p w14:paraId="6B120B03"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1A7EC9E5" w14:textId="77777777" w:rsidTr="00485DF3">
        <w:tc>
          <w:tcPr>
            <w:tcW w:w="1671" w:type="dxa"/>
            <w:tcBorders>
              <w:top w:val="single" w:sz="2" w:space="0" w:color="auto"/>
              <w:left w:val="single" w:sz="2" w:space="0" w:color="auto"/>
              <w:bottom w:val="single" w:sz="2" w:space="0" w:color="auto"/>
              <w:right w:val="single" w:sz="2" w:space="0" w:color="auto"/>
            </w:tcBorders>
          </w:tcPr>
          <w:p w14:paraId="01CA4D73" w14:textId="77777777" w:rsidR="00E6364D" w:rsidRPr="00FF353C" w:rsidRDefault="00E6364D" w:rsidP="00485DF3">
            <w:pPr>
              <w:pStyle w:val="NormalLeft"/>
              <w:rPr>
                <w:lang w:val="en-GB"/>
              </w:rPr>
            </w:pPr>
            <w:r w:rsidRPr="00FF353C">
              <w:rPr>
                <w:lang w:val="en-GB"/>
              </w:rPr>
              <w:t>C0140/R0010 to R0160</w:t>
            </w:r>
          </w:p>
        </w:tc>
        <w:tc>
          <w:tcPr>
            <w:tcW w:w="2415" w:type="dxa"/>
            <w:tcBorders>
              <w:top w:val="single" w:sz="2" w:space="0" w:color="auto"/>
              <w:left w:val="single" w:sz="2" w:space="0" w:color="auto"/>
              <w:bottom w:val="single" w:sz="2" w:space="0" w:color="auto"/>
              <w:right w:val="single" w:sz="2" w:space="0" w:color="auto"/>
            </w:tcBorders>
          </w:tcPr>
          <w:p w14:paraId="4909E2C8" w14:textId="77777777" w:rsidR="00E6364D" w:rsidRPr="00FF353C" w:rsidRDefault="00E6364D" w:rsidP="00485DF3">
            <w:pPr>
              <w:pStyle w:val="NormalLeft"/>
              <w:rPr>
                <w:lang w:val="en-GB"/>
              </w:rPr>
            </w:pPr>
            <w:r w:rsidRPr="00FF353C">
              <w:rPr>
                <w:lang w:val="en-GB"/>
              </w:rPr>
              <w:t>Claims reported during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1B4E00BB" w14:textId="77777777" w:rsidR="00E6364D" w:rsidRPr="00FF353C" w:rsidRDefault="00E6364D" w:rsidP="00485DF3">
            <w:pPr>
              <w:pStyle w:val="NormalLeft"/>
              <w:rPr>
                <w:lang w:val="en-GB"/>
              </w:rPr>
            </w:pPr>
            <w:r w:rsidRPr="00FF353C">
              <w:rPr>
                <w:lang w:val="en-GB"/>
              </w:rPr>
              <w:t>The number of Claims reported during the year and closed at the end of the year and settled with payments, by accident/underwriting years from the year N–1 (the year before the reporting year) to N–14, amount of all previous reporting periods prior to N–14 and the total of all the years from N–1 to prior to year N–14.</w:t>
            </w:r>
          </w:p>
        </w:tc>
      </w:tr>
      <w:tr w:rsidR="00E6364D" w:rsidRPr="00FF353C" w14:paraId="5B1636B4" w14:textId="77777777" w:rsidTr="00485DF3">
        <w:tc>
          <w:tcPr>
            <w:tcW w:w="1671" w:type="dxa"/>
            <w:tcBorders>
              <w:top w:val="single" w:sz="2" w:space="0" w:color="auto"/>
              <w:left w:val="single" w:sz="2" w:space="0" w:color="auto"/>
              <w:bottom w:val="single" w:sz="2" w:space="0" w:color="auto"/>
              <w:right w:val="single" w:sz="2" w:space="0" w:color="auto"/>
            </w:tcBorders>
          </w:tcPr>
          <w:p w14:paraId="0D14265E" w14:textId="77777777" w:rsidR="00E6364D" w:rsidRPr="00FF353C" w:rsidRDefault="00E6364D" w:rsidP="00485DF3">
            <w:pPr>
              <w:pStyle w:val="NormalLeft"/>
              <w:rPr>
                <w:lang w:val="en-GB"/>
              </w:rPr>
            </w:pPr>
            <w:r w:rsidRPr="00FF353C">
              <w:rPr>
                <w:lang w:val="en-GB"/>
              </w:rPr>
              <w:t>C0150/R0010 to R0160</w:t>
            </w:r>
          </w:p>
        </w:tc>
        <w:tc>
          <w:tcPr>
            <w:tcW w:w="2415" w:type="dxa"/>
            <w:tcBorders>
              <w:top w:val="single" w:sz="2" w:space="0" w:color="auto"/>
              <w:left w:val="single" w:sz="2" w:space="0" w:color="auto"/>
              <w:bottom w:val="single" w:sz="2" w:space="0" w:color="auto"/>
              <w:right w:val="single" w:sz="2" w:space="0" w:color="auto"/>
            </w:tcBorders>
          </w:tcPr>
          <w:p w14:paraId="5910A543" w14:textId="77777777" w:rsidR="00E6364D" w:rsidRPr="00FF353C" w:rsidRDefault="00E6364D" w:rsidP="00485DF3">
            <w:pPr>
              <w:pStyle w:val="NormalLeft"/>
              <w:rPr>
                <w:lang w:val="en-GB"/>
              </w:rPr>
            </w:pPr>
            <w:r w:rsidRPr="00FF353C">
              <w:rPr>
                <w:lang w:val="en-GB"/>
              </w:rPr>
              <w:t>Claims reported during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EA0CF42" w14:textId="77777777" w:rsidR="00E6364D" w:rsidRPr="00FF353C" w:rsidRDefault="00E6364D" w:rsidP="00485DF3">
            <w:pPr>
              <w:pStyle w:val="NormalLeft"/>
              <w:rPr>
                <w:lang w:val="en-GB"/>
              </w:rPr>
            </w:pPr>
            <w:r w:rsidRPr="00FF353C">
              <w:rPr>
                <w:lang w:val="en-GB"/>
              </w:rPr>
              <w:t>The amount of gross payments, net of salvage and subrogation, made during the current year regarding claims reported during the year and closed at the end of the year and settled with payments, by accident/underwriting years from the year N–1 (the year before the reporting year) to N–14, amount of all previous reporting periods prior to N–14 and the total of all the years from N–1 to prior to year N–14.</w:t>
            </w:r>
          </w:p>
          <w:p w14:paraId="2A3C019A"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1ADFA4C7" w14:textId="77777777" w:rsidTr="00485DF3">
        <w:tc>
          <w:tcPr>
            <w:tcW w:w="1671" w:type="dxa"/>
            <w:tcBorders>
              <w:top w:val="single" w:sz="2" w:space="0" w:color="auto"/>
              <w:left w:val="single" w:sz="2" w:space="0" w:color="auto"/>
              <w:bottom w:val="single" w:sz="2" w:space="0" w:color="auto"/>
              <w:right w:val="single" w:sz="2" w:space="0" w:color="auto"/>
            </w:tcBorders>
          </w:tcPr>
          <w:p w14:paraId="7E3D7559" w14:textId="77777777" w:rsidR="00E6364D" w:rsidRPr="00FF353C" w:rsidRDefault="00E6364D" w:rsidP="00485DF3">
            <w:pPr>
              <w:pStyle w:val="NormalLeft"/>
              <w:rPr>
                <w:lang w:val="en-GB"/>
              </w:rPr>
            </w:pPr>
            <w:r w:rsidRPr="00FF353C">
              <w:rPr>
                <w:lang w:val="en-GB"/>
              </w:rPr>
              <w:t>C0160/R0010 to R0160</w:t>
            </w:r>
          </w:p>
        </w:tc>
        <w:tc>
          <w:tcPr>
            <w:tcW w:w="2415" w:type="dxa"/>
            <w:tcBorders>
              <w:top w:val="single" w:sz="2" w:space="0" w:color="auto"/>
              <w:left w:val="single" w:sz="2" w:space="0" w:color="auto"/>
              <w:bottom w:val="single" w:sz="2" w:space="0" w:color="auto"/>
              <w:right w:val="single" w:sz="2" w:space="0" w:color="auto"/>
            </w:tcBorders>
          </w:tcPr>
          <w:p w14:paraId="16CBCEFF" w14:textId="77777777" w:rsidR="00E6364D" w:rsidRPr="00FF353C" w:rsidRDefault="00E6364D" w:rsidP="00485DF3">
            <w:pPr>
              <w:pStyle w:val="NormalLeft"/>
              <w:rPr>
                <w:lang w:val="en-GB"/>
              </w:rPr>
            </w:pPr>
            <w:r w:rsidRPr="00FF353C">
              <w:rPr>
                <w:lang w:val="en-GB"/>
              </w:rPr>
              <w:t xml:space="preserve">Claims reported during the year, </w:t>
            </w:r>
            <w:r w:rsidRPr="00FF353C">
              <w:rPr>
                <w:lang w:val="en-GB"/>
              </w:rPr>
              <w:lastRenderedPageBreak/>
              <w:t>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23D0C343" w14:textId="77777777" w:rsidR="00E6364D" w:rsidRPr="00FF353C" w:rsidRDefault="00E6364D" w:rsidP="00485DF3">
            <w:pPr>
              <w:pStyle w:val="NormalLeft"/>
              <w:rPr>
                <w:lang w:val="en-GB"/>
              </w:rPr>
            </w:pPr>
            <w:r w:rsidRPr="00FF353C">
              <w:rPr>
                <w:lang w:val="en-GB"/>
              </w:rPr>
              <w:lastRenderedPageBreak/>
              <w:t xml:space="preserve">The number of Claims reported during the year and closed at the end of the year and settled without </w:t>
            </w:r>
            <w:r w:rsidRPr="00FF353C">
              <w:rPr>
                <w:lang w:val="en-GB"/>
              </w:rPr>
              <w:lastRenderedPageBreak/>
              <w:t>any payment, by accident/underwriting years from the year N–1 (the year before the reporting year) to N–14, amount of all previous reporting periods prior to N–14 and the total of all the years from N–1 to prior to year N–14.</w:t>
            </w:r>
          </w:p>
        </w:tc>
      </w:tr>
      <w:tr w:rsidR="00E6364D" w:rsidRPr="00FF353C" w14:paraId="243015ED" w14:textId="77777777" w:rsidTr="00485DF3">
        <w:tc>
          <w:tcPr>
            <w:tcW w:w="1671" w:type="dxa"/>
            <w:tcBorders>
              <w:top w:val="single" w:sz="2" w:space="0" w:color="auto"/>
              <w:left w:val="single" w:sz="2" w:space="0" w:color="auto"/>
              <w:bottom w:val="single" w:sz="2" w:space="0" w:color="auto"/>
              <w:right w:val="single" w:sz="2" w:space="0" w:color="auto"/>
            </w:tcBorders>
          </w:tcPr>
          <w:p w14:paraId="10C12C0E" w14:textId="77777777" w:rsidR="00E6364D" w:rsidRPr="00FF353C" w:rsidRDefault="00E6364D" w:rsidP="00485DF3">
            <w:pPr>
              <w:pStyle w:val="NormalLeft"/>
              <w:rPr>
                <w:lang w:val="en-GB"/>
              </w:rPr>
            </w:pPr>
            <w:r w:rsidRPr="00FF353C">
              <w:rPr>
                <w:lang w:val="en-GB"/>
              </w:rPr>
              <w:lastRenderedPageBreak/>
              <w:t>C0170/R0010 to R0160</w:t>
            </w:r>
          </w:p>
        </w:tc>
        <w:tc>
          <w:tcPr>
            <w:tcW w:w="2415" w:type="dxa"/>
            <w:tcBorders>
              <w:top w:val="single" w:sz="2" w:space="0" w:color="auto"/>
              <w:left w:val="single" w:sz="2" w:space="0" w:color="auto"/>
              <w:bottom w:val="single" w:sz="2" w:space="0" w:color="auto"/>
              <w:right w:val="single" w:sz="2" w:space="0" w:color="auto"/>
            </w:tcBorders>
          </w:tcPr>
          <w:p w14:paraId="5DC3CCAE" w14:textId="77777777" w:rsidR="00E6364D" w:rsidRPr="00FF353C" w:rsidRDefault="00E6364D" w:rsidP="00485DF3">
            <w:pPr>
              <w:pStyle w:val="NormalLeft"/>
              <w:rPr>
                <w:lang w:val="en-GB"/>
              </w:rPr>
            </w:pPr>
            <w:r w:rsidRPr="00FF353C">
              <w:rPr>
                <w:lang w:val="en-GB"/>
              </w:rPr>
              <w:t>Reopen claims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3B9026DF" w14:textId="77777777" w:rsidR="00E6364D" w:rsidRPr="00FF353C" w:rsidRDefault="00E6364D" w:rsidP="00485DF3">
            <w:pPr>
              <w:pStyle w:val="NormalLeft"/>
              <w:rPr>
                <w:lang w:val="en-GB"/>
              </w:rPr>
            </w:pPr>
            <w:r w:rsidRPr="00FF353C">
              <w:rPr>
                <w:lang w:val="en-GB"/>
              </w:rPr>
              <w:t>The number of Claims reopened during the year and still open at the end of the year, by accident/underwriting years from the year N–1 (the year before the reporting year) to N–14, amount of all previous reporting periods prior to N–14 and the total of all the years from N–1 to prior to year N–14.</w:t>
            </w:r>
          </w:p>
        </w:tc>
      </w:tr>
      <w:tr w:rsidR="00E6364D" w:rsidRPr="00FF353C" w14:paraId="6E4237FD" w14:textId="77777777" w:rsidTr="00485DF3">
        <w:tc>
          <w:tcPr>
            <w:tcW w:w="1671" w:type="dxa"/>
            <w:tcBorders>
              <w:top w:val="single" w:sz="2" w:space="0" w:color="auto"/>
              <w:left w:val="single" w:sz="2" w:space="0" w:color="auto"/>
              <w:bottom w:val="single" w:sz="2" w:space="0" w:color="auto"/>
              <w:right w:val="single" w:sz="2" w:space="0" w:color="auto"/>
            </w:tcBorders>
          </w:tcPr>
          <w:p w14:paraId="63C5E190" w14:textId="77777777" w:rsidR="00E6364D" w:rsidRPr="00FF353C" w:rsidRDefault="00E6364D" w:rsidP="00485DF3">
            <w:pPr>
              <w:pStyle w:val="NormalLeft"/>
              <w:rPr>
                <w:lang w:val="en-GB"/>
              </w:rPr>
            </w:pPr>
            <w:r w:rsidRPr="00FF353C">
              <w:rPr>
                <w:lang w:val="en-GB"/>
              </w:rPr>
              <w:t>C0180/R0010 to R0160</w:t>
            </w:r>
          </w:p>
        </w:tc>
        <w:tc>
          <w:tcPr>
            <w:tcW w:w="2415" w:type="dxa"/>
            <w:tcBorders>
              <w:top w:val="single" w:sz="2" w:space="0" w:color="auto"/>
              <w:left w:val="single" w:sz="2" w:space="0" w:color="auto"/>
              <w:bottom w:val="single" w:sz="2" w:space="0" w:color="auto"/>
              <w:right w:val="single" w:sz="2" w:space="0" w:color="auto"/>
            </w:tcBorders>
          </w:tcPr>
          <w:p w14:paraId="396B418E" w14:textId="77777777" w:rsidR="00E6364D" w:rsidRPr="00FF353C" w:rsidRDefault="00E6364D" w:rsidP="00485DF3">
            <w:pPr>
              <w:pStyle w:val="NormalLeft"/>
              <w:rPr>
                <w:lang w:val="en-GB"/>
              </w:rPr>
            </w:pPr>
            <w:r w:rsidRPr="00FF353C">
              <w:rPr>
                <w:lang w:val="en-GB"/>
              </w:rPr>
              <w:t>Reopen claims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2BEC22B" w14:textId="77777777" w:rsidR="00E6364D" w:rsidRPr="00FF353C" w:rsidRDefault="00E6364D" w:rsidP="00485DF3">
            <w:pPr>
              <w:pStyle w:val="NormalLeft"/>
              <w:rPr>
                <w:lang w:val="en-GB"/>
              </w:rPr>
            </w:pPr>
            <w:r w:rsidRPr="00FF353C">
              <w:rPr>
                <w:lang w:val="en-GB"/>
              </w:rPr>
              <w:t>The amount of gross payments, net of salvage and subrogation, made during the current year regarding claims reopened during the year and still open at the end of the year, by accident/underwriting years from the year N–1 (the year before the reporting year) to N–14, amount of all previous reporting periods prior to N–14 and the total of all the years from N–1 to prior to year N–14.</w:t>
            </w:r>
          </w:p>
          <w:p w14:paraId="4B2BE6CE"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19C83FCD" w14:textId="77777777" w:rsidTr="00485DF3">
        <w:tc>
          <w:tcPr>
            <w:tcW w:w="1671" w:type="dxa"/>
            <w:tcBorders>
              <w:top w:val="single" w:sz="2" w:space="0" w:color="auto"/>
              <w:left w:val="single" w:sz="2" w:space="0" w:color="auto"/>
              <w:bottom w:val="single" w:sz="2" w:space="0" w:color="auto"/>
              <w:right w:val="single" w:sz="2" w:space="0" w:color="auto"/>
            </w:tcBorders>
          </w:tcPr>
          <w:p w14:paraId="7D6AC5DD" w14:textId="77777777" w:rsidR="00E6364D" w:rsidRPr="00FF353C" w:rsidRDefault="00E6364D" w:rsidP="00485DF3">
            <w:pPr>
              <w:pStyle w:val="NormalLeft"/>
              <w:rPr>
                <w:lang w:val="en-GB"/>
              </w:rPr>
            </w:pPr>
            <w:r w:rsidRPr="00FF353C">
              <w:rPr>
                <w:lang w:val="en-GB"/>
              </w:rPr>
              <w:t>C0190/R0010 to R0160</w:t>
            </w:r>
          </w:p>
        </w:tc>
        <w:tc>
          <w:tcPr>
            <w:tcW w:w="2415" w:type="dxa"/>
            <w:tcBorders>
              <w:top w:val="single" w:sz="2" w:space="0" w:color="auto"/>
              <w:left w:val="single" w:sz="2" w:space="0" w:color="auto"/>
              <w:bottom w:val="single" w:sz="2" w:space="0" w:color="auto"/>
              <w:right w:val="single" w:sz="2" w:space="0" w:color="auto"/>
            </w:tcBorders>
          </w:tcPr>
          <w:p w14:paraId="0435B14A" w14:textId="77777777" w:rsidR="00E6364D" w:rsidRPr="00FF353C" w:rsidRDefault="00E6364D" w:rsidP="00485DF3">
            <w:pPr>
              <w:pStyle w:val="NormalLeft"/>
              <w:rPr>
                <w:lang w:val="en-GB"/>
              </w:rPr>
            </w:pPr>
            <w:r w:rsidRPr="00FF353C">
              <w:rPr>
                <w:lang w:val="en-GB"/>
              </w:rPr>
              <w:t>Reopen claims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1ADF1D0E" w14:textId="5E48BEFD" w:rsidR="00E6364D" w:rsidRPr="00FF353C" w:rsidRDefault="00E6364D" w:rsidP="00485DF3">
            <w:pPr>
              <w:pStyle w:val="NormalLeft"/>
              <w:rPr>
                <w:lang w:val="en-GB"/>
              </w:rPr>
            </w:pPr>
            <w:r w:rsidRPr="00FF353C">
              <w:rPr>
                <w:lang w:val="en-GB"/>
              </w:rPr>
              <w:t>The amount of gross RBNS Claims, net of salvage and subrogation,</w:t>
            </w:r>
            <w:ins w:id="2526" w:author="Author">
              <w:r w:rsidR="0061766F" w:rsidRPr="00FF353C">
                <w:rPr>
                  <w:lang w:val="en-GB"/>
                </w:rPr>
                <w:t xml:space="preserve"> </w:t>
              </w:r>
            </w:ins>
            <w:r w:rsidRPr="00FF353C">
              <w:rPr>
                <w:lang w:val="en-GB"/>
              </w:rPr>
              <w:t>at the end of the period regarding claims reopened during the year and still open at the end of the year, by accident/underwriting years from the year N–1 (the year before the reporting year) to N–14, amount of all previous reporting periods prior to N–14 and the total of all the years from N–1 to prior to year N–14.</w:t>
            </w:r>
          </w:p>
          <w:p w14:paraId="7C6A6C43"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0ED86C2D" w14:textId="77777777" w:rsidTr="00485DF3">
        <w:tc>
          <w:tcPr>
            <w:tcW w:w="1671" w:type="dxa"/>
            <w:tcBorders>
              <w:top w:val="single" w:sz="2" w:space="0" w:color="auto"/>
              <w:left w:val="single" w:sz="2" w:space="0" w:color="auto"/>
              <w:bottom w:val="single" w:sz="2" w:space="0" w:color="auto"/>
              <w:right w:val="single" w:sz="2" w:space="0" w:color="auto"/>
            </w:tcBorders>
          </w:tcPr>
          <w:p w14:paraId="32445FE2" w14:textId="77777777" w:rsidR="00E6364D" w:rsidRPr="00FF353C" w:rsidRDefault="00E6364D" w:rsidP="00485DF3">
            <w:pPr>
              <w:pStyle w:val="NormalLeft"/>
              <w:rPr>
                <w:lang w:val="en-GB"/>
              </w:rPr>
            </w:pPr>
            <w:r w:rsidRPr="00FF353C">
              <w:rPr>
                <w:lang w:val="en-GB"/>
              </w:rPr>
              <w:t>C0200/R0010 to R0160</w:t>
            </w:r>
          </w:p>
        </w:tc>
        <w:tc>
          <w:tcPr>
            <w:tcW w:w="2415" w:type="dxa"/>
            <w:tcBorders>
              <w:top w:val="single" w:sz="2" w:space="0" w:color="auto"/>
              <w:left w:val="single" w:sz="2" w:space="0" w:color="auto"/>
              <w:bottom w:val="single" w:sz="2" w:space="0" w:color="auto"/>
              <w:right w:val="single" w:sz="2" w:space="0" w:color="auto"/>
            </w:tcBorders>
          </w:tcPr>
          <w:p w14:paraId="041F34BA" w14:textId="77777777" w:rsidR="00E6364D" w:rsidRPr="00FF353C" w:rsidRDefault="00E6364D" w:rsidP="00485DF3">
            <w:pPr>
              <w:pStyle w:val="NormalLeft"/>
              <w:rPr>
                <w:lang w:val="en-GB"/>
              </w:rPr>
            </w:pPr>
            <w:r w:rsidRPr="00FF353C">
              <w:rPr>
                <w:lang w:val="en-GB"/>
              </w:rPr>
              <w:t>Reopen claims during the year, Closed Claims at the end of the period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3C366BF5" w14:textId="77777777" w:rsidR="00E6364D" w:rsidRPr="00FF353C" w:rsidRDefault="00E6364D" w:rsidP="00485DF3">
            <w:pPr>
              <w:pStyle w:val="NormalLeft"/>
              <w:rPr>
                <w:lang w:val="en-GB"/>
              </w:rPr>
            </w:pPr>
            <w:r w:rsidRPr="00FF353C">
              <w:rPr>
                <w:lang w:val="en-GB"/>
              </w:rPr>
              <w:t>The number of Claims reopened during the year and closed at the end of the year and ended with payments, by accident/underwriting years from the year N–1 (the year before the reporting year) to N–14, amount of all previous reporting periods prior to N–14 and the total of all the years from N–1 to prior to year N–14.</w:t>
            </w:r>
          </w:p>
        </w:tc>
      </w:tr>
      <w:tr w:rsidR="00E6364D" w:rsidRPr="00FF353C" w14:paraId="0F1B5190" w14:textId="77777777" w:rsidTr="00485DF3">
        <w:tc>
          <w:tcPr>
            <w:tcW w:w="1671" w:type="dxa"/>
            <w:tcBorders>
              <w:top w:val="single" w:sz="2" w:space="0" w:color="auto"/>
              <w:left w:val="single" w:sz="2" w:space="0" w:color="auto"/>
              <w:bottom w:val="single" w:sz="2" w:space="0" w:color="auto"/>
              <w:right w:val="single" w:sz="2" w:space="0" w:color="auto"/>
            </w:tcBorders>
          </w:tcPr>
          <w:p w14:paraId="1FBAA97B" w14:textId="77777777" w:rsidR="00E6364D" w:rsidRPr="00FF353C" w:rsidRDefault="00E6364D" w:rsidP="00485DF3">
            <w:pPr>
              <w:pStyle w:val="NormalLeft"/>
              <w:rPr>
                <w:lang w:val="en-GB"/>
              </w:rPr>
            </w:pPr>
            <w:r w:rsidRPr="00FF353C">
              <w:rPr>
                <w:lang w:val="en-GB"/>
              </w:rPr>
              <w:t>C0210/R0010 to R0160</w:t>
            </w:r>
          </w:p>
        </w:tc>
        <w:tc>
          <w:tcPr>
            <w:tcW w:w="2415" w:type="dxa"/>
            <w:tcBorders>
              <w:top w:val="single" w:sz="2" w:space="0" w:color="auto"/>
              <w:left w:val="single" w:sz="2" w:space="0" w:color="auto"/>
              <w:bottom w:val="single" w:sz="2" w:space="0" w:color="auto"/>
              <w:right w:val="single" w:sz="2" w:space="0" w:color="auto"/>
            </w:tcBorders>
          </w:tcPr>
          <w:p w14:paraId="570490D3" w14:textId="77777777" w:rsidR="00E6364D" w:rsidRPr="00FF353C" w:rsidRDefault="00E6364D" w:rsidP="00485DF3">
            <w:pPr>
              <w:pStyle w:val="NormalLeft"/>
              <w:rPr>
                <w:lang w:val="en-GB"/>
              </w:rPr>
            </w:pPr>
            <w:r w:rsidRPr="00FF353C">
              <w:rPr>
                <w:lang w:val="en-GB"/>
              </w:rPr>
              <w:t xml:space="preserve">Reopen claims during the year, Closed Claims at the end of </w:t>
            </w:r>
            <w:r w:rsidRPr="00FF353C">
              <w:rPr>
                <w:lang w:val="en-GB"/>
              </w:rPr>
              <w:lastRenderedPageBreak/>
              <w:t>the period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534D0E2" w14:textId="77777777" w:rsidR="00E6364D" w:rsidRPr="00FF353C" w:rsidRDefault="00E6364D" w:rsidP="00485DF3">
            <w:pPr>
              <w:pStyle w:val="NormalLeft"/>
              <w:rPr>
                <w:lang w:val="en-GB"/>
              </w:rPr>
            </w:pPr>
            <w:r w:rsidRPr="00FF353C">
              <w:rPr>
                <w:lang w:val="en-GB"/>
              </w:rPr>
              <w:lastRenderedPageBreak/>
              <w:t xml:space="preserve">The amount of gross payments, net of salvage and subrogation, made during the current year regarding claims reopened during the year and </w:t>
            </w:r>
            <w:r w:rsidRPr="00FF353C">
              <w:rPr>
                <w:lang w:val="en-GB"/>
              </w:rPr>
              <w:lastRenderedPageBreak/>
              <w:t>closed at the end of the year with payments, by accident/underwriting years from the year N–1 (the year before the reporting year) to N–14, amount of all previous reporting periods prior to N–14 and the total of all the years from N–1 to prior to year N–14.</w:t>
            </w:r>
          </w:p>
          <w:p w14:paraId="363E4CF6"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5B6B0DDA" w14:textId="77777777" w:rsidTr="00485DF3">
        <w:tc>
          <w:tcPr>
            <w:tcW w:w="1671" w:type="dxa"/>
            <w:tcBorders>
              <w:top w:val="single" w:sz="2" w:space="0" w:color="auto"/>
              <w:left w:val="single" w:sz="2" w:space="0" w:color="auto"/>
              <w:bottom w:val="single" w:sz="2" w:space="0" w:color="auto"/>
              <w:right w:val="single" w:sz="2" w:space="0" w:color="auto"/>
            </w:tcBorders>
          </w:tcPr>
          <w:p w14:paraId="2614ACC6" w14:textId="77777777" w:rsidR="00E6364D" w:rsidRPr="00FF353C" w:rsidRDefault="00E6364D" w:rsidP="00485DF3">
            <w:pPr>
              <w:pStyle w:val="NormalLeft"/>
              <w:rPr>
                <w:lang w:val="en-GB"/>
              </w:rPr>
            </w:pPr>
            <w:r w:rsidRPr="00FF353C">
              <w:rPr>
                <w:lang w:val="en-GB"/>
              </w:rPr>
              <w:lastRenderedPageBreak/>
              <w:t>C0110/R0170</w:t>
            </w:r>
          </w:p>
        </w:tc>
        <w:tc>
          <w:tcPr>
            <w:tcW w:w="2415" w:type="dxa"/>
            <w:tcBorders>
              <w:top w:val="single" w:sz="2" w:space="0" w:color="auto"/>
              <w:left w:val="single" w:sz="2" w:space="0" w:color="auto"/>
              <w:bottom w:val="single" w:sz="2" w:space="0" w:color="auto"/>
              <w:right w:val="single" w:sz="2" w:space="0" w:color="auto"/>
            </w:tcBorders>
          </w:tcPr>
          <w:p w14:paraId="0234E8E6" w14:textId="77777777" w:rsidR="00E6364D" w:rsidRPr="00FF353C" w:rsidRDefault="00E6364D" w:rsidP="00485DF3">
            <w:pPr>
              <w:pStyle w:val="NormalLeft"/>
              <w:rPr>
                <w:lang w:val="en-GB"/>
              </w:rPr>
            </w:pPr>
            <w:r w:rsidRPr="00FF353C">
              <w:rPr>
                <w:lang w:val="en-GB"/>
              </w:rPr>
              <w:t>Claims reported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42D75F2D" w14:textId="77777777" w:rsidR="00E6364D" w:rsidRPr="00FF353C" w:rsidRDefault="00E6364D" w:rsidP="00485DF3">
            <w:pPr>
              <w:pStyle w:val="NormalLeft"/>
              <w:rPr>
                <w:lang w:val="en-GB"/>
              </w:rPr>
            </w:pPr>
            <w:r w:rsidRPr="00FF353C">
              <w:rPr>
                <w:lang w:val="en-GB"/>
              </w:rPr>
              <w:t>The number of claims reported during the year and still open at the end of the year, for the accident/underwriting year, regarding the reporting year N.</w:t>
            </w:r>
          </w:p>
        </w:tc>
      </w:tr>
      <w:tr w:rsidR="00E6364D" w:rsidRPr="00FF353C" w14:paraId="6DE32160" w14:textId="77777777" w:rsidTr="00485DF3">
        <w:tc>
          <w:tcPr>
            <w:tcW w:w="1671" w:type="dxa"/>
            <w:tcBorders>
              <w:top w:val="single" w:sz="2" w:space="0" w:color="auto"/>
              <w:left w:val="single" w:sz="2" w:space="0" w:color="auto"/>
              <w:bottom w:val="single" w:sz="2" w:space="0" w:color="auto"/>
              <w:right w:val="single" w:sz="2" w:space="0" w:color="auto"/>
            </w:tcBorders>
          </w:tcPr>
          <w:p w14:paraId="34FF4022" w14:textId="77777777" w:rsidR="00E6364D" w:rsidRPr="00FF353C" w:rsidRDefault="00E6364D" w:rsidP="00485DF3">
            <w:pPr>
              <w:pStyle w:val="NormalLeft"/>
              <w:rPr>
                <w:lang w:val="en-GB"/>
              </w:rPr>
            </w:pPr>
            <w:r w:rsidRPr="00FF353C">
              <w:rPr>
                <w:lang w:val="en-GB"/>
              </w:rPr>
              <w:t>C0120/R0170</w:t>
            </w:r>
          </w:p>
        </w:tc>
        <w:tc>
          <w:tcPr>
            <w:tcW w:w="2415" w:type="dxa"/>
            <w:tcBorders>
              <w:top w:val="single" w:sz="2" w:space="0" w:color="auto"/>
              <w:left w:val="single" w:sz="2" w:space="0" w:color="auto"/>
              <w:bottom w:val="single" w:sz="2" w:space="0" w:color="auto"/>
              <w:right w:val="single" w:sz="2" w:space="0" w:color="auto"/>
            </w:tcBorders>
          </w:tcPr>
          <w:p w14:paraId="3F4C2D52" w14:textId="77777777" w:rsidR="00E6364D" w:rsidRPr="00FF353C" w:rsidRDefault="00E6364D" w:rsidP="00485DF3">
            <w:pPr>
              <w:pStyle w:val="NormalLeft"/>
              <w:rPr>
                <w:lang w:val="en-GB"/>
              </w:rPr>
            </w:pPr>
            <w:r w:rsidRPr="00FF353C">
              <w:rPr>
                <w:lang w:val="en-GB"/>
              </w:rPr>
              <w:t>Claims reported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8737BE0" w14:textId="77777777" w:rsidR="00E6364D" w:rsidRPr="00FF353C" w:rsidRDefault="00E6364D" w:rsidP="00485DF3">
            <w:pPr>
              <w:pStyle w:val="NormalLeft"/>
              <w:rPr>
                <w:lang w:val="en-GB"/>
              </w:rPr>
            </w:pPr>
            <w:r w:rsidRPr="00FF353C">
              <w:rPr>
                <w:lang w:val="en-GB"/>
              </w:rPr>
              <w:t>The amount of gross payments, net of salvage and subrogation, made during the current year regarding claims reported during the year and still open at the end of the reporting year, for the accident/underwriting year, regarding the reporting year N.</w:t>
            </w:r>
          </w:p>
          <w:p w14:paraId="31643F74"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405AF4CA" w14:textId="77777777" w:rsidTr="00485DF3">
        <w:tc>
          <w:tcPr>
            <w:tcW w:w="1671" w:type="dxa"/>
            <w:tcBorders>
              <w:top w:val="single" w:sz="2" w:space="0" w:color="auto"/>
              <w:left w:val="single" w:sz="2" w:space="0" w:color="auto"/>
              <w:bottom w:val="single" w:sz="2" w:space="0" w:color="auto"/>
              <w:right w:val="single" w:sz="2" w:space="0" w:color="auto"/>
            </w:tcBorders>
          </w:tcPr>
          <w:p w14:paraId="3D8450B8" w14:textId="77777777" w:rsidR="00E6364D" w:rsidRPr="00FF353C" w:rsidRDefault="00E6364D" w:rsidP="00485DF3">
            <w:pPr>
              <w:pStyle w:val="NormalLeft"/>
              <w:rPr>
                <w:lang w:val="en-GB"/>
              </w:rPr>
            </w:pPr>
            <w:r w:rsidRPr="00FF353C">
              <w:rPr>
                <w:lang w:val="en-GB"/>
              </w:rPr>
              <w:t>C0130/R0170</w:t>
            </w:r>
          </w:p>
        </w:tc>
        <w:tc>
          <w:tcPr>
            <w:tcW w:w="2415" w:type="dxa"/>
            <w:tcBorders>
              <w:top w:val="single" w:sz="2" w:space="0" w:color="auto"/>
              <w:left w:val="single" w:sz="2" w:space="0" w:color="auto"/>
              <w:bottom w:val="single" w:sz="2" w:space="0" w:color="auto"/>
              <w:right w:val="single" w:sz="2" w:space="0" w:color="auto"/>
            </w:tcBorders>
          </w:tcPr>
          <w:p w14:paraId="18196B9A" w14:textId="77777777" w:rsidR="00E6364D" w:rsidRPr="00FF353C" w:rsidRDefault="00E6364D" w:rsidP="00485DF3">
            <w:pPr>
              <w:pStyle w:val="NormalLeft"/>
              <w:rPr>
                <w:lang w:val="en-GB"/>
              </w:rPr>
            </w:pPr>
            <w:r w:rsidRPr="00FF353C">
              <w:rPr>
                <w:lang w:val="en-GB"/>
              </w:rPr>
              <w:t>Claims reported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2241B4BC" w14:textId="77777777" w:rsidR="00E6364D" w:rsidRPr="00FF353C" w:rsidRDefault="00E6364D" w:rsidP="00485DF3">
            <w:pPr>
              <w:pStyle w:val="NormalLeft"/>
              <w:rPr>
                <w:lang w:val="en-GB"/>
              </w:rPr>
            </w:pPr>
            <w:r w:rsidRPr="00FF353C">
              <w:rPr>
                <w:lang w:val="en-GB"/>
              </w:rPr>
              <w:t>The amount of gross RBNS Claims, net of salvage and subrogation, at the end of the period regarding claims reported during the year and still open at the end of the reporting year, for the accident/underwriting year, regarding the reporting year N.</w:t>
            </w:r>
          </w:p>
          <w:p w14:paraId="4DBF5634"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36112609" w14:textId="77777777" w:rsidTr="00485DF3">
        <w:tc>
          <w:tcPr>
            <w:tcW w:w="1671" w:type="dxa"/>
            <w:tcBorders>
              <w:top w:val="single" w:sz="2" w:space="0" w:color="auto"/>
              <w:left w:val="single" w:sz="2" w:space="0" w:color="auto"/>
              <w:bottom w:val="single" w:sz="2" w:space="0" w:color="auto"/>
              <w:right w:val="single" w:sz="2" w:space="0" w:color="auto"/>
            </w:tcBorders>
          </w:tcPr>
          <w:p w14:paraId="7C6DB26F" w14:textId="77777777" w:rsidR="00E6364D" w:rsidRPr="00FF353C" w:rsidRDefault="00E6364D" w:rsidP="00485DF3">
            <w:pPr>
              <w:pStyle w:val="NormalLeft"/>
              <w:rPr>
                <w:lang w:val="en-GB"/>
              </w:rPr>
            </w:pPr>
            <w:r w:rsidRPr="00FF353C">
              <w:rPr>
                <w:lang w:val="en-GB"/>
              </w:rPr>
              <w:t>C0140/R0170</w:t>
            </w:r>
          </w:p>
        </w:tc>
        <w:tc>
          <w:tcPr>
            <w:tcW w:w="2415" w:type="dxa"/>
            <w:tcBorders>
              <w:top w:val="single" w:sz="2" w:space="0" w:color="auto"/>
              <w:left w:val="single" w:sz="2" w:space="0" w:color="auto"/>
              <w:bottom w:val="single" w:sz="2" w:space="0" w:color="auto"/>
              <w:right w:val="single" w:sz="2" w:space="0" w:color="auto"/>
            </w:tcBorders>
          </w:tcPr>
          <w:p w14:paraId="1763505A" w14:textId="77777777" w:rsidR="00E6364D" w:rsidRPr="00FF353C" w:rsidRDefault="00E6364D" w:rsidP="00485DF3">
            <w:pPr>
              <w:pStyle w:val="NormalLeft"/>
              <w:rPr>
                <w:lang w:val="en-GB"/>
              </w:rPr>
            </w:pPr>
            <w:r w:rsidRPr="00FF353C">
              <w:rPr>
                <w:lang w:val="en-GB"/>
              </w:rPr>
              <w:t>Claims reported during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580E4245" w14:textId="77777777" w:rsidR="00E6364D" w:rsidRPr="00FF353C" w:rsidRDefault="00E6364D" w:rsidP="00485DF3">
            <w:pPr>
              <w:pStyle w:val="NormalLeft"/>
              <w:rPr>
                <w:lang w:val="en-GB"/>
              </w:rPr>
            </w:pPr>
            <w:r w:rsidRPr="00FF353C">
              <w:rPr>
                <w:lang w:val="en-GB"/>
              </w:rPr>
              <w:t>The number of Claims reported during the year and closed at the end of the year and settled with payments, for the accident/underwriting year, regarding the reporting year N.</w:t>
            </w:r>
          </w:p>
        </w:tc>
      </w:tr>
      <w:tr w:rsidR="00E6364D" w:rsidRPr="00FF353C" w14:paraId="367C1C5F" w14:textId="77777777" w:rsidTr="00485DF3">
        <w:tc>
          <w:tcPr>
            <w:tcW w:w="1671" w:type="dxa"/>
            <w:tcBorders>
              <w:top w:val="single" w:sz="2" w:space="0" w:color="auto"/>
              <w:left w:val="single" w:sz="2" w:space="0" w:color="auto"/>
              <w:bottom w:val="single" w:sz="2" w:space="0" w:color="auto"/>
              <w:right w:val="single" w:sz="2" w:space="0" w:color="auto"/>
            </w:tcBorders>
          </w:tcPr>
          <w:p w14:paraId="4AED005C" w14:textId="77777777" w:rsidR="00E6364D" w:rsidRPr="00FF353C" w:rsidRDefault="00E6364D" w:rsidP="00485DF3">
            <w:pPr>
              <w:pStyle w:val="NormalLeft"/>
              <w:rPr>
                <w:lang w:val="en-GB"/>
              </w:rPr>
            </w:pPr>
            <w:r w:rsidRPr="00FF353C">
              <w:rPr>
                <w:lang w:val="en-GB"/>
              </w:rPr>
              <w:t>C0150/R0170</w:t>
            </w:r>
          </w:p>
        </w:tc>
        <w:tc>
          <w:tcPr>
            <w:tcW w:w="2415" w:type="dxa"/>
            <w:tcBorders>
              <w:top w:val="single" w:sz="2" w:space="0" w:color="auto"/>
              <w:left w:val="single" w:sz="2" w:space="0" w:color="auto"/>
              <w:bottom w:val="single" w:sz="2" w:space="0" w:color="auto"/>
              <w:right w:val="single" w:sz="2" w:space="0" w:color="auto"/>
            </w:tcBorders>
          </w:tcPr>
          <w:p w14:paraId="0133A224" w14:textId="77777777" w:rsidR="00E6364D" w:rsidRPr="00FF353C" w:rsidRDefault="00E6364D" w:rsidP="00485DF3">
            <w:pPr>
              <w:pStyle w:val="NormalLeft"/>
              <w:rPr>
                <w:lang w:val="en-GB"/>
              </w:rPr>
            </w:pPr>
            <w:r w:rsidRPr="00FF353C">
              <w:rPr>
                <w:lang w:val="en-GB"/>
              </w:rPr>
              <w:t xml:space="preserve">Claims reported during the year, Closed Claims at the end of the year, settled with payment — Gross payments made </w:t>
            </w:r>
            <w:r w:rsidRPr="00FF353C">
              <w:rPr>
                <w:lang w:val="en-GB"/>
              </w:rPr>
              <w:lastRenderedPageBreak/>
              <w:t>during the current year</w:t>
            </w:r>
          </w:p>
        </w:tc>
        <w:tc>
          <w:tcPr>
            <w:tcW w:w="5200" w:type="dxa"/>
            <w:tcBorders>
              <w:top w:val="single" w:sz="2" w:space="0" w:color="auto"/>
              <w:left w:val="single" w:sz="2" w:space="0" w:color="auto"/>
              <w:bottom w:val="single" w:sz="2" w:space="0" w:color="auto"/>
              <w:right w:val="single" w:sz="2" w:space="0" w:color="auto"/>
            </w:tcBorders>
          </w:tcPr>
          <w:p w14:paraId="34DFF4F4" w14:textId="77777777" w:rsidR="00E6364D" w:rsidRPr="00FF353C" w:rsidRDefault="00E6364D" w:rsidP="00485DF3">
            <w:pPr>
              <w:pStyle w:val="NormalLeft"/>
              <w:rPr>
                <w:lang w:val="en-GB"/>
              </w:rPr>
            </w:pPr>
            <w:r w:rsidRPr="00FF353C">
              <w:rPr>
                <w:lang w:val="en-GB"/>
              </w:rPr>
              <w:lastRenderedPageBreak/>
              <w:t>The amount of gross payments, net of salvage and subrogation, made during the current year regarding claims reported during the year and closed at the end of the year and settled with payments, for the accident/underwriting year, regarding the reporting year N.</w:t>
            </w:r>
          </w:p>
          <w:p w14:paraId="0EC4FF20" w14:textId="77777777" w:rsidR="00E6364D" w:rsidRPr="00FF353C" w:rsidRDefault="00E6364D" w:rsidP="00485DF3">
            <w:pPr>
              <w:pStyle w:val="NormalLeft"/>
              <w:rPr>
                <w:lang w:val="en-GB"/>
              </w:rPr>
            </w:pPr>
            <w:r w:rsidRPr="00FF353C">
              <w:rPr>
                <w:lang w:val="en-GB"/>
              </w:rPr>
              <w:lastRenderedPageBreak/>
              <w:t>The amount includes all the elements that compose the claim itself but excludes any expenses except those attributable to specific claims.</w:t>
            </w:r>
          </w:p>
        </w:tc>
      </w:tr>
      <w:tr w:rsidR="00E6364D" w:rsidRPr="00FF353C" w14:paraId="1B710B41" w14:textId="77777777" w:rsidTr="00485DF3">
        <w:tc>
          <w:tcPr>
            <w:tcW w:w="1671" w:type="dxa"/>
            <w:tcBorders>
              <w:top w:val="single" w:sz="2" w:space="0" w:color="auto"/>
              <w:left w:val="single" w:sz="2" w:space="0" w:color="auto"/>
              <w:bottom w:val="single" w:sz="2" w:space="0" w:color="auto"/>
              <w:right w:val="single" w:sz="2" w:space="0" w:color="auto"/>
            </w:tcBorders>
          </w:tcPr>
          <w:p w14:paraId="52592B03" w14:textId="77777777" w:rsidR="00E6364D" w:rsidRPr="00FF353C" w:rsidRDefault="00E6364D" w:rsidP="00485DF3">
            <w:pPr>
              <w:pStyle w:val="NormalLeft"/>
              <w:rPr>
                <w:lang w:val="en-GB"/>
              </w:rPr>
            </w:pPr>
            <w:r w:rsidRPr="00FF353C">
              <w:rPr>
                <w:lang w:val="en-GB"/>
              </w:rPr>
              <w:lastRenderedPageBreak/>
              <w:t>C0160/R0170</w:t>
            </w:r>
          </w:p>
        </w:tc>
        <w:tc>
          <w:tcPr>
            <w:tcW w:w="2415" w:type="dxa"/>
            <w:tcBorders>
              <w:top w:val="single" w:sz="2" w:space="0" w:color="auto"/>
              <w:left w:val="single" w:sz="2" w:space="0" w:color="auto"/>
              <w:bottom w:val="single" w:sz="2" w:space="0" w:color="auto"/>
              <w:right w:val="single" w:sz="2" w:space="0" w:color="auto"/>
            </w:tcBorders>
          </w:tcPr>
          <w:p w14:paraId="41D3E09D" w14:textId="77777777" w:rsidR="00E6364D" w:rsidRPr="00FF353C" w:rsidRDefault="00E6364D" w:rsidP="00485DF3">
            <w:pPr>
              <w:pStyle w:val="NormalLeft"/>
              <w:rPr>
                <w:lang w:val="en-GB"/>
              </w:rPr>
            </w:pPr>
            <w:r w:rsidRPr="00FF353C">
              <w:rPr>
                <w:lang w:val="en-GB"/>
              </w:rPr>
              <w:t>Claims reported during the year, 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785CCEA8" w14:textId="77777777" w:rsidR="00E6364D" w:rsidRPr="00FF353C" w:rsidRDefault="00E6364D" w:rsidP="00485DF3">
            <w:pPr>
              <w:pStyle w:val="NormalLeft"/>
              <w:rPr>
                <w:lang w:val="en-GB"/>
              </w:rPr>
            </w:pPr>
            <w:r w:rsidRPr="00FF353C">
              <w:rPr>
                <w:lang w:val="en-GB"/>
              </w:rPr>
              <w:t>The number of Claims reported during the year and closed at the end of the year and settled without any payment, for the accident/underwriting year, regarding the reporting year N.</w:t>
            </w:r>
          </w:p>
        </w:tc>
      </w:tr>
      <w:tr w:rsidR="00E6364D" w:rsidRPr="00FF353C" w14:paraId="7137BBA4" w14:textId="77777777" w:rsidTr="00485DF3">
        <w:tc>
          <w:tcPr>
            <w:tcW w:w="1671" w:type="dxa"/>
            <w:tcBorders>
              <w:top w:val="single" w:sz="2" w:space="0" w:color="auto"/>
              <w:left w:val="single" w:sz="2" w:space="0" w:color="auto"/>
              <w:bottom w:val="single" w:sz="2" w:space="0" w:color="auto"/>
              <w:right w:val="single" w:sz="2" w:space="0" w:color="auto"/>
            </w:tcBorders>
          </w:tcPr>
          <w:p w14:paraId="5AC978C8" w14:textId="77777777" w:rsidR="00E6364D" w:rsidRPr="00FF353C" w:rsidRDefault="00E6364D" w:rsidP="00485DF3">
            <w:pPr>
              <w:pStyle w:val="NormalLeft"/>
              <w:rPr>
                <w:lang w:val="en-GB"/>
              </w:rPr>
            </w:pPr>
            <w:r w:rsidRPr="00FF353C">
              <w:rPr>
                <w:lang w:val="en-GB"/>
              </w:rPr>
              <w:t>C0110/R0180</w:t>
            </w:r>
          </w:p>
        </w:tc>
        <w:tc>
          <w:tcPr>
            <w:tcW w:w="2415" w:type="dxa"/>
            <w:tcBorders>
              <w:top w:val="single" w:sz="2" w:space="0" w:color="auto"/>
              <w:left w:val="single" w:sz="2" w:space="0" w:color="auto"/>
              <w:bottom w:val="single" w:sz="2" w:space="0" w:color="auto"/>
              <w:right w:val="single" w:sz="2" w:space="0" w:color="auto"/>
            </w:tcBorders>
          </w:tcPr>
          <w:p w14:paraId="7E2B6506" w14:textId="77777777" w:rsidR="00E6364D" w:rsidRPr="00FF353C" w:rsidRDefault="00E6364D" w:rsidP="00485DF3">
            <w:pPr>
              <w:pStyle w:val="NormalLeft"/>
              <w:rPr>
                <w:lang w:val="en-GB"/>
              </w:rPr>
            </w:pPr>
            <w:r w:rsidRPr="00FF353C">
              <w:rPr>
                <w:lang w:val="en-GB"/>
              </w:rPr>
              <w:t>Total Claims reported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61CF853F" w14:textId="77777777" w:rsidR="00E6364D" w:rsidRPr="00FF353C" w:rsidRDefault="00E6364D" w:rsidP="00485DF3">
            <w:pPr>
              <w:pStyle w:val="NormalLeft"/>
              <w:rPr>
                <w:lang w:val="en-GB"/>
              </w:rPr>
            </w:pPr>
            <w:r w:rsidRPr="00FF353C">
              <w:rPr>
                <w:lang w:val="en-GB"/>
              </w:rPr>
              <w:t>Total number of claims reported during the year still open at the end of the year.</w:t>
            </w:r>
          </w:p>
        </w:tc>
      </w:tr>
      <w:tr w:rsidR="00E6364D" w:rsidRPr="00FF353C" w14:paraId="143D86A5" w14:textId="77777777" w:rsidTr="00485DF3">
        <w:tc>
          <w:tcPr>
            <w:tcW w:w="1671" w:type="dxa"/>
            <w:tcBorders>
              <w:top w:val="single" w:sz="2" w:space="0" w:color="auto"/>
              <w:left w:val="single" w:sz="2" w:space="0" w:color="auto"/>
              <w:bottom w:val="single" w:sz="2" w:space="0" w:color="auto"/>
              <w:right w:val="single" w:sz="2" w:space="0" w:color="auto"/>
            </w:tcBorders>
          </w:tcPr>
          <w:p w14:paraId="02268927" w14:textId="77777777" w:rsidR="00E6364D" w:rsidRPr="00FF353C" w:rsidRDefault="00E6364D" w:rsidP="00485DF3">
            <w:pPr>
              <w:pStyle w:val="NormalLeft"/>
              <w:rPr>
                <w:lang w:val="en-GB"/>
              </w:rPr>
            </w:pPr>
            <w:r w:rsidRPr="00FF353C">
              <w:rPr>
                <w:lang w:val="en-GB"/>
              </w:rPr>
              <w:t>C0120/R0180</w:t>
            </w:r>
          </w:p>
        </w:tc>
        <w:tc>
          <w:tcPr>
            <w:tcW w:w="2415" w:type="dxa"/>
            <w:tcBorders>
              <w:top w:val="single" w:sz="2" w:space="0" w:color="auto"/>
              <w:left w:val="single" w:sz="2" w:space="0" w:color="auto"/>
              <w:bottom w:val="single" w:sz="2" w:space="0" w:color="auto"/>
              <w:right w:val="single" w:sz="2" w:space="0" w:color="auto"/>
            </w:tcBorders>
          </w:tcPr>
          <w:p w14:paraId="1B685957" w14:textId="77777777" w:rsidR="00E6364D" w:rsidRPr="00FF353C" w:rsidRDefault="00E6364D" w:rsidP="00485DF3">
            <w:pPr>
              <w:pStyle w:val="NormalLeft"/>
              <w:rPr>
                <w:lang w:val="en-GB"/>
              </w:rPr>
            </w:pPr>
            <w:r w:rsidRPr="00FF353C">
              <w:rPr>
                <w:lang w:val="en-GB"/>
              </w:rPr>
              <w:t>Total Claims reported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D380C9E" w14:textId="27D3D344" w:rsidR="00E6364D" w:rsidRPr="00FF353C" w:rsidRDefault="00E6364D" w:rsidP="00485DF3">
            <w:pPr>
              <w:pStyle w:val="NormalLeft"/>
              <w:rPr>
                <w:lang w:val="en-GB"/>
              </w:rPr>
            </w:pPr>
            <w:r w:rsidRPr="00FF353C">
              <w:rPr>
                <w:lang w:val="en-GB"/>
              </w:rPr>
              <w:t>Total of gross payments, net of salvage and subrogation,</w:t>
            </w:r>
            <w:ins w:id="2527" w:author="Author">
              <w:r w:rsidR="0061766F" w:rsidRPr="00FF353C">
                <w:rPr>
                  <w:lang w:val="en-GB"/>
                </w:rPr>
                <w:t xml:space="preserve"> </w:t>
              </w:r>
            </w:ins>
            <w:r w:rsidRPr="00FF353C">
              <w:rPr>
                <w:lang w:val="en-GB"/>
              </w:rPr>
              <w:t>made during the current year in relation to total number of claims reported during the year still open at the end of the year.</w:t>
            </w:r>
          </w:p>
          <w:p w14:paraId="3A48C1BF"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57084429" w14:textId="77777777" w:rsidTr="00485DF3">
        <w:tc>
          <w:tcPr>
            <w:tcW w:w="1671" w:type="dxa"/>
            <w:tcBorders>
              <w:top w:val="single" w:sz="2" w:space="0" w:color="auto"/>
              <w:left w:val="single" w:sz="2" w:space="0" w:color="auto"/>
              <w:bottom w:val="single" w:sz="2" w:space="0" w:color="auto"/>
              <w:right w:val="single" w:sz="2" w:space="0" w:color="auto"/>
            </w:tcBorders>
          </w:tcPr>
          <w:p w14:paraId="17631BA5" w14:textId="77777777" w:rsidR="00E6364D" w:rsidRPr="00FF353C" w:rsidRDefault="00E6364D" w:rsidP="00485DF3">
            <w:pPr>
              <w:pStyle w:val="NormalLeft"/>
              <w:rPr>
                <w:lang w:val="en-GB"/>
              </w:rPr>
            </w:pPr>
            <w:r w:rsidRPr="00FF353C">
              <w:rPr>
                <w:lang w:val="en-GB"/>
              </w:rPr>
              <w:t>C0130/R0180</w:t>
            </w:r>
          </w:p>
        </w:tc>
        <w:tc>
          <w:tcPr>
            <w:tcW w:w="2415" w:type="dxa"/>
            <w:tcBorders>
              <w:top w:val="single" w:sz="2" w:space="0" w:color="auto"/>
              <w:left w:val="single" w:sz="2" w:space="0" w:color="auto"/>
              <w:bottom w:val="single" w:sz="2" w:space="0" w:color="auto"/>
              <w:right w:val="single" w:sz="2" w:space="0" w:color="auto"/>
            </w:tcBorders>
          </w:tcPr>
          <w:p w14:paraId="50284927" w14:textId="77777777" w:rsidR="00E6364D" w:rsidRPr="00FF353C" w:rsidRDefault="00E6364D" w:rsidP="00485DF3">
            <w:pPr>
              <w:pStyle w:val="NormalLeft"/>
              <w:rPr>
                <w:lang w:val="en-GB"/>
              </w:rPr>
            </w:pPr>
            <w:r w:rsidRPr="00FF353C">
              <w:rPr>
                <w:lang w:val="en-GB"/>
              </w:rPr>
              <w:t>Total Claims reported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348B508F" w14:textId="045CAC00" w:rsidR="00E6364D" w:rsidRPr="00FF353C" w:rsidRDefault="00E6364D" w:rsidP="00485DF3">
            <w:pPr>
              <w:pStyle w:val="NormalLeft"/>
              <w:rPr>
                <w:lang w:val="en-GB"/>
              </w:rPr>
            </w:pPr>
            <w:r w:rsidRPr="00FF353C">
              <w:rPr>
                <w:lang w:val="en-GB"/>
              </w:rPr>
              <w:t>Total of Gross RBNS, net of salvage and subrogation,</w:t>
            </w:r>
            <w:ins w:id="2528" w:author="Author">
              <w:r w:rsidR="0061766F" w:rsidRPr="00FF353C">
                <w:rPr>
                  <w:lang w:val="en-GB"/>
                </w:rPr>
                <w:t xml:space="preserve"> </w:t>
              </w:r>
            </w:ins>
            <w:r w:rsidRPr="00FF353C">
              <w:rPr>
                <w:lang w:val="en-GB"/>
              </w:rPr>
              <w:t>at the end of the period in relation to total number of claims reported during the year still open at the end of the year.</w:t>
            </w:r>
          </w:p>
          <w:p w14:paraId="5F9E4D4C"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08CAFC30" w14:textId="77777777" w:rsidTr="00485DF3">
        <w:tc>
          <w:tcPr>
            <w:tcW w:w="1671" w:type="dxa"/>
            <w:tcBorders>
              <w:top w:val="single" w:sz="2" w:space="0" w:color="auto"/>
              <w:left w:val="single" w:sz="2" w:space="0" w:color="auto"/>
              <w:bottom w:val="single" w:sz="2" w:space="0" w:color="auto"/>
              <w:right w:val="single" w:sz="2" w:space="0" w:color="auto"/>
            </w:tcBorders>
          </w:tcPr>
          <w:p w14:paraId="732BB3C8" w14:textId="77777777" w:rsidR="00E6364D" w:rsidRPr="00FF353C" w:rsidRDefault="00E6364D" w:rsidP="00485DF3">
            <w:pPr>
              <w:pStyle w:val="NormalLeft"/>
              <w:rPr>
                <w:lang w:val="en-GB"/>
              </w:rPr>
            </w:pPr>
            <w:r w:rsidRPr="00FF353C">
              <w:rPr>
                <w:lang w:val="en-GB"/>
              </w:rPr>
              <w:t>C0140/R0180</w:t>
            </w:r>
          </w:p>
        </w:tc>
        <w:tc>
          <w:tcPr>
            <w:tcW w:w="2415" w:type="dxa"/>
            <w:tcBorders>
              <w:top w:val="single" w:sz="2" w:space="0" w:color="auto"/>
              <w:left w:val="single" w:sz="2" w:space="0" w:color="auto"/>
              <w:bottom w:val="single" w:sz="2" w:space="0" w:color="auto"/>
              <w:right w:val="single" w:sz="2" w:space="0" w:color="auto"/>
            </w:tcBorders>
          </w:tcPr>
          <w:p w14:paraId="6E9CE628" w14:textId="77777777" w:rsidR="00E6364D" w:rsidRPr="00FF353C" w:rsidRDefault="00E6364D" w:rsidP="00485DF3">
            <w:pPr>
              <w:pStyle w:val="NormalLeft"/>
              <w:rPr>
                <w:lang w:val="en-GB"/>
              </w:rPr>
            </w:pPr>
            <w:r w:rsidRPr="00FF353C">
              <w:rPr>
                <w:lang w:val="en-GB"/>
              </w:rPr>
              <w:t>Total Claims reported during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143678F5" w14:textId="77777777" w:rsidR="00E6364D" w:rsidRPr="00FF353C" w:rsidRDefault="00E6364D" w:rsidP="00485DF3">
            <w:pPr>
              <w:pStyle w:val="NormalLeft"/>
              <w:rPr>
                <w:lang w:val="en-GB"/>
              </w:rPr>
            </w:pPr>
            <w:r w:rsidRPr="00FF353C">
              <w:rPr>
                <w:lang w:val="en-GB"/>
              </w:rPr>
              <w:t>Total number of claims reported during the year and settled with payments.</w:t>
            </w:r>
          </w:p>
        </w:tc>
      </w:tr>
      <w:tr w:rsidR="00E6364D" w:rsidRPr="00FF353C" w14:paraId="2E720AA0" w14:textId="77777777" w:rsidTr="00485DF3">
        <w:tc>
          <w:tcPr>
            <w:tcW w:w="1671" w:type="dxa"/>
            <w:tcBorders>
              <w:top w:val="single" w:sz="2" w:space="0" w:color="auto"/>
              <w:left w:val="single" w:sz="2" w:space="0" w:color="auto"/>
              <w:bottom w:val="single" w:sz="2" w:space="0" w:color="auto"/>
              <w:right w:val="single" w:sz="2" w:space="0" w:color="auto"/>
            </w:tcBorders>
          </w:tcPr>
          <w:p w14:paraId="6E398537" w14:textId="77777777" w:rsidR="00E6364D" w:rsidRPr="00FF353C" w:rsidRDefault="00E6364D" w:rsidP="00485DF3">
            <w:pPr>
              <w:pStyle w:val="NormalLeft"/>
              <w:rPr>
                <w:lang w:val="en-GB"/>
              </w:rPr>
            </w:pPr>
            <w:r w:rsidRPr="00FF353C">
              <w:rPr>
                <w:lang w:val="en-GB"/>
              </w:rPr>
              <w:t>C0150/R0180</w:t>
            </w:r>
          </w:p>
        </w:tc>
        <w:tc>
          <w:tcPr>
            <w:tcW w:w="2415" w:type="dxa"/>
            <w:tcBorders>
              <w:top w:val="single" w:sz="2" w:space="0" w:color="auto"/>
              <w:left w:val="single" w:sz="2" w:space="0" w:color="auto"/>
              <w:bottom w:val="single" w:sz="2" w:space="0" w:color="auto"/>
              <w:right w:val="single" w:sz="2" w:space="0" w:color="auto"/>
            </w:tcBorders>
          </w:tcPr>
          <w:p w14:paraId="2FB88FA2" w14:textId="77777777" w:rsidR="00E6364D" w:rsidRPr="00FF353C" w:rsidRDefault="00E6364D" w:rsidP="00485DF3">
            <w:pPr>
              <w:pStyle w:val="NormalLeft"/>
              <w:rPr>
                <w:lang w:val="en-GB"/>
              </w:rPr>
            </w:pPr>
            <w:r w:rsidRPr="00FF353C">
              <w:rPr>
                <w:lang w:val="en-GB"/>
              </w:rPr>
              <w:t>Total Claims reported during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566B0F0B" w14:textId="77777777" w:rsidR="00E6364D" w:rsidRPr="00FF353C" w:rsidRDefault="00E6364D" w:rsidP="00485DF3">
            <w:pPr>
              <w:pStyle w:val="NormalLeft"/>
              <w:rPr>
                <w:lang w:val="en-GB"/>
              </w:rPr>
            </w:pPr>
            <w:r w:rsidRPr="00FF353C">
              <w:rPr>
                <w:lang w:val="en-GB"/>
              </w:rPr>
              <w:t>Gross payments, net of salvage and subrogation, made during the current year in relation to claims reported during the year and settled with payments.</w:t>
            </w:r>
          </w:p>
          <w:p w14:paraId="642D06FD" w14:textId="77777777" w:rsidR="00E6364D" w:rsidRPr="00FF353C" w:rsidRDefault="00E6364D" w:rsidP="00485DF3">
            <w:pPr>
              <w:pStyle w:val="NormalLeft"/>
              <w:rPr>
                <w:lang w:val="en-GB"/>
              </w:rPr>
            </w:pPr>
            <w:r w:rsidRPr="00FF353C">
              <w:rPr>
                <w:lang w:val="en-GB"/>
              </w:rPr>
              <w:t>The amount includes all the elements that compose the claim itself but excludes any expenses except those attributable to specific claims.</w:t>
            </w:r>
          </w:p>
        </w:tc>
      </w:tr>
      <w:tr w:rsidR="00E6364D" w:rsidRPr="00FF353C" w14:paraId="14363AF5" w14:textId="77777777" w:rsidTr="00485DF3">
        <w:tc>
          <w:tcPr>
            <w:tcW w:w="1671" w:type="dxa"/>
            <w:tcBorders>
              <w:top w:val="single" w:sz="2" w:space="0" w:color="auto"/>
              <w:left w:val="single" w:sz="2" w:space="0" w:color="auto"/>
              <w:bottom w:val="single" w:sz="2" w:space="0" w:color="auto"/>
              <w:right w:val="single" w:sz="2" w:space="0" w:color="auto"/>
            </w:tcBorders>
          </w:tcPr>
          <w:p w14:paraId="680E797C" w14:textId="77777777" w:rsidR="00E6364D" w:rsidRPr="00FF353C" w:rsidRDefault="00E6364D" w:rsidP="00485DF3">
            <w:pPr>
              <w:pStyle w:val="NormalLeft"/>
              <w:rPr>
                <w:lang w:val="en-GB"/>
              </w:rPr>
            </w:pPr>
            <w:r w:rsidRPr="00FF353C">
              <w:rPr>
                <w:lang w:val="en-GB"/>
              </w:rPr>
              <w:lastRenderedPageBreak/>
              <w:t>C0160/R0180</w:t>
            </w:r>
          </w:p>
        </w:tc>
        <w:tc>
          <w:tcPr>
            <w:tcW w:w="2415" w:type="dxa"/>
            <w:tcBorders>
              <w:top w:val="single" w:sz="2" w:space="0" w:color="auto"/>
              <w:left w:val="single" w:sz="2" w:space="0" w:color="auto"/>
              <w:bottom w:val="single" w:sz="2" w:space="0" w:color="auto"/>
              <w:right w:val="single" w:sz="2" w:space="0" w:color="auto"/>
            </w:tcBorders>
          </w:tcPr>
          <w:p w14:paraId="0E577054" w14:textId="77777777" w:rsidR="00E6364D" w:rsidRPr="00FF353C" w:rsidRDefault="00E6364D" w:rsidP="00485DF3">
            <w:pPr>
              <w:pStyle w:val="NormalLeft"/>
              <w:rPr>
                <w:lang w:val="en-GB"/>
              </w:rPr>
            </w:pPr>
            <w:r w:rsidRPr="00FF353C">
              <w:rPr>
                <w:lang w:val="en-GB"/>
              </w:rPr>
              <w:t>Total Claims reported during the year, 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4B7CF7AB" w14:textId="77777777" w:rsidR="00E6364D" w:rsidRPr="00FF353C" w:rsidRDefault="00E6364D" w:rsidP="00485DF3">
            <w:pPr>
              <w:pStyle w:val="NormalLeft"/>
              <w:rPr>
                <w:lang w:val="en-GB"/>
              </w:rPr>
            </w:pPr>
            <w:r w:rsidRPr="00FF353C">
              <w:rPr>
                <w:lang w:val="en-GB"/>
              </w:rPr>
              <w:t>Total number of claims reported during the year and settled without any payment.</w:t>
            </w:r>
          </w:p>
        </w:tc>
      </w:tr>
    </w:tbl>
    <w:p w14:paraId="7F8088B0" w14:textId="77777777" w:rsidR="00E6364D" w:rsidRPr="00FF353C" w:rsidRDefault="00E6364D" w:rsidP="00E6364D">
      <w:pPr>
        <w:rPr>
          <w:lang w:val="en-GB"/>
        </w:rPr>
      </w:pPr>
    </w:p>
    <w:p w14:paraId="0108D748" w14:textId="77777777" w:rsidR="00E6364D" w:rsidRPr="00FF353C" w:rsidRDefault="00E6364D" w:rsidP="00E6364D">
      <w:pPr>
        <w:pStyle w:val="ManualHeading2"/>
        <w:numPr>
          <w:ilvl w:val="0"/>
          <w:numId w:val="0"/>
        </w:numPr>
        <w:ind w:left="851" w:hanging="851"/>
        <w:rPr>
          <w:lang w:val="en-GB"/>
        </w:rPr>
      </w:pPr>
      <w:r w:rsidRPr="00FF353C">
        <w:rPr>
          <w:i/>
          <w:lang w:val="en-GB"/>
        </w:rPr>
        <w:t>S.21.01 — Loss distribution risk profile</w:t>
      </w:r>
    </w:p>
    <w:p w14:paraId="4B3784B3" w14:textId="77777777" w:rsidR="00E6364D" w:rsidRPr="00FF353C" w:rsidRDefault="00E6364D" w:rsidP="00E6364D">
      <w:pPr>
        <w:rPr>
          <w:lang w:val="en-GB"/>
        </w:rPr>
      </w:pPr>
      <w:r w:rsidRPr="00FF353C">
        <w:rPr>
          <w:i/>
          <w:lang w:val="en-GB"/>
        </w:rPr>
        <w:t>General comments:</w:t>
      </w:r>
    </w:p>
    <w:p w14:paraId="2BEAB2ED" w14:textId="3B211319" w:rsidR="00E6364D" w:rsidRPr="00FF353C" w:rsidRDefault="00E6364D" w:rsidP="00E6364D">
      <w:pPr>
        <w:rPr>
          <w:ins w:id="2529" w:author="Author"/>
          <w:lang w:val="en-GB"/>
        </w:rPr>
      </w:pPr>
      <w:r w:rsidRPr="00FF353C">
        <w:rPr>
          <w:lang w:val="en-GB"/>
        </w:rPr>
        <w:t>This section relates to annual submission of information for individual undertakings.</w:t>
      </w:r>
    </w:p>
    <w:p w14:paraId="5474D6A4" w14:textId="01EFD5C7" w:rsidR="00485DAD" w:rsidRPr="00FF353C" w:rsidRDefault="00485DAD" w:rsidP="00485DAD">
      <w:pPr>
        <w:rPr>
          <w:ins w:id="2530" w:author="Author"/>
          <w:lang w:val="en-GB"/>
        </w:rPr>
      </w:pPr>
      <w:ins w:id="2531" w:author="Author">
        <w:r w:rsidRPr="00FF353C">
          <w:rPr>
            <w:lang w:val="en-GB"/>
          </w:rPr>
          <w:t xml:space="preserve">This template shall be reported for </w:t>
        </w:r>
        <w:r w:rsidR="00A476CA" w:rsidRPr="00FF353C">
          <w:rPr>
            <w:lang w:val="en-GB"/>
          </w:rPr>
          <w:t>each</w:t>
        </w:r>
        <w:r w:rsidRPr="00FF353C">
          <w:rPr>
            <w:lang w:val="en-GB"/>
          </w:rPr>
          <w:t xml:space="preserve"> </w:t>
        </w:r>
        <w:r w:rsidR="00A476CA" w:rsidRPr="00FF353C">
          <w:rPr>
            <w:lang w:val="en-GB"/>
          </w:rPr>
          <w:t xml:space="preserve">material non-life line of Business for direct </w:t>
        </w:r>
        <w:r w:rsidRPr="00FF353C">
          <w:rPr>
            <w:lang w:val="en-GB"/>
          </w:rPr>
          <w:t xml:space="preserve">business, as defined in Annex I to Delegated Regulation (EU) 2015/35, representing a coverage of 90% of the </w:t>
        </w:r>
        <w:r w:rsidR="0048116C">
          <w:rPr>
            <w:lang w:val="en-GB"/>
          </w:rPr>
          <w:t>non-</w:t>
        </w:r>
        <w:r w:rsidRPr="00FF353C">
          <w:rPr>
            <w:lang w:val="en-GB"/>
          </w:rPr>
          <w:t xml:space="preserve">life technical provisions. Line of business shall be reported in accordance with the amount of technical provisions, i.e. the line of business with the highest amount of technical provisions. </w:t>
        </w:r>
      </w:ins>
    </w:p>
    <w:p w14:paraId="215B366F" w14:textId="203643C8" w:rsidR="00485DAD" w:rsidRPr="00FF353C" w:rsidRDefault="00485DAD" w:rsidP="00485DAD">
      <w:pPr>
        <w:rPr>
          <w:ins w:id="2532" w:author="Author"/>
          <w:lang w:val="en-GB"/>
        </w:rPr>
      </w:pPr>
      <w:ins w:id="2533" w:author="Author">
        <w:r w:rsidRPr="00FF353C">
          <w:rPr>
            <w:lang w:val="en-GB"/>
          </w:rPr>
          <w:t xml:space="preserve">The negative technical provisions at the level of the line of business shall be considered with absolute value for the purpose of the calculation of the materiality of the threshold. </w:t>
        </w:r>
      </w:ins>
    </w:p>
    <w:p w14:paraId="01569A14" w14:textId="160BA162" w:rsidR="00E6364D" w:rsidRPr="00FF353C" w:rsidDel="00A476CA" w:rsidRDefault="00E6364D" w:rsidP="00147B42">
      <w:pPr>
        <w:rPr>
          <w:del w:id="2534" w:author="Author"/>
          <w:lang w:val="en-GB"/>
        </w:rPr>
      </w:pPr>
      <w:del w:id="2535" w:author="Author">
        <w:r w:rsidRPr="00FF353C" w:rsidDel="00A476CA">
          <w:rPr>
            <w:lang w:val="en-GB"/>
          </w:rPr>
          <w:delText>The information shall be filled in relation to non–life business (including health insurance business other than that pursued on a similar basis to that of life insurance (‘Non–SLT Health’)) only for the direct business. There shall be a separate template for each line of business, as defined in Annex I to Delegated Regulation (EU) 2015/35.</w:delText>
        </w:r>
      </w:del>
    </w:p>
    <w:p w14:paraId="7261A4E3" w14:textId="77777777" w:rsidR="00E6364D" w:rsidRPr="00FF353C" w:rsidRDefault="00E6364D" w:rsidP="00E6364D">
      <w:pPr>
        <w:rPr>
          <w:lang w:val="en-GB"/>
        </w:rPr>
      </w:pPr>
      <w:r w:rsidRPr="00FF353C">
        <w:rPr>
          <w:lang w:val="en-GB"/>
        </w:rPr>
        <w:t>The loss distribution profile non–life shows the distribution, in (predefined) brackets, of the accumulated claims incurred at the end of the reporting year.</w:t>
      </w:r>
    </w:p>
    <w:p w14:paraId="26FF9E71" w14:textId="751DDF8D" w:rsidR="00E6364D" w:rsidRPr="00FF353C" w:rsidRDefault="00E6364D" w:rsidP="00E6364D">
      <w:pPr>
        <w:rPr>
          <w:lang w:val="en-GB"/>
        </w:rPr>
      </w:pPr>
      <w:r w:rsidRPr="00FF353C">
        <w:rPr>
          <w:lang w:val="en-GB"/>
        </w:rPr>
        <w:t xml:space="preserve">Accumulated claims incurred means the sum of gross claims paid and gross reported but not settled claims (RBNS) on a </w:t>
      </w:r>
      <w:del w:id="2536" w:author="Author">
        <w:r w:rsidRPr="00FF353C" w:rsidDel="0061766F">
          <w:rPr>
            <w:lang w:val="en-GB"/>
          </w:rPr>
          <w:delText>case by case</w:delText>
        </w:r>
      </w:del>
      <w:ins w:id="2537" w:author="Author">
        <w:r w:rsidR="0061766F" w:rsidRPr="00FF353C">
          <w:rPr>
            <w:lang w:val="en-GB"/>
          </w:rPr>
          <w:t>case-by-case</w:t>
        </w:r>
      </w:ins>
      <w:r w:rsidRPr="00FF353C">
        <w:rPr>
          <w:lang w:val="en-GB"/>
        </w:rPr>
        <w:t xml:space="preserve"> basis for each and every single claim, open or closed, which belongs to a specific accident year (‘AY’)/underwriting year (‘UWY’) (AY/UWY). Claims incurred amounts include all the elements that compose the claim itself but excludes any expenses except those attributable to specific claims. Data regarding claims shall be reported net of salvage and subrogation. Historical data, starting from the first time application of Solvency II, is required.</w:t>
      </w:r>
    </w:p>
    <w:p w14:paraId="6BE4350A" w14:textId="77777777" w:rsidR="00E6364D" w:rsidRPr="00FF353C" w:rsidRDefault="00E6364D" w:rsidP="00E6364D">
      <w:pPr>
        <w:rPr>
          <w:lang w:val="en-GB"/>
        </w:rPr>
      </w:pPr>
      <w:r w:rsidRPr="00FF353C">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CD3A09E" w14:textId="77777777" w:rsidR="00E6364D" w:rsidRPr="00FF353C" w:rsidRDefault="00E6364D" w:rsidP="00E6364D">
      <w:pPr>
        <w:rPr>
          <w:lang w:val="en-GB"/>
        </w:rPr>
      </w:pPr>
      <w:r w:rsidRPr="00FF353C">
        <w:rPr>
          <w:lang w:val="en-GB"/>
        </w:rPr>
        <w:t>The default brackets to be used are defined in euros. For different reporting currencies each relevant supervisory authority shall define the equivalent options for the amounts to be used in the 20 brackets.</w:t>
      </w:r>
    </w:p>
    <w:p w14:paraId="4DC59B19" w14:textId="77777777" w:rsidR="00E6364D" w:rsidRPr="00FF353C" w:rsidRDefault="00E6364D" w:rsidP="00E6364D">
      <w:pPr>
        <w:rPr>
          <w:lang w:val="en-GB"/>
        </w:rPr>
      </w:pPr>
      <w:r w:rsidRPr="00FF353C">
        <w:rPr>
          <w:lang w:val="en-GB"/>
        </w:rPr>
        <w:t xml:space="preserve">An undertaking may use undertaking specific brackets, in particular when incurred losses are lower than EUR 100000. The brackets chosen shall be used consistently over the reporting periods, unless the distribution of claims changes significantly. In this case the undertaking </w:t>
      </w:r>
      <w:r w:rsidRPr="00FF353C">
        <w:rPr>
          <w:lang w:val="en-GB"/>
        </w:rPr>
        <w:lastRenderedPageBreak/>
        <w:t>shall notify the supervisory authority in advance, unless already specified by the supervisory authority.</w:t>
      </w:r>
    </w:p>
    <w:tbl>
      <w:tblPr>
        <w:tblW w:w="0" w:type="auto"/>
        <w:tblLayout w:type="fixed"/>
        <w:tblLook w:val="0000" w:firstRow="0" w:lastRow="0" w:firstColumn="0" w:lastColumn="0" w:noHBand="0" w:noVBand="0"/>
      </w:tblPr>
      <w:tblGrid>
        <w:gridCol w:w="1950"/>
        <w:gridCol w:w="1300"/>
        <w:gridCol w:w="6036"/>
      </w:tblGrid>
      <w:tr w:rsidR="00E6364D" w:rsidRPr="00FF353C" w14:paraId="315318B9" w14:textId="77777777" w:rsidTr="00485DF3">
        <w:tc>
          <w:tcPr>
            <w:tcW w:w="1950" w:type="dxa"/>
            <w:tcBorders>
              <w:top w:val="single" w:sz="2" w:space="0" w:color="auto"/>
              <w:left w:val="single" w:sz="2" w:space="0" w:color="auto"/>
              <w:bottom w:val="single" w:sz="2" w:space="0" w:color="auto"/>
              <w:right w:val="single" w:sz="2" w:space="0" w:color="auto"/>
            </w:tcBorders>
          </w:tcPr>
          <w:p w14:paraId="30DBF5C9" w14:textId="77777777" w:rsidR="00E6364D" w:rsidRPr="00FF353C" w:rsidRDefault="00E6364D" w:rsidP="00485DF3">
            <w:pPr>
              <w:adjustRightInd w:val="0"/>
              <w:spacing w:before="0" w:after="0"/>
              <w:jc w:val="left"/>
              <w:rPr>
                <w:lang w:val="en-GB"/>
              </w:rPr>
            </w:pPr>
          </w:p>
        </w:tc>
        <w:tc>
          <w:tcPr>
            <w:tcW w:w="1300" w:type="dxa"/>
            <w:tcBorders>
              <w:top w:val="single" w:sz="2" w:space="0" w:color="auto"/>
              <w:left w:val="single" w:sz="2" w:space="0" w:color="auto"/>
              <w:bottom w:val="single" w:sz="2" w:space="0" w:color="auto"/>
              <w:right w:val="single" w:sz="2" w:space="0" w:color="auto"/>
            </w:tcBorders>
          </w:tcPr>
          <w:p w14:paraId="0170E27C" w14:textId="77777777" w:rsidR="00E6364D" w:rsidRPr="00FF353C" w:rsidRDefault="00E6364D" w:rsidP="00485DF3">
            <w:pPr>
              <w:pStyle w:val="NormalCentered"/>
              <w:rPr>
                <w:lang w:val="en-GB"/>
              </w:rPr>
            </w:pPr>
            <w:r w:rsidRPr="00FF353C">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62AD66F1" w14:textId="77777777" w:rsidR="00E6364D" w:rsidRPr="00FF353C" w:rsidRDefault="00E6364D" w:rsidP="00485DF3">
            <w:pPr>
              <w:pStyle w:val="NormalCentered"/>
              <w:rPr>
                <w:lang w:val="en-GB"/>
              </w:rPr>
            </w:pPr>
            <w:r w:rsidRPr="00FF353C">
              <w:rPr>
                <w:lang w:val="en-GB"/>
              </w:rPr>
              <w:t>INSTRUCTONS</w:t>
            </w:r>
          </w:p>
        </w:tc>
      </w:tr>
      <w:tr w:rsidR="00E6364D" w:rsidRPr="00FF353C" w14:paraId="3109DC48" w14:textId="77777777" w:rsidTr="00485DF3">
        <w:tc>
          <w:tcPr>
            <w:tcW w:w="1950" w:type="dxa"/>
            <w:tcBorders>
              <w:top w:val="single" w:sz="2" w:space="0" w:color="auto"/>
              <w:left w:val="single" w:sz="2" w:space="0" w:color="auto"/>
              <w:bottom w:val="single" w:sz="2" w:space="0" w:color="auto"/>
              <w:right w:val="single" w:sz="2" w:space="0" w:color="auto"/>
            </w:tcBorders>
          </w:tcPr>
          <w:p w14:paraId="5BE84919" w14:textId="77777777" w:rsidR="00E6364D" w:rsidRPr="00FF353C" w:rsidRDefault="00E6364D" w:rsidP="00485DF3">
            <w:pPr>
              <w:pStyle w:val="NormalLeft"/>
              <w:rPr>
                <w:lang w:val="en-GB"/>
              </w:rPr>
            </w:pPr>
            <w:r w:rsidRPr="00FF353C">
              <w:rPr>
                <w:lang w:val="en-GB"/>
              </w:rPr>
              <w:t>Z0010</w:t>
            </w:r>
          </w:p>
        </w:tc>
        <w:tc>
          <w:tcPr>
            <w:tcW w:w="1300" w:type="dxa"/>
            <w:tcBorders>
              <w:top w:val="single" w:sz="2" w:space="0" w:color="auto"/>
              <w:left w:val="single" w:sz="2" w:space="0" w:color="auto"/>
              <w:bottom w:val="single" w:sz="2" w:space="0" w:color="auto"/>
              <w:right w:val="single" w:sz="2" w:space="0" w:color="auto"/>
            </w:tcBorders>
          </w:tcPr>
          <w:p w14:paraId="79492064" w14:textId="77777777" w:rsidR="00E6364D" w:rsidRPr="00FF353C" w:rsidRDefault="00E6364D" w:rsidP="00485DF3">
            <w:pPr>
              <w:pStyle w:val="NormalLeft"/>
              <w:rPr>
                <w:lang w:val="en-GB"/>
              </w:rPr>
            </w:pPr>
            <w:r w:rsidRPr="00FF353C">
              <w:rPr>
                <w:lang w:val="en-GB"/>
              </w:rPr>
              <w:t>Line of business</w:t>
            </w:r>
          </w:p>
        </w:tc>
        <w:tc>
          <w:tcPr>
            <w:tcW w:w="6036" w:type="dxa"/>
            <w:tcBorders>
              <w:top w:val="single" w:sz="2" w:space="0" w:color="auto"/>
              <w:left w:val="single" w:sz="2" w:space="0" w:color="auto"/>
              <w:bottom w:val="single" w:sz="2" w:space="0" w:color="auto"/>
              <w:right w:val="single" w:sz="2" w:space="0" w:color="auto"/>
            </w:tcBorders>
          </w:tcPr>
          <w:p w14:paraId="056C9424" w14:textId="77777777" w:rsidR="00E6364D" w:rsidRPr="00FF353C" w:rsidRDefault="00E6364D" w:rsidP="00485DF3">
            <w:pPr>
              <w:pStyle w:val="NormalLeft"/>
              <w:rPr>
                <w:lang w:val="en-GB"/>
              </w:rPr>
            </w:pPr>
            <w:r w:rsidRPr="00FF353C">
              <w:rPr>
                <w:lang w:val="en-GB"/>
              </w:rPr>
              <w:t>Identification of the line of business, as defined in Annex I to Delegated Regulation (EU) 2015/35, reported. The following closed list shall be used:</w:t>
            </w:r>
          </w:p>
          <w:p w14:paraId="317BEDA4" w14:textId="77777777" w:rsidR="00E6364D" w:rsidRPr="00FF353C" w:rsidRDefault="00E6364D" w:rsidP="00485DF3">
            <w:pPr>
              <w:pStyle w:val="NormalLeft"/>
              <w:rPr>
                <w:lang w:val="en-GB"/>
              </w:rPr>
            </w:pPr>
            <w:r w:rsidRPr="00FF353C">
              <w:rPr>
                <w:lang w:val="en-GB"/>
              </w:rPr>
              <w:t>1 — Medical expense insurance</w:t>
            </w:r>
          </w:p>
          <w:p w14:paraId="7A5867C5" w14:textId="77777777" w:rsidR="00E6364D" w:rsidRPr="00FF353C" w:rsidRDefault="00E6364D" w:rsidP="00485DF3">
            <w:pPr>
              <w:pStyle w:val="NormalLeft"/>
              <w:rPr>
                <w:lang w:val="en-GB"/>
              </w:rPr>
            </w:pPr>
            <w:r w:rsidRPr="00FF353C">
              <w:rPr>
                <w:lang w:val="en-GB"/>
              </w:rPr>
              <w:t>2 — Income protection insurance</w:t>
            </w:r>
          </w:p>
          <w:p w14:paraId="2C91DD70" w14:textId="77777777" w:rsidR="00E6364D" w:rsidRPr="00FF353C" w:rsidRDefault="00E6364D" w:rsidP="00485DF3">
            <w:pPr>
              <w:pStyle w:val="NormalLeft"/>
              <w:rPr>
                <w:lang w:val="en-GB"/>
              </w:rPr>
            </w:pPr>
            <w:r w:rsidRPr="00FF353C">
              <w:rPr>
                <w:lang w:val="en-GB"/>
              </w:rPr>
              <w:t>3 — Workers' compensation insurance</w:t>
            </w:r>
          </w:p>
          <w:p w14:paraId="72E8E8AD" w14:textId="77777777" w:rsidR="00E6364D" w:rsidRPr="00FF353C" w:rsidRDefault="00E6364D" w:rsidP="00485DF3">
            <w:pPr>
              <w:pStyle w:val="NormalLeft"/>
              <w:rPr>
                <w:lang w:val="en-GB"/>
              </w:rPr>
            </w:pPr>
            <w:r w:rsidRPr="00FF353C">
              <w:rPr>
                <w:lang w:val="en-GB"/>
              </w:rPr>
              <w:t>4 — Motor vehicle liability insurance</w:t>
            </w:r>
          </w:p>
          <w:p w14:paraId="6C3330A0" w14:textId="77777777" w:rsidR="00E6364D" w:rsidRPr="00FF353C" w:rsidRDefault="00E6364D" w:rsidP="00485DF3">
            <w:pPr>
              <w:pStyle w:val="NormalLeft"/>
              <w:rPr>
                <w:lang w:val="en-GB"/>
              </w:rPr>
            </w:pPr>
            <w:r w:rsidRPr="00FF353C">
              <w:rPr>
                <w:lang w:val="en-GB"/>
              </w:rPr>
              <w:t>5 — Other motor insurance</w:t>
            </w:r>
          </w:p>
          <w:p w14:paraId="02DD6D07" w14:textId="77777777" w:rsidR="00E6364D" w:rsidRPr="00FF353C" w:rsidRDefault="00E6364D" w:rsidP="00485DF3">
            <w:pPr>
              <w:pStyle w:val="NormalLeft"/>
              <w:rPr>
                <w:lang w:val="en-GB"/>
              </w:rPr>
            </w:pPr>
            <w:r w:rsidRPr="00FF353C">
              <w:rPr>
                <w:lang w:val="en-GB"/>
              </w:rPr>
              <w:t>6 — Marine, aviation and transport insurance</w:t>
            </w:r>
          </w:p>
          <w:p w14:paraId="03AC659C" w14:textId="77777777" w:rsidR="00E6364D" w:rsidRPr="00FF353C" w:rsidRDefault="00E6364D" w:rsidP="00485DF3">
            <w:pPr>
              <w:pStyle w:val="NormalLeft"/>
              <w:rPr>
                <w:lang w:val="en-GB"/>
              </w:rPr>
            </w:pPr>
            <w:r w:rsidRPr="00FF353C">
              <w:rPr>
                <w:lang w:val="en-GB"/>
              </w:rPr>
              <w:t>7 — Fire and other damage to property insurance</w:t>
            </w:r>
          </w:p>
          <w:p w14:paraId="07C2D0C5" w14:textId="77777777" w:rsidR="00E6364D" w:rsidRPr="00FF353C" w:rsidRDefault="00E6364D" w:rsidP="00485DF3">
            <w:pPr>
              <w:pStyle w:val="NormalLeft"/>
              <w:rPr>
                <w:lang w:val="en-GB"/>
              </w:rPr>
            </w:pPr>
            <w:r w:rsidRPr="00FF353C">
              <w:rPr>
                <w:lang w:val="en-GB"/>
              </w:rPr>
              <w:t>8 — General liability insurance</w:t>
            </w:r>
          </w:p>
          <w:p w14:paraId="57CFB76C" w14:textId="77777777" w:rsidR="00E6364D" w:rsidRPr="00FF353C" w:rsidRDefault="00E6364D" w:rsidP="00485DF3">
            <w:pPr>
              <w:pStyle w:val="NormalLeft"/>
              <w:rPr>
                <w:lang w:val="en-GB"/>
              </w:rPr>
            </w:pPr>
            <w:r w:rsidRPr="00FF353C">
              <w:rPr>
                <w:lang w:val="en-GB"/>
              </w:rPr>
              <w:t>9 — Credit and suretyship insurance</w:t>
            </w:r>
          </w:p>
          <w:p w14:paraId="56BC9F13" w14:textId="77777777" w:rsidR="00E6364D" w:rsidRPr="00FF353C" w:rsidRDefault="00E6364D" w:rsidP="00485DF3">
            <w:pPr>
              <w:pStyle w:val="NormalLeft"/>
              <w:rPr>
                <w:lang w:val="en-GB"/>
              </w:rPr>
            </w:pPr>
            <w:r w:rsidRPr="00FF353C">
              <w:rPr>
                <w:lang w:val="en-GB"/>
              </w:rPr>
              <w:t>10 — Legal expenses insurance</w:t>
            </w:r>
          </w:p>
          <w:p w14:paraId="1D2F83FB" w14:textId="77777777" w:rsidR="00E6364D" w:rsidRPr="00FF353C" w:rsidRDefault="00E6364D" w:rsidP="00485DF3">
            <w:pPr>
              <w:pStyle w:val="NormalLeft"/>
              <w:rPr>
                <w:lang w:val="en-GB"/>
              </w:rPr>
            </w:pPr>
            <w:r w:rsidRPr="00FF353C">
              <w:rPr>
                <w:lang w:val="en-GB"/>
              </w:rPr>
              <w:t>11 — Assistance</w:t>
            </w:r>
          </w:p>
          <w:p w14:paraId="42E6F320" w14:textId="77777777" w:rsidR="00E6364D" w:rsidRPr="00FF353C" w:rsidRDefault="00E6364D" w:rsidP="00485DF3">
            <w:pPr>
              <w:pStyle w:val="NormalLeft"/>
              <w:rPr>
                <w:lang w:val="en-GB"/>
              </w:rPr>
            </w:pPr>
            <w:r w:rsidRPr="00FF353C">
              <w:rPr>
                <w:lang w:val="en-GB"/>
              </w:rPr>
              <w:t>12 — Miscellaneous financial loss</w:t>
            </w:r>
          </w:p>
        </w:tc>
      </w:tr>
      <w:tr w:rsidR="00E6364D" w:rsidRPr="00FF353C" w14:paraId="5A3CAE81" w14:textId="77777777" w:rsidTr="00485DF3">
        <w:tc>
          <w:tcPr>
            <w:tcW w:w="1950" w:type="dxa"/>
            <w:tcBorders>
              <w:top w:val="single" w:sz="2" w:space="0" w:color="auto"/>
              <w:left w:val="single" w:sz="2" w:space="0" w:color="auto"/>
              <w:bottom w:val="single" w:sz="2" w:space="0" w:color="auto"/>
              <w:right w:val="single" w:sz="2" w:space="0" w:color="auto"/>
            </w:tcBorders>
          </w:tcPr>
          <w:p w14:paraId="62547ED6" w14:textId="77777777" w:rsidR="00E6364D" w:rsidRPr="00FF353C" w:rsidRDefault="00E6364D" w:rsidP="00485DF3">
            <w:pPr>
              <w:pStyle w:val="NormalLeft"/>
              <w:rPr>
                <w:lang w:val="en-GB"/>
              </w:rPr>
            </w:pPr>
            <w:r w:rsidRPr="00FF353C">
              <w:rPr>
                <w:lang w:val="en-GB"/>
              </w:rPr>
              <w:t>Z0020</w:t>
            </w:r>
          </w:p>
        </w:tc>
        <w:tc>
          <w:tcPr>
            <w:tcW w:w="1300" w:type="dxa"/>
            <w:tcBorders>
              <w:top w:val="single" w:sz="2" w:space="0" w:color="auto"/>
              <w:left w:val="single" w:sz="2" w:space="0" w:color="auto"/>
              <w:bottom w:val="single" w:sz="2" w:space="0" w:color="auto"/>
              <w:right w:val="single" w:sz="2" w:space="0" w:color="auto"/>
            </w:tcBorders>
          </w:tcPr>
          <w:p w14:paraId="5E92B8EC" w14:textId="77777777" w:rsidR="00E6364D" w:rsidRPr="00FF353C" w:rsidRDefault="00E6364D" w:rsidP="00485DF3">
            <w:pPr>
              <w:pStyle w:val="NormalLeft"/>
              <w:rPr>
                <w:lang w:val="en-GB"/>
              </w:rPr>
            </w:pPr>
            <w:r w:rsidRPr="00FF353C">
              <w:rPr>
                <w:lang w:val="en-GB"/>
              </w:rPr>
              <w:t>Accident year/underwriting year</w:t>
            </w:r>
          </w:p>
        </w:tc>
        <w:tc>
          <w:tcPr>
            <w:tcW w:w="6036" w:type="dxa"/>
            <w:tcBorders>
              <w:top w:val="single" w:sz="2" w:space="0" w:color="auto"/>
              <w:left w:val="single" w:sz="2" w:space="0" w:color="auto"/>
              <w:bottom w:val="single" w:sz="2" w:space="0" w:color="auto"/>
              <w:right w:val="single" w:sz="2" w:space="0" w:color="auto"/>
            </w:tcBorders>
          </w:tcPr>
          <w:p w14:paraId="3DCD2621" w14:textId="77777777" w:rsidR="00E6364D" w:rsidRPr="00FF353C" w:rsidRDefault="00E6364D" w:rsidP="00485DF3">
            <w:pPr>
              <w:pStyle w:val="NormalLeft"/>
              <w:rPr>
                <w:lang w:val="en-GB"/>
              </w:rPr>
            </w:pPr>
            <w:r w:rsidRPr="00FF353C">
              <w:rPr>
                <w:lang w:val="en-GB"/>
              </w:rPr>
              <w:t>Report the standard used by the undertakings for reporting of template S.19.01. The following closed list shall be used:</w:t>
            </w:r>
          </w:p>
          <w:p w14:paraId="023C8527" w14:textId="77777777" w:rsidR="00E6364D" w:rsidRPr="00FF353C" w:rsidRDefault="00E6364D" w:rsidP="00485DF3">
            <w:pPr>
              <w:pStyle w:val="NormalLeft"/>
              <w:rPr>
                <w:lang w:val="en-GB"/>
              </w:rPr>
            </w:pPr>
            <w:r w:rsidRPr="00FF353C">
              <w:rPr>
                <w:lang w:val="en-GB"/>
              </w:rPr>
              <w:t>1 — Accident year</w:t>
            </w:r>
          </w:p>
          <w:p w14:paraId="66CCCF61" w14:textId="77777777" w:rsidR="00E6364D" w:rsidRPr="00FF353C" w:rsidRDefault="00E6364D" w:rsidP="00485DF3">
            <w:pPr>
              <w:pStyle w:val="NormalLeft"/>
              <w:rPr>
                <w:lang w:val="en-GB"/>
              </w:rPr>
            </w:pPr>
            <w:r w:rsidRPr="00FF353C">
              <w:rPr>
                <w:lang w:val="en-GB"/>
              </w:rPr>
              <w:t>2 — Underwriting year</w:t>
            </w:r>
          </w:p>
        </w:tc>
      </w:tr>
      <w:tr w:rsidR="00E6364D" w:rsidRPr="00FF353C" w14:paraId="4EB81AEE" w14:textId="77777777" w:rsidTr="00485DF3">
        <w:tc>
          <w:tcPr>
            <w:tcW w:w="1950" w:type="dxa"/>
            <w:tcBorders>
              <w:top w:val="single" w:sz="2" w:space="0" w:color="auto"/>
              <w:left w:val="single" w:sz="2" w:space="0" w:color="auto"/>
              <w:bottom w:val="single" w:sz="2" w:space="0" w:color="auto"/>
              <w:right w:val="single" w:sz="2" w:space="0" w:color="auto"/>
            </w:tcBorders>
          </w:tcPr>
          <w:p w14:paraId="64FF7BC7" w14:textId="77777777" w:rsidR="00E6364D" w:rsidRPr="00FF353C" w:rsidRDefault="00E6364D" w:rsidP="00485DF3">
            <w:pPr>
              <w:pStyle w:val="NormalLeft"/>
              <w:rPr>
                <w:lang w:val="en-GB"/>
              </w:rPr>
            </w:pPr>
            <w:r w:rsidRPr="00FF353C">
              <w:rPr>
                <w:lang w:val="en-GB"/>
              </w:rPr>
              <w:t>C0030/R0010 to R0210</w:t>
            </w:r>
          </w:p>
        </w:tc>
        <w:tc>
          <w:tcPr>
            <w:tcW w:w="1300" w:type="dxa"/>
            <w:tcBorders>
              <w:top w:val="single" w:sz="2" w:space="0" w:color="auto"/>
              <w:left w:val="single" w:sz="2" w:space="0" w:color="auto"/>
              <w:bottom w:val="single" w:sz="2" w:space="0" w:color="auto"/>
              <w:right w:val="single" w:sz="2" w:space="0" w:color="auto"/>
            </w:tcBorders>
          </w:tcPr>
          <w:p w14:paraId="383C773B" w14:textId="77777777" w:rsidR="00E6364D" w:rsidRPr="00FF353C" w:rsidRDefault="00E6364D" w:rsidP="00485DF3">
            <w:pPr>
              <w:pStyle w:val="NormalLeft"/>
              <w:rPr>
                <w:lang w:val="en-GB"/>
              </w:rPr>
            </w:pPr>
            <w:r w:rsidRPr="00FF353C">
              <w:rPr>
                <w:lang w:val="en-GB"/>
              </w:rPr>
              <w:t>Start claims incurred</w:t>
            </w:r>
          </w:p>
        </w:tc>
        <w:tc>
          <w:tcPr>
            <w:tcW w:w="6036" w:type="dxa"/>
            <w:tcBorders>
              <w:top w:val="single" w:sz="2" w:space="0" w:color="auto"/>
              <w:left w:val="single" w:sz="2" w:space="0" w:color="auto"/>
              <w:bottom w:val="single" w:sz="2" w:space="0" w:color="auto"/>
              <w:right w:val="single" w:sz="2" w:space="0" w:color="auto"/>
            </w:tcBorders>
          </w:tcPr>
          <w:p w14:paraId="02B6E888" w14:textId="77777777" w:rsidR="00E6364D" w:rsidRPr="00FF353C" w:rsidRDefault="00E6364D" w:rsidP="00485DF3">
            <w:pPr>
              <w:pStyle w:val="NormalLeft"/>
              <w:rPr>
                <w:lang w:val="en-GB"/>
              </w:rPr>
            </w:pPr>
            <w:r w:rsidRPr="00FF353C">
              <w:rPr>
                <w:lang w:val="en-GB"/>
              </w:rPr>
              <w:t>Start amount of the interval of the corresponding bracket.</w:t>
            </w:r>
          </w:p>
          <w:p w14:paraId="3E035191" w14:textId="6E15D4F3" w:rsidR="00E6364D" w:rsidRPr="00FF353C" w:rsidRDefault="00E6364D" w:rsidP="00485DF3">
            <w:pPr>
              <w:pStyle w:val="NormalLeft"/>
              <w:rPr>
                <w:lang w:val="en-GB"/>
              </w:rPr>
            </w:pPr>
            <w:r w:rsidRPr="00FF353C">
              <w:rPr>
                <w:lang w:val="en-GB"/>
              </w:rPr>
              <w:t>In case the reporting currency is in Euros, one of the following 5 base options based on the normal loss distribution can be used:</w:t>
            </w:r>
          </w:p>
          <w:p w14:paraId="205D0F4E" w14:textId="77777777" w:rsidR="00E6364D" w:rsidRPr="00FF353C" w:rsidRDefault="00E6364D" w:rsidP="00485DF3">
            <w:pPr>
              <w:pStyle w:val="NormalLeft"/>
              <w:rPr>
                <w:lang w:val="en-GB"/>
              </w:rPr>
            </w:pPr>
            <w:r w:rsidRPr="00FF353C">
              <w:rPr>
                <w:lang w:val="en-GB"/>
              </w:rPr>
              <w:t>1 — 20 brackets of 5000 plus 1 extra open bracket for accumulated incurred losses &gt; 100000.</w:t>
            </w:r>
          </w:p>
          <w:p w14:paraId="2D20F5D5" w14:textId="77777777" w:rsidR="00E6364D" w:rsidRPr="00FF353C" w:rsidRDefault="00E6364D" w:rsidP="00485DF3">
            <w:pPr>
              <w:pStyle w:val="NormalLeft"/>
              <w:rPr>
                <w:lang w:val="en-GB"/>
              </w:rPr>
            </w:pPr>
            <w:r w:rsidRPr="00FF353C">
              <w:rPr>
                <w:lang w:val="en-GB"/>
              </w:rPr>
              <w:t>2 — 20 brackets of 50000 plus 1 extra open bracket for accumulated incurred losses &gt; 1 million.</w:t>
            </w:r>
          </w:p>
          <w:p w14:paraId="6483C5B1" w14:textId="77777777" w:rsidR="00E6364D" w:rsidRPr="00FF353C" w:rsidRDefault="00E6364D" w:rsidP="00485DF3">
            <w:pPr>
              <w:pStyle w:val="NormalLeft"/>
              <w:rPr>
                <w:lang w:val="en-GB"/>
              </w:rPr>
            </w:pPr>
            <w:r w:rsidRPr="00FF353C">
              <w:rPr>
                <w:lang w:val="en-GB"/>
              </w:rPr>
              <w:t>3 — 20 brackets of 250000 plus 1 extra open bracket for accumulated incurred losses &gt; 5 million.</w:t>
            </w:r>
          </w:p>
          <w:p w14:paraId="2E4404EC" w14:textId="77777777" w:rsidR="00E6364D" w:rsidRPr="00FF353C" w:rsidRDefault="00E6364D" w:rsidP="00485DF3">
            <w:pPr>
              <w:pStyle w:val="NormalLeft"/>
              <w:rPr>
                <w:lang w:val="en-GB"/>
              </w:rPr>
            </w:pPr>
            <w:r w:rsidRPr="00FF353C">
              <w:rPr>
                <w:lang w:val="en-GB"/>
              </w:rPr>
              <w:t>4 — 20 brackets of 1 million plus 1 extra open bracket for accumulated incurred losses &gt; 20 million.</w:t>
            </w:r>
          </w:p>
          <w:p w14:paraId="027DA19D" w14:textId="77777777" w:rsidR="00E6364D" w:rsidRPr="00FF353C" w:rsidRDefault="00E6364D" w:rsidP="00485DF3">
            <w:pPr>
              <w:pStyle w:val="NormalLeft"/>
              <w:rPr>
                <w:lang w:val="en-GB"/>
              </w:rPr>
            </w:pPr>
            <w:r w:rsidRPr="00FF353C">
              <w:rPr>
                <w:lang w:val="en-GB"/>
              </w:rPr>
              <w:t>5 — 20 brackets of 5 million plus 1 extra open bracket for accumulated incurred losses &gt; 100 million.</w:t>
            </w:r>
          </w:p>
          <w:p w14:paraId="28ADA947" w14:textId="093A04A9" w:rsidR="00E6364D" w:rsidRPr="00FF353C" w:rsidRDefault="00E6364D" w:rsidP="00485DF3">
            <w:pPr>
              <w:pStyle w:val="NormalLeft"/>
              <w:rPr>
                <w:lang w:val="en-GB"/>
              </w:rPr>
            </w:pPr>
            <w:r w:rsidRPr="00FF353C">
              <w:rPr>
                <w:lang w:val="en-GB"/>
              </w:rPr>
              <w:t xml:space="preserve">However, an undertaking shall use undertaking specific brackets, in particular when accumulated incurred losses &lt; </w:t>
            </w:r>
            <w:r w:rsidRPr="00FF353C">
              <w:rPr>
                <w:lang w:val="en-GB"/>
              </w:rPr>
              <w:lastRenderedPageBreak/>
              <w:t>100000 to guarantee that the level of detail is sufficient to provide adequate insight in the distribution of the accumulated claims incurred, unless already specified by the supervisory authority. </w:t>
            </w:r>
            <w:r w:rsidR="00147B42" w:rsidRPr="00FF353C">
              <w:rPr>
                <w:lang w:val="en-GB"/>
              </w:rPr>
              <w:t xml:space="preserve"> </w:t>
            </w:r>
          </w:p>
          <w:p w14:paraId="2943C6D6" w14:textId="77777777" w:rsidR="00E6364D" w:rsidRPr="00FF353C" w:rsidRDefault="00E6364D" w:rsidP="00485DF3">
            <w:pPr>
              <w:pStyle w:val="NormalLeft"/>
              <w:rPr>
                <w:lang w:val="en-GB"/>
              </w:rPr>
            </w:pPr>
            <w:r w:rsidRPr="00FF353C">
              <w:rPr>
                <w:lang w:val="en-GB"/>
              </w:rPr>
              <w:t>The option chosen needs to be used consistently over the reporting periods, unless the distribution of claims changes significantly.</w:t>
            </w:r>
          </w:p>
          <w:p w14:paraId="282FD982" w14:textId="77777777" w:rsidR="00E6364D" w:rsidRPr="00FF353C" w:rsidRDefault="00E6364D" w:rsidP="00485DF3">
            <w:pPr>
              <w:pStyle w:val="NormalLeft"/>
              <w:rPr>
                <w:lang w:val="en-GB"/>
              </w:rPr>
            </w:pPr>
            <w:r w:rsidRPr="00FF353C">
              <w:rPr>
                <w:lang w:val="en-GB"/>
              </w:rPr>
              <w:t>For different reporting currencies National Supervisory Authorities need to define the equivalent options for the amounts to be used in the 20 brackets.</w:t>
            </w:r>
          </w:p>
        </w:tc>
      </w:tr>
      <w:tr w:rsidR="00E6364D" w:rsidRPr="00FF353C" w14:paraId="25518D0B" w14:textId="77777777" w:rsidTr="00485DF3">
        <w:tc>
          <w:tcPr>
            <w:tcW w:w="1950" w:type="dxa"/>
            <w:tcBorders>
              <w:top w:val="single" w:sz="2" w:space="0" w:color="auto"/>
              <w:left w:val="single" w:sz="2" w:space="0" w:color="auto"/>
              <w:bottom w:val="single" w:sz="2" w:space="0" w:color="auto"/>
              <w:right w:val="single" w:sz="2" w:space="0" w:color="auto"/>
            </w:tcBorders>
          </w:tcPr>
          <w:p w14:paraId="07EDF9FA" w14:textId="77777777" w:rsidR="00E6364D" w:rsidRPr="00FF353C" w:rsidRDefault="00E6364D" w:rsidP="00485DF3">
            <w:pPr>
              <w:pStyle w:val="NormalLeft"/>
              <w:rPr>
                <w:lang w:val="en-GB"/>
              </w:rPr>
            </w:pPr>
            <w:r w:rsidRPr="00FF353C">
              <w:rPr>
                <w:lang w:val="en-GB"/>
              </w:rPr>
              <w:lastRenderedPageBreak/>
              <w:t>C0040/R0010 to R0200</w:t>
            </w:r>
          </w:p>
        </w:tc>
        <w:tc>
          <w:tcPr>
            <w:tcW w:w="1300" w:type="dxa"/>
            <w:tcBorders>
              <w:top w:val="single" w:sz="2" w:space="0" w:color="auto"/>
              <w:left w:val="single" w:sz="2" w:space="0" w:color="auto"/>
              <w:bottom w:val="single" w:sz="2" w:space="0" w:color="auto"/>
              <w:right w:val="single" w:sz="2" w:space="0" w:color="auto"/>
            </w:tcBorders>
          </w:tcPr>
          <w:p w14:paraId="4F9B934F" w14:textId="77777777" w:rsidR="00E6364D" w:rsidRPr="00FF353C" w:rsidRDefault="00E6364D" w:rsidP="00485DF3">
            <w:pPr>
              <w:pStyle w:val="NormalLeft"/>
              <w:rPr>
                <w:lang w:val="en-GB"/>
              </w:rPr>
            </w:pPr>
            <w:r w:rsidRPr="00FF353C">
              <w:rPr>
                <w:lang w:val="en-GB"/>
              </w:rPr>
              <w:t>End claims incurred</w:t>
            </w:r>
          </w:p>
        </w:tc>
        <w:tc>
          <w:tcPr>
            <w:tcW w:w="6036" w:type="dxa"/>
            <w:tcBorders>
              <w:top w:val="single" w:sz="2" w:space="0" w:color="auto"/>
              <w:left w:val="single" w:sz="2" w:space="0" w:color="auto"/>
              <w:bottom w:val="single" w:sz="2" w:space="0" w:color="auto"/>
              <w:right w:val="single" w:sz="2" w:space="0" w:color="auto"/>
            </w:tcBorders>
          </w:tcPr>
          <w:p w14:paraId="1E6F0CFA" w14:textId="77777777" w:rsidR="00E6364D" w:rsidRPr="00FF353C" w:rsidRDefault="00E6364D" w:rsidP="00485DF3">
            <w:pPr>
              <w:pStyle w:val="NormalLeft"/>
              <w:rPr>
                <w:lang w:val="en-GB"/>
              </w:rPr>
            </w:pPr>
            <w:r w:rsidRPr="00FF353C">
              <w:rPr>
                <w:lang w:val="en-GB"/>
              </w:rPr>
              <w:t>End amount of the interval of the corresponding bracket.</w:t>
            </w:r>
          </w:p>
        </w:tc>
      </w:tr>
      <w:tr w:rsidR="00E6364D" w:rsidRPr="00FF353C" w14:paraId="48F73DF4" w14:textId="77777777" w:rsidTr="00485DF3">
        <w:tc>
          <w:tcPr>
            <w:tcW w:w="1950" w:type="dxa"/>
            <w:tcBorders>
              <w:top w:val="single" w:sz="2" w:space="0" w:color="auto"/>
              <w:left w:val="single" w:sz="2" w:space="0" w:color="auto"/>
              <w:bottom w:val="single" w:sz="2" w:space="0" w:color="auto"/>
              <w:right w:val="single" w:sz="2" w:space="0" w:color="auto"/>
            </w:tcBorders>
          </w:tcPr>
          <w:p w14:paraId="449C97A4" w14:textId="77777777" w:rsidR="00E6364D" w:rsidRPr="001713BD" w:rsidRDefault="00E6364D" w:rsidP="00485DF3">
            <w:pPr>
              <w:pStyle w:val="NormalLeft"/>
              <w:rPr>
                <w:lang w:val="pt-PT"/>
              </w:rPr>
            </w:pPr>
            <w:r w:rsidRPr="001713BD">
              <w:rPr>
                <w:lang w:val="pt-PT"/>
              </w:rPr>
              <w:t>C0050, C0070, C0090, C0110, C0130, C0150, C0170, C0190, C0210, C0230, C0250, C0270, C0290, C0310, C0330/R0010 to R0210</w:t>
            </w:r>
          </w:p>
        </w:tc>
        <w:tc>
          <w:tcPr>
            <w:tcW w:w="1300" w:type="dxa"/>
            <w:tcBorders>
              <w:top w:val="single" w:sz="2" w:space="0" w:color="auto"/>
              <w:left w:val="single" w:sz="2" w:space="0" w:color="auto"/>
              <w:bottom w:val="single" w:sz="2" w:space="0" w:color="auto"/>
              <w:right w:val="single" w:sz="2" w:space="0" w:color="auto"/>
            </w:tcBorders>
          </w:tcPr>
          <w:p w14:paraId="467254B5" w14:textId="77777777" w:rsidR="00E6364D" w:rsidRPr="00FF353C" w:rsidRDefault="00E6364D" w:rsidP="00485DF3">
            <w:pPr>
              <w:pStyle w:val="NormalLeft"/>
              <w:rPr>
                <w:lang w:val="en-GB"/>
              </w:rPr>
            </w:pPr>
            <w:r w:rsidRPr="00FF353C">
              <w:rPr>
                <w:lang w:val="en-GB"/>
              </w:rPr>
              <w:t>Number of claims AY/UWY year N:N–14</w:t>
            </w:r>
          </w:p>
        </w:tc>
        <w:tc>
          <w:tcPr>
            <w:tcW w:w="6036" w:type="dxa"/>
            <w:tcBorders>
              <w:top w:val="single" w:sz="2" w:space="0" w:color="auto"/>
              <w:left w:val="single" w:sz="2" w:space="0" w:color="auto"/>
              <w:bottom w:val="single" w:sz="2" w:space="0" w:color="auto"/>
              <w:right w:val="single" w:sz="2" w:space="0" w:color="auto"/>
            </w:tcBorders>
          </w:tcPr>
          <w:p w14:paraId="2B286D56" w14:textId="5229C1D8" w:rsidR="00E6364D" w:rsidRPr="00FF353C" w:rsidRDefault="00E6364D" w:rsidP="00147B42">
            <w:pPr>
              <w:pStyle w:val="NormalLeft"/>
              <w:rPr>
                <w:lang w:val="en-GB"/>
              </w:rPr>
            </w:pPr>
            <w:r w:rsidRPr="00FF353C">
              <w:rPr>
                <w:lang w:val="en-GB"/>
              </w:rPr>
              <w:t>The number of claims attributed to each of the accident/underwriting years N to N–14, whose accumulated claims incurred at the end of the reporting year falls within the start amount and end amount of the applicable bracket. The number of claims is the sum of the accumulated number of open claims at the end of the period plus the accumulated number of closed claims ended with payments.</w:t>
            </w:r>
          </w:p>
        </w:tc>
      </w:tr>
      <w:tr w:rsidR="00E6364D" w:rsidRPr="00FF353C" w14:paraId="66BACE8F" w14:textId="77777777" w:rsidTr="00485DF3">
        <w:tc>
          <w:tcPr>
            <w:tcW w:w="1950" w:type="dxa"/>
            <w:tcBorders>
              <w:top w:val="single" w:sz="2" w:space="0" w:color="auto"/>
              <w:left w:val="single" w:sz="2" w:space="0" w:color="auto"/>
              <w:bottom w:val="single" w:sz="2" w:space="0" w:color="auto"/>
              <w:right w:val="single" w:sz="2" w:space="0" w:color="auto"/>
            </w:tcBorders>
          </w:tcPr>
          <w:p w14:paraId="50109EF1" w14:textId="77777777" w:rsidR="00E6364D" w:rsidRPr="001713BD" w:rsidRDefault="00E6364D" w:rsidP="00485DF3">
            <w:pPr>
              <w:pStyle w:val="NormalLeft"/>
              <w:rPr>
                <w:lang w:val="pt-PT"/>
              </w:rPr>
            </w:pPr>
            <w:r w:rsidRPr="001713BD">
              <w:rPr>
                <w:lang w:val="pt-PT"/>
              </w:rPr>
              <w:t>C0060, C0080, C0100, C0120, C0140, C0160, C0180, C0200, C0220, C0240, C0260, C0280, C0300, C0320, C0340/R0010 to R0210</w:t>
            </w:r>
          </w:p>
        </w:tc>
        <w:tc>
          <w:tcPr>
            <w:tcW w:w="1300" w:type="dxa"/>
            <w:tcBorders>
              <w:top w:val="single" w:sz="2" w:space="0" w:color="auto"/>
              <w:left w:val="single" w:sz="2" w:space="0" w:color="auto"/>
              <w:bottom w:val="single" w:sz="2" w:space="0" w:color="auto"/>
              <w:right w:val="single" w:sz="2" w:space="0" w:color="auto"/>
            </w:tcBorders>
          </w:tcPr>
          <w:p w14:paraId="28AE7392" w14:textId="77777777" w:rsidR="00E6364D" w:rsidRPr="00FF353C" w:rsidRDefault="00E6364D" w:rsidP="00485DF3">
            <w:pPr>
              <w:pStyle w:val="NormalLeft"/>
              <w:rPr>
                <w:lang w:val="en-GB"/>
              </w:rPr>
            </w:pPr>
            <w:r w:rsidRPr="00FF353C">
              <w:rPr>
                <w:lang w:val="en-GB"/>
              </w:rPr>
              <w:t>Total claims incurred AY/UWY year N:N–14</w:t>
            </w:r>
          </w:p>
        </w:tc>
        <w:tc>
          <w:tcPr>
            <w:tcW w:w="6036" w:type="dxa"/>
            <w:tcBorders>
              <w:top w:val="single" w:sz="2" w:space="0" w:color="auto"/>
              <w:left w:val="single" w:sz="2" w:space="0" w:color="auto"/>
              <w:bottom w:val="single" w:sz="2" w:space="0" w:color="auto"/>
              <w:right w:val="single" w:sz="2" w:space="0" w:color="auto"/>
            </w:tcBorders>
          </w:tcPr>
          <w:p w14:paraId="479470B8" w14:textId="5A07F9D4" w:rsidR="00E6364D" w:rsidRPr="00FF353C" w:rsidRDefault="00E6364D" w:rsidP="00485DF3">
            <w:pPr>
              <w:pStyle w:val="NormalLeft"/>
              <w:rPr>
                <w:lang w:val="en-GB"/>
              </w:rPr>
            </w:pPr>
            <w:r w:rsidRPr="00FF353C">
              <w:rPr>
                <w:lang w:val="en-GB"/>
              </w:rPr>
              <w:t>The accumulated and aggregated amount of claims incurred of all individual claims, attributed to each of the accident/underwriting years N to N–14, whose accumulated claims incurred at the end of the reporting year falls within the start amount and end amount of the applicable bracket. </w:t>
            </w:r>
            <w:r w:rsidR="00147B42" w:rsidRPr="00FF353C">
              <w:rPr>
                <w:lang w:val="en-GB"/>
              </w:rPr>
              <w:t xml:space="preserve"> </w:t>
            </w:r>
          </w:p>
          <w:p w14:paraId="24B52407" w14:textId="77777777" w:rsidR="00E6364D" w:rsidRPr="00FF353C" w:rsidRDefault="00E6364D" w:rsidP="00485DF3">
            <w:pPr>
              <w:pStyle w:val="NormalLeft"/>
              <w:rPr>
                <w:lang w:val="en-GB"/>
              </w:rPr>
            </w:pPr>
            <w:r w:rsidRPr="00FF353C">
              <w:rPr>
                <w:lang w:val="en-GB"/>
              </w:rPr>
              <w:t>For smaller claims, estimations (e.g. default amount) are allowed as long as it is in line with the amounts considered in run–off triangles reported in Non–life Insurance Claims Information (template S.19.01).</w:t>
            </w:r>
          </w:p>
          <w:p w14:paraId="5433EA92" w14:textId="6705236F" w:rsidR="00E6364D" w:rsidRPr="00FF353C" w:rsidRDefault="00E6364D" w:rsidP="00147B42">
            <w:pPr>
              <w:pStyle w:val="NormalLeft"/>
              <w:rPr>
                <w:lang w:val="en-GB"/>
              </w:rPr>
            </w:pPr>
            <w:r w:rsidRPr="00FF353C">
              <w:rPr>
                <w:lang w:val="en-GB"/>
              </w:rPr>
              <w:t xml:space="preserve">Accumulated claims incurred means the sum of gross claims paid and gross reported but not settled claims (RBNS) on a </w:t>
            </w:r>
            <w:del w:id="2538" w:author="Author">
              <w:r w:rsidRPr="00FF353C" w:rsidDel="0061766F">
                <w:rPr>
                  <w:lang w:val="en-GB"/>
                </w:rPr>
                <w:delText>case by case</w:delText>
              </w:r>
            </w:del>
            <w:ins w:id="2539" w:author="Author">
              <w:r w:rsidR="0061766F" w:rsidRPr="00FF353C">
                <w:rPr>
                  <w:lang w:val="en-GB"/>
                </w:rPr>
                <w:t>case-by-case</w:t>
              </w:r>
            </w:ins>
            <w:r w:rsidRPr="00FF353C">
              <w:rPr>
                <w:lang w:val="en-GB"/>
              </w:rPr>
              <w:t xml:space="preserve"> basis for each and every single claim, open and closed, which belongs to a specific accident year/underwriting year (AY/UWY). </w:t>
            </w:r>
            <w:r w:rsidR="00147B42" w:rsidRPr="00FF353C">
              <w:rPr>
                <w:lang w:val="en-GB"/>
              </w:rPr>
              <w:t xml:space="preserve"> </w:t>
            </w:r>
          </w:p>
        </w:tc>
      </w:tr>
      <w:tr w:rsidR="00E6364D" w:rsidRPr="00FF353C" w14:paraId="61AD9478" w14:textId="77777777" w:rsidTr="00485DF3">
        <w:tc>
          <w:tcPr>
            <w:tcW w:w="1950" w:type="dxa"/>
            <w:tcBorders>
              <w:top w:val="single" w:sz="2" w:space="0" w:color="auto"/>
              <w:left w:val="single" w:sz="2" w:space="0" w:color="auto"/>
              <w:bottom w:val="single" w:sz="2" w:space="0" w:color="auto"/>
              <w:right w:val="single" w:sz="2" w:space="0" w:color="auto"/>
            </w:tcBorders>
          </w:tcPr>
          <w:p w14:paraId="279336E4" w14:textId="77777777" w:rsidR="00E6364D" w:rsidRPr="001713BD" w:rsidRDefault="00E6364D" w:rsidP="00485DF3">
            <w:pPr>
              <w:pStyle w:val="NormalLeft"/>
              <w:rPr>
                <w:lang w:val="pt-PT"/>
              </w:rPr>
            </w:pPr>
            <w:r w:rsidRPr="001713BD">
              <w:rPr>
                <w:lang w:val="pt-PT"/>
              </w:rPr>
              <w:t>C0050, C0070, C0090, C0110, C0130, C0150, C0170, C0190, C0210, C0230, C0250, C0270, C0290, C0310, C0330/R0300</w:t>
            </w:r>
          </w:p>
        </w:tc>
        <w:tc>
          <w:tcPr>
            <w:tcW w:w="1300" w:type="dxa"/>
            <w:tcBorders>
              <w:top w:val="single" w:sz="2" w:space="0" w:color="auto"/>
              <w:left w:val="single" w:sz="2" w:space="0" w:color="auto"/>
              <w:bottom w:val="single" w:sz="2" w:space="0" w:color="auto"/>
              <w:right w:val="single" w:sz="2" w:space="0" w:color="auto"/>
            </w:tcBorders>
          </w:tcPr>
          <w:p w14:paraId="55AD94BB" w14:textId="77777777" w:rsidR="00E6364D" w:rsidRPr="00FF353C" w:rsidRDefault="00E6364D" w:rsidP="00485DF3">
            <w:pPr>
              <w:pStyle w:val="NormalLeft"/>
              <w:rPr>
                <w:lang w:val="en-GB"/>
              </w:rPr>
            </w:pPr>
            <w:r w:rsidRPr="00FF353C">
              <w:rPr>
                <w:lang w:val="en-GB"/>
              </w:rPr>
              <w:t>Number of claims AY/UWY year N:N–14 — Total</w:t>
            </w:r>
          </w:p>
        </w:tc>
        <w:tc>
          <w:tcPr>
            <w:tcW w:w="6036" w:type="dxa"/>
            <w:tcBorders>
              <w:top w:val="single" w:sz="2" w:space="0" w:color="auto"/>
              <w:left w:val="single" w:sz="2" w:space="0" w:color="auto"/>
              <w:bottom w:val="single" w:sz="2" w:space="0" w:color="auto"/>
              <w:right w:val="single" w:sz="2" w:space="0" w:color="auto"/>
            </w:tcBorders>
          </w:tcPr>
          <w:p w14:paraId="7F2FA3D8" w14:textId="77777777" w:rsidR="00E6364D" w:rsidRPr="00FF353C" w:rsidRDefault="00E6364D" w:rsidP="00485DF3">
            <w:pPr>
              <w:pStyle w:val="NormalLeft"/>
              <w:rPr>
                <w:lang w:val="en-GB"/>
              </w:rPr>
            </w:pPr>
            <w:r w:rsidRPr="00FF353C">
              <w:rPr>
                <w:lang w:val="en-GB"/>
              </w:rPr>
              <w:t>Total of the accumulated and aggregated number of claims for all brackets for each of the years N to N–14.</w:t>
            </w:r>
          </w:p>
        </w:tc>
      </w:tr>
      <w:tr w:rsidR="00E6364D" w:rsidRPr="00FF353C" w14:paraId="7B028E6A" w14:textId="77777777" w:rsidTr="00485DF3">
        <w:tc>
          <w:tcPr>
            <w:tcW w:w="1950" w:type="dxa"/>
            <w:tcBorders>
              <w:top w:val="single" w:sz="2" w:space="0" w:color="auto"/>
              <w:left w:val="single" w:sz="2" w:space="0" w:color="auto"/>
              <w:bottom w:val="single" w:sz="2" w:space="0" w:color="auto"/>
              <w:right w:val="single" w:sz="2" w:space="0" w:color="auto"/>
            </w:tcBorders>
          </w:tcPr>
          <w:p w14:paraId="5B25BB4D" w14:textId="77777777" w:rsidR="00E6364D" w:rsidRPr="001713BD" w:rsidRDefault="00E6364D" w:rsidP="00485DF3">
            <w:pPr>
              <w:pStyle w:val="NormalLeft"/>
              <w:rPr>
                <w:lang w:val="pt-PT"/>
              </w:rPr>
            </w:pPr>
            <w:r w:rsidRPr="001713BD">
              <w:rPr>
                <w:lang w:val="pt-PT"/>
              </w:rPr>
              <w:t xml:space="preserve">C0060, C0080, C0100, C0120, </w:t>
            </w:r>
            <w:r w:rsidRPr="001713BD">
              <w:rPr>
                <w:lang w:val="pt-PT"/>
              </w:rPr>
              <w:lastRenderedPageBreak/>
              <w:t>C0140, C0160, C0180, C0200, C0220, C0240, C0260, C0280, C0300, C0320, C0340/R0300</w:t>
            </w:r>
          </w:p>
        </w:tc>
        <w:tc>
          <w:tcPr>
            <w:tcW w:w="1300" w:type="dxa"/>
            <w:tcBorders>
              <w:top w:val="single" w:sz="2" w:space="0" w:color="auto"/>
              <w:left w:val="single" w:sz="2" w:space="0" w:color="auto"/>
              <w:bottom w:val="single" w:sz="2" w:space="0" w:color="auto"/>
              <w:right w:val="single" w:sz="2" w:space="0" w:color="auto"/>
            </w:tcBorders>
          </w:tcPr>
          <w:p w14:paraId="518F4E8A" w14:textId="77777777" w:rsidR="00E6364D" w:rsidRPr="00FF353C" w:rsidRDefault="00E6364D" w:rsidP="00485DF3">
            <w:pPr>
              <w:pStyle w:val="NormalLeft"/>
              <w:rPr>
                <w:lang w:val="en-GB"/>
              </w:rPr>
            </w:pPr>
            <w:r w:rsidRPr="00FF353C">
              <w:rPr>
                <w:lang w:val="en-GB"/>
              </w:rPr>
              <w:lastRenderedPageBreak/>
              <w:t xml:space="preserve">Total claims </w:t>
            </w:r>
            <w:r w:rsidRPr="00FF353C">
              <w:rPr>
                <w:lang w:val="en-GB"/>
              </w:rPr>
              <w:lastRenderedPageBreak/>
              <w:t>incurred AY/UWY year N:N–14 — Total</w:t>
            </w:r>
          </w:p>
        </w:tc>
        <w:tc>
          <w:tcPr>
            <w:tcW w:w="6036" w:type="dxa"/>
            <w:tcBorders>
              <w:top w:val="single" w:sz="2" w:space="0" w:color="auto"/>
              <w:left w:val="single" w:sz="2" w:space="0" w:color="auto"/>
              <w:bottom w:val="single" w:sz="2" w:space="0" w:color="auto"/>
              <w:right w:val="single" w:sz="2" w:space="0" w:color="auto"/>
            </w:tcBorders>
          </w:tcPr>
          <w:p w14:paraId="01C4EE9C" w14:textId="77777777" w:rsidR="00E6364D" w:rsidRPr="00FF353C" w:rsidRDefault="00E6364D" w:rsidP="00485DF3">
            <w:pPr>
              <w:pStyle w:val="NormalLeft"/>
              <w:rPr>
                <w:lang w:val="en-GB"/>
              </w:rPr>
            </w:pPr>
            <w:r w:rsidRPr="00FF353C">
              <w:rPr>
                <w:lang w:val="en-GB"/>
              </w:rPr>
              <w:lastRenderedPageBreak/>
              <w:t>Total of the accumulated and aggregated claims incurred for all brackets for each of the years N to N–14.</w:t>
            </w:r>
          </w:p>
        </w:tc>
      </w:tr>
    </w:tbl>
    <w:p w14:paraId="2C1E7E1C" w14:textId="77777777" w:rsidR="00E6364D" w:rsidRPr="00FF353C" w:rsidRDefault="00E6364D" w:rsidP="00E6364D">
      <w:pPr>
        <w:rPr>
          <w:lang w:val="en-GB"/>
        </w:rPr>
      </w:pPr>
    </w:p>
    <w:p w14:paraId="28D8BD7B" w14:textId="77777777" w:rsidR="00E6364D" w:rsidRPr="00FF353C" w:rsidRDefault="00E6364D" w:rsidP="00E6364D">
      <w:pPr>
        <w:pStyle w:val="ManualHeading2"/>
        <w:numPr>
          <w:ilvl w:val="0"/>
          <w:numId w:val="0"/>
        </w:numPr>
        <w:ind w:left="851" w:hanging="851"/>
        <w:rPr>
          <w:lang w:val="en-GB"/>
        </w:rPr>
      </w:pPr>
      <w:r w:rsidRPr="00FF353C">
        <w:rPr>
          <w:i/>
          <w:lang w:val="en-GB"/>
        </w:rPr>
        <w:t>S.21.02 — Underwriting risks non–life</w:t>
      </w:r>
    </w:p>
    <w:p w14:paraId="1DE9F233" w14:textId="77777777" w:rsidR="00E6364D" w:rsidRPr="00FF353C" w:rsidRDefault="00E6364D" w:rsidP="00E6364D">
      <w:pPr>
        <w:rPr>
          <w:lang w:val="en-GB"/>
        </w:rPr>
      </w:pPr>
      <w:r w:rsidRPr="00FF353C">
        <w:rPr>
          <w:i/>
          <w:lang w:val="en-GB"/>
        </w:rPr>
        <w:t>General comments:</w:t>
      </w:r>
    </w:p>
    <w:p w14:paraId="32FD5230" w14:textId="6CFFAAAB" w:rsidR="00E6364D" w:rsidRPr="00FF353C" w:rsidRDefault="00E6364D" w:rsidP="00E6364D">
      <w:pPr>
        <w:rPr>
          <w:lang w:val="en-GB"/>
        </w:rPr>
      </w:pPr>
      <w:r w:rsidRPr="00FF353C">
        <w:rPr>
          <w:lang w:val="en-GB"/>
        </w:rPr>
        <w:t>This section relates to annual submission of information for individual undertakings.</w:t>
      </w:r>
    </w:p>
    <w:p w14:paraId="3B46D61A" w14:textId="77777777" w:rsidR="00E6364D" w:rsidRPr="00FF353C" w:rsidRDefault="00E6364D" w:rsidP="00E6364D">
      <w:pPr>
        <w:rPr>
          <w:lang w:val="en-GB"/>
        </w:rPr>
      </w:pPr>
      <w:r w:rsidRPr="00FF353C">
        <w:rPr>
          <w:lang w:val="en-GB"/>
        </w:rPr>
        <w:t>Template shall be filled in relation to non–life business (including Non–SLT Health) only for direct business.</w:t>
      </w:r>
    </w:p>
    <w:p w14:paraId="2790750B" w14:textId="77777777" w:rsidR="00E6364D" w:rsidRPr="00FF353C" w:rsidRDefault="00E6364D" w:rsidP="00E6364D">
      <w:pPr>
        <w:rPr>
          <w:lang w:val="en-GB"/>
        </w:rPr>
      </w:pPr>
      <w:r w:rsidRPr="00FF353C">
        <w:rPr>
          <w:lang w:val="en-GB"/>
        </w:rPr>
        <w:t>In this template the 20 biggest single underwriting risks, based on net retention, across all lines of business, as defined in Annex I to Delegated Regulation (EU) 2015/35, shall be reported. If the 2 biggest single underwriting risks for any of the lines of business, as defined in Annex I to Delegated Regulation (EU) 2015/35 are not covered through the above methodology, then they shall be reported in addition. In case a single underwriting risk of a specific line of business forms part of the top 20, the same risk of the affected line of business must only be filled in once.</w:t>
      </w:r>
    </w:p>
    <w:p w14:paraId="6BE6F96A" w14:textId="77777777" w:rsidR="00E6364D" w:rsidRPr="00FF353C" w:rsidRDefault="00E6364D" w:rsidP="00E6364D">
      <w:pPr>
        <w:rPr>
          <w:lang w:val="en-GB"/>
        </w:rPr>
      </w:pPr>
      <w:r w:rsidRPr="00FF353C">
        <w:rPr>
          <w:lang w:val="en-GB"/>
        </w:rPr>
        <w:t>Net retention of the single 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 policy with the highest Sum insured shall be used as a second criteria. In case the Sum insured is also the same and the most appropriate risk considering the risk profile of the undertaking must be used as the ultimate criteria.</w:t>
      </w:r>
    </w:p>
    <w:tbl>
      <w:tblPr>
        <w:tblW w:w="0" w:type="auto"/>
        <w:tblLayout w:type="fixed"/>
        <w:tblLook w:val="0000" w:firstRow="0" w:lastRow="0" w:firstColumn="0" w:lastColumn="0" w:noHBand="0" w:noVBand="0"/>
      </w:tblPr>
      <w:tblGrid>
        <w:gridCol w:w="1021"/>
        <w:gridCol w:w="1672"/>
        <w:gridCol w:w="6593"/>
      </w:tblGrid>
      <w:tr w:rsidR="00E6364D" w:rsidRPr="00FF353C" w14:paraId="1D1537C5" w14:textId="77777777" w:rsidTr="00485DF3">
        <w:tc>
          <w:tcPr>
            <w:tcW w:w="1021" w:type="dxa"/>
            <w:tcBorders>
              <w:top w:val="single" w:sz="2" w:space="0" w:color="auto"/>
              <w:left w:val="single" w:sz="2" w:space="0" w:color="auto"/>
              <w:bottom w:val="single" w:sz="2" w:space="0" w:color="auto"/>
              <w:right w:val="single" w:sz="2" w:space="0" w:color="auto"/>
            </w:tcBorders>
          </w:tcPr>
          <w:p w14:paraId="16FB5038" w14:textId="77777777" w:rsidR="00E6364D" w:rsidRPr="00FF353C" w:rsidRDefault="00E6364D" w:rsidP="00485DF3">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42413FCC" w14:textId="77777777" w:rsidR="00E6364D" w:rsidRPr="00FF353C" w:rsidRDefault="00E6364D" w:rsidP="00485DF3">
            <w:pPr>
              <w:pStyle w:val="NormalCentered"/>
              <w:rPr>
                <w:lang w:val="en-GB"/>
              </w:rPr>
            </w:pPr>
            <w:r w:rsidRPr="00FF353C">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5C394B93" w14:textId="77777777" w:rsidR="00E6364D" w:rsidRPr="00FF353C" w:rsidRDefault="00E6364D" w:rsidP="00485DF3">
            <w:pPr>
              <w:pStyle w:val="NormalCentered"/>
              <w:rPr>
                <w:lang w:val="en-GB"/>
              </w:rPr>
            </w:pPr>
            <w:r w:rsidRPr="00FF353C">
              <w:rPr>
                <w:lang w:val="en-GB"/>
              </w:rPr>
              <w:t>INSTRUCTIONS</w:t>
            </w:r>
          </w:p>
        </w:tc>
      </w:tr>
      <w:tr w:rsidR="00E6364D" w:rsidRPr="00FF353C" w14:paraId="7694BD2D" w14:textId="77777777" w:rsidTr="00485DF3">
        <w:tc>
          <w:tcPr>
            <w:tcW w:w="1021" w:type="dxa"/>
            <w:tcBorders>
              <w:top w:val="single" w:sz="2" w:space="0" w:color="auto"/>
              <w:left w:val="single" w:sz="2" w:space="0" w:color="auto"/>
              <w:bottom w:val="single" w:sz="2" w:space="0" w:color="auto"/>
              <w:right w:val="single" w:sz="2" w:space="0" w:color="auto"/>
            </w:tcBorders>
          </w:tcPr>
          <w:p w14:paraId="52095396" w14:textId="77777777" w:rsidR="00E6364D" w:rsidRPr="00FF353C" w:rsidRDefault="00E6364D" w:rsidP="00485DF3">
            <w:pPr>
              <w:pStyle w:val="NormalLeft"/>
              <w:rPr>
                <w:lang w:val="en-GB"/>
              </w:rPr>
            </w:pPr>
            <w:r w:rsidRPr="00FF353C">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4AD88539" w14:textId="77777777" w:rsidR="00E6364D" w:rsidRPr="00FF353C" w:rsidRDefault="00E6364D" w:rsidP="00485DF3">
            <w:pPr>
              <w:pStyle w:val="NormalLeft"/>
              <w:rPr>
                <w:lang w:val="en-GB"/>
              </w:rPr>
            </w:pPr>
            <w:r w:rsidRPr="00FF353C">
              <w:rPr>
                <w:lang w:val="en-GB"/>
              </w:rPr>
              <w:t>Risk identification code</w:t>
            </w:r>
          </w:p>
        </w:tc>
        <w:tc>
          <w:tcPr>
            <w:tcW w:w="6593" w:type="dxa"/>
            <w:tcBorders>
              <w:top w:val="single" w:sz="2" w:space="0" w:color="auto"/>
              <w:left w:val="single" w:sz="2" w:space="0" w:color="auto"/>
              <w:bottom w:val="single" w:sz="2" w:space="0" w:color="auto"/>
              <w:right w:val="single" w:sz="2" w:space="0" w:color="auto"/>
            </w:tcBorders>
          </w:tcPr>
          <w:p w14:paraId="6F7BAC7A" w14:textId="77777777" w:rsidR="00E6364D" w:rsidRPr="00FF353C" w:rsidRDefault="00E6364D" w:rsidP="00485DF3">
            <w:pPr>
              <w:pStyle w:val="NormalLeft"/>
              <w:rPr>
                <w:lang w:val="en-GB"/>
              </w:rPr>
            </w:pPr>
            <w:r w:rsidRPr="00FF353C">
              <w:rPr>
                <w:lang w:val="en-GB"/>
              </w:rPr>
              <w:t>The code is a unique identifying number assigned by the undertaking that identifies the risk and shall remain unchanged for subsequent annual reports.</w:t>
            </w:r>
          </w:p>
        </w:tc>
      </w:tr>
      <w:tr w:rsidR="00E6364D" w:rsidRPr="00FF353C" w14:paraId="5143D7CD" w14:textId="77777777" w:rsidTr="00485DF3">
        <w:tc>
          <w:tcPr>
            <w:tcW w:w="1021" w:type="dxa"/>
            <w:tcBorders>
              <w:top w:val="single" w:sz="2" w:space="0" w:color="auto"/>
              <w:left w:val="single" w:sz="2" w:space="0" w:color="auto"/>
              <w:bottom w:val="single" w:sz="2" w:space="0" w:color="auto"/>
              <w:right w:val="single" w:sz="2" w:space="0" w:color="auto"/>
            </w:tcBorders>
          </w:tcPr>
          <w:p w14:paraId="432A671A" w14:textId="77777777" w:rsidR="00E6364D" w:rsidRPr="00FF353C" w:rsidRDefault="00E6364D" w:rsidP="00485DF3">
            <w:pPr>
              <w:pStyle w:val="NormalLeft"/>
              <w:rPr>
                <w:lang w:val="en-GB"/>
              </w:rPr>
            </w:pPr>
            <w:r w:rsidRPr="00FF353C">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4CC21EBF" w14:textId="77777777" w:rsidR="00E6364D" w:rsidRPr="00FF353C" w:rsidRDefault="00E6364D" w:rsidP="00485DF3">
            <w:pPr>
              <w:pStyle w:val="NormalLeft"/>
              <w:rPr>
                <w:lang w:val="en-GB"/>
              </w:rPr>
            </w:pPr>
            <w:r w:rsidRPr="00FF353C">
              <w:rPr>
                <w:lang w:val="en-GB"/>
              </w:rPr>
              <w:t>Identification of the company/person to which the risk relates</w:t>
            </w:r>
          </w:p>
        </w:tc>
        <w:tc>
          <w:tcPr>
            <w:tcW w:w="6593" w:type="dxa"/>
            <w:tcBorders>
              <w:top w:val="single" w:sz="2" w:space="0" w:color="auto"/>
              <w:left w:val="single" w:sz="2" w:space="0" w:color="auto"/>
              <w:bottom w:val="single" w:sz="2" w:space="0" w:color="auto"/>
              <w:right w:val="single" w:sz="2" w:space="0" w:color="auto"/>
            </w:tcBorders>
          </w:tcPr>
          <w:p w14:paraId="4E22581B" w14:textId="77777777" w:rsidR="00E6364D" w:rsidRPr="00FF353C" w:rsidRDefault="00E6364D" w:rsidP="00485DF3">
            <w:pPr>
              <w:pStyle w:val="NormalLeft"/>
              <w:rPr>
                <w:lang w:val="en-GB"/>
              </w:rPr>
            </w:pPr>
            <w:r w:rsidRPr="00FF353C">
              <w:rPr>
                <w:lang w:val="en-GB"/>
              </w:rPr>
              <w:t>If the risk relates to a company identify the name of the company to whom the risk relates.</w:t>
            </w:r>
          </w:p>
          <w:p w14:paraId="169AF208" w14:textId="77777777" w:rsidR="00E6364D" w:rsidRPr="00FF353C" w:rsidRDefault="00E6364D" w:rsidP="00485DF3">
            <w:pPr>
              <w:pStyle w:val="NormalLeft"/>
              <w:rPr>
                <w:lang w:val="en-GB"/>
              </w:rPr>
            </w:pPr>
            <w:r w:rsidRPr="00FF353C">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E6364D" w:rsidRPr="00FF353C" w14:paraId="3EFC263D" w14:textId="77777777" w:rsidTr="00485DF3">
        <w:tc>
          <w:tcPr>
            <w:tcW w:w="1021" w:type="dxa"/>
            <w:tcBorders>
              <w:top w:val="single" w:sz="2" w:space="0" w:color="auto"/>
              <w:left w:val="single" w:sz="2" w:space="0" w:color="auto"/>
              <w:bottom w:val="single" w:sz="2" w:space="0" w:color="auto"/>
              <w:right w:val="single" w:sz="2" w:space="0" w:color="auto"/>
            </w:tcBorders>
          </w:tcPr>
          <w:p w14:paraId="32BAA479" w14:textId="77777777" w:rsidR="00E6364D" w:rsidRPr="00FF353C" w:rsidRDefault="00E6364D" w:rsidP="00485DF3">
            <w:pPr>
              <w:pStyle w:val="NormalLeft"/>
              <w:rPr>
                <w:lang w:val="en-GB"/>
              </w:rPr>
            </w:pPr>
            <w:r w:rsidRPr="00FF353C">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3D4476FF" w14:textId="77777777" w:rsidR="00E6364D" w:rsidRPr="00FF353C" w:rsidRDefault="00E6364D" w:rsidP="00485DF3">
            <w:pPr>
              <w:pStyle w:val="NormalLeft"/>
              <w:rPr>
                <w:lang w:val="en-GB"/>
              </w:rPr>
            </w:pPr>
            <w:r w:rsidRPr="00FF353C">
              <w:rPr>
                <w:lang w:val="en-GB"/>
              </w:rPr>
              <w:t>Description risk</w:t>
            </w:r>
          </w:p>
        </w:tc>
        <w:tc>
          <w:tcPr>
            <w:tcW w:w="6593" w:type="dxa"/>
            <w:tcBorders>
              <w:top w:val="single" w:sz="2" w:space="0" w:color="auto"/>
              <w:left w:val="single" w:sz="2" w:space="0" w:color="auto"/>
              <w:bottom w:val="single" w:sz="2" w:space="0" w:color="auto"/>
              <w:right w:val="single" w:sz="2" w:space="0" w:color="auto"/>
            </w:tcBorders>
          </w:tcPr>
          <w:p w14:paraId="0695E198" w14:textId="77777777" w:rsidR="00E6364D" w:rsidRPr="00FF353C" w:rsidRDefault="00E6364D" w:rsidP="00485DF3">
            <w:pPr>
              <w:pStyle w:val="NormalLeft"/>
              <w:rPr>
                <w:lang w:val="en-GB"/>
              </w:rPr>
            </w:pPr>
            <w:r w:rsidRPr="00FF353C">
              <w:rPr>
                <w:lang w:val="en-GB"/>
              </w:rPr>
              <w:t>The description of the risk. Depending on the line of business, as defined in Annex I to Delegated Regulation (EU) 2015/35, report the type of company, building or occupation of the specific risk insured.</w:t>
            </w:r>
          </w:p>
        </w:tc>
      </w:tr>
      <w:tr w:rsidR="00E6364D" w:rsidRPr="00FF353C" w14:paraId="7E88709E" w14:textId="77777777" w:rsidTr="00485DF3">
        <w:tc>
          <w:tcPr>
            <w:tcW w:w="1021" w:type="dxa"/>
            <w:tcBorders>
              <w:top w:val="single" w:sz="2" w:space="0" w:color="auto"/>
              <w:left w:val="single" w:sz="2" w:space="0" w:color="auto"/>
              <w:bottom w:val="single" w:sz="2" w:space="0" w:color="auto"/>
              <w:right w:val="single" w:sz="2" w:space="0" w:color="auto"/>
            </w:tcBorders>
          </w:tcPr>
          <w:p w14:paraId="6A53B777" w14:textId="77777777" w:rsidR="00E6364D" w:rsidRPr="00FF353C" w:rsidRDefault="00E6364D" w:rsidP="00485DF3">
            <w:pPr>
              <w:pStyle w:val="NormalLeft"/>
              <w:rPr>
                <w:lang w:val="en-GB"/>
              </w:rPr>
            </w:pPr>
            <w:r w:rsidRPr="00FF353C">
              <w:rPr>
                <w:lang w:val="en-GB"/>
              </w:rPr>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28B2511C" w14:textId="77777777" w:rsidR="00E6364D" w:rsidRPr="00FF353C" w:rsidRDefault="00E6364D" w:rsidP="00485DF3">
            <w:pPr>
              <w:pStyle w:val="NormalLeft"/>
              <w:rPr>
                <w:lang w:val="en-GB"/>
              </w:rPr>
            </w:pPr>
            <w:r w:rsidRPr="00FF353C">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5BDE62D5" w14:textId="77777777" w:rsidR="00E6364D" w:rsidRPr="00FF353C" w:rsidRDefault="00E6364D" w:rsidP="00485DF3">
            <w:pPr>
              <w:pStyle w:val="NormalLeft"/>
              <w:rPr>
                <w:lang w:val="en-GB"/>
              </w:rPr>
            </w:pPr>
            <w:r w:rsidRPr="00FF353C">
              <w:rPr>
                <w:lang w:val="en-GB"/>
              </w:rPr>
              <w:t>Identification of the line of business, as defined in Annex I to Delegated Regulation (EU) 2015/35. The following closed list shall be used:</w:t>
            </w:r>
          </w:p>
          <w:p w14:paraId="7D82600A" w14:textId="77777777" w:rsidR="00E6364D" w:rsidRPr="00FF353C" w:rsidRDefault="00E6364D" w:rsidP="00485DF3">
            <w:pPr>
              <w:pStyle w:val="NormalLeft"/>
              <w:rPr>
                <w:lang w:val="en-GB"/>
              </w:rPr>
            </w:pPr>
            <w:r w:rsidRPr="00FF353C">
              <w:rPr>
                <w:lang w:val="en-GB"/>
              </w:rPr>
              <w:t>1 — Medical expense insurance</w:t>
            </w:r>
          </w:p>
          <w:p w14:paraId="0DAB5799" w14:textId="77777777" w:rsidR="00E6364D" w:rsidRPr="00FF353C" w:rsidRDefault="00E6364D" w:rsidP="00485DF3">
            <w:pPr>
              <w:pStyle w:val="NormalLeft"/>
              <w:rPr>
                <w:lang w:val="en-GB"/>
              </w:rPr>
            </w:pPr>
            <w:r w:rsidRPr="00FF353C">
              <w:rPr>
                <w:lang w:val="en-GB"/>
              </w:rPr>
              <w:t>2 — Income protection insurance</w:t>
            </w:r>
          </w:p>
          <w:p w14:paraId="014C34B8" w14:textId="77777777" w:rsidR="00E6364D" w:rsidRPr="00FF353C" w:rsidRDefault="00E6364D" w:rsidP="00485DF3">
            <w:pPr>
              <w:pStyle w:val="NormalLeft"/>
              <w:rPr>
                <w:lang w:val="en-GB"/>
              </w:rPr>
            </w:pPr>
            <w:r w:rsidRPr="00FF353C">
              <w:rPr>
                <w:lang w:val="en-GB"/>
              </w:rPr>
              <w:t>3 — Workers' compensation insurance</w:t>
            </w:r>
          </w:p>
          <w:p w14:paraId="638F29CB" w14:textId="77777777" w:rsidR="00E6364D" w:rsidRPr="00FF353C" w:rsidRDefault="00E6364D" w:rsidP="00485DF3">
            <w:pPr>
              <w:pStyle w:val="NormalLeft"/>
              <w:rPr>
                <w:lang w:val="en-GB"/>
              </w:rPr>
            </w:pPr>
            <w:r w:rsidRPr="00FF353C">
              <w:rPr>
                <w:lang w:val="en-GB"/>
              </w:rPr>
              <w:t>4 — Motor vehicle liability insurance</w:t>
            </w:r>
          </w:p>
          <w:p w14:paraId="06433E5F" w14:textId="77777777" w:rsidR="00E6364D" w:rsidRPr="00FF353C" w:rsidRDefault="00E6364D" w:rsidP="00485DF3">
            <w:pPr>
              <w:pStyle w:val="NormalLeft"/>
              <w:rPr>
                <w:lang w:val="en-GB"/>
              </w:rPr>
            </w:pPr>
            <w:r w:rsidRPr="00FF353C">
              <w:rPr>
                <w:lang w:val="en-GB"/>
              </w:rPr>
              <w:t>5 — Other motor insurance</w:t>
            </w:r>
          </w:p>
          <w:p w14:paraId="5CBC777C" w14:textId="77777777" w:rsidR="00E6364D" w:rsidRPr="00FF353C" w:rsidRDefault="00E6364D" w:rsidP="00485DF3">
            <w:pPr>
              <w:pStyle w:val="NormalLeft"/>
              <w:rPr>
                <w:lang w:val="en-GB"/>
              </w:rPr>
            </w:pPr>
            <w:r w:rsidRPr="00FF353C">
              <w:rPr>
                <w:lang w:val="en-GB"/>
              </w:rPr>
              <w:t>6 — Marine, aviation and transport insurance</w:t>
            </w:r>
          </w:p>
          <w:p w14:paraId="4540B9FF" w14:textId="77777777" w:rsidR="00E6364D" w:rsidRPr="00FF353C" w:rsidRDefault="00E6364D" w:rsidP="00485DF3">
            <w:pPr>
              <w:pStyle w:val="NormalLeft"/>
              <w:rPr>
                <w:lang w:val="en-GB"/>
              </w:rPr>
            </w:pPr>
            <w:r w:rsidRPr="00FF353C">
              <w:rPr>
                <w:lang w:val="en-GB"/>
              </w:rPr>
              <w:t>7 — Fire and other damage to property insurance</w:t>
            </w:r>
          </w:p>
          <w:p w14:paraId="5F2C3F54" w14:textId="77777777" w:rsidR="00E6364D" w:rsidRPr="00FF353C" w:rsidRDefault="00E6364D" w:rsidP="00485DF3">
            <w:pPr>
              <w:pStyle w:val="NormalLeft"/>
              <w:rPr>
                <w:lang w:val="en-GB"/>
              </w:rPr>
            </w:pPr>
            <w:r w:rsidRPr="00FF353C">
              <w:rPr>
                <w:lang w:val="en-GB"/>
              </w:rPr>
              <w:t>8 — General liability insurance</w:t>
            </w:r>
          </w:p>
          <w:p w14:paraId="3F867599" w14:textId="77777777" w:rsidR="00E6364D" w:rsidRPr="00FF353C" w:rsidRDefault="00E6364D" w:rsidP="00485DF3">
            <w:pPr>
              <w:pStyle w:val="NormalLeft"/>
              <w:rPr>
                <w:lang w:val="en-GB"/>
              </w:rPr>
            </w:pPr>
            <w:r w:rsidRPr="00FF353C">
              <w:rPr>
                <w:lang w:val="en-GB"/>
              </w:rPr>
              <w:t>9 — Credit and suretyship insurance</w:t>
            </w:r>
          </w:p>
          <w:p w14:paraId="245A40A1" w14:textId="77777777" w:rsidR="00E6364D" w:rsidRPr="00FF353C" w:rsidRDefault="00E6364D" w:rsidP="00485DF3">
            <w:pPr>
              <w:pStyle w:val="NormalLeft"/>
              <w:rPr>
                <w:lang w:val="en-GB"/>
              </w:rPr>
            </w:pPr>
            <w:r w:rsidRPr="00FF353C">
              <w:rPr>
                <w:lang w:val="en-GB"/>
              </w:rPr>
              <w:t>10 — Legal expenses insurance</w:t>
            </w:r>
          </w:p>
          <w:p w14:paraId="356E365B" w14:textId="77777777" w:rsidR="00E6364D" w:rsidRPr="00FF353C" w:rsidRDefault="00E6364D" w:rsidP="00485DF3">
            <w:pPr>
              <w:pStyle w:val="NormalLeft"/>
              <w:rPr>
                <w:lang w:val="en-GB"/>
              </w:rPr>
            </w:pPr>
            <w:r w:rsidRPr="00FF353C">
              <w:rPr>
                <w:lang w:val="en-GB"/>
              </w:rPr>
              <w:t>11 — Assistance</w:t>
            </w:r>
          </w:p>
          <w:p w14:paraId="6028210A" w14:textId="77777777" w:rsidR="00E6364D" w:rsidRPr="00FF353C" w:rsidRDefault="00E6364D" w:rsidP="00485DF3">
            <w:pPr>
              <w:pStyle w:val="NormalLeft"/>
              <w:rPr>
                <w:lang w:val="en-GB"/>
              </w:rPr>
            </w:pPr>
            <w:r w:rsidRPr="00FF353C">
              <w:rPr>
                <w:lang w:val="en-GB"/>
              </w:rPr>
              <w:t>12 — Miscellaneous financial loss</w:t>
            </w:r>
          </w:p>
        </w:tc>
      </w:tr>
      <w:tr w:rsidR="00E6364D" w:rsidRPr="00FF353C" w14:paraId="23999C28" w14:textId="77777777" w:rsidTr="00485DF3">
        <w:tc>
          <w:tcPr>
            <w:tcW w:w="1021" w:type="dxa"/>
            <w:tcBorders>
              <w:top w:val="single" w:sz="2" w:space="0" w:color="auto"/>
              <w:left w:val="single" w:sz="2" w:space="0" w:color="auto"/>
              <w:bottom w:val="single" w:sz="2" w:space="0" w:color="auto"/>
              <w:right w:val="single" w:sz="2" w:space="0" w:color="auto"/>
            </w:tcBorders>
          </w:tcPr>
          <w:p w14:paraId="5355647E" w14:textId="77777777" w:rsidR="00E6364D" w:rsidRPr="00FF353C" w:rsidRDefault="00E6364D" w:rsidP="00485DF3">
            <w:pPr>
              <w:pStyle w:val="NormalLeft"/>
              <w:rPr>
                <w:lang w:val="en-GB"/>
              </w:rPr>
            </w:pPr>
            <w:r w:rsidRPr="00FF353C">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0DFD22CC" w14:textId="77777777" w:rsidR="00E6364D" w:rsidRPr="00FF353C" w:rsidRDefault="00E6364D" w:rsidP="00485DF3">
            <w:pPr>
              <w:pStyle w:val="NormalLeft"/>
              <w:rPr>
                <w:lang w:val="en-GB"/>
              </w:rPr>
            </w:pPr>
            <w:r w:rsidRPr="00FF353C">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432CAA9A" w14:textId="77777777" w:rsidR="00E6364D" w:rsidRPr="00FF353C" w:rsidRDefault="00E6364D" w:rsidP="00485DF3">
            <w:pPr>
              <w:pStyle w:val="NormalLeft"/>
              <w:rPr>
                <w:lang w:val="en-GB"/>
              </w:rPr>
            </w:pPr>
            <w:r w:rsidRPr="00FF353C">
              <w:rPr>
                <w:lang w:val="en-GB"/>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E6364D" w:rsidRPr="00FF353C" w14:paraId="738A4644" w14:textId="77777777" w:rsidTr="00485DF3">
        <w:tc>
          <w:tcPr>
            <w:tcW w:w="1021" w:type="dxa"/>
            <w:tcBorders>
              <w:top w:val="single" w:sz="2" w:space="0" w:color="auto"/>
              <w:left w:val="single" w:sz="2" w:space="0" w:color="auto"/>
              <w:bottom w:val="single" w:sz="2" w:space="0" w:color="auto"/>
              <w:right w:val="single" w:sz="2" w:space="0" w:color="auto"/>
            </w:tcBorders>
          </w:tcPr>
          <w:p w14:paraId="57086593" w14:textId="77777777" w:rsidR="00E6364D" w:rsidRPr="00FF353C" w:rsidRDefault="00E6364D" w:rsidP="00485DF3">
            <w:pPr>
              <w:pStyle w:val="NormalLeft"/>
              <w:rPr>
                <w:lang w:val="en-GB"/>
              </w:rPr>
            </w:pPr>
            <w:r w:rsidRPr="00FF353C">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782D9755" w14:textId="77777777" w:rsidR="00E6364D" w:rsidRPr="00FF353C" w:rsidRDefault="00E6364D" w:rsidP="00485DF3">
            <w:pPr>
              <w:pStyle w:val="NormalLeft"/>
              <w:rPr>
                <w:lang w:val="en-GB"/>
              </w:rPr>
            </w:pPr>
            <w:r w:rsidRPr="00FF353C">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08139D68" w14:textId="77777777" w:rsidR="00E6364D" w:rsidRPr="00FF353C" w:rsidRDefault="00E6364D" w:rsidP="00485DF3">
            <w:pPr>
              <w:pStyle w:val="NormalLeft"/>
              <w:rPr>
                <w:lang w:val="en-GB"/>
              </w:rPr>
            </w:pPr>
            <w:r w:rsidRPr="00FF353C">
              <w:rPr>
                <w:lang w:val="en-GB"/>
              </w:rPr>
              <w:t>Identify the ISO 8601 (yyyy–mm–dd) code of the date of commencement of the specific cover, i.e., date when the cover took effect.</w:t>
            </w:r>
          </w:p>
        </w:tc>
      </w:tr>
      <w:tr w:rsidR="00E6364D" w:rsidRPr="00FF353C" w14:paraId="6CA03D52" w14:textId="77777777" w:rsidTr="00485DF3">
        <w:tc>
          <w:tcPr>
            <w:tcW w:w="1021" w:type="dxa"/>
            <w:tcBorders>
              <w:top w:val="single" w:sz="2" w:space="0" w:color="auto"/>
              <w:left w:val="single" w:sz="2" w:space="0" w:color="auto"/>
              <w:bottom w:val="single" w:sz="2" w:space="0" w:color="auto"/>
              <w:right w:val="single" w:sz="2" w:space="0" w:color="auto"/>
            </w:tcBorders>
          </w:tcPr>
          <w:p w14:paraId="1AB69458" w14:textId="77777777" w:rsidR="00E6364D" w:rsidRPr="00FF353C" w:rsidRDefault="00E6364D" w:rsidP="00485DF3">
            <w:pPr>
              <w:pStyle w:val="NormalLeft"/>
              <w:rPr>
                <w:lang w:val="en-GB"/>
              </w:rPr>
            </w:pPr>
            <w:r w:rsidRPr="00FF353C">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6965AE56" w14:textId="77777777" w:rsidR="00E6364D" w:rsidRPr="00FF353C" w:rsidRDefault="00E6364D" w:rsidP="00485DF3">
            <w:pPr>
              <w:pStyle w:val="NormalLeft"/>
              <w:rPr>
                <w:lang w:val="en-GB"/>
              </w:rPr>
            </w:pPr>
            <w:r w:rsidRPr="00FF353C">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7CDE062F" w14:textId="77777777" w:rsidR="00E6364D" w:rsidRPr="00FF353C" w:rsidRDefault="00E6364D" w:rsidP="00485DF3">
            <w:pPr>
              <w:pStyle w:val="NormalLeft"/>
              <w:rPr>
                <w:lang w:val="en-GB"/>
              </w:rPr>
            </w:pPr>
            <w:r w:rsidRPr="00FF353C">
              <w:rPr>
                <w:lang w:val="en-GB"/>
              </w:rPr>
              <w:t>Identify the ISO 8601 (yyyy–mm–dd) code of the final expiry date of the specific cover.</w:t>
            </w:r>
          </w:p>
        </w:tc>
      </w:tr>
      <w:tr w:rsidR="00E6364D" w:rsidRPr="00FF353C" w14:paraId="120ECAAF" w14:textId="77777777" w:rsidTr="00485DF3">
        <w:tc>
          <w:tcPr>
            <w:tcW w:w="1021" w:type="dxa"/>
            <w:tcBorders>
              <w:top w:val="single" w:sz="2" w:space="0" w:color="auto"/>
              <w:left w:val="single" w:sz="2" w:space="0" w:color="auto"/>
              <w:bottom w:val="single" w:sz="2" w:space="0" w:color="auto"/>
              <w:right w:val="single" w:sz="2" w:space="0" w:color="auto"/>
            </w:tcBorders>
          </w:tcPr>
          <w:p w14:paraId="5A5D638E" w14:textId="77777777" w:rsidR="00E6364D" w:rsidRPr="00FF353C" w:rsidRDefault="00E6364D" w:rsidP="00485DF3">
            <w:pPr>
              <w:pStyle w:val="NormalLeft"/>
              <w:rPr>
                <w:lang w:val="en-GB"/>
              </w:rPr>
            </w:pPr>
            <w:r w:rsidRPr="00FF353C">
              <w:rPr>
                <w:lang w:val="en-GB"/>
              </w:rPr>
              <w:t>C0080</w:t>
            </w:r>
          </w:p>
        </w:tc>
        <w:tc>
          <w:tcPr>
            <w:tcW w:w="1672" w:type="dxa"/>
            <w:tcBorders>
              <w:top w:val="single" w:sz="2" w:space="0" w:color="auto"/>
              <w:left w:val="single" w:sz="2" w:space="0" w:color="auto"/>
              <w:bottom w:val="single" w:sz="2" w:space="0" w:color="auto"/>
              <w:right w:val="single" w:sz="2" w:space="0" w:color="auto"/>
            </w:tcBorders>
          </w:tcPr>
          <w:p w14:paraId="4BC126A9" w14:textId="77777777" w:rsidR="00E6364D" w:rsidRPr="00FF353C" w:rsidRDefault="00E6364D" w:rsidP="00485DF3">
            <w:pPr>
              <w:pStyle w:val="NormalLeft"/>
              <w:rPr>
                <w:lang w:val="en-GB"/>
              </w:rPr>
            </w:pPr>
            <w:r w:rsidRPr="00FF353C">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4BF506B2" w14:textId="29129D1F" w:rsidR="00E6364D" w:rsidRPr="00FF353C" w:rsidRDefault="00E6364D" w:rsidP="00147B42">
            <w:pPr>
              <w:pStyle w:val="NormalLeft"/>
              <w:rPr>
                <w:lang w:val="en-GB"/>
              </w:rPr>
            </w:pPr>
            <w:r w:rsidRPr="00FF353C">
              <w:rPr>
                <w:lang w:val="en-GB"/>
              </w:rPr>
              <w:t>Identify the ISO 4217 alphabetic code of the original currency. </w:t>
            </w:r>
            <w:r w:rsidR="00147B42" w:rsidRPr="00FF353C">
              <w:rPr>
                <w:lang w:val="en-GB"/>
              </w:rPr>
              <w:t xml:space="preserve"> </w:t>
            </w:r>
          </w:p>
        </w:tc>
      </w:tr>
      <w:tr w:rsidR="00E6364D" w:rsidRPr="00FF353C" w14:paraId="087328BE" w14:textId="77777777" w:rsidTr="00485DF3">
        <w:tc>
          <w:tcPr>
            <w:tcW w:w="1021" w:type="dxa"/>
            <w:tcBorders>
              <w:top w:val="single" w:sz="2" w:space="0" w:color="auto"/>
              <w:left w:val="single" w:sz="2" w:space="0" w:color="auto"/>
              <w:bottom w:val="single" w:sz="2" w:space="0" w:color="auto"/>
              <w:right w:val="single" w:sz="2" w:space="0" w:color="auto"/>
            </w:tcBorders>
          </w:tcPr>
          <w:p w14:paraId="5C826441" w14:textId="77777777" w:rsidR="00E6364D" w:rsidRPr="00FF353C" w:rsidRDefault="00E6364D" w:rsidP="00485DF3">
            <w:pPr>
              <w:pStyle w:val="NormalLeft"/>
              <w:rPr>
                <w:lang w:val="en-GB"/>
              </w:rPr>
            </w:pPr>
            <w:r w:rsidRPr="00FF353C">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114CF2CC" w14:textId="77777777" w:rsidR="00E6364D" w:rsidRPr="00FF353C" w:rsidRDefault="00E6364D" w:rsidP="00485DF3">
            <w:pPr>
              <w:pStyle w:val="NormalLeft"/>
              <w:rPr>
                <w:lang w:val="en-GB"/>
              </w:rPr>
            </w:pPr>
            <w:r w:rsidRPr="00FF353C">
              <w:rPr>
                <w:lang w:val="en-GB"/>
              </w:rPr>
              <w:t>Sum insured</w:t>
            </w:r>
          </w:p>
        </w:tc>
        <w:tc>
          <w:tcPr>
            <w:tcW w:w="6593" w:type="dxa"/>
            <w:tcBorders>
              <w:top w:val="single" w:sz="2" w:space="0" w:color="auto"/>
              <w:left w:val="single" w:sz="2" w:space="0" w:color="auto"/>
              <w:bottom w:val="single" w:sz="2" w:space="0" w:color="auto"/>
              <w:right w:val="single" w:sz="2" w:space="0" w:color="auto"/>
            </w:tcBorders>
          </w:tcPr>
          <w:p w14:paraId="500B4623" w14:textId="77777777" w:rsidR="00E6364D" w:rsidRPr="00FF353C" w:rsidRDefault="00E6364D" w:rsidP="00485DF3">
            <w:pPr>
              <w:pStyle w:val="NormalLeft"/>
              <w:rPr>
                <w:lang w:val="en-GB"/>
              </w:rPr>
            </w:pPr>
            <w:r w:rsidRPr="00FF353C">
              <w:rPr>
                <w:lang w:val="en-GB"/>
              </w:rPr>
              <w:t>The highest amount that the insurer can be obliged to pay out under the policy. The insured sum relates to the underwriting risk.</w:t>
            </w:r>
          </w:p>
          <w:p w14:paraId="5B8E983C" w14:textId="77777777" w:rsidR="00E6364D" w:rsidRPr="00FF353C" w:rsidRDefault="00E6364D" w:rsidP="00485DF3">
            <w:pPr>
              <w:pStyle w:val="NormalLeft"/>
              <w:rPr>
                <w:lang w:val="en-GB"/>
              </w:rPr>
            </w:pPr>
            <w:r w:rsidRPr="00FF353C">
              <w:rPr>
                <w:lang w:val="en-GB"/>
              </w:rPr>
              <w:t>Where the policy covers a number of exposures/risks across the country the individual underwriting risk with the highest net retention shall be specified. If the risk has been accepted on a co–insurance basis, the insured sum indicates the maximum liability of the reporting non–life insurer. In case of a joint several liability, the part belonging to a defaulting co–insurer must be included as well.</w:t>
            </w:r>
          </w:p>
        </w:tc>
      </w:tr>
      <w:tr w:rsidR="00E6364D" w:rsidRPr="00FF353C" w14:paraId="0BE87C64" w14:textId="77777777" w:rsidTr="00485DF3">
        <w:tc>
          <w:tcPr>
            <w:tcW w:w="1021" w:type="dxa"/>
            <w:tcBorders>
              <w:top w:val="single" w:sz="2" w:space="0" w:color="auto"/>
              <w:left w:val="single" w:sz="2" w:space="0" w:color="auto"/>
              <w:bottom w:val="single" w:sz="2" w:space="0" w:color="auto"/>
              <w:right w:val="single" w:sz="2" w:space="0" w:color="auto"/>
            </w:tcBorders>
          </w:tcPr>
          <w:p w14:paraId="44EEA690" w14:textId="77777777" w:rsidR="00E6364D" w:rsidRPr="00FF353C" w:rsidRDefault="00E6364D" w:rsidP="00485DF3">
            <w:pPr>
              <w:pStyle w:val="NormalLeft"/>
              <w:rPr>
                <w:lang w:val="en-GB"/>
              </w:rPr>
            </w:pPr>
            <w:r w:rsidRPr="00FF353C">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1278BC3B" w14:textId="77777777" w:rsidR="00E6364D" w:rsidRPr="00FF353C" w:rsidRDefault="00E6364D" w:rsidP="00485DF3">
            <w:pPr>
              <w:pStyle w:val="NormalLeft"/>
              <w:rPr>
                <w:lang w:val="en-GB"/>
              </w:rPr>
            </w:pPr>
            <w:r w:rsidRPr="00FF353C">
              <w:rPr>
                <w:lang w:val="en-GB"/>
              </w:rPr>
              <w:t>Original deductible policyholder</w:t>
            </w:r>
          </w:p>
        </w:tc>
        <w:tc>
          <w:tcPr>
            <w:tcW w:w="6593" w:type="dxa"/>
            <w:tcBorders>
              <w:top w:val="single" w:sz="2" w:space="0" w:color="auto"/>
              <w:left w:val="single" w:sz="2" w:space="0" w:color="auto"/>
              <w:bottom w:val="single" w:sz="2" w:space="0" w:color="auto"/>
              <w:right w:val="single" w:sz="2" w:space="0" w:color="auto"/>
            </w:tcBorders>
          </w:tcPr>
          <w:p w14:paraId="3CD9D5B6" w14:textId="77777777" w:rsidR="00E6364D" w:rsidRPr="00FF353C" w:rsidRDefault="00E6364D" w:rsidP="00485DF3">
            <w:pPr>
              <w:pStyle w:val="NormalLeft"/>
              <w:rPr>
                <w:lang w:val="en-GB"/>
              </w:rPr>
            </w:pPr>
            <w:r w:rsidRPr="00FF353C">
              <w:rPr>
                <w:lang w:val="en-GB"/>
              </w:rPr>
              <w:t>Part of the sum insured which is retained by the policyholder.</w:t>
            </w:r>
          </w:p>
        </w:tc>
      </w:tr>
      <w:tr w:rsidR="00E6364D" w:rsidRPr="00FF353C" w14:paraId="26C22712" w14:textId="77777777" w:rsidTr="00485DF3">
        <w:tc>
          <w:tcPr>
            <w:tcW w:w="1021" w:type="dxa"/>
            <w:tcBorders>
              <w:top w:val="single" w:sz="2" w:space="0" w:color="auto"/>
              <w:left w:val="single" w:sz="2" w:space="0" w:color="auto"/>
              <w:bottom w:val="single" w:sz="2" w:space="0" w:color="auto"/>
              <w:right w:val="single" w:sz="2" w:space="0" w:color="auto"/>
            </w:tcBorders>
          </w:tcPr>
          <w:p w14:paraId="70F8B090" w14:textId="77777777" w:rsidR="00E6364D" w:rsidRPr="00FF353C" w:rsidRDefault="00E6364D" w:rsidP="00485DF3">
            <w:pPr>
              <w:pStyle w:val="NormalLeft"/>
              <w:rPr>
                <w:lang w:val="en-GB"/>
              </w:rPr>
            </w:pPr>
            <w:r w:rsidRPr="00FF353C">
              <w:rPr>
                <w:lang w:val="en-GB"/>
              </w:rPr>
              <w:lastRenderedPageBreak/>
              <w:t>C0110</w:t>
            </w:r>
          </w:p>
        </w:tc>
        <w:tc>
          <w:tcPr>
            <w:tcW w:w="1672" w:type="dxa"/>
            <w:tcBorders>
              <w:top w:val="single" w:sz="2" w:space="0" w:color="auto"/>
              <w:left w:val="single" w:sz="2" w:space="0" w:color="auto"/>
              <w:bottom w:val="single" w:sz="2" w:space="0" w:color="auto"/>
              <w:right w:val="single" w:sz="2" w:space="0" w:color="auto"/>
            </w:tcBorders>
          </w:tcPr>
          <w:p w14:paraId="0F9A72E9" w14:textId="77777777" w:rsidR="00E6364D" w:rsidRPr="00FF353C" w:rsidRDefault="00E6364D" w:rsidP="00485DF3">
            <w:pPr>
              <w:pStyle w:val="NormalLeft"/>
              <w:rPr>
                <w:lang w:val="en-GB"/>
              </w:rPr>
            </w:pPr>
            <w:r w:rsidRPr="00FF353C">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33370C05" w14:textId="77777777" w:rsidR="00E6364D" w:rsidRPr="00FF353C" w:rsidRDefault="00E6364D" w:rsidP="00485DF3">
            <w:pPr>
              <w:pStyle w:val="NormalLeft"/>
              <w:rPr>
                <w:lang w:val="en-GB"/>
              </w:rPr>
            </w:pPr>
            <w:r w:rsidRPr="00FF353C">
              <w:rPr>
                <w:lang w:val="en-GB"/>
              </w:rPr>
              <w:t>Type of underwriting model which is used to estimate the exposure of the underwriting risk and the need for reinsurance protection. One of the options in the following closed list shall be used:</w:t>
            </w:r>
          </w:p>
          <w:p w14:paraId="61D4D835" w14:textId="77777777" w:rsidR="00E6364D" w:rsidRPr="00FF353C" w:rsidRDefault="00E6364D" w:rsidP="00485DF3">
            <w:pPr>
              <w:pStyle w:val="NormalLeft"/>
              <w:rPr>
                <w:lang w:val="en-GB"/>
              </w:rPr>
            </w:pPr>
            <w:r w:rsidRPr="00FF353C">
              <w:rPr>
                <w:lang w:val="en-GB"/>
              </w:rPr>
              <w:t>1 — Sum Insured:</w:t>
            </w:r>
          </w:p>
          <w:p w14:paraId="3D775287" w14:textId="77777777" w:rsidR="00E6364D" w:rsidRPr="00FF353C" w:rsidRDefault="00E6364D" w:rsidP="00485DF3">
            <w:pPr>
              <w:pStyle w:val="NormalLeft"/>
              <w:rPr>
                <w:lang w:val="en-GB"/>
              </w:rPr>
            </w:pPr>
            <w:r w:rsidRPr="00FF353C">
              <w:rPr>
                <w:lang w:val="en-GB"/>
              </w:rPr>
              <w:t>the highest amount that the insurer can be obliged to pay out according to the original policy. Sum insured must also be filled when type of underwriting model is not applicable</w:t>
            </w:r>
          </w:p>
          <w:p w14:paraId="25A5E6C0" w14:textId="77777777" w:rsidR="00E6364D" w:rsidRPr="00FF353C" w:rsidRDefault="00E6364D" w:rsidP="00485DF3">
            <w:pPr>
              <w:pStyle w:val="NormalLeft"/>
              <w:rPr>
                <w:lang w:val="en-GB"/>
              </w:rPr>
            </w:pPr>
          </w:p>
          <w:p w14:paraId="68922831" w14:textId="77777777" w:rsidR="00E6364D" w:rsidRPr="00FF353C" w:rsidRDefault="00E6364D" w:rsidP="00485DF3">
            <w:pPr>
              <w:pStyle w:val="NormalLeft"/>
              <w:rPr>
                <w:lang w:val="en-GB"/>
              </w:rPr>
            </w:pPr>
            <w:r w:rsidRPr="00FF353C">
              <w:rPr>
                <w:lang w:val="en-GB"/>
              </w:rPr>
              <w:t>2 — Maximum Possible Loss:</w:t>
            </w:r>
          </w:p>
          <w:p w14:paraId="4A1CD4D7" w14:textId="77777777" w:rsidR="00E6364D" w:rsidRPr="00FF353C" w:rsidRDefault="00E6364D" w:rsidP="00485DF3">
            <w:pPr>
              <w:pStyle w:val="NormalLeft"/>
              <w:rPr>
                <w:lang w:val="en-GB"/>
              </w:rPr>
            </w:pPr>
            <w:r w:rsidRPr="00FF353C">
              <w:rPr>
                <w:lang w:val="en-GB"/>
              </w:rPr>
              <w:t>loss which may occur when the most unfavourable circumstances being more or less exceptionally combined, the fire is only stopped by impassable obstacles or lack of substance.</w:t>
            </w:r>
          </w:p>
          <w:p w14:paraId="4F1E0B4E" w14:textId="77777777" w:rsidR="00E6364D" w:rsidRPr="00FF353C" w:rsidRDefault="00E6364D" w:rsidP="00485DF3">
            <w:pPr>
              <w:pStyle w:val="NormalLeft"/>
              <w:rPr>
                <w:lang w:val="en-GB"/>
              </w:rPr>
            </w:pPr>
            <w:r w:rsidRPr="00FF353C">
              <w:rPr>
                <w:lang w:val="en-GB"/>
              </w:rPr>
              <w:t>3 — Probable Maximum Loss:</w:t>
            </w:r>
          </w:p>
          <w:p w14:paraId="4EA488F3" w14:textId="77777777" w:rsidR="00E6364D" w:rsidRPr="00FF353C" w:rsidRDefault="00E6364D" w:rsidP="00485DF3">
            <w:pPr>
              <w:pStyle w:val="NormalLeft"/>
              <w:rPr>
                <w:lang w:val="en-GB"/>
              </w:rPr>
            </w:pPr>
            <w:r w:rsidRPr="00FF353C">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1926B569" w14:textId="77777777" w:rsidR="00E6364D" w:rsidRPr="00FF353C" w:rsidRDefault="00E6364D" w:rsidP="00485DF3">
            <w:pPr>
              <w:pStyle w:val="NormalLeft"/>
              <w:rPr>
                <w:lang w:val="en-GB"/>
              </w:rPr>
            </w:pPr>
            <w:r w:rsidRPr="00FF353C">
              <w:rPr>
                <w:lang w:val="en-GB"/>
              </w:rPr>
              <w:t>4 — Estimated Maximum Loss:</w:t>
            </w:r>
          </w:p>
          <w:p w14:paraId="7D0A3C88" w14:textId="77777777" w:rsidR="00E6364D" w:rsidRPr="00FF353C" w:rsidRDefault="00E6364D" w:rsidP="00485DF3">
            <w:pPr>
              <w:pStyle w:val="NormalLeft"/>
              <w:rPr>
                <w:lang w:val="en-GB"/>
              </w:rPr>
            </w:pPr>
            <w:r w:rsidRPr="00FF353C">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0CC120E0" w14:textId="77777777" w:rsidR="00E6364D" w:rsidRPr="00FF353C" w:rsidRDefault="00E6364D" w:rsidP="00485DF3">
            <w:pPr>
              <w:pStyle w:val="NormalLeft"/>
              <w:rPr>
                <w:lang w:val="en-GB"/>
              </w:rPr>
            </w:pPr>
            <w:r w:rsidRPr="00FF353C">
              <w:rPr>
                <w:lang w:val="en-GB"/>
              </w:rPr>
              <w:t>5 — Other:</w:t>
            </w:r>
          </w:p>
          <w:p w14:paraId="6816E167" w14:textId="77777777" w:rsidR="00E6364D" w:rsidRPr="00FF353C" w:rsidRDefault="00E6364D" w:rsidP="00485DF3">
            <w:pPr>
              <w:pStyle w:val="NormalLeft"/>
              <w:rPr>
                <w:lang w:val="en-GB"/>
              </w:rPr>
            </w:pPr>
            <w:r w:rsidRPr="00FF353C">
              <w:rPr>
                <w:lang w:val="en-GB"/>
              </w:rPr>
              <w:t>defined as other possible underwriting models used. The type of ‘other’ underwriting model applied must be explained in the Regular Supervisory Report</w:t>
            </w:r>
          </w:p>
          <w:p w14:paraId="50D216D1" w14:textId="77777777" w:rsidR="00E6364D" w:rsidRPr="00FF353C" w:rsidRDefault="00E6364D" w:rsidP="00485DF3">
            <w:pPr>
              <w:pStyle w:val="NormalLeft"/>
              <w:rPr>
                <w:lang w:val="en-GB"/>
              </w:rPr>
            </w:pPr>
            <w:r w:rsidRPr="00FF353C">
              <w:rPr>
                <w:lang w:val="en-GB"/>
              </w:rPr>
              <w:t>Although abovementioned definitions are used for the line of business, as defined in Annex I to Delegated Regulation (EU) 2015/35, ‘Fire and other damage to property insurance’, similar definitions might be in place for other lines of business.</w:t>
            </w:r>
          </w:p>
        </w:tc>
      </w:tr>
      <w:tr w:rsidR="00E6364D" w:rsidRPr="00FF353C" w14:paraId="6F8805EE" w14:textId="77777777" w:rsidTr="00485DF3">
        <w:tc>
          <w:tcPr>
            <w:tcW w:w="1021" w:type="dxa"/>
            <w:tcBorders>
              <w:top w:val="single" w:sz="2" w:space="0" w:color="auto"/>
              <w:left w:val="single" w:sz="2" w:space="0" w:color="auto"/>
              <w:bottom w:val="single" w:sz="2" w:space="0" w:color="auto"/>
              <w:right w:val="single" w:sz="2" w:space="0" w:color="auto"/>
            </w:tcBorders>
          </w:tcPr>
          <w:p w14:paraId="01619A89" w14:textId="77777777" w:rsidR="00E6364D" w:rsidRPr="00FF353C" w:rsidRDefault="00E6364D" w:rsidP="00485DF3">
            <w:pPr>
              <w:pStyle w:val="NormalLeft"/>
              <w:rPr>
                <w:lang w:val="en-GB"/>
              </w:rPr>
            </w:pPr>
            <w:r w:rsidRPr="00FF353C">
              <w:rPr>
                <w:lang w:val="en-GB"/>
              </w:rPr>
              <w:t>C0120</w:t>
            </w:r>
          </w:p>
        </w:tc>
        <w:tc>
          <w:tcPr>
            <w:tcW w:w="1672" w:type="dxa"/>
            <w:tcBorders>
              <w:top w:val="single" w:sz="2" w:space="0" w:color="auto"/>
              <w:left w:val="single" w:sz="2" w:space="0" w:color="auto"/>
              <w:bottom w:val="single" w:sz="2" w:space="0" w:color="auto"/>
              <w:right w:val="single" w:sz="2" w:space="0" w:color="auto"/>
            </w:tcBorders>
          </w:tcPr>
          <w:p w14:paraId="187227B4" w14:textId="77777777" w:rsidR="00E6364D" w:rsidRPr="00FF353C" w:rsidRDefault="00E6364D" w:rsidP="00485DF3">
            <w:pPr>
              <w:pStyle w:val="NormalLeft"/>
              <w:rPr>
                <w:lang w:val="en-GB"/>
              </w:rPr>
            </w:pPr>
            <w:r w:rsidRPr="00FF353C">
              <w:rPr>
                <w:lang w:val="en-GB"/>
              </w:rPr>
              <w:t xml:space="preserve">Amount underwriting </w:t>
            </w:r>
            <w:r w:rsidRPr="00FF353C">
              <w:rPr>
                <w:lang w:val="en-GB"/>
              </w:rPr>
              <w:lastRenderedPageBreak/>
              <w:t>model</w:t>
            </w:r>
          </w:p>
        </w:tc>
        <w:tc>
          <w:tcPr>
            <w:tcW w:w="6593" w:type="dxa"/>
            <w:tcBorders>
              <w:top w:val="single" w:sz="2" w:space="0" w:color="auto"/>
              <w:left w:val="single" w:sz="2" w:space="0" w:color="auto"/>
              <w:bottom w:val="single" w:sz="2" w:space="0" w:color="auto"/>
              <w:right w:val="single" w:sz="2" w:space="0" w:color="auto"/>
            </w:tcBorders>
          </w:tcPr>
          <w:p w14:paraId="6E69E521" w14:textId="77777777" w:rsidR="00E6364D" w:rsidRPr="00FF353C" w:rsidRDefault="00E6364D" w:rsidP="00485DF3">
            <w:pPr>
              <w:pStyle w:val="NormalLeft"/>
              <w:rPr>
                <w:lang w:val="en-GB"/>
              </w:rPr>
            </w:pPr>
            <w:r w:rsidRPr="00FF353C">
              <w:rPr>
                <w:lang w:val="en-GB"/>
              </w:rPr>
              <w:lastRenderedPageBreak/>
              <w:t xml:space="preserve">Maximum loss amount of the single underwriting risk which is the result of the underwriting model applied. In case no specific </w:t>
            </w:r>
            <w:r w:rsidRPr="00FF353C">
              <w:rPr>
                <w:lang w:val="en-GB"/>
              </w:rPr>
              <w:lastRenderedPageBreak/>
              <w:t>type of underwriting model is used the amount must be equal to the sum insured reported in C0090 minus the original deductible reported in C0100.</w:t>
            </w:r>
          </w:p>
        </w:tc>
      </w:tr>
      <w:tr w:rsidR="00E6364D" w:rsidRPr="00FF353C" w14:paraId="22221D4E" w14:textId="77777777" w:rsidTr="00485DF3">
        <w:tc>
          <w:tcPr>
            <w:tcW w:w="1021" w:type="dxa"/>
            <w:tcBorders>
              <w:top w:val="single" w:sz="2" w:space="0" w:color="auto"/>
              <w:left w:val="single" w:sz="2" w:space="0" w:color="auto"/>
              <w:bottom w:val="single" w:sz="2" w:space="0" w:color="auto"/>
              <w:right w:val="single" w:sz="2" w:space="0" w:color="auto"/>
            </w:tcBorders>
          </w:tcPr>
          <w:p w14:paraId="50586316" w14:textId="77777777" w:rsidR="00E6364D" w:rsidRPr="00FF353C" w:rsidRDefault="00E6364D" w:rsidP="00485DF3">
            <w:pPr>
              <w:pStyle w:val="NormalLeft"/>
              <w:rPr>
                <w:lang w:val="en-GB"/>
              </w:rPr>
            </w:pPr>
            <w:r w:rsidRPr="00FF353C">
              <w:rPr>
                <w:lang w:val="en-GB"/>
              </w:rPr>
              <w:lastRenderedPageBreak/>
              <w:t>C0130</w:t>
            </w:r>
          </w:p>
        </w:tc>
        <w:tc>
          <w:tcPr>
            <w:tcW w:w="1672" w:type="dxa"/>
            <w:tcBorders>
              <w:top w:val="single" w:sz="2" w:space="0" w:color="auto"/>
              <w:left w:val="single" w:sz="2" w:space="0" w:color="auto"/>
              <w:bottom w:val="single" w:sz="2" w:space="0" w:color="auto"/>
              <w:right w:val="single" w:sz="2" w:space="0" w:color="auto"/>
            </w:tcBorders>
          </w:tcPr>
          <w:p w14:paraId="69DE24EC" w14:textId="77777777" w:rsidR="00E6364D" w:rsidRPr="00FF353C" w:rsidRDefault="00E6364D" w:rsidP="00485DF3">
            <w:pPr>
              <w:pStyle w:val="NormalLeft"/>
              <w:rPr>
                <w:lang w:val="en-GB"/>
              </w:rPr>
            </w:pPr>
            <w:r w:rsidRPr="00FF353C">
              <w:rPr>
                <w:lang w:val="en-GB"/>
              </w:rPr>
              <w:t>Sum reinsured on a facultative basis, with all reinsurers</w:t>
            </w:r>
          </w:p>
        </w:tc>
        <w:tc>
          <w:tcPr>
            <w:tcW w:w="6593" w:type="dxa"/>
            <w:tcBorders>
              <w:top w:val="single" w:sz="2" w:space="0" w:color="auto"/>
              <w:left w:val="single" w:sz="2" w:space="0" w:color="auto"/>
              <w:bottom w:val="single" w:sz="2" w:space="0" w:color="auto"/>
              <w:right w:val="single" w:sz="2" w:space="0" w:color="auto"/>
            </w:tcBorders>
          </w:tcPr>
          <w:p w14:paraId="0A3B5B16" w14:textId="77777777" w:rsidR="00E6364D" w:rsidRPr="00FF353C" w:rsidRDefault="00E6364D" w:rsidP="00485DF3">
            <w:pPr>
              <w:pStyle w:val="NormalLeft"/>
              <w:rPr>
                <w:lang w:val="en-GB"/>
              </w:rPr>
            </w:pPr>
            <w:r w:rsidRPr="00FF353C">
              <w:rPr>
                <w:lang w:val="en-GB"/>
              </w:rPr>
              <w:t>Part of the sum insured that the insurer has reinsured on a facultative basis (by treaty and/or by individual cover) with the reinsurers. When the facultative cover is not placed for 100 % but only for 80 % the 20 % not placed shall be considered as retention.</w:t>
            </w:r>
          </w:p>
        </w:tc>
      </w:tr>
      <w:tr w:rsidR="00E6364D" w:rsidRPr="00FF353C" w14:paraId="1D5AF9BB" w14:textId="77777777" w:rsidTr="00485DF3">
        <w:tc>
          <w:tcPr>
            <w:tcW w:w="1021" w:type="dxa"/>
            <w:tcBorders>
              <w:top w:val="single" w:sz="2" w:space="0" w:color="auto"/>
              <w:left w:val="single" w:sz="2" w:space="0" w:color="auto"/>
              <w:bottom w:val="single" w:sz="2" w:space="0" w:color="auto"/>
              <w:right w:val="single" w:sz="2" w:space="0" w:color="auto"/>
            </w:tcBorders>
          </w:tcPr>
          <w:p w14:paraId="11CB09AA" w14:textId="77777777" w:rsidR="00E6364D" w:rsidRPr="00FF353C" w:rsidRDefault="00E6364D" w:rsidP="00485DF3">
            <w:pPr>
              <w:pStyle w:val="NormalLeft"/>
              <w:rPr>
                <w:lang w:val="en-GB"/>
              </w:rPr>
            </w:pPr>
            <w:r w:rsidRPr="00FF353C">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353E6772" w14:textId="77777777" w:rsidR="00E6364D" w:rsidRPr="00FF353C" w:rsidRDefault="00E6364D" w:rsidP="00485DF3">
            <w:pPr>
              <w:pStyle w:val="NormalLeft"/>
              <w:rPr>
                <w:lang w:val="en-GB"/>
              </w:rPr>
            </w:pPr>
            <w:r w:rsidRPr="00FF353C">
              <w:rPr>
                <w:lang w:val="en-GB"/>
              </w:rPr>
              <w:t>Sum reinsured, other than on facultative basis, with all reinsurers</w:t>
            </w:r>
          </w:p>
        </w:tc>
        <w:tc>
          <w:tcPr>
            <w:tcW w:w="6593" w:type="dxa"/>
            <w:tcBorders>
              <w:top w:val="single" w:sz="2" w:space="0" w:color="auto"/>
              <w:left w:val="single" w:sz="2" w:space="0" w:color="auto"/>
              <w:bottom w:val="single" w:sz="2" w:space="0" w:color="auto"/>
              <w:right w:val="single" w:sz="2" w:space="0" w:color="auto"/>
            </w:tcBorders>
          </w:tcPr>
          <w:p w14:paraId="36134C18" w14:textId="77777777" w:rsidR="00E6364D" w:rsidRPr="00FF353C" w:rsidRDefault="00E6364D" w:rsidP="00485DF3">
            <w:pPr>
              <w:pStyle w:val="NormalLeft"/>
              <w:rPr>
                <w:lang w:val="en-GB"/>
              </w:rPr>
            </w:pPr>
            <w:r w:rsidRPr="00FF353C">
              <w:rPr>
                <w:lang w:val="en-GB"/>
              </w:rPr>
              <w:t>Part of the sum insured that the insurer has reinsured through traditional reinsurance treaties or another basis (including SPV and Finite Reinsurance) other than facultative reinsurance.</w:t>
            </w:r>
          </w:p>
        </w:tc>
      </w:tr>
      <w:tr w:rsidR="00E6364D" w:rsidRPr="00FF353C" w14:paraId="093CD9DE" w14:textId="77777777" w:rsidTr="00485DF3">
        <w:tc>
          <w:tcPr>
            <w:tcW w:w="1021" w:type="dxa"/>
            <w:tcBorders>
              <w:top w:val="single" w:sz="2" w:space="0" w:color="auto"/>
              <w:left w:val="single" w:sz="2" w:space="0" w:color="auto"/>
              <w:bottom w:val="single" w:sz="2" w:space="0" w:color="auto"/>
              <w:right w:val="single" w:sz="2" w:space="0" w:color="auto"/>
            </w:tcBorders>
          </w:tcPr>
          <w:p w14:paraId="462B3993" w14:textId="77777777" w:rsidR="00E6364D" w:rsidRPr="00FF353C" w:rsidRDefault="00E6364D" w:rsidP="00485DF3">
            <w:pPr>
              <w:pStyle w:val="NormalLeft"/>
              <w:rPr>
                <w:lang w:val="en-GB"/>
              </w:rPr>
            </w:pPr>
            <w:r w:rsidRPr="00FF353C">
              <w:rPr>
                <w:lang w:val="en-GB"/>
              </w:rPr>
              <w:t>C0150</w:t>
            </w:r>
          </w:p>
        </w:tc>
        <w:tc>
          <w:tcPr>
            <w:tcW w:w="1672" w:type="dxa"/>
            <w:tcBorders>
              <w:top w:val="single" w:sz="2" w:space="0" w:color="auto"/>
              <w:left w:val="single" w:sz="2" w:space="0" w:color="auto"/>
              <w:bottom w:val="single" w:sz="2" w:space="0" w:color="auto"/>
              <w:right w:val="single" w:sz="2" w:space="0" w:color="auto"/>
            </w:tcBorders>
          </w:tcPr>
          <w:p w14:paraId="034C908D" w14:textId="77777777" w:rsidR="00E6364D" w:rsidRPr="00FF353C" w:rsidRDefault="00E6364D" w:rsidP="00485DF3">
            <w:pPr>
              <w:pStyle w:val="NormalLeft"/>
              <w:rPr>
                <w:lang w:val="en-GB"/>
              </w:rPr>
            </w:pPr>
            <w:r w:rsidRPr="00FF353C">
              <w:rPr>
                <w:lang w:val="en-GB"/>
              </w:rPr>
              <w:t>Net retention of the insurer</w:t>
            </w:r>
          </w:p>
        </w:tc>
        <w:tc>
          <w:tcPr>
            <w:tcW w:w="6593" w:type="dxa"/>
            <w:tcBorders>
              <w:top w:val="single" w:sz="2" w:space="0" w:color="auto"/>
              <w:left w:val="single" w:sz="2" w:space="0" w:color="auto"/>
              <w:bottom w:val="single" w:sz="2" w:space="0" w:color="auto"/>
              <w:right w:val="single" w:sz="2" w:space="0" w:color="auto"/>
            </w:tcBorders>
          </w:tcPr>
          <w:p w14:paraId="2B522407" w14:textId="77777777" w:rsidR="00E6364D" w:rsidRPr="00FF353C" w:rsidRDefault="00E6364D" w:rsidP="00485DF3">
            <w:pPr>
              <w:pStyle w:val="NormalLeft"/>
              <w:rPr>
                <w:lang w:val="en-GB"/>
              </w:rPr>
            </w:pPr>
            <w:r w:rsidRPr="00FF353C">
              <w:rPr>
                <w:lang w:val="en-GB"/>
              </w:rPr>
              <w:t>The net amount for which the insurer acts as risk carrier, i.e.: part of the sum insured that exceeds the original deductible of the policyholder and is not reinsured.</w:t>
            </w:r>
          </w:p>
        </w:tc>
      </w:tr>
    </w:tbl>
    <w:p w14:paraId="7E7EE266" w14:textId="77777777" w:rsidR="00E6364D" w:rsidRPr="00FF353C" w:rsidRDefault="00E6364D" w:rsidP="00E6364D">
      <w:pPr>
        <w:rPr>
          <w:lang w:val="en-GB"/>
        </w:rPr>
      </w:pPr>
    </w:p>
    <w:p w14:paraId="64C07191" w14:textId="77777777" w:rsidR="00E6364D" w:rsidRPr="00FF353C" w:rsidRDefault="00E6364D" w:rsidP="00E6364D">
      <w:pPr>
        <w:pStyle w:val="ManualHeading2"/>
        <w:numPr>
          <w:ilvl w:val="0"/>
          <w:numId w:val="0"/>
        </w:numPr>
        <w:ind w:left="851" w:hanging="851"/>
        <w:rPr>
          <w:lang w:val="en-GB"/>
        </w:rPr>
      </w:pPr>
      <w:r w:rsidRPr="00FF353C">
        <w:rPr>
          <w:i/>
          <w:lang w:val="en-GB"/>
        </w:rPr>
        <w:t>S.21.03 — Non–life distribution of underwriting underwriting risks — by sum insured</w:t>
      </w:r>
    </w:p>
    <w:p w14:paraId="45D1B419" w14:textId="77777777" w:rsidR="00E6364D" w:rsidRPr="00FF353C" w:rsidRDefault="00E6364D" w:rsidP="00E6364D">
      <w:pPr>
        <w:rPr>
          <w:lang w:val="en-GB"/>
        </w:rPr>
      </w:pPr>
      <w:r w:rsidRPr="00FF353C">
        <w:rPr>
          <w:i/>
          <w:lang w:val="en-GB"/>
        </w:rPr>
        <w:t>General comments:</w:t>
      </w:r>
    </w:p>
    <w:p w14:paraId="18F6F68E" w14:textId="55F9CAC1" w:rsidR="00E6364D" w:rsidRPr="00FF353C" w:rsidRDefault="00E6364D" w:rsidP="00E6364D">
      <w:pPr>
        <w:rPr>
          <w:ins w:id="2540" w:author="Author"/>
          <w:lang w:val="en-GB"/>
        </w:rPr>
      </w:pPr>
      <w:r w:rsidRPr="00FF353C">
        <w:rPr>
          <w:lang w:val="en-GB"/>
        </w:rPr>
        <w:t>This section relates to annual submission of information for individual undertakings.</w:t>
      </w:r>
    </w:p>
    <w:p w14:paraId="7DBA58A8" w14:textId="7F09F619" w:rsidR="00485DAD" w:rsidRPr="00FF353C" w:rsidRDefault="00485DAD" w:rsidP="00485DAD">
      <w:pPr>
        <w:rPr>
          <w:ins w:id="2541" w:author="Author"/>
          <w:lang w:val="en-GB"/>
        </w:rPr>
      </w:pPr>
      <w:ins w:id="2542" w:author="Author">
        <w:r w:rsidRPr="00FF353C">
          <w:rPr>
            <w:lang w:val="en-GB"/>
          </w:rPr>
          <w:t xml:space="preserve">This template shall be reported for </w:t>
        </w:r>
        <w:r w:rsidR="00BB69AD" w:rsidRPr="00FF353C">
          <w:rPr>
            <w:lang w:val="en-GB"/>
          </w:rPr>
          <w:t>each material non-life line of Business for direct business</w:t>
        </w:r>
        <w:r w:rsidRPr="00FF353C">
          <w:rPr>
            <w:lang w:val="en-GB"/>
          </w:rPr>
          <w:t xml:space="preserve">, as defined in Annex I to Delegated Regulation (EU) 2015/35, representing a coverage of 90% of the </w:t>
        </w:r>
        <w:r w:rsidR="00BB69AD" w:rsidRPr="00FF353C">
          <w:rPr>
            <w:lang w:val="en-GB"/>
          </w:rPr>
          <w:t>non-</w:t>
        </w:r>
        <w:r w:rsidRPr="00FF353C">
          <w:rPr>
            <w:lang w:val="en-GB"/>
          </w:rPr>
          <w:t xml:space="preserve">life technical provisions. Line of business shall be reported in accordance with the amount of technical provisions, i.e. the </w:t>
        </w:r>
        <w:del w:id="2543" w:author="Author">
          <w:r w:rsidRPr="00FF353C" w:rsidDel="0061766F">
            <w:rPr>
              <w:lang w:val="en-GB"/>
            </w:rPr>
            <w:delText xml:space="preserve">the </w:delText>
          </w:r>
        </w:del>
        <w:r w:rsidRPr="00FF353C">
          <w:rPr>
            <w:lang w:val="en-GB"/>
          </w:rPr>
          <w:t xml:space="preserve">line of business with the highest amount of technical provisions. </w:t>
        </w:r>
      </w:ins>
    </w:p>
    <w:p w14:paraId="70E81040" w14:textId="3331E302" w:rsidR="00485DAD" w:rsidRPr="00FF353C" w:rsidRDefault="00485DAD" w:rsidP="00485DAD">
      <w:pPr>
        <w:rPr>
          <w:ins w:id="2544" w:author="Author"/>
          <w:lang w:val="en-GB"/>
        </w:rPr>
      </w:pPr>
      <w:ins w:id="2545" w:author="Author">
        <w:r w:rsidRPr="00FF353C">
          <w:rPr>
            <w:lang w:val="en-GB"/>
          </w:rPr>
          <w:t xml:space="preserve">The negative technical provisions at the level of the line of business shall be considered with absolute value for the purpose of the calculation of the materiality of the threshold. </w:t>
        </w:r>
      </w:ins>
    </w:p>
    <w:p w14:paraId="3D9EADE1" w14:textId="1F7787CA" w:rsidR="00485DAD" w:rsidRPr="00FF353C" w:rsidDel="00BB69AD" w:rsidRDefault="00485DAD" w:rsidP="0002334F">
      <w:pPr>
        <w:rPr>
          <w:ins w:id="2546" w:author="Author"/>
          <w:del w:id="2547" w:author="Author"/>
          <w:lang w:val="en-GB"/>
        </w:rPr>
      </w:pPr>
    </w:p>
    <w:p w14:paraId="555D6666" w14:textId="00129F41" w:rsidR="00E6364D" w:rsidRPr="00FF353C" w:rsidDel="00BB69AD" w:rsidRDefault="00E6364D" w:rsidP="00E6364D">
      <w:pPr>
        <w:rPr>
          <w:del w:id="2548" w:author="Author"/>
          <w:lang w:val="en-GB"/>
        </w:rPr>
      </w:pPr>
      <w:del w:id="2549" w:author="Author">
        <w:r w:rsidRPr="00FF353C" w:rsidDel="00BB69AD">
          <w:rPr>
            <w:lang w:val="en-GB"/>
          </w:rPr>
          <w:delText>The template is retrospective and shall be filled in relation to non–life business (including Non–SLT Health) only for the direct business and only for the Non–life Lines of Business (lines of business, as defined in Annex I to Delegated Regulation (EU) 2015/35).</w:delText>
        </w:r>
      </w:del>
    </w:p>
    <w:p w14:paraId="7B2E3576" w14:textId="77777777" w:rsidR="00E6364D" w:rsidRPr="00FF353C" w:rsidRDefault="00E6364D" w:rsidP="00E6364D">
      <w:pPr>
        <w:rPr>
          <w:lang w:val="en-GB"/>
        </w:rPr>
      </w:pPr>
      <w:r w:rsidRPr="00FF353C">
        <w:rPr>
          <w:lang w:val="en-GB"/>
        </w:rPr>
        <w:t>The underwriting risk portfolio is the distribution, in (predefined) brackets, of the sum insured of each and every single underwriting risk which have been accepted by the undertaking. The underwriting risk portfolio is per line of business. However, whereas some lines of business are reportable on a compulsory basis for all member states, the individual member states may also require compulsory basis reporting for further lines of business where deemed to be relevant. For certain lines of business, the template would not be applicable. (See also item Line of business).</w:t>
      </w:r>
    </w:p>
    <w:p w14:paraId="36C5EAFA" w14:textId="77777777" w:rsidR="00E6364D" w:rsidRPr="00FF353C" w:rsidRDefault="00E6364D" w:rsidP="00E6364D">
      <w:pPr>
        <w:rPr>
          <w:lang w:val="en-GB"/>
        </w:rPr>
      </w:pPr>
      <w:r w:rsidRPr="00FF353C">
        <w:rPr>
          <w:lang w:val="en-GB"/>
        </w:rPr>
        <w:t>The default brackets to be used are defined in euros. For different reporting currencies each relevant supervisory authority shall define the equivalent options for the amounts to be used in the 20 brackets.</w:t>
      </w:r>
    </w:p>
    <w:p w14:paraId="61D43D14" w14:textId="77777777" w:rsidR="00E6364D" w:rsidRPr="00FF353C" w:rsidRDefault="00E6364D" w:rsidP="00E6364D">
      <w:pPr>
        <w:rPr>
          <w:lang w:val="en-GB"/>
        </w:rPr>
      </w:pPr>
      <w:r w:rsidRPr="00FF353C">
        <w:rPr>
          <w:lang w:val="en-GB"/>
        </w:rPr>
        <w:t xml:space="preserve">An undertaking may use undertaking specific brackets, in particular when sum insured is lower than EUR 100000. The brackets chosen shall be used consistently over the reporting </w:t>
      </w:r>
      <w:r w:rsidRPr="00FF353C">
        <w:rPr>
          <w:lang w:val="en-GB"/>
        </w:rPr>
        <w:lastRenderedPageBreak/>
        <w:t>periods, unless the distribution of claims changes significantly. In this case the undertaking shall notify the supervisory authority in advance, unless already specified by the supervisory authority.</w:t>
      </w:r>
    </w:p>
    <w:p w14:paraId="26381450" w14:textId="77777777" w:rsidR="00E6364D" w:rsidRPr="00FF353C" w:rsidRDefault="00E6364D" w:rsidP="00E6364D">
      <w:pPr>
        <w:rPr>
          <w:lang w:val="en-GB"/>
        </w:rPr>
      </w:pPr>
      <w:r w:rsidRPr="00FF353C">
        <w:rPr>
          <w:lang w:val="en-GB"/>
        </w:rPr>
        <w:t>By default the reference date shall be the end of the reporting year, however if duly justified, the undertaking may choose the reference date of collecting the information from the policy administration. This means that the underwriting risk portfolio can be based for example on the same reference date that is used to collect similar information for the renewal of reinsurance treaties and facultative cover.</w:t>
      </w:r>
    </w:p>
    <w:p w14:paraId="5070180E" w14:textId="77777777" w:rsidR="00E6364D" w:rsidRPr="00FF353C" w:rsidRDefault="00E6364D" w:rsidP="00E6364D">
      <w:pPr>
        <w:rPr>
          <w:lang w:val="en-GB"/>
        </w:rPr>
      </w:pPr>
      <w:r w:rsidRPr="00FF353C">
        <w:rPr>
          <w:lang w:val="en-GB"/>
        </w:rPr>
        <w:t>The sum insured relates to each and every individual underwriting risk, only looking at the main coverage of the policy per line of business, and means the highest amount that the insurer can be obliged to pay out. This means:</w:t>
      </w:r>
    </w:p>
    <w:p w14:paraId="7757A680" w14:textId="77777777" w:rsidR="00E6364D" w:rsidRPr="00FF353C" w:rsidRDefault="00E6364D" w:rsidP="00E6364D">
      <w:pPr>
        <w:pStyle w:val="Tiret0"/>
        <w:numPr>
          <w:ilvl w:val="0"/>
          <w:numId w:val="14"/>
        </w:numPr>
        <w:ind w:left="851" w:hanging="851"/>
        <w:rPr>
          <w:lang w:val="en-GB"/>
        </w:rPr>
      </w:pPr>
      <w:r w:rsidRPr="00FF353C">
        <w:rPr>
          <w:lang w:val="en-GB"/>
        </w:rPr>
        <w:t>If the sum insured of the additional cover for ‘Theft’ is lower than the sum insured of the main cover for ‘Fire and other damage’ (both belonging to the same line of business), the highest sum insured must be taken.</w:t>
      </w:r>
    </w:p>
    <w:p w14:paraId="789B7F66" w14:textId="77777777" w:rsidR="00E6364D" w:rsidRPr="00FF353C" w:rsidRDefault="00E6364D" w:rsidP="00E6364D">
      <w:pPr>
        <w:pStyle w:val="Tiret0"/>
        <w:numPr>
          <w:ilvl w:val="0"/>
          <w:numId w:val="14"/>
        </w:numPr>
        <w:ind w:left="851" w:hanging="851"/>
        <w:rPr>
          <w:lang w:val="en-GB"/>
        </w:rPr>
      </w:pPr>
      <w:r w:rsidRPr="00FF353C">
        <w:rPr>
          <w:lang w:val="en-GB"/>
        </w:rPr>
        <w:t>A policy cover comprising a number of buildings across the country/car fleet etc must be broken down.</w:t>
      </w:r>
    </w:p>
    <w:p w14:paraId="0073527C" w14:textId="77777777" w:rsidR="00E6364D" w:rsidRPr="00FF353C" w:rsidRDefault="00E6364D" w:rsidP="00E6364D">
      <w:pPr>
        <w:pStyle w:val="Tiret0"/>
        <w:numPr>
          <w:ilvl w:val="0"/>
          <w:numId w:val="14"/>
        </w:numPr>
        <w:ind w:left="851" w:hanging="851"/>
        <w:rPr>
          <w:lang w:val="en-GB"/>
        </w:rPr>
      </w:pPr>
      <w:r w:rsidRPr="00FF353C">
        <w:rPr>
          <w:lang w:val="en-GB"/>
        </w:rPr>
        <w:t>If the risk has been accepted on a co–insurance basis, the insured sum indicates the maximum liability of the reporting non–life insurer.</w:t>
      </w:r>
    </w:p>
    <w:p w14:paraId="63301E36" w14:textId="77777777" w:rsidR="00E6364D" w:rsidRPr="00FF353C" w:rsidRDefault="00E6364D" w:rsidP="00E6364D">
      <w:pPr>
        <w:pStyle w:val="Tiret0"/>
        <w:numPr>
          <w:ilvl w:val="0"/>
          <w:numId w:val="14"/>
        </w:numPr>
        <w:ind w:left="851" w:hanging="851"/>
        <w:rPr>
          <w:lang w:val="en-GB"/>
        </w:rPr>
      </w:pPr>
      <w:r w:rsidRPr="00FF353C">
        <w:rPr>
          <w:lang w:val="en-GB"/>
        </w:rPr>
        <w:t>In case of joint liability through co–insurance, the part belonging to a defaulting co–insurer must be included in the sum insured as well.</w:t>
      </w:r>
    </w:p>
    <w:tbl>
      <w:tblPr>
        <w:tblW w:w="0" w:type="auto"/>
        <w:tblLayout w:type="fixed"/>
        <w:tblLook w:val="0000" w:firstRow="0" w:lastRow="0" w:firstColumn="0" w:lastColumn="0" w:noHBand="0" w:noVBand="0"/>
      </w:tblPr>
      <w:tblGrid>
        <w:gridCol w:w="2322"/>
        <w:gridCol w:w="1207"/>
        <w:gridCol w:w="5757"/>
      </w:tblGrid>
      <w:tr w:rsidR="00E6364D" w:rsidRPr="00FF353C" w14:paraId="07DFDEEF" w14:textId="77777777" w:rsidTr="00485DF3">
        <w:tc>
          <w:tcPr>
            <w:tcW w:w="2322" w:type="dxa"/>
            <w:tcBorders>
              <w:top w:val="single" w:sz="2" w:space="0" w:color="auto"/>
              <w:left w:val="single" w:sz="2" w:space="0" w:color="auto"/>
              <w:bottom w:val="single" w:sz="2" w:space="0" w:color="auto"/>
              <w:right w:val="single" w:sz="2" w:space="0" w:color="auto"/>
            </w:tcBorders>
          </w:tcPr>
          <w:p w14:paraId="4803DC2D" w14:textId="77777777" w:rsidR="00E6364D" w:rsidRPr="00FF353C" w:rsidRDefault="00E6364D" w:rsidP="00485DF3">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722987E" w14:textId="77777777" w:rsidR="00E6364D" w:rsidRPr="00FF353C" w:rsidRDefault="00E6364D" w:rsidP="00485DF3">
            <w:pPr>
              <w:pStyle w:val="NormalCentered"/>
              <w:rPr>
                <w:lang w:val="en-GB"/>
              </w:rPr>
            </w:pPr>
            <w:r w:rsidRPr="00FF353C">
              <w:rPr>
                <w:lang w:val="en-GB"/>
              </w:rPr>
              <w:t>ITEMS</w:t>
            </w:r>
          </w:p>
        </w:tc>
        <w:tc>
          <w:tcPr>
            <w:tcW w:w="5757" w:type="dxa"/>
            <w:tcBorders>
              <w:top w:val="single" w:sz="2" w:space="0" w:color="auto"/>
              <w:left w:val="single" w:sz="2" w:space="0" w:color="auto"/>
              <w:bottom w:val="single" w:sz="2" w:space="0" w:color="auto"/>
              <w:right w:val="single" w:sz="2" w:space="0" w:color="auto"/>
            </w:tcBorders>
          </w:tcPr>
          <w:p w14:paraId="6540F40F" w14:textId="77777777" w:rsidR="00E6364D" w:rsidRPr="00FF353C" w:rsidRDefault="00E6364D" w:rsidP="00485DF3">
            <w:pPr>
              <w:pStyle w:val="NormalCentered"/>
              <w:rPr>
                <w:lang w:val="en-GB"/>
              </w:rPr>
            </w:pPr>
            <w:r w:rsidRPr="00FF353C">
              <w:rPr>
                <w:lang w:val="en-GB"/>
              </w:rPr>
              <w:t>INSTRUCTIONS</w:t>
            </w:r>
          </w:p>
        </w:tc>
      </w:tr>
      <w:tr w:rsidR="00E6364D" w:rsidRPr="00FF353C" w14:paraId="37712EF8" w14:textId="77777777" w:rsidTr="00485DF3">
        <w:tc>
          <w:tcPr>
            <w:tcW w:w="2322" w:type="dxa"/>
            <w:tcBorders>
              <w:top w:val="single" w:sz="2" w:space="0" w:color="auto"/>
              <w:left w:val="single" w:sz="2" w:space="0" w:color="auto"/>
              <w:bottom w:val="single" w:sz="2" w:space="0" w:color="auto"/>
              <w:right w:val="single" w:sz="2" w:space="0" w:color="auto"/>
            </w:tcBorders>
          </w:tcPr>
          <w:p w14:paraId="3278377D" w14:textId="77777777" w:rsidR="00E6364D" w:rsidRPr="00FF353C" w:rsidRDefault="00E6364D" w:rsidP="00485DF3">
            <w:pPr>
              <w:pStyle w:val="NormalLeft"/>
              <w:rPr>
                <w:lang w:val="en-GB"/>
              </w:rPr>
            </w:pPr>
            <w:r w:rsidRPr="00FF353C">
              <w:rPr>
                <w:lang w:val="en-GB"/>
              </w:rPr>
              <w:t>Z0010</w:t>
            </w:r>
          </w:p>
        </w:tc>
        <w:tc>
          <w:tcPr>
            <w:tcW w:w="1207" w:type="dxa"/>
            <w:tcBorders>
              <w:top w:val="single" w:sz="2" w:space="0" w:color="auto"/>
              <w:left w:val="single" w:sz="2" w:space="0" w:color="auto"/>
              <w:bottom w:val="single" w:sz="2" w:space="0" w:color="auto"/>
              <w:right w:val="single" w:sz="2" w:space="0" w:color="auto"/>
            </w:tcBorders>
          </w:tcPr>
          <w:p w14:paraId="48F586E2" w14:textId="77777777" w:rsidR="00E6364D" w:rsidRPr="00FF353C" w:rsidRDefault="00E6364D" w:rsidP="00485DF3">
            <w:pPr>
              <w:pStyle w:val="NormalLeft"/>
              <w:rPr>
                <w:lang w:val="en-GB"/>
              </w:rPr>
            </w:pPr>
            <w:r w:rsidRPr="00FF353C">
              <w:rPr>
                <w:lang w:val="en-GB"/>
              </w:rPr>
              <w:t>Line of business</w:t>
            </w:r>
          </w:p>
        </w:tc>
        <w:tc>
          <w:tcPr>
            <w:tcW w:w="5757" w:type="dxa"/>
            <w:tcBorders>
              <w:top w:val="single" w:sz="2" w:space="0" w:color="auto"/>
              <w:left w:val="single" w:sz="2" w:space="0" w:color="auto"/>
              <w:bottom w:val="single" w:sz="2" w:space="0" w:color="auto"/>
              <w:right w:val="single" w:sz="2" w:space="0" w:color="auto"/>
            </w:tcBorders>
          </w:tcPr>
          <w:p w14:paraId="0E446917" w14:textId="77777777" w:rsidR="00E6364D" w:rsidRPr="00FF353C" w:rsidRDefault="00E6364D" w:rsidP="00485DF3">
            <w:pPr>
              <w:pStyle w:val="NormalLeft"/>
              <w:rPr>
                <w:lang w:val="en-GB"/>
              </w:rPr>
            </w:pPr>
            <w:r w:rsidRPr="00FF353C">
              <w:rPr>
                <w:lang w:val="en-GB"/>
              </w:rPr>
              <w:t>Identification of the line of business, as defined in Annex I to Delegated Regulation (EU) 2015/35, reported.</w:t>
            </w:r>
          </w:p>
          <w:p w14:paraId="71805ACA" w14:textId="77777777" w:rsidR="00E6364D" w:rsidRPr="00FF353C" w:rsidRDefault="00E6364D" w:rsidP="00485DF3">
            <w:pPr>
              <w:pStyle w:val="NormalLeft"/>
              <w:rPr>
                <w:lang w:val="en-GB"/>
              </w:rPr>
            </w:pPr>
            <w:r w:rsidRPr="00FF353C">
              <w:rPr>
                <w:lang w:val="en-GB"/>
              </w:rPr>
              <w:t>First category: lines of business that are compulsory for all member states:</w:t>
            </w:r>
          </w:p>
          <w:p w14:paraId="6427E381" w14:textId="77777777" w:rsidR="00E6364D" w:rsidRPr="00FF353C" w:rsidRDefault="00E6364D" w:rsidP="00485DF3">
            <w:pPr>
              <w:pStyle w:val="NormalLeft"/>
              <w:rPr>
                <w:lang w:val="en-GB"/>
              </w:rPr>
            </w:pPr>
          </w:p>
          <w:p w14:paraId="694FA9E5" w14:textId="77777777" w:rsidR="00E6364D" w:rsidRPr="00FF353C" w:rsidRDefault="00E6364D" w:rsidP="00485DF3">
            <w:pPr>
              <w:pStyle w:val="Tiret0"/>
              <w:numPr>
                <w:ilvl w:val="0"/>
                <w:numId w:val="14"/>
              </w:numPr>
              <w:ind w:left="851" w:hanging="851"/>
              <w:rPr>
                <w:lang w:val="en-GB"/>
              </w:rPr>
            </w:pPr>
            <w:r w:rsidRPr="00FF353C">
              <w:rPr>
                <w:lang w:val="en-GB"/>
              </w:rPr>
              <w:t>Other motor insurance;</w:t>
            </w:r>
          </w:p>
          <w:p w14:paraId="3035B4D2" w14:textId="77777777" w:rsidR="00E6364D" w:rsidRPr="00FF353C" w:rsidRDefault="00E6364D" w:rsidP="00485DF3">
            <w:pPr>
              <w:pStyle w:val="Tiret0"/>
              <w:numPr>
                <w:ilvl w:val="0"/>
                <w:numId w:val="14"/>
              </w:numPr>
              <w:ind w:left="851" w:hanging="851"/>
              <w:rPr>
                <w:lang w:val="en-GB"/>
              </w:rPr>
            </w:pPr>
            <w:r w:rsidRPr="00FF353C">
              <w:rPr>
                <w:lang w:val="en-GB"/>
              </w:rPr>
              <w:t>Marine, aviation and transport insurance;</w:t>
            </w:r>
          </w:p>
          <w:p w14:paraId="1766B515" w14:textId="77777777" w:rsidR="00E6364D" w:rsidRPr="00FF353C" w:rsidRDefault="00E6364D" w:rsidP="00485DF3">
            <w:pPr>
              <w:pStyle w:val="Tiret0"/>
              <w:numPr>
                <w:ilvl w:val="0"/>
                <w:numId w:val="14"/>
              </w:numPr>
              <w:ind w:left="851" w:hanging="851"/>
              <w:rPr>
                <w:lang w:val="en-GB"/>
              </w:rPr>
            </w:pPr>
            <w:r w:rsidRPr="00FF353C">
              <w:rPr>
                <w:lang w:val="en-GB"/>
              </w:rPr>
              <w:t>Fire &amp; other damage to property insurance;</w:t>
            </w:r>
          </w:p>
          <w:p w14:paraId="5A3DA378" w14:textId="77777777" w:rsidR="00E6364D" w:rsidRPr="00FF353C" w:rsidRDefault="00E6364D" w:rsidP="00485DF3">
            <w:pPr>
              <w:pStyle w:val="Tiret0"/>
              <w:numPr>
                <w:ilvl w:val="0"/>
                <w:numId w:val="14"/>
              </w:numPr>
              <w:ind w:left="851" w:hanging="851"/>
              <w:rPr>
                <w:lang w:val="en-GB"/>
              </w:rPr>
            </w:pPr>
            <w:r w:rsidRPr="00FF353C">
              <w:rPr>
                <w:lang w:val="en-GB"/>
              </w:rPr>
              <w:t>Credit &amp; Suretyship insurance.</w:t>
            </w:r>
          </w:p>
          <w:p w14:paraId="09B51F51" w14:textId="77777777" w:rsidR="00E6364D" w:rsidRPr="00FF353C" w:rsidRDefault="00E6364D" w:rsidP="00485DF3">
            <w:pPr>
              <w:pStyle w:val="NormalLeft"/>
              <w:rPr>
                <w:lang w:val="en-GB"/>
              </w:rPr>
            </w:pPr>
            <w:r w:rsidRPr="00FF353C">
              <w:rPr>
                <w:lang w:val="en-GB"/>
              </w:rPr>
              <w:t>Second category: lines of business that are compulsory at the discretion of each individual NSAs:</w:t>
            </w:r>
          </w:p>
          <w:p w14:paraId="047F2F69" w14:textId="77777777" w:rsidR="00E6364D" w:rsidRPr="00FF353C" w:rsidRDefault="00E6364D" w:rsidP="00485DF3">
            <w:pPr>
              <w:pStyle w:val="Tiret0"/>
              <w:numPr>
                <w:ilvl w:val="0"/>
                <w:numId w:val="14"/>
              </w:numPr>
              <w:ind w:left="851" w:hanging="851"/>
              <w:rPr>
                <w:lang w:val="en-GB"/>
              </w:rPr>
            </w:pPr>
            <w:r w:rsidRPr="00FF353C">
              <w:rPr>
                <w:lang w:val="en-GB"/>
              </w:rPr>
              <w:t>Motor vehicle liability insurance;</w:t>
            </w:r>
          </w:p>
          <w:p w14:paraId="1E4A7F7A" w14:textId="77777777" w:rsidR="00E6364D" w:rsidRPr="00FF353C" w:rsidRDefault="00E6364D" w:rsidP="00485DF3">
            <w:pPr>
              <w:pStyle w:val="Tiret0"/>
              <w:numPr>
                <w:ilvl w:val="0"/>
                <w:numId w:val="14"/>
              </w:numPr>
              <w:ind w:left="851" w:hanging="851"/>
              <w:rPr>
                <w:lang w:val="en-GB"/>
              </w:rPr>
            </w:pPr>
            <w:r w:rsidRPr="00FF353C">
              <w:rPr>
                <w:lang w:val="en-GB"/>
              </w:rPr>
              <w:t>General liability insurance;</w:t>
            </w:r>
          </w:p>
          <w:p w14:paraId="2B0924DE" w14:textId="77777777" w:rsidR="00E6364D" w:rsidRPr="00FF353C" w:rsidRDefault="00E6364D" w:rsidP="00485DF3">
            <w:pPr>
              <w:pStyle w:val="Tiret0"/>
              <w:numPr>
                <w:ilvl w:val="0"/>
                <w:numId w:val="14"/>
              </w:numPr>
              <w:ind w:left="851" w:hanging="851"/>
              <w:rPr>
                <w:lang w:val="en-GB"/>
              </w:rPr>
            </w:pPr>
            <w:r w:rsidRPr="00FF353C">
              <w:rPr>
                <w:lang w:val="en-GB"/>
              </w:rPr>
              <w:t>Medical expense insurance;</w:t>
            </w:r>
          </w:p>
          <w:p w14:paraId="18D81F4F" w14:textId="77777777" w:rsidR="00E6364D" w:rsidRPr="00FF353C" w:rsidRDefault="00E6364D" w:rsidP="00485DF3">
            <w:pPr>
              <w:pStyle w:val="Tiret0"/>
              <w:numPr>
                <w:ilvl w:val="0"/>
                <w:numId w:val="14"/>
              </w:numPr>
              <w:ind w:left="851" w:hanging="851"/>
              <w:rPr>
                <w:lang w:val="en-GB"/>
              </w:rPr>
            </w:pPr>
            <w:r w:rsidRPr="00FF353C">
              <w:rPr>
                <w:lang w:val="en-GB"/>
              </w:rPr>
              <w:t>Income protection insurance;</w:t>
            </w:r>
          </w:p>
          <w:p w14:paraId="3635D831" w14:textId="77777777" w:rsidR="00E6364D" w:rsidRPr="00FF353C" w:rsidRDefault="00E6364D" w:rsidP="00485DF3">
            <w:pPr>
              <w:pStyle w:val="Tiret0"/>
              <w:numPr>
                <w:ilvl w:val="0"/>
                <w:numId w:val="14"/>
              </w:numPr>
              <w:ind w:left="851" w:hanging="851"/>
              <w:rPr>
                <w:lang w:val="en-GB"/>
              </w:rPr>
            </w:pPr>
            <w:r w:rsidRPr="00FF353C">
              <w:rPr>
                <w:lang w:val="en-GB"/>
              </w:rPr>
              <w:t>Worker's compensation insurance;</w:t>
            </w:r>
          </w:p>
          <w:p w14:paraId="4AB39602" w14:textId="77777777" w:rsidR="00E6364D" w:rsidRPr="00FF353C" w:rsidRDefault="00E6364D" w:rsidP="00485DF3">
            <w:pPr>
              <w:pStyle w:val="Tiret0"/>
              <w:numPr>
                <w:ilvl w:val="0"/>
                <w:numId w:val="14"/>
              </w:numPr>
              <w:ind w:left="851" w:hanging="851"/>
              <w:rPr>
                <w:lang w:val="en-GB"/>
              </w:rPr>
            </w:pPr>
            <w:r w:rsidRPr="00FF353C">
              <w:rPr>
                <w:lang w:val="en-GB"/>
              </w:rPr>
              <w:t>Miscellaneous financial loss;</w:t>
            </w:r>
          </w:p>
          <w:p w14:paraId="668EAC22" w14:textId="77777777" w:rsidR="00E6364D" w:rsidRPr="00FF353C" w:rsidRDefault="00E6364D" w:rsidP="00485DF3">
            <w:pPr>
              <w:pStyle w:val="Tiret0"/>
              <w:numPr>
                <w:ilvl w:val="0"/>
                <w:numId w:val="14"/>
              </w:numPr>
              <w:ind w:left="851" w:hanging="851"/>
              <w:rPr>
                <w:lang w:val="en-GB"/>
              </w:rPr>
            </w:pPr>
            <w:r w:rsidRPr="00FF353C">
              <w:rPr>
                <w:lang w:val="en-GB"/>
              </w:rPr>
              <w:t>Legal expenses insurance;</w:t>
            </w:r>
          </w:p>
          <w:p w14:paraId="0A6E734A" w14:textId="77777777" w:rsidR="00E6364D" w:rsidRPr="00FF353C" w:rsidRDefault="00E6364D" w:rsidP="00485DF3">
            <w:pPr>
              <w:pStyle w:val="Tiret0"/>
              <w:numPr>
                <w:ilvl w:val="0"/>
                <w:numId w:val="14"/>
              </w:numPr>
              <w:ind w:left="851" w:hanging="851"/>
              <w:rPr>
                <w:lang w:val="en-GB"/>
              </w:rPr>
            </w:pPr>
            <w:r w:rsidRPr="00FF353C">
              <w:rPr>
                <w:lang w:val="en-GB"/>
              </w:rPr>
              <w:t>Assistance.</w:t>
            </w:r>
          </w:p>
          <w:p w14:paraId="4A4996AE" w14:textId="77777777" w:rsidR="00E6364D" w:rsidRPr="00FF353C" w:rsidRDefault="00E6364D" w:rsidP="00485DF3">
            <w:pPr>
              <w:pStyle w:val="NormalLeft"/>
              <w:rPr>
                <w:lang w:val="en-GB"/>
              </w:rPr>
            </w:pPr>
            <w:r w:rsidRPr="00FF353C">
              <w:rPr>
                <w:lang w:val="en-GB"/>
              </w:rPr>
              <w:lastRenderedPageBreak/>
              <w:t>The following closed list shall be used:</w:t>
            </w:r>
          </w:p>
          <w:p w14:paraId="04265EEA" w14:textId="77777777" w:rsidR="00E6364D" w:rsidRPr="00FF353C" w:rsidRDefault="00E6364D" w:rsidP="00485DF3">
            <w:pPr>
              <w:pStyle w:val="NormalLeft"/>
              <w:rPr>
                <w:lang w:val="en-GB"/>
              </w:rPr>
            </w:pPr>
            <w:r w:rsidRPr="00FF353C">
              <w:rPr>
                <w:lang w:val="en-GB"/>
              </w:rPr>
              <w:t>1 — Medical expense insurance</w:t>
            </w:r>
          </w:p>
          <w:p w14:paraId="4F13F858" w14:textId="77777777" w:rsidR="00E6364D" w:rsidRPr="00FF353C" w:rsidRDefault="00E6364D" w:rsidP="00485DF3">
            <w:pPr>
              <w:pStyle w:val="NormalLeft"/>
              <w:rPr>
                <w:lang w:val="en-GB"/>
              </w:rPr>
            </w:pPr>
            <w:r w:rsidRPr="00FF353C">
              <w:rPr>
                <w:lang w:val="en-GB"/>
              </w:rPr>
              <w:t>2 — Income protection insurance</w:t>
            </w:r>
          </w:p>
          <w:p w14:paraId="4C2B30CB" w14:textId="77777777" w:rsidR="00E6364D" w:rsidRPr="00FF353C" w:rsidRDefault="00E6364D" w:rsidP="00485DF3">
            <w:pPr>
              <w:pStyle w:val="NormalLeft"/>
              <w:rPr>
                <w:lang w:val="en-GB"/>
              </w:rPr>
            </w:pPr>
            <w:r w:rsidRPr="00FF353C">
              <w:rPr>
                <w:lang w:val="en-GB"/>
              </w:rPr>
              <w:t>3 — Workers' compensation insurance</w:t>
            </w:r>
          </w:p>
          <w:p w14:paraId="2FFBBA02" w14:textId="77777777" w:rsidR="00E6364D" w:rsidRPr="00FF353C" w:rsidRDefault="00E6364D" w:rsidP="00485DF3">
            <w:pPr>
              <w:pStyle w:val="NormalLeft"/>
              <w:rPr>
                <w:lang w:val="en-GB"/>
              </w:rPr>
            </w:pPr>
            <w:r w:rsidRPr="00FF353C">
              <w:rPr>
                <w:lang w:val="en-GB"/>
              </w:rPr>
              <w:t>4 — Motor vehicle liability insurance</w:t>
            </w:r>
          </w:p>
          <w:p w14:paraId="671BA588" w14:textId="77777777" w:rsidR="00E6364D" w:rsidRPr="00FF353C" w:rsidRDefault="00E6364D" w:rsidP="00485DF3">
            <w:pPr>
              <w:pStyle w:val="NormalLeft"/>
              <w:rPr>
                <w:lang w:val="en-GB"/>
              </w:rPr>
            </w:pPr>
            <w:r w:rsidRPr="00FF353C">
              <w:rPr>
                <w:lang w:val="en-GB"/>
              </w:rPr>
              <w:t>5 — Other motor insurance</w:t>
            </w:r>
          </w:p>
          <w:p w14:paraId="2AAA4533" w14:textId="77777777" w:rsidR="00E6364D" w:rsidRPr="00FF353C" w:rsidRDefault="00E6364D" w:rsidP="00485DF3">
            <w:pPr>
              <w:pStyle w:val="NormalLeft"/>
              <w:rPr>
                <w:lang w:val="en-GB"/>
              </w:rPr>
            </w:pPr>
            <w:r w:rsidRPr="00FF353C">
              <w:rPr>
                <w:lang w:val="en-GB"/>
              </w:rPr>
              <w:t>6 — Marine, aviation and transport insurance</w:t>
            </w:r>
          </w:p>
          <w:p w14:paraId="612D737E" w14:textId="77777777" w:rsidR="00E6364D" w:rsidRPr="00FF353C" w:rsidRDefault="00E6364D" w:rsidP="00485DF3">
            <w:pPr>
              <w:pStyle w:val="NormalLeft"/>
              <w:rPr>
                <w:lang w:val="en-GB"/>
              </w:rPr>
            </w:pPr>
            <w:r w:rsidRPr="00FF353C">
              <w:rPr>
                <w:lang w:val="en-GB"/>
              </w:rPr>
              <w:t>7 — Fire and other damage to property insurance</w:t>
            </w:r>
          </w:p>
          <w:p w14:paraId="27B48AEE" w14:textId="77777777" w:rsidR="00E6364D" w:rsidRPr="00FF353C" w:rsidRDefault="00E6364D" w:rsidP="00485DF3">
            <w:pPr>
              <w:pStyle w:val="NormalLeft"/>
              <w:rPr>
                <w:lang w:val="en-GB"/>
              </w:rPr>
            </w:pPr>
            <w:r w:rsidRPr="00FF353C">
              <w:rPr>
                <w:lang w:val="en-GB"/>
              </w:rPr>
              <w:t>8 — General liability insurance</w:t>
            </w:r>
          </w:p>
          <w:p w14:paraId="5442A45A" w14:textId="77777777" w:rsidR="00E6364D" w:rsidRPr="00FF353C" w:rsidRDefault="00E6364D" w:rsidP="00485DF3">
            <w:pPr>
              <w:pStyle w:val="NormalLeft"/>
              <w:rPr>
                <w:lang w:val="en-GB"/>
              </w:rPr>
            </w:pPr>
            <w:r w:rsidRPr="00FF353C">
              <w:rPr>
                <w:lang w:val="en-GB"/>
              </w:rPr>
              <w:t>9 — Credit and suretyship insurance</w:t>
            </w:r>
          </w:p>
          <w:p w14:paraId="1BA7ED02" w14:textId="77777777" w:rsidR="00E6364D" w:rsidRPr="00FF353C" w:rsidRDefault="00E6364D" w:rsidP="00485DF3">
            <w:pPr>
              <w:pStyle w:val="NormalLeft"/>
              <w:rPr>
                <w:lang w:val="en-GB"/>
              </w:rPr>
            </w:pPr>
            <w:r w:rsidRPr="00FF353C">
              <w:rPr>
                <w:lang w:val="en-GB"/>
              </w:rPr>
              <w:t>10 — Legal expenses insurance</w:t>
            </w:r>
          </w:p>
          <w:p w14:paraId="143C372D" w14:textId="77777777" w:rsidR="00E6364D" w:rsidRPr="00FF353C" w:rsidRDefault="00E6364D" w:rsidP="00485DF3">
            <w:pPr>
              <w:pStyle w:val="NormalLeft"/>
              <w:rPr>
                <w:lang w:val="en-GB"/>
              </w:rPr>
            </w:pPr>
            <w:r w:rsidRPr="00FF353C">
              <w:rPr>
                <w:lang w:val="en-GB"/>
              </w:rPr>
              <w:t>11 — Assistance</w:t>
            </w:r>
          </w:p>
          <w:p w14:paraId="651D7DD5" w14:textId="77777777" w:rsidR="00E6364D" w:rsidRPr="00FF353C" w:rsidRDefault="00E6364D" w:rsidP="00485DF3">
            <w:pPr>
              <w:pStyle w:val="NormalLeft"/>
              <w:rPr>
                <w:lang w:val="en-GB"/>
              </w:rPr>
            </w:pPr>
            <w:r w:rsidRPr="00FF353C">
              <w:rPr>
                <w:lang w:val="en-GB"/>
              </w:rPr>
              <w:t>12 — Miscellaneous financial loss</w:t>
            </w:r>
          </w:p>
        </w:tc>
      </w:tr>
      <w:tr w:rsidR="00E6364D" w:rsidRPr="00FF353C" w14:paraId="18D84D22" w14:textId="77777777" w:rsidTr="00485DF3">
        <w:tc>
          <w:tcPr>
            <w:tcW w:w="2322" w:type="dxa"/>
            <w:tcBorders>
              <w:top w:val="single" w:sz="2" w:space="0" w:color="auto"/>
              <w:left w:val="single" w:sz="2" w:space="0" w:color="auto"/>
              <w:bottom w:val="single" w:sz="2" w:space="0" w:color="auto"/>
              <w:right w:val="single" w:sz="2" w:space="0" w:color="auto"/>
            </w:tcBorders>
          </w:tcPr>
          <w:p w14:paraId="0C23AABA" w14:textId="77777777" w:rsidR="00E6364D" w:rsidRPr="00FF353C" w:rsidRDefault="00E6364D" w:rsidP="00485DF3">
            <w:pPr>
              <w:pStyle w:val="NormalLeft"/>
              <w:rPr>
                <w:lang w:val="en-GB"/>
              </w:rPr>
            </w:pPr>
            <w:r w:rsidRPr="00FF353C">
              <w:rPr>
                <w:lang w:val="en-GB"/>
              </w:rPr>
              <w:lastRenderedPageBreak/>
              <w:t>C0020/R0010–R0210</w:t>
            </w:r>
          </w:p>
        </w:tc>
        <w:tc>
          <w:tcPr>
            <w:tcW w:w="1207" w:type="dxa"/>
            <w:tcBorders>
              <w:top w:val="single" w:sz="2" w:space="0" w:color="auto"/>
              <w:left w:val="single" w:sz="2" w:space="0" w:color="auto"/>
              <w:bottom w:val="single" w:sz="2" w:space="0" w:color="auto"/>
              <w:right w:val="single" w:sz="2" w:space="0" w:color="auto"/>
            </w:tcBorders>
          </w:tcPr>
          <w:p w14:paraId="4F5951C0" w14:textId="77777777" w:rsidR="00E6364D" w:rsidRPr="00FF353C" w:rsidRDefault="00E6364D" w:rsidP="00485DF3">
            <w:pPr>
              <w:pStyle w:val="NormalLeft"/>
              <w:rPr>
                <w:lang w:val="en-GB"/>
              </w:rPr>
            </w:pPr>
            <w:r w:rsidRPr="00FF353C">
              <w:rPr>
                <w:lang w:val="en-GB"/>
              </w:rPr>
              <w:t>Start sum insured</w:t>
            </w:r>
          </w:p>
        </w:tc>
        <w:tc>
          <w:tcPr>
            <w:tcW w:w="5757" w:type="dxa"/>
            <w:tcBorders>
              <w:top w:val="single" w:sz="2" w:space="0" w:color="auto"/>
              <w:left w:val="single" w:sz="2" w:space="0" w:color="auto"/>
              <w:bottom w:val="single" w:sz="2" w:space="0" w:color="auto"/>
              <w:right w:val="single" w:sz="2" w:space="0" w:color="auto"/>
            </w:tcBorders>
          </w:tcPr>
          <w:p w14:paraId="30A204B9" w14:textId="77777777" w:rsidR="00E6364D" w:rsidRPr="00FF353C" w:rsidRDefault="00E6364D" w:rsidP="00485DF3">
            <w:pPr>
              <w:pStyle w:val="NormalLeft"/>
              <w:rPr>
                <w:lang w:val="en-GB"/>
              </w:rPr>
            </w:pPr>
            <w:r w:rsidRPr="00FF353C">
              <w:rPr>
                <w:lang w:val="en-GB"/>
              </w:rPr>
              <w:t>Start amount of the interval within which the sum insured of the individual underwriting risk belongs and needs to be aggregated.</w:t>
            </w:r>
          </w:p>
          <w:p w14:paraId="529BFC1B" w14:textId="77777777" w:rsidR="00E6364D" w:rsidRPr="00FF353C" w:rsidRDefault="00E6364D" w:rsidP="00485DF3">
            <w:pPr>
              <w:pStyle w:val="NormalLeft"/>
              <w:rPr>
                <w:lang w:val="en-GB"/>
              </w:rPr>
            </w:pPr>
            <w:r w:rsidRPr="00FF353C">
              <w:rPr>
                <w:lang w:val="en-GB"/>
              </w:rPr>
              <w:t>In case the reporting currency is in Euros, one of the following 5 base options for the distribution of the underwriting risks can be used:</w:t>
            </w:r>
          </w:p>
          <w:p w14:paraId="45237BEA" w14:textId="77777777" w:rsidR="00E6364D" w:rsidRPr="00FF353C" w:rsidRDefault="00E6364D" w:rsidP="00485DF3">
            <w:pPr>
              <w:pStyle w:val="NormalLeft"/>
              <w:rPr>
                <w:lang w:val="en-GB"/>
              </w:rPr>
            </w:pPr>
            <w:r w:rsidRPr="00FF353C">
              <w:rPr>
                <w:lang w:val="en-GB"/>
              </w:rPr>
              <w:t>1 — 20 brackets of 25000 plus 1 extra bracket for Sum Insured &gt; 500000.</w:t>
            </w:r>
          </w:p>
          <w:p w14:paraId="7D558D41" w14:textId="77777777" w:rsidR="00E6364D" w:rsidRPr="00FF353C" w:rsidRDefault="00E6364D" w:rsidP="00485DF3">
            <w:pPr>
              <w:pStyle w:val="NormalLeft"/>
              <w:rPr>
                <w:lang w:val="en-GB"/>
              </w:rPr>
            </w:pPr>
            <w:r w:rsidRPr="00FF353C">
              <w:rPr>
                <w:lang w:val="en-GB"/>
              </w:rPr>
              <w:t>2 — 20 brackets of 50000 plus 1 extra bracket for Sum Insured &gt; 1 million.</w:t>
            </w:r>
          </w:p>
          <w:p w14:paraId="5619013B" w14:textId="77777777" w:rsidR="00E6364D" w:rsidRPr="00FF353C" w:rsidRDefault="00E6364D" w:rsidP="00485DF3">
            <w:pPr>
              <w:pStyle w:val="NormalLeft"/>
              <w:rPr>
                <w:lang w:val="en-GB"/>
              </w:rPr>
            </w:pPr>
            <w:r w:rsidRPr="00FF353C">
              <w:rPr>
                <w:lang w:val="en-GB"/>
              </w:rPr>
              <w:t>3 — 20 brackets of 250000 plus 1 extra bracket for Sum Insured &gt; 5 million.</w:t>
            </w:r>
          </w:p>
          <w:p w14:paraId="18510FC6" w14:textId="77777777" w:rsidR="00E6364D" w:rsidRPr="00FF353C" w:rsidRDefault="00E6364D" w:rsidP="00485DF3">
            <w:pPr>
              <w:pStyle w:val="NormalLeft"/>
              <w:rPr>
                <w:lang w:val="en-GB"/>
              </w:rPr>
            </w:pPr>
            <w:r w:rsidRPr="00FF353C">
              <w:rPr>
                <w:lang w:val="en-GB"/>
              </w:rPr>
              <w:t>4 — 20 brackets of 1 million plus 1 extra bracket for Sum Insured &gt; 20 million.</w:t>
            </w:r>
          </w:p>
          <w:p w14:paraId="78D6E283" w14:textId="77777777" w:rsidR="00E6364D" w:rsidRPr="00FF353C" w:rsidRDefault="00E6364D" w:rsidP="00485DF3">
            <w:pPr>
              <w:pStyle w:val="NormalLeft"/>
              <w:rPr>
                <w:lang w:val="en-GB"/>
              </w:rPr>
            </w:pPr>
            <w:r w:rsidRPr="00FF353C">
              <w:rPr>
                <w:lang w:val="en-GB"/>
              </w:rPr>
              <w:t>5 — 20 brackets of 5 million plus 1 extra bracket for Sum Insured &gt; 100 million.</w:t>
            </w:r>
          </w:p>
          <w:p w14:paraId="66BCB5A5" w14:textId="77777777" w:rsidR="00E6364D" w:rsidRPr="00FF353C" w:rsidRDefault="00E6364D" w:rsidP="00485DF3">
            <w:pPr>
              <w:pStyle w:val="NormalLeft"/>
              <w:rPr>
                <w:lang w:val="en-GB"/>
              </w:rPr>
            </w:pPr>
            <w:r w:rsidRPr="00FF353C">
              <w:rPr>
                <w:lang w:val="en-GB"/>
              </w:rPr>
              <w:t>However, an undertaking shall use undertaking specific brackets, in particular when Sum Insured &lt; 100000 to guarantee that the level of detail is sufficient to provide adequate insight in the distribution of the claims incurred, unless already specified by the supervisory authority.</w:t>
            </w:r>
          </w:p>
          <w:p w14:paraId="70917718" w14:textId="77777777" w:rsidR="00E6364D" w:rsidRPr="00FF353C" w:rsidRDefault="00E6364D" w:rsidP="00485DF3">
            <w:pPr>
              <w:pStyle w:val="NormalLeft"/>
              <w:rPr>
                <w:lang w:val="en-GB"/>
              </w:rPr>
            </w:pPr>
            <w:r w:rsidRPr="00FF353C">
              <w:rPr>
                <w:lang w:val="en-GB"/>
              </w:rPr>
              <w:t>For policies where there is no Sum Insured defined in the policy the undertaking shall do their own estimations or use default values.</w:t>
            </w:r>
          </w:p>
          <w:p w14:paraId="76B937D3" w14:textId="77777777" w:rsidR="00E6364D" w:rsidRPr="00FF353C" w:rsidRDefault="00E6364D" w:rsidP="00485DF3">
            <w:pPr>
              <w:pStyle w:val="NormalLeft"/>
              <w:rPr>
                <w:lang w:val="en-GB"/>
              </w:rPr>
            </w:pPr>
            <w:r w:rsidRPr="00FF353C">
              <w:rPr>
                <w:lang w:val="en-GB"/>
              </w:rPr>
              <w:t>The option chosen needs to be used consistently over the reporting periods, unless the distribution of claims changes significantly.</w:t>
            </w:r>
          </w:p>
          <w:p w14:paraId="3A9FA060" w14:textId="77777777" w:rsidR="00E6364D" w:rsidRPr="00FF353C" w:rsidRDefault="00E6364D" w:rsidP="00485DF3">
            <w:pPr>
              <w:pStyle w:val="NormalLeft"/>
              <w:rPr>
                <w:lang w:val="en-GB"/>
              </w:rPr>
            </w:pPr>
            <w:r w:rsidRPr="00FF353C">
              <w:rPr>
                <w:lang w:val="en-GB"/>
              </w:rPr>
              <w:lastRenderedPageBreak/>
              <w:t>For different reporting currencies National Supervisory Authorities need to define the equivalent options for the amounts to be used in the 20 brackets.</w:t>
            </w:r>
          </w:p>
        </w:tc>
      </w:tr>
      <w:tr w:rsidR="00E6364D" w:rsidRPr="00FF353C" w14:paraId="2DF6A45A" w14:textId="77777777" w:rsidTr="00485DF3">
        <w:tc>
          <w:tcPr>
            <w:tcW w:w="2322" w:type="dxa"/>
            <w:tcBorders>
              <w:top w:val="single" w:sz="2" w:space="0" w:color="auto"/>
              <w:left w:val="single" w:sz="2" w:space="0" w:color="auto"/>
              <w:bottom w:val="single" w:sz="2" w:space="0" w:color="auto"/>
              <w:right w:val="single" w:sz="2" w:space="0" w:color="auto"/>
            </w:tcBorders>
          </w:tcPr>
          <w:p w14:paraId="3D13C50D" w14:textId="77777777" w:rsidR="00E6364D" w:rsidRPr="00FF353C" w:rsidRDefault="00E6364D" w:rsidP="00485DF3">
            <w:pPr>
              <w:pStyle w:val="NormalLeft"/>
              <w:rPr>
                <w:lang w:val="en-GB"/>
              </w:rPr>
            </w:pPr>
            <w:r w:rsidRPr="00FF353C">
              <w:rPr>
                <w:lang w:val="en-GB"/>
              </w:rPr>
              <w:lastRenderedPageBreak/>
              <w:t>C0030/R0010–R0200</w:t>
            </w:r>
          </w:p>
        </w:tc>
        <w:tc>
          <w:tcPr>
            <w:tcW w:w="1207" w:type="dxa"/>
            <w:tcBorders>
              <w:top w:val="single" w:sz="2" w:space="0" w:color="auto"/>
              <w:left w:val="single" w:sz="2" w:space="0" w:color="auto"/>
              <w:bottom w:val="single" w:sz="2" w:space="0" w:color="auto"/>
              <w:right w:val="single" w:sz="2" w:space="0" w:color="auto"/>
            </w:tcBorders>
          </w:tcPr>
          <w:p w14:paraId="3A7B6A4D" w14:textId="77777777" w:rsidR="00E6364D" w:rsidRPr="00FF353C" w:rsidRDefault="00E6364D" w:rsidP="00485DF3">
            <w:pPr>
              <w:pStyle w:val="NormalLeft"/>
              <w:rPr>
                <w:lang w:val="en-GB"/>
              </w:rPr>
            </w:pPr>
            <w:r w:rsidRPr="00FF353C">
              <w:rPr>
                <w:lang w:val="en-GB"/>
              </w:rPr>
              <w:t>End sum insured</w:t>
            </w:r>
          </w:p>
        </w:tc>
        <w:tc>
          <w:tcPr>
            <w:tcW w:w="5757" w:type="dxa"/>
            <w:tcBorders>
              <w:top w:val="single" w:sz="2" w:space="0" w:color="auto"/>
              <w:left w:val="single" w:sz="2" w:space="0" w:color="auto"/>
              <w:bottom w:val="single" w:sz="2" w:space="0" w:color="auto"/>
              <w:right w:val="single" w:sz="2" w:space="0" w:color="auto"/>
            </w:tcBorders>
          </w:tcPr>
          <w:p w14:paraId="2BA9D900" w14:textId="77777777" w:rsidR="00E6364D" w:rsidRPr="00FF353C" w:rsidRDefault="00E6364D" w:rsidP="00485DF3">
            <w:pPr>
              <w:pStyle w:val="NormalLeft"/>
              <w:rPr>
                <w:lang w:val="en-GB"/>
              </w:rPr>
            </w:pPr>
            <w:r w:rsidRPr="00FF353C">
              <w:rPr>
                <w:lang w:val="en-GB"/>
              </w:rPr>
              <w:t>End amount of the interval within which the sum insured of the individual underwriting risk belongs and needs to be aggregated.</w:t>
            </w:r>
          </w:p>
        </w:tc>
      </w:tr>
      <w:tr w:rsidR="00E6364D" w:rsidRPr="00FF353C" w14:paraId="357BC591" w14:textId="77777777" w:rsidTr="00485DF3">
        <w:tc>
          <w:tcPr>
            <w:tcW w:w="2322" w:type="dxa"/>
            <w:tcBorders>
              <w:top w:val="single" w:sz="2" w:space="0" w:color="auto"/>
              <w:left w:val="single" w:sz="2" w:space="0" w:color="auto"/>
              <w:bottom w:val="single" w:sz="2" w:space="0" w:color="auto"/>
              <w:right w:val="single" w:sz="2" w:space="0" w:color="auto"/>
            </w:tcBorders>
          </w:tcPr>
          <w:p w14:paraId="6A0BD1E1" w14:textId="77777777" w:rsidR="00E6364D" w:rsidRPr="00FF353C" w:rsidRDefault="00E6364D" w:rsidP="00485DF3">
            <w:pPr>
              <w:pStyle w:val="NormalLeft"/>
              <w:rPr>
                <w:lang w:val="en-GB"/>
              </w:rPr>
            </w:pPr>
            <w:r w:rsidRPr="00FF353C">
              <w:rPr>
                <w:lang w:val="en-GB"/>
              </w:rPr>
              <w:t>C0040/R0010–R0210</w:t>
            </w:r>
          </w:p>
        </w:tc>
        <w:tc>
          <w:tcPr>
            <w:tcW w:w="1207" w:type="dxa"/>
            <w:tcBorders>
              <w:top w:val="single" w:sz="2" w:space="0" w:color="auto"/>
              <w:left w:val="single" w:sz="2" w:space="0" w:color="auto"/>
              <w:bottom w:val="single" w:sz="2" w:space="0" w:color="auto"/>
              <w:right w:val="single" w:sz="2" w:space="0" w:color="auto"/>
            </w:tcBorders>
          </w:tcPr>
          <w:p w14:paraId="627FA5FD" w14:textId="77777777" w:rsidR="00E6364D" w:rsidRPr="00FF353C" w:rsidRDefault="00E6364D" w:rsidP="00485DF3">
            <w:pPr>
              <w:pStyle w:val="NormalLeft"/>
              <w:rPr>
                <w:lang w:val="en-GB"/>
              </w:rPr>
            </w:pPr>
            <w:r w:rsidRPr="00FF353C">
              <w:rPr>
                <w:lang w:val="en-GB"/>
              </w:rPr>
              <w:t>Number of underwriting risks</w:t>
            </w:r>
          </w:p>
        </w:tc>
        <w:tc>
          <w:tcPr>
            <w:tcW w:w="5757" w:type="dxa"/>
            <w:tcBorders>
              <w:top w:val="single" w:sz="2" w:space="0" w:color="auto"/>
              <w:left w:val="single" w:sz="2" w:space="0" w:color="auto"/>
              <w:bottom w:val="single" w:sz="2" w:space="0" w:color="auto"/>
              <w:right w:val="single" w:sz="2" w:space="0" w:color="auto"/>
            </w:tcBorders>
          </w:tcPr>
          <w:p w14:paraId="560FC169" w14:textId="77777777" w:rsidR="00E6364D" w:rsidRPr="00FF353C" w:rsidRDefault="00E6364D" w:rsidP="00485DF3">
            <w:pPr>
              <w:pStyle w:val="NormalLeft"/>
              <w:rPr>
                <w:lang w:val="en-GB"/>
              </w:rPr>
            </w:pPr>
            <w:r w:rsidRPr="00FF353C">
              <w:rPr>
                <w:lang w:val="en-GB"/>
              </w:rPr>
              <w:t>The number of underwriting risks whose sum insured falls within the start amount and end amount of the applicable bracket.</w:t>
            </w:r>
          </w:p>
        </w:tc>
      </w:tr>
      <w:tr w:rsidR="00E6364D" w:rsidRPr="00FF353C" w14:paraId="78A575F1" w14:textId="77777777" w:rsidTr="00485DF3">
        <w:tc>
          <w:tcPr>
            <w:tcW w:w="2322" w:type="dxa"/>
            <w:tcBorders>
              <w:top w:val="single" w:sz="2" w:space="0" w:color="auto"/>
              <w:left w:val="single" w:sz="2" w:space="0" w:color="auto"/>
              <w:bottom w:val="single" w:sz="2" w:space="0" w:color="auto"/>
              <w:right w:val="single" w:sz="2" w:space="0" w:color="auto"/>
            </w:tcBorders>
          </w:tcPr>
          <w:p w14:paraId="68571F25" w14:textId="77777777" w:rsidR="00E6364D" w:rsidRPr="00FF353C" w:rsidRDefault="00E6364D" w:rsidP="00485DF3">
            <w:pPr>
              <w:pStyle w:val="NormalLeft"/>
              <w:rPr>
                <w:lang w:val="en-GB"/>
              </w:rPr>
            </w:pPr>
            <w:r w:rsidRPr="00FF353C">
              <w:rPr>
                <w:lang w:val="en-GB"/>
              </w:rPr>
              <w:t>C0040/R0220</w:t>
            </w:r>
          </w:p>
        </w:tc>
        <w:tc>
          <w:tcPr>
            <w:tcW w:w="1207" w:type="dxa"/>
            <w:tcBorders>
              <w:top w:val="single" w:sz="2" w:space="0" w:color="auto"/>
              <w:left w:val="single" w:sz="2" w:space="0" w:color="auto"/>
              <w:bottom w:val="single" w:sz="2" w:space="0" w:color="auto"/>
              <w:right w:val="single" w:sz="2" w:space="0" w:color="auto"/>
            </w:tcBorders>
          </w:tcPr>
          <w:p w14:paraId="7152B59D" w14:textId="77777777" w:rsidR="00E6364D" w:rsidRPr="00FF353C" w:rsidRDefault="00E6364D" w:rsidP="00485DF3">
            <w:pPr>
              <w:pStyle w:val="NormalLeft"/>
              <w:rPr>
                <w:lang w:val="en-GB"/>
              </w:rPr>
            </w:pPr>
            <w:r w:rsidRPr="00FF353C">
              <w:rPr>
                <w:lang w:val="en-GB"/>
              </w:rPr>
              <w:t>Number of underwriting risks — Total</w:t>
            </w:r>
          </w:p>
        </w:tc>
        <w:tc>
          <w:tcPr>
            <w:tcW w:w="5757" w:type="dxa"/>
            <w:tcBorders>
              <w:top w:val="single" w:sz="2" w:space="0" w:color="auto"/>
              <w:left w:val="single" w:sz="2" w:space="0" w:color="auto"/>
              <w:bottom w:val="single" w:sz="2" w:space="0" w:color="auto"/>
              <w:right w:val="single" w:sz="2" w:space="0" w:color="auto"/>
            </w:tcBorders>
          </w:tcPr>
          <w:p w14:paraId="0D0E4CD0" w14:textId="77777777" w:rsidR="00E6364D" w:rsidRPr="00FF353C" w:rsidRDefault="00E6364D" w:rsidP="00485DF3">
            <w:pPr>
              <w:pStyle w:val="NormalLeft"/>
              <w:rPr>
                <w:lang w:val="en-GB"/>
              </w:rPr>
            </w:pPr>
            <w:r w:rsidRPr="00FF353C">
              <w:rPr>
                <w:lang w:val="en-GB"/>
              </w:rPr>
              <w:t>Total number of underwriting risks reported in all brackets.</w:t>
            </w:r>
          </w:p>
        </w:tc>
      </w:tr>
      <w:tr w:rsidR="00E6364D" w:rsidRPr="00FF353C" w14:paraId="24054680" w14:textId="77777777" w:rsidTr="00485DF3">
        <w:tc>
          <w:tcPr>
            <w:tcW w:w="2322" w:type="dxa"/>
            <w:tcBorders>
              <w:top w:val="single" w:sz="2" w:space="0" w:color="auto"/>
              <w:left w:val="single" w:sz="2" w:space="0" w:color="auto"/>
              <w:bottom w:val="single" w:sz="2" w:space="0" w:color="auto"/>
              <w:right w:val="single" w:sz="2" w:space="0" w:color="auto"/>
            </w:tcBorders>
          </w:tcPr>
          <w:p w14:paraId="7EAA8918" w14:textId="77777777" w:rsidR="00E6364D" w:rsidRPr="00FF353C" w:rsidRDefault="00E6364D" w:rsidP="00485DF3">
            <w:pPr>
              <w:pStyle w:val="NormalLeft"/>
              <w:rPr>
                <w:lang w:val="en-GB"/>
              </w:rPr>
            </w:pPr>
            <w:r w:rsidRPr="00FF353C">
              <w:rPr>
                <w:lang w:val="en-GB"/>
              </w:rPr>
              <w:t>C0050/R0010–R0210</w:t>
            </w:r>
          </w:p>
        </w:tc>
        <w:tc>
          <w:tcPr>
            <w:tcW w:w="1207" w:type="dxa"/>
            <w:tcBorders>
              <w:top w:val="single" w:sz="2" w:space="0" w:color="auto"/>
              <w:left w:val="single" w:sz="2" w:space="0" w:color="auto"/>
              <w:bottom w:val="single" w:sz="2" w:space="0" w:color="auto"/>
              <w:right w:val="single" w:sz="2" w:space="0" w:color="auto"/>
            </w:tcBorders>
          </w:tcPr>
          <w:p w14:paraId="6F5A694F" w14:textId="77777777" w:rsidR="00E6364D" w:rsidRPr="00FF353C" w:rsidRDefault="00E6364D" w:rsidP="00485DF3">
            <w:pPr>
              <w:pStyle w:val="NormalLeft"/>
              <w:rPr>
                <w:lang w:val="en-GB"/>
              </w:rPr>
            </w:pPr>
            <w:r w:rsidRPr="00FF353C">
              <w:rPr>
                <w:lang w:val="en-GB"/>
              </w:rPr>
              <w:t>Total sum insured</w:t>
            </w:r>
          </w:p>
        </w:tc>
        <w:tc>
          <w:tcPr>
            <w:tcW w:w="5757" w:type="dxa"/>
            <w:tcBorders>
              <w:top w:val="single" w:sz="2" w:space="0" w:color="auto"/>
              <w:left w:val="single" w:sz="2" w:space="0" w:color="auto"/>
              <w:bottom w:val="single" w:sz="2" w:space="0" w:color="auto"/>
              <w:right w:val="single" w:sz="2" w:space="0" w:color="auto"/>
            </w:tcBorders>
          </w:tcPr>
          <w:p w14:paraId="7A86E4D2" w14:textId="77777777" w:rsidR="00E6364D" w:rsidRPr="00FF353C" w:rsidRDefault="00E6364D" w:rsidP="00485DF3">
            <w:pPr>
              <w:pStyle w:val="NormalLeft"/>
              <w:rPr>
                <w:lang w:val="en-GB"/>
              </w:rPr>
            </w:pPr>
            <w:r w:rsidRPr="00FF353C">
              <w:rPr>
                <w:lang w:val="en-GB"/>
              </w:rPr>
              <w:t>The aggregated amount of the sum insured, on a gross basis and using the reporting currency, of all the individual underwriting risks, whose sum insured falls within the start amount and end amount of the applicable bracket.</w:t>
            </w:r>
          </w:p>
        </w:tc>
      </w:tr>
      <w:tr w:rsidR="00E6364D" w:rsidRPr="00FF353C" w14:paraId="3A3D35FD" w14:textId="77777777" w:rsidTr="00485DF3">
        <w:tc>
          <w:tcPr>
            <w:tcW w:w="2322" w:type="dxa"/>
            <w:tcBorders>
              <w:top w:val="single" w:sz="2" w:space="0" w:color="auto"/>
              <w:left w:val="single" w:sz="2" w:space="0" w:color="auto"/>
              <w:bottom w:val="single" w:sz="2" w:space="0" w:color="auto"/>
              <w:right w:val="single" w:sz="2" w:space="0" w:color="auto"/>
            </w:tcBorders>
          </w:tcPr>
          <w:p w14:paraId="796E59DD" w14:textId="77777777" w:rsidR="00E6364D" w:rsidRPr="00FF353C" w:rsidRDefault="00E6364D" w:rsidP="00485DF3">
            <w:pPr>
              <w:pStyle w:val="NormalLeft"/>
              <w:rPr>
                <w:lang w:val="en-GB"/>
              </w:rPr>
            </w:pPr>
            <w:r w:rsidRPr="00FF353C">
              <w:rPr>
                <w:lang w:val="en-GB"/>
              </w:rPr>
              <w:t>C0050/R0220</w:t>
            </w:r>
          </w:p>
        </w:tc>
        <w:tc>
          <w:tcPr>
            <w:tcW w:w="1207" w:type="dxa"/>
            <w:tcBorders>
              <w:top w:val="single" w:sz="2" w:space="0" w:color="auto"/>
              <w:left w:val="single" w:sz="2" w:space="0" w:color="auto"/>
              <w:bottom w:val="single" w:sz="2" w:space="0" w:color="auto"/>
              <w:right w:val="single" w:sz="2" w:space="0" w:color="auto"/>
            </w:tcBorders>
          </w:tcPr>
          <w:p w14:paraId="197A6A6D" w14:textId="77777777" w:rsidR="00E6364D" w:rsidRPr="00FF353C" w:rsidRDefault="00E6364D" w:rsidP="00485DF3">
            <w:pPr>
              <w:pStyle w:val="NormalLeft"/>
              <w:rPr>
                <w:lang w:val="en-GB"/>
              </w:rPr>
            </w:pPr>
            <w:r w:rsidRPr="00FF353C">
              <w:rPr>
                <w:lang w:val="en-GB"/>
              </w:rPr>
              <w:t>Total sum insured — Total</w:t>
            </w:r>
          </w:p>
        </w:tc>
        <w:tc>
          <w:tcPr>
            <w:tcW w:w="5757" w:type="dxa"/>
            <w:tcBorders>
              <w:top w:val="single" w:sz="2" w:space="0" w:color="auto"/>
              <w:left w:val="single" w:sz="2" w:space="0" w:color="auto"/>
              <w:bottom w:val="single" w:sz="2" w:space="0" w:color="auto"/>
              <w:right w:val="single" w:sz="2" w:space="0" w:color="auto"/>
            </w:tcBorders>
          </w:tcPr>
          <w:p w14:paraId="085183E2" w14:textId="77777777" w:rsidR="00E6364D" w:rsidRPr="00FF353C" w:rsidRDefault="00E6364D" w:rsidP="00485DF3">
            <w:pPr>
              <w:pStyle w:val="NormalLeft"/>
              <w:rPr>
                <w:lang w:val="en-GB"/>
              </w:rPr>
            </w:pPr>
            <w:r w:rsidRPr="00FF353C">
              <w:rPr>
                <w:lang w:val="en-GB"/>
              </w:rPr>
              <w:t>Total of the aggregated amounts of the sum insured, on a gross basis and using the reporting currency, of all the individual underwriting risks reported in all brackets.</w:t>
            </w:r>
          </w:p>
        </w:tc>
      </w:tr>
      <w:tr w:rsidR="00E6364D" w:rsidRPr="00FF353C" w14:paraId="268C92A7" w14:textId="77777777" w:rsidTr="00485DF3">
        <w:tc>
          <w:tcPr>
            <w:tcW w:w="2322" w:type="dxa"/>
            <w:tcBorders>
              <w:top w:val="single" w:sz="2" w:space="0" w:color="auto"/>
              <w:left w:val="single" w:sz="2" w:space="0" w:color="auto"/>
              <w:bottom w:val="single" w:sz="2" w:space="0" w:color="auto"/>
              <w:right w:val="single" w:sz="2" w:space="0" w:color="auto"/>
            </w:tcBorders>
          </w:tcPr>
          <w:p w14:paraId="594D1049" w14:textId="77777777" w:rsidR="00E6364D" w:rsidRPr="00FF353C" w:rsidRDefault="00E6364D" w:rsidP="00485DF3">
            <w:pPr>
              <w:pStyle w:val="NormalLeft"/>
              <w:rPr>
                <w:lang w:val="en-GB"/>
              </w:rPr>
            </w:pPr>
            <w:r w:rsidRPr="00FF353C">
              <w:rPr>
                <w:lang w:val="en-GB"/>
              </w:rPr>
              <w:t>C0060/R0010–R0210</w:t>
            </w:r>
          </w:p>
        </w:tc>
        <w:tc>
          <w:tcPr>
            <w:tcW w:w="1207" w:type="dxa"/>
            <w:tcBorders>
              <w:top w:val="single" w:sz="2" w:space="0" w:color="auto"/>
              <w:left w:val="single" w:sz="2" w:space="0" w:color="auto"/>
              <w:bottom w:val="single" w:sz="2" w:space="0" w:color="auto"/>
              <w:right w:val="single" w:sz="2" w:space="0" w:color="auto"/>
            </w:tcBorders>
          </w:tcPr>
          <w:p w14:paraId="7C76B781" w14:textId="77777777" w:rsidR="00E6364D" w:rsidRPr="00FF353C" w:rsidRDefault="00E6364D" w:rsidP="00485DF3">
            <w:pPr>
              <w:pStyle w:val="NormalLeft"/>
              <w:rPr>
                <w:lang w:val="en-GB"/>
              </w:rPr>
            </w:pPr>
            <w:r w:rsidRPr="00FF353C">
              <w:rPr>
                <w:lang w:val="en-GB"/>
              </w:rPr>
              <w:t>Total annual written premium</w:t>
            </w:r>
          </w:p>
        </w:tc>
        <w:tc>
          <w:tcPr>
            <w:tcW w:w="5757" w:type="dxa"/>
            <w:tcBorders>
              <w:top w:val="single" w:sz="2" w:space="0" w:color="auto"/>
              <w:left w:val="single" w:sz="2" w:space="0" w:color="auto"/>
              <w:bottom w:val="single" w:sz="2" w:space="0" w:color="auto"/>
              <w:right w:val="single" w:sz="2" w:space="0" w:color="auto"/>
            </w:tcBorders>
          </w:tcPr>
          <w:p w14:paraId="716ABAC9" w14:textId="77777777" w:rsidR="00E6364D" w:rsidRPr="00FF353C" w:rsidRDefault="00E6364D" w:rsidP="00485DF3">
            <w:pPr>
              <w:pStyle w:val="NormalLeft"/>
              <w:rPr>
                <w:lang w:val="en-GB"/>
              </w:rPr>
            </w:pPr>
            <w:r w:rsidRPr="00FF353C">
              <w:rPr>
                <w:lang w:val="en-GB"/>
              </w:rPr>
              <w:t>The aggregated amount of the written premium as defined in Article 1(11) of Delegated Regulation (EU) 2015/35of the underlying underwriting risks.</w:t>
            </w:r>
          </w:p>
        </w:tc>
      </w:tr>
      <w:tr w:rsidR="00E6364D" w:rsidRPr="00FF353C" w14:paraId="4319BEA1" w14:textId="77777777" w:rsidTr="00485DF3">
        <w:tc>
          <w:tcPr>
            <w:tcW w:w="2322" w:type="dxa"/>
            <w:tcBorders>
              <w:top w:val="single" w:sz="2" w:space="0" w:color="auto"/>
              <w:left w:val="single" w:sz="2" w:space="0" w:color="auto"/>
              <w:bottom w:val="single" w:sz="2" w:space="0" w:color="auto"/>
              <w:right w:val="single" w:sz="2" w:space="0" w:color="auto"/>
            </w:tcBorders>
          </w:tcPr>
          <w:p w14:paraId="79E2DE37" w14:textId="77777777" w:rsidR="00E6364D" w:rsidRPr="00FF353C" w:rsidRDefault="00E6364D" w:rsidP="00485DF3">
            <w:pPr>
              <w:pStyle w:val="NormalLeft"/>
              <w:rPr>
                <w:lang w:val="en-GB"/>
              </w:rPr>
            </w:pPr>
            <w:r w:rsidRPr="00FF353C">
              <w:rPr>
                <w:lang w:val="en-GB"/>
              </w:rPr>
              <w:t>C0060/R0220</w:t>
            </w:r>
          </w:p>
        </w:tc>
        <w:tc>
          <w:tcPr>
            <w:tcW w:w="1207" w:type="dxa"/>
            <w:tcBorders>
              <w:top w:val="single" w:sz="2" w:space="0" w:color="auto"/>
              <w:left w:val="single" w:sz="2" w:space="0" w:color="auto"/>
              <w:bottom w:val="single" w:sz="2" w:space="0" w:color="auto"/>
              <w:right w:val="single" w:sz="2" w:space="0" w:color="auto"/>
            </w:tcBorders>
          </w:tcPr>
          <w:p w14:paraId="0F73E41C" w14:textId="77777777" w:rsidR="00E6364D" w:rsidRPr="00FF353C" w:rsidRDefault="00E6364D" w:rsidP="00485DF3">
            <w:pPr>
              <w:pStyle w:val="NormalLeft"/>
              <w:rPr>
                <w:lang w:val="en-GB"/>
              </w:rPr>
            </w:pPr>
            <w:r w:rsidRPr="00FF353C">
              <w:rPr>
                <w:lang w:val="en-GB"/>
              </w:rPr>
              <w:t>Total annual written premium — Total</w:t>
            </w:r>
          </w:p>
        </w:tc>
        <w:tc>
          <w:tcPr>
            <w:tcW w:w="5757" w:type="dxa"/>
            <w:tcBorders>
              <w:top w:val="single" w:sz="2" w:space="0" w:color="auto"/>
              <w:left w:val="single" w:sz="2" w:space="0" w:color="auto"/>
              <w:bottom w:val="single" w:sz="2" w:space="0" w:color="auto"/>
              <w:right w:val="single" w:sz="2" w:space="0" w:color="auto"/>
            </w:tcBorders>
          </w:tcPr>
          <w:p w14:paraId="6C02D106" w14:textId="77777777" w:rsidR="00E6364D" w:rsidRPr="00FF353C" w:rsidRDefault="00E6364D" w:rsidP="00485DF3">
            <w:pPr>
              <w:pStyle w:val="NormalLeft"/>
              <w:rPr>
                <w:lang w:val="en-GB"/>
              </w:rPr>
            </w:pPr>
            <w:r w:rsidRPr="00FF353C">
              <w:rPr>
                <w:lang w:val="en-GB"/>
              </w:rPr>
              <w:t>Total of the aggregated amounts of the annual written premium reported in all brackets.</w:t>
            </w:r>
          </w:p>
        </w:tc>
      </w:tr>
    </w:tbl>
    <w:p w14:paraId="4DB2EC3F" w14:textId="77777777" w:rsidR="00E6364D" w:rsidRPr="00FF353C" w:rsidRDefault="00E6364D" w:rsidP="00E6364D">
      <w:pPr>
        <w:rPr>
          <w:lang w:val="en-GB"/>
        </w:rPr>
      </w:pPr>
    </w:p>
    <w:p w14:paraId="641E0AD8" w14:textId="77777777" w:rsidR="00E6364D" w:rsidRPr="00FF353C" w:rsidRDefault="00E6364D" w:rsidP="00E6364D">
      <w:pPr>
        <w:pStyle w:val="ManualHeading2"/>
        <w:numPr>
          <w:ilvl w:val="0"/>
          <w:numId w:val="0"/>
        </w:numPr>
        <w:ind w:left="851" w:hanging="851"/>
        <w:rPr>
          <w:lang w:val="en-GB"/>
        </w:rPr>
      </w:pPr>
      <w:r w:rsidRPr="00FF353C">
        <w:rPr>
          <w:i/>
          <w:lang w:val="en-GB"/>
        </w:rPr>
        <w:t>S.22.01 — Impact of long term guarantees measures and transitionals</w:t>
      </w:r>
    </w:p>
    <w:p w14:paraId="6F92F820" w14:textId="77777777" w:rsidR="00E6364D" w:rsidRPr="00FF353C" w:rsidRDefault="00E6364D" w:rsidP="00E6364D">
      <w:pPr>
        <w:rPr>
          <w:lang w:val="en-GB"/>
        </w:rPr>
      </w:pPr>
      <w:r w:rsidRPr="00FF353C">
        <w:rPr>
          <w:i/>
          <w:lang w:val="en-GB"/>
        </w:rPr>
        <w:t>General comments:</w:t>
      </w:r>
    </w:p>
    <w:p w14:paraId="7445E6E6" w14:textId="77777777" w:rsidR="00E6364D" w:rsidRPr="00FF353C" w:rsidRDefault="00E6364D" w:rsidP="00E6364D">
      <w:pPr>
        <w:rPr>
          <w:lang w:val="en-GB"/>
        </w:rPr>
      </w:pPr>
      <w:r w:rsidRPr="00FF353C">
        <w:rPr>
          <w:lang w:val="en-GB"/>
        </w:rPr>
        <w:t>This section relates to annual submission of information for individual entities.</w:t>
      </w:r>
    </w:p>
    <w:p w14:paraId="38B7E863" w14:textId="77777777" w:rsidR="00E6364D" w:rsidRPr="00FF353C" w:rsidRDefault="00E6364D" w:rsidP="00E6364D">
      <w:pPr>
        <w:rPr>
          <w:lang w:val="en-GB"/>
        </w:rPr>
      </w:pPr>
      <w:r w:rsidRPr="00FF353C">
        <w:rPr>
          <w:lang w:val="en-GB"/>
        </w:rPr>
        <w:t>This template is relevant when at least one long term guarantee measure or transitional is used by the undertaking.</w:t>
      </w:r>
    </w:p>
    <w:p w14:paraId="025AE7EC" w14:textId="77BDB5C0" w:rsidR="00E6364D" w:rsidRPr="00FF353C" w:rsidRDefault="00E6364D" w:rsidP="00E6364D">
      <w:pPr>
        <w:rPr>
          <w:lang w:val="en-GB"/>
        </w:rPr>
      </w:pPr>
      <w:r w:rsidRPr="00FF353C">
        <w:rPr>
          <w:lang w:val="en-GB"/>
        </w:rPr>
        <w:t>This template shall reflect the impact on the financial positions when no transitional is used and each LTG measures or transitional is set to zero. For that purpose, a cumulative step–by–step approach shall be followed taking out each transitional and LTG measure one by one and without recalculating the impact of the remaining measures after each step. </w:t>
      </w:r>
      <w:r w:rsidR="00147B42" w:rsidRPr="00FF353C">
        <w:rPr>
          <w:lang w:val="en-GB"/>
        </w:rPr>
        <w:t xml:space="preserve"> </w:t>
      </w:r>
    </w:p>
    <w:p w14:paraId="748006EC" w14:textId="77777777" w:rsidR="00E6364D" w:rsidRPr="00FF353C" w:rsidRDefault="00E6364D" w:rsidP="00E6364D">
      <w:pPr>
        <w:rPr>
          <w:lang w:val="en-GB"/>
        </w:rPr>
      </w:pPr>
      <w:r w:rsidRPr="00FF353C">
        <w:rPr>
          <w:lang w:val="en-GB"/>
        </w:rPr>
        <w:lastRenderedPageBreak/>
        <w:t>The impacts need to be reported positive if they increase the amount of the item being reported and negative if they decrease the amount of the item (e.g. if amount of SCR increases or if amount of Own Funds increases then positive values shall be reported).</w:t>
      </w:r>
    </w:p>
    <w:tbl>
      <w:tblPr>
        <w:tblW w:w="9286" w:type="dxa"/>
        <w:tblLayout w:type="fixed"/>
        <w:tblLook w:val="0000" w:firstRow="0" w:lastRow="0" w:firstColumn="0" w:lastColumn="0" w:noHBand="0" w:noVBand="0"/>
      </w:tblPr>
      <w:tblGrid>
        <w:gridCol w:w="1653"/>
        <w:gridCol w:w="1837"/>
        <w:gridCol w:w="5686"/>
        <w:gridCol w:w="110"/>
      </w:tblGrid>
      <w:tr w:rsidR="00E6364D" w:rsidRPr="00FF353C" w14:paraId="5F571AD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E9682CC" w14:textId="77777777" w:rsidR="00E6364D" w:rsidRPr="00FF353C" w:rsidRDefault="00E6364D" w:rsidP="00485DF3">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F24AEA4" w14:textId="77777777" w:rsidR="00E6364D" w:rsidRPr="00FF353C" w:rsidRDefault="00E6364D" w:rsidP="00485DF3">
            <w:pPr>
              <w:pStyle w:val="NormalCentered"/>
              <w:rPr>
                <w:lang w:val="en-GB"/>
              </w:rPr>
            </w:pPr>
            <w:r w:rsidRPr="00FF353C">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5D4C9E05" w14:textId="77777777" w:rsidR="00E6364D" w:rsidRPr="00FF353C" w:rsidRDefault="00E6364D" w:rsidP="00485DF3">
            <w:pPr>
              <w:pStyle w:val="NormalCentered"/>
              <w:rPr>
                <w:lang w:val="en-GB"/>
              </w:rPr>
            </w:pPr>
            <w:r w:rsidRPr="00FF353C">
              <w:rPr>
                <w:lang w:val="en-GB"/>
              </w:rPr>
              <w:t>INSTRUCTIONS</w:t>
            </w:r>
          </w:p>
        </w:tc>
      </w:tr>
      <w:tr w:rsidR="00E6364D" w:rsidRPr="00FF353C" w14:paraId="664901C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BAE12C2" w14:textId="77777777" w:rsidR="00E6364D" w:rsidRPr="00FF353C" w:rsidRDefault="00E6364D" w:rsidP="00485DF3">
            <w:pPr>
              <w:pStyle w:val="NormalLeft"/>
              <w:rPr>
                <w:lang w:val="en-GB"/>
              </w:rPr>
            </w:pPr>
            <w:r w:rsidRPr="00FF353C">
              <w:rPr>
                <w:lang w:val="en-GB"/>
              </w:rPr>
              <w:t>C0010/R0010</w:t>
            </w:r>
          </w:p>
        </w:tc>
        <w:tc>
          <w:tcPr>
            <w:tcW w:w="1858" w:type="dxa"/>
            <w:tcBorders>
              <w:top w:val="single" w:sz="2" w:space="0" w:color="auto"/>
              <w:left w:val="single" w:sz="2" w:space="0" w:color="auto"/>
              <w:bottom w:val="single" w:sz="2" w:space="0" w:color="auto"/>
              <w:right w:val="single" w:sz="2" w:space="0" w:color="auto"/>
            </w:tcBorders>
          </w:tcPr>
          <w:p w14:paraId="50127617" w14:textId="77777777" w:rsidR="00E6364D" w:rsidRPr="00FF353C" w:rsidRDefault="00E6364D" w:rsidP="00485DF3">
            <w:pPr>
              <w:pStyle w:val="NormalLeft"/>
              <w:rPr>
                <w:lang w:val="en-GB"/>
              </w:rPr>
            </w:pPr>
            <w:r w:rsidRPr="00FF353C">
              <w:rPr>
                <w:lang w:val="en-GB"/>
              </w:rPr>
              <w:t>Amount with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6F49337C" w14:textId="1C546307" w:rsidR="00E6364D" w:rsidRPr="00FF353C" w:rsidRDefault="00E6364D" w:rsidP="00147B42">
            <w:pPr>
              <w:pStyle w:val="NormalLeft"/>
              <w:rPr>
                <w:lang w:val="en-GB"/>
              </w:rPr>
            </w:pPr>
            <w:r w:rsidRPr="00FF353C">
              <w:rPr>
                <w:lang w:val="en-GB"/>
              </w:rPr>
              <w:t>Total amount of gross technical provisions including long term guarantee measures and transitional measures</w:t>
            </w:r>
          </w:p>
        </w:tc>
      </w:tr>
      <w:tr w:rsidR="00E6364D" w:rsidRPr="00FF353C" w14:paraId="6B89890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9D6E2BA" w14:textId="77777777" w:rsidR="00E6364D" w:rsidRPr="00FF353C" w:rsidRDefault="00E6364D" w:rsidP="00485DF3">
            <w:pPr>
              <w:pStyle w:val="NormalLeft"/>
              <w:rPr>
                <w:lang w:val="en-GB"/>
              </w:rPr>
            </w:pPr>
            <w:r w:rsidRPr="00FF353C">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63C4B776" w14:textId="77777777" w:rsidR="00E6364D" w:rsidRPr="00FF353C" w:rsidRDefault="00E6364D" w:rsidP="00485DF3">
            <w:pPr>
              <w:pStyle w:val="NormalLeft"/>
              <w:rPr>
                <w:lang w:val="en-GB"/>
              </w:rPr>
            </w:pPr>
            <w:r w:rsidRPr="00FF353C">
              <w:rPr>
                <w:lang w:val="en-GB"/>
              </w:rPr>
              <w:t>Without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0CBF050F" w14:textId="6504FA2C" w:rsidR="00E6364D" w:rsidRPr="00FF353C" w:rsidRDefault="00E6364D" w:rsidP="00485DF3">
            <w:pPr>
              <w:pStyle w:val="NormalLeft"/>
              <w:rPr>
                <w:lang w:val="en-GB"/>
              </w:rPr>
            </w:pPr>
            <w:r w:rsidRPr="00FF353C">
              <w:rPr>
                <w:lang w:val="en-GB"/>
              </w:rPr>
              <w:t>Total amoun</w:t>
            </w:r>
            <w:r w:rsidR="00147B42" w:rsidRPr="00FF353C">
              <w:rPr>
                <w:lang w:val="en-GB"/>
              </w:rPr>
              <w:t>t of gross technical provisions</w:t>
            </w:r>
            <w:r w:rsidRPr="00FF353C">
              <w:rPr>
                <w:lang w:val="en-GB"/>
              </w:rPr>
              <w:t xml:space="preserve"> without the adjustment due to the transitional deduction to technical provisions, but keeping adjustments due to the volatility adjustment and the matching adjustment.</w:t>
            </w:r>
          </w:p>
          <w:p w14:paraId="1731C61A" w14:textId="596B2DC3" w:rsidR="00E6364D" w:rsidRPr="00FF353C" w:rsidRDefault="00E6364D" w:rsidP="00147B42">
            <w:pPr>
              <w:pStyle w:val="NormalLeft"/>
              <w:rPr>
                <w:lang w:val="en-GB"/>
              </w:rPr>
            </w:pPr>
            <w:r w:rsidRPr="00FF353C">
              <w:rPr>
                <w:lang w:val="en-GB"/>
              </w:rPr>
              <w:t>If transitional deduction to technical provisions is not applicable report the same amount as in C0010. </w:t>
            </w:r>
            <w:r w:rsidR="00147B42" w:rsidRPr="00FF353C">
              <w:rPr>
                <w:lang w:val="en-GB"/>
              </w:rPr>
              <w:t xml:space="preserve"> </w:t>
            </w:r>
          </w:p>
        </w:tc>
      </w:tr>
      <w:tr w:rsidR="00E6364D" w:rsidRPr="00FF353C" w14:paraId="7CF31F4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5A59CA" w14:textId="77777777" w:rsidR="00E6364D" w:rsidRPr="00FF353C" w:rsidRDefault="00E6364D" w:rsidP="00485DF3">
            <w:pPr>
              <w:pStyle w:val="NormalLeft"/>
              <w:rPr>
                <w:lang w:val="en-GB"/>
              </w:rPr>
            </w:pPr>
            <w:r w:rsidRPr="00FF353C">
              <w:rPr>
                <w:lang w:val="en-GB"/>
              </w:rPr>
              <w:t>C0030/R0010</w:t>
            </w:r>
          </w:p>
        </w:tc>
        <w:tc>
          <w:tcPr>
            <w:tcW w:w="1858" w:type="dxa"/>
            <w:tcBorders>
              <w:top w:val="single" w:sz="2" w:space="0" w:color="auto"/>
              <w:left w:val="single" w:sz="2" w:space="0" w:color="auto"/>
              <w:bottom w:val="single" w:sz="2" w:space="0" w:color="auto"/>
              <w:right w:val="single" w:sz="2" w:space="0" w:color="auto"/>
            </w:tcBorders>
          </w:tcPr>
          <w:p w14:paraId="23334D43" w14:textId="77777777" w:rsidR="00E6364D" w:rsidRPr="00FF353C" w:rsidRDefault="00E6364D" w:rsidP="00485DF3">
            <w:pPr>
              <w:pStyle w:val="NormalLeft"/>
              <w:rPr>
                <w:lang w:val="en-GB"/>
              </w:rPr>
            </w:pPr>
            <w:r w:rsidRPr="00FF353C">
              <w:rPr>
                <w:lang w:val="en-GB"/>
              </w:rPr>
              <w:t>Impact of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0227C3A2" w14:textId="3F228C7D" w:rsidR="00E6364D" w:rsidRPr="00FF353C" w:rsidRDefault="00E6364D" w:rsidP="00485DF3">
            <w:pPr>
              <w:pStyle w:val="NormalLeft"/>
              <w:rPr>
                <w:lang w:val="en-GB"/>
              </w:rPr>
            </w:pPr>
            <w:r w:rsidRPr="00FF353C">
              <w:rPr>
                <w:lang w:val="en-GB"/>
              </w:rPr>
              <w:t>Amount of the adjustment to the gross technical provisions due to the application of the transitional deduction to technical provisions.</w:t>
            </w:r>
          </w:p>
          <w:p w14:paraId="4A88CB7C" w14:textId="77777777" w:rsidR="00E6364D" w:rsidRPr="00FF353C" w:rsidRDefault="00E6364D" w:rsidP="00485DF3">
            <w:pPr>
              <w:pStyle w:val="NormalLeft"/>
              <w:rPr>
                <w:lang w:val="en-GB"/>
              </w:rPr>
            </w:pPr>
            <w:r w:rsidRPr="00FF353C">
              <w:rPr>
                <w:lang w:val="en-GB"/>
              </w:rPr>
              <w:t>It shall be the difference between the technical provisions without transitional deduction to technical provisions and the technical provisions with LTG and transitional measures.</w:t>
            </w:r>
          </w:p>
        </w:tc>
      </w:tr>
      <w:tr w:rsidR="00E6364D" w:rsidRPr="00FF353C" w14:paraId="4710142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03BF5C" w14:textId="77777777" w:rsidR="00E6364D" w:rsidRPr="00FF353C" w:rsidRDefault="00E6364D" w:rsidP="00485DF3">
            <w:pPr>
              <w:pStyle w:val="NormalLeft"/>
              <w:rPr>
                <w:lang w:val="en-GB"/>
              </w:rPr>
            </w:pPr>
            <w:r w:rsidRPr="00FF353C">
              <w:rPr>
                <w:lang w:val="en-GB"/>
              </w:rPr>
              <w:t>C0040/R0010</w:t>
            </w:r>
          </w:p>
        </w:tc>
        <w:tc>
          <w:tcPr>
            <w:tcW w:w="1858" w:type="dxa"/>
            <w:tcBorders>
              <w:top w:val="single" w:sz="2" w:space="0" w:color="auto"/>
              <w:left w:val="single" w:sz="2" w:space="0" w:color="auto"/>
              <w:bottom w:val="single" w:sz="2" w:space="0" w:color="auto"/>
              <w:right w:val="single" w:sz="2" w:space="0" w:color="auto"/>
            </w:tcBorders>
          </w:tcPr>
          <w:p w14:paraId="28D0FAE0" w14:textId="77777777" w:rsidR="00E6364D" w:rsidRPr="00FF353C" w:rsidRDefault="00E6364D" w:rsidP="00485DF3">
            <w:pPr>
              <w:pStyle w:val="NormalLeft"/>
              <w:rPr>
                <w:lang w:val="en-GB"/>
              </w:rPr>
            </w:pPr>
            <w:r w:rsidRPr="00FF353C">
              <w:rPr>
                <w:lang w:val="en-GB"/>
              </w:rPr>
              <w:t>Without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74351DAB" w14:textId="427B7E53" w:rsidR="00E6364D" w:rsidRPr="00FF353C" w:rsidRDefault="00E6364D" w:rsidP="00485DF3">
            <w:pPr>
              <w:pStyle w:val="NormalLeft"/>
              <w:rPr>
                <w:lang w:val="en-GB"/>
              </w:rPr>
            </w:pPr>
            <w:r w:rsidRPr="00FF353C">
              <w:rPr>
                <w:lang w:val="en-GB"/>
              </w:rPr>
              <w:t>Total amount of gross technical provisions without the adjustment due to the transitional adjustment to the relevant risk-free interest rate term structure, but keeping adjustments due to the volatility adjustment and the matching adjustment (‘MA’).</w:t>
            </w:r>
          </w:p>
          <w:p w14:paraId="34C00F19" w14:textId="204021C6" w:rsidR="00E6364D" w:rsidRPr="00FF353C" w:rsidRDefault="00E6364D" w:rsidP="00147B42">
            <w:pPr>
              <w:pStyle w:val="NormalLeft"/>
              <w:rPr>
                <w:lang w:val="en-GB"/>
              </w:rPr>
            </w:pPr>
            <w:r w:rsidRPr="00FF353C">
              <w:rPr>
                <w:lang w:val="en-GB"/>
              </w:rPr>
              <w:t>If transitional adjustment to the relevant risk-free interest rate term structure is not applicable report the same amount as in C0020. </w:t>
            </w:r>
            <w:r w:rsidR="00147B42" w:rsidRPr="00FF353C">
              <w:rPr>
                <w:lang w:val="en-GB"/>
              </w:rPr>
              <w:t xml:space="preserve"> </w:t>
            </w:r>
          </w:p>
        </w:tc>
      </w:tr>
      <w:tr w:rsidR="00E6364D" w:rsidRPr="00FF353C" w14:paraId="12510E3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EE2602E" w14:textId="77777777" w:rsidR="00E6364D" w:rsidRPr="00FF353C" w:rsidRDefault="00E6364D" w:rsidP="00485DF3">
            <w:pPr>
              <w:pStyle w:val="NormalLeft"/>
              <w:rPr>
                <w:lang w:val="en-GB"/>
              </w:rPr>
            </w:pPr>
            <w:r w:rsidRPr="00FF353C">
              <w:rPr>
                <w:lang w:val="en-GB"/>
              </w:rPr>
              <w:t>C0050/R0010</w:t>
            </w:r>
          </w:p>
        </w:tc>
        <w:tc>
          <w:tcPr>
            <w:tcW w:w="1858" w:type="dxa"/>
            <w:tcBorders>
              <w:top w:val="single" w:sz="2" w:space="0" w:color="auto"/>
              <w:left w:val="single" w:sz="2" w:space="0" w:color="auto"/>
              <w:bottom w:val="single" w:sz="2" w:space="0" w:color="auto"/>
              <w:right w:val="single" w:sz="2" w:space="0" w:color="auto"/>
            </w:tcBorders>
          </w:tcPr>
          <w:p w14:paraId="5D90A524" w14:textId="77777777" w:rsidR="00E6364D" w:rsidRPr="00FF353C" w:rsidRDefault="00E6364D" w:rsidP="00485DF3">
            <w:pPr>
              <w:pStyle w:val="NormalLeft"/>
              <w:rPr>
                <w:lang w:val="en-GB"/>
              </w:rPr>
            </w:pPr>
            <w:r w:rsidRPr="00FF353C">
              <w:rPr>
                <w:lang w:val="en-GB"/>
              </w:rPr>
              <w:t>Impact of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111C4D84" w14:textId="02F5544A" w:rsidR="00E6364D" w:rsidRPr="00FF353C" w:rsidRDefault="00E6364D" w:rsidP="00485DF3">
            <w:pPr>
              <w:pStyle w:val="NormalLeft"/>
              <w:rPr>
                <w:lang w:val="en-GB"/>
              </w:rPr>
            </w:pPr>
            <w:r w:rsidRPr="00FF353C">
              <w:rPr>
                <w:lang w:val="en-GB"/>
              </w:rPr>
              <w:t>Amount of the adjustment to the gross technical provisions due to the application of the transitional adjustment to the relevant risk-free interest rate term structure.</w:t>
            </w:r>
          </w:p>
          <w:p w14:paraId="05D688F7" w14:textId="77777777" w:rsidR="00E6364D" w:rsidRPr="00FF353C" w:rsidRDefault="00E6364D" w:rsidP="00485DF3">
            <w:pPr>
              <w:pStyle w:val="NormalLeft"/>
              <w:rPr>
                <w:lang w:val="en-GB"/>
              </w:rPr>
            </w:pPr>
            <w:r w:rsidRPr="00FF353C">
              <w:rPr>
                <w:lang w:val="en-GB"/>
              </w:rPr>
              <w:t>It shall be the difference between the technical provisions without transitional adjustment to the relevant risk-free interest rate term structure and the technical provisions with LTG and transitional measures.</w:t>
            </w:r>
          </w:p>
        </w:tc>
      </w:tr>
      <w:tr w:rsidR="00E6364D" w:rsidRPr="00FF353C" w14:paraId="5DB9714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A9A8348" w14:textId="77777777" w:rsidR="00E6364D" w:rsidRPr="00FF353C" w:rsidRDefault="00E6364D" w:rsidP="00485DF3">
            <w:pPr>
              <w:pStyle w:val="NormalLeft"/>
              <w:rPr>
                <w:lang w:val="en-GB"/>
              </w:rPr>
            </w:pPr>
            <w:r w:rsidRPr="00FF353C">
              <w:rPr>
                <w:lang w:val="en-GB"/>
              </w:rPr>
              <w:t>C0060/R0010</w:t>
            </w:r>
          </w:p>
        </w:tc>
        <w:tc>
          <w:tcPr>
            <w:tcW w:w="1858" w:type="dxa"/>
            <w:tcBorders>
              <w:top w:val="single" w:sz="2" w:space="0" w:color="auto"/>
              <w:left w:val="single" w:sz="2" w:space="0" w:color="auto"/>
              <w:bottom w:val="single" w:sz="2" w:space="0" w:color="auto"/>
              <w:right w:val="single" w:sz="2" w:space="0" w:color="auto"/>
            </w:tcBorders>
          </w:tcPr>
          <w:p w14:paraId="24AB494F" w14:textId="77777777" w:rsidR="00E6364D" w:rsidRPr="00FF353C" w:rsidRDefault="00E6364D" w:rsidP="00485DF3">
            <w:pPr>
              <w:pStyle w:val="NormalLeft"/>
              <w:rPr>
                <w:lang w:val="en-GB"/>
              </w:rPr>
            </w:pPr>
            <w:r w:rsidRPr="00FF353C">
              <w:rPr>
                <w:lang w:val="en-GB"/>
              </w:rPr>
              <w:t xml:space="preserve">Without volatility adjustment and without other </w:t>
            </w:r>
            <w:r w:rsidRPr="00FF353C">
              <w:rPr>
                <w:lang w:val="en-GB"/>
              </w:rPr>
              <w:lastRenderedPageBreak/>
              <w:t>transitional measures — Technical Provisions</w:t>
            </w:r>
          </w:p>
        </w:tc>
        <w:tc>
          <w:tcPr>
            <w:tcW w:w="5757" w:type="dxa"/>
            <w:tcBorders>
              <w:top w:val="single" w:sz="2" w:space="0" w:color="auto"/>
              <w:left w:val="single" w:sz="2" w:space="0" w:color="auto"/>
              <w:bottom w:val="single" w:sz="2" w:space="0" w:color="auto"/>
              <w:right w:val="single" w:sz="2" w:space="0" w:color="auto"/>
            </w:tcBorders>
          </w:tcPr>
          <w:p w14:paraId="5A28219B" w14:textId="1EC5BBE9" w:rsidR="00E6364D" w:rsidRPr="00FF353C" w:rsidRDefault="00E6364D" w:rsidP="00485DF3">
            <w:pPr>
              <w:pStyle w:val="NormalLeft"/>
              <w:rPr>
                <w:lang w:val="en-GB"/>
              </w:rPr>
            </w:pPr>
            <w:r w:rsidRPr="00FF353C">
              <w:rPr>
                <w:lang w:val="en-GB"/>
              </w:rPr>
              <w:lastRenderedPageBreak/>
              <w:t xml:space="preserve">Total amount of gross technical provisions without the adjustments due to the transitional deduction to technical provisions, the transitional adjustment to the relevant risk-free interest rate term structure and the </w:t>
            </w:r>
            <w:r w:rsidRPr="00FF353C">
              <w:rPr>
                <w:lang w:val="en-GB"/>
              </w:rPr>
              <w:lastRenderedPageBreak/>
              <w:t>volatility adjustment, but keeping adjustments due to the matching adjustment, if any.</w:t>
            </w:r>
          </w:p>
          <w:p w14:paraId="509E2334" w14:textId="46E29258" w:rsidR="00E6364D" w:rsidRPr="00FF353C" w:rsidRDefault="00E6364D" w:rsidP="00147B42">
            <w:pPr>
              <w:pStyle w:val="NormalLeft"/>
              <w:rPr>
                <w:lang w:val="en-GB"/>
              </w:rPr>
            </w:pPr>
            <w:r w:rsidRPr="00FF353C">
              <w:rPr>
                <w:lang w:val="en-GB"/>
              </w:rPr>
              <w:t>If volatility adjustment is not applicable report the same amount as in C0040. </w:t>
            </w:r>
            <w:r w:rsidR="00147B42" w:rsidRPr="00FF353C">
              <w:rPr>
                <w:lang w:val="en-GB"/>
              </w:rPr>
              <w:t xml:space="preserve"> </w:t>
            </w:r>
          </w:p>
        </w:tc>
      </w:tr>
      <w:tr w:rsidR="00E6364D" w:rsidRPr="00FF353C" w14:paraId="08787A2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E3CC15C" w14:textId="77777777" w:rsidR="00E6364D" w:rsidRPr="00FF353C" w:rsidRDefault="00E6364D" w:rsidP="00485DF3">
            <w:pPr>
              <w:pStyle w:val="NormalLeft"/>
              <w:rPr>
                <w:lang w:val="en-GB"/>
              </w:rPr>
            </w:pPr>
            <w:r w:rsidRPr="00FF353C">
              <w:rPr>
                <w:lang w:val="en-GB"/>
              </w:rPr>
              <w:lastRenderedPageBreak/>
              <w:t>C0070/R0010</w:t>
            </w:r>
          </w:p>
        </w:tc>
        <w:tc>
          <w:tcPr>
            <w:tcW w:w="1858" w:type="dxa"/>
            <w:tcBorders>
              <w:top w:val="single" w:sz="2" w:space="0" w:color="auto"/>
              <w:left w:val="single" w:sz="2" w:space="0" w:color="auto"/>
              <w:bottom w:val="single" w:sz="2" w:space="0" w:color="auto"/>
              <w:right w:val="single" w:sz="2" w:space="0" w:color="auto"/>
            </w:tcBorders>
          </w:tcPr>
          <w:p w14:paraId="6BD2C235" w14:textId="77777777" w:rsidR="00E6364D" w:rsidRPr="00FF353C" w:rsidRDefault="00E6364D" w:rsidP="00485DF3">
            <w:pPr>
              <w:pStyle w:val="NormalLeft"/>
              <w:rPr>
                <w:lang w:val="en-GB"/>
              </w:rPr>
            </w:pPr>
            <w:r w:rsidRPr="00FF353C">
              <w:rPr>
                <w:lang w:val="en-GB"/>
              </w:rPr>
              <w:t>Impact of volatility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0F7158A7" w14:textId="04D92E30" w:rsidR="00E6364D" w:rsidRPr="00FF353C" w:rsidRDefault="00E6364D" w:rsidP="00485DF3">
            <w:pPr>
              <w:pStyle w:val="NormalLeft"/>
              <w:rPr>
                <w:lang w:val="en-GB"/>
              </w:rPr>
            </w:pPr>
            <w:r w:rsidRPr="00FF353C">
              <w:rPr>
                <w:lang w:val="en-GB"/>
              </w:rPr>
              <w:t>Amount of the adjustment to the gross technical provisions due to the application of the volatility adjustment. It shall reflect the impact of setting the volatility adjustment to zero.</w:t>
            </w:r>
          </w:p>
          <w:p w14:paraId="0A62B9A4" w14:textId="77777777" w:rsidR="00E6364D" w:rsidRPr="00FF353C" w:rsidRDefault="00E6364D" w:rsidP="00485DF3">
            <w:pPr>
              <w:pStyle w:val="NormalLeft"/>
              <w:rPr>
                <w:lang w:val="en-GB"/>
              </w:rPr>
            </w:pPr>
            <w:r w:rsidRPr="00FF353C">
              <w:rPr>
                <w:lang w:val="en-GB"/>
              </w:rPr>
              <w:t>It shall be the difference between the technical provisions without volatility adjustment and without other transitional measures and the maximum between the technical provisions reported under C0010, C0020 and C0040.</w:t>
            </w:r>
          </w:p>
        </w:tc>
      </w:tr>
      <w:tr w:rsidR="00E6364D" w:rsidRPr="00FF353C" w14:paraId="7D8B6D2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0F419FE" w14:textId="77777777" w:rsidR="00E6364D" w:rsidRPr="00FF353C" w:rsidRDefault="00E6364D" w:rsidP="00485DF3">
            <w:pPr>
              <w:pStyle w:val="NormalLeft"/>
              <w:rPr>
                <w:lang w:val="en-GB"/>
              </w:rPr>
            </w:pPr>
            <w:r w:rsidRPr="00FF353C">
              <w:rPr>
                <w:lang w:val="en-GB"/>
              </w:rPr>
              <w:t>C0080/R0010</w:t>
            </w:r>
          </w:p>
        </w:tc>
        <w:tc>
          <w:tcPr>
            <w:tcW w:w="1858" w:type="dxa"/>
            <w:tcBorders>
              <w:top w:val="single" w:sz="2" w:space="0" w:color="auto"/>
              <w:left w:val="single" w:sz="2" w:space="0" w:color="auto"/>
              <w:bottom w:val="single" w:sz="2" w:space="0" w:color="auto"/>
              <w:right w:val="single" w:sz="2" w:space="0" w:color="auto"/>
            </w:tcBorders>
          </w:tcPr>
          <w:p w14:paraId="7F95F299" w14:textId="77777777" w:rsidR="00E6364D" w:rsidRPr="00FF353C" w:rsidRDefault="00E6364D" w:rsidP="00485DF3">
            <w:pPr>
              <w:pStyle w:val="NormalLeft"/>
              <w:rPr>
                <w:lang w:val="en-GB"/>
              </w:rPr>
            </w:pPr>
            <w:r w:rsidRPr="00FF353C">
              <w:rPr>
                <w:lang w:val="en-GB"/>
              </w:rPr>
              <w:t>Without matching adjustment and without all the others — Technical Provisions</w:t>
            </w:r>
          </w:p>
        </w:tc>
        <w:tc>
          <w:tcPr>
            <w:tcW w:w="5757" w:type="dxa"/>
            <w:tcBorders>
              <w:top w:val="single" w:sz="2" w:space="0" w:color="auto"/>
              <w:left w:val="single" w:sz="2" w:space="0" w:color="auto"/>
              <w:bottom w:val="single" w:sz="2" w:space="0" w:color="auto"/>
              <w:right w:val="single" w:sz="2" w:space="0" w:color="auto"/>
            </w:tcBorders>
          </w:tcPr>
          <w:p w14:paraId="3688C2CE" w14:textId="204ADA37" w:rsidR="00E6364D" w:rsidRPr="00FF353C" w:rsidRDefault="00E6364D" w:rsidP="00485DF3">
            <w:pPr>
              <w:pStyle w:val="NormalLeft"/>
              <w:rPr>
                <w:lang w:val="en-GB"/>
              </w:rPr>
            </w:pPr>
            <w:r w:rsidRPr="00FF353C">
              <w:rPr>
                <w:lang w:val="en-GB"/>
              </w:rPr>
              <w:t>Total amount of gross technical provisions without any LTG measure.</w:t>
            </w:r>
          </w:p>
          <w:p w14:paraId="37A62FFA" w14:textId="4F45EBE4" w:rsidR="00E6364D" w:rsidRPr="00FF353C" w:rsidRDefault="00E6364D" w:rsidP="00147B42">
            <w:pPr>
              <w:pStyle w:val="NormalLeft"/>
              <w:rPr>
                <w:lang w:val="en-GB"/>
              </w:rPr>
            </w:pPr>
            <w:r w:rsidRPr="00FF353C">
              <w:rPr>
                <w:lang w:val="en-GB"/>
              </w:rPr>
              <w:t>If matching adjustment is not applicable report the same amount as in C0060. </w:t>
            </w:r>
            <w:r w:rsidR="00147B42" w:rsidRPr="00FF353C">
              <w:rPr>
                <w:lang w:val="en-GB"/>
              </w:rPr>
              <w:t xml:space="preserve"> </w:t>
            </w:r>
          </w:p>
        </w:tc>
      </w:tr>
      <w:tr w:rsidR="00E6364D" w:rsidRPr="00FF353C" w14:paraId="087CD5C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8E82BA4" w14:textId="77777777" w:rsidR="00E6364D" w:rsidRPr="00FF353C" w:rsidRDefault="00E6364D" w:rsidP="00485DF3">
            <w:pPr>
              <w:pStyle w:val="NormalLeft"/>
              <w:rPr>
                <w:lang w:val="en-GB"/>
              </w:rPr>
            </w:pPr>
            <w:r w:rsidRPr="00FF353C">
              <w:rPr>
                <w:lang w:val="en-GB"/>
              </w:rPr>
              <w:t>C0090/R0010</w:t>
            </w:r>
          </w:p>
        </w:tc>
        <w:tc>
          <w:tcPr>
            <w:tcW w:w="1858" w:type="dxa"/>
            <w:tcBorders>
              <w:top w:val="single" w:sz="2" w:space="0" w:color="auto"/>
              <w:left w:val="single" w:sz="2" w:space="0" w:color="auto"/>
              <w:bottom w:val="single" w:sz="2" w:space="0" w:color="auto"/>
              <w:right w:val="single" w:sz="2" w:space="0" w:color="auto"/>
            </w:tcBorders>
          </w:tcPr>
          <w:p w14:paraId="2DDF19C1" w14:textId="77777777" w:rsidR="00E6364D" w:rsidRPr="00FF353C" w:rsidRDefault="00E6364D" w:rsidP="00485DF3">
            <w:pPr>
              <w:pStyle w:val="NormalLeft"/>
              <w:rPr>
                <w:lang w:val="en-GB"/>
              </w:rPr>
            </w:pPr>
            <w:r w:rsidRPr="00FF353C">
              <w:rPr>
                <w:lang w:val="en-GB"/>
              </w:rPr>
              <w:t>Impact of matching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62EBDF85" w14:textId="216917C0" w:rsidR="00E6364D" w:rsidRPr="00FF353C" w:rsidRDefault="00E6364D" w:rsidP="00485DF3">
            <w:pPr>
              <w:pStyle w:val="NormalLeft"/>
              <w:rPr>
                <w:lang w:val="en-GB"/>
              </w:rPr>
            </w:pPr>
            <w:r w:rsidRPr="00FF353C">
              <w:rPr>
                <w:lang w:val="en-GB"/>
              </w:rPr>
              <w:t>Amount of the adjustment to the gross technical provisions due to the application of the matching adjustment. It shall include the impact of setting the volatility adjustment and the matching adjustment to zero.</w:t>
            </w:r>
          </w:p>
          <w:p w14:paraId="0DEAEC6D" w14:textId="77777777" w:rsidR="00E6364D" w:rsidRPr="00FF353C" w:rsidRDefault="00E6364D" w:rsidP="00485DF3">
            <w:pPr>
              <w:pStyle w:val="NormalLeft"/>
              <w:rPr>
                <w:lang w:val="en-GB"/>
              </w:rPr>
            </w:pPr>
            <w:r w:rsidRPr="00FF353C">
              <w:rPr>
                <w:lang w:val="en-GB"/>
              </w:rPr>
              <w:t>It shall be the difference between the technical provisions without matching adjustment and without all the other transitional measures and the maximum between the technical provisions reported under C0010, C0020, C0040 and C0060.</w:t>
            </w:r>
          </w:p>
        </w:tc>
      </w:tr>
      <w:tr w:rsidR="00E6364D" w:rsidRPr="00FF353C" w14:paraId="7B77737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8223EBC" w14:textId="77777777" w:rsidR="00E6364D" w:rsidRPr="00FF353C" w:rsidRDefault="00E6364D" w:rsidP="00485DF3">
            <w:pPr>
              <w:pStyle w:val="NormalLeft"/>
              <w:rPr>
                <w:lang w:val="en-GB"/>
              </w:rPr>
            </w:pPr>
            <w:r w:rsidRPr="00FF353C">
              <w:rPr>
                <w:lang w:val="en-GB"/>
              </w:rPr>
              <w:t>C0100/R0010</w:t>
            </w:r>
          </w:p>
        </w:tc>
        <w:tc>
          <w:tcPr>
            <w:tcW w:w="1858" w:type="dxa"/>
            <w:tcBorders>
              <w:top w:val="single" w:sz="2" w:space="0" w:color="auto"/>
              <w:left w:val="single" w:sz="2" w:space="0" w:color="auto"/>
              <w:bottom w:val="single" w:sz="2" w:space="0" w:color="auto"/>
              <w:right w:val="single" w:sz="2" w:space="0" w:color="auto"/>
            </w:tcBorders>
          </w:tcPr>
          <w:p w14:paraId="14CD8D6A" w14:textId="77777777" w:rsidR="00E6364D" w:rsidRPr="00FF353C" w:rsidRDefault="00E6364D" w:rsidP="00485DF3">
            <w:pPr>
              <w:pStyle w:val="NormalLeft"/>
              <w:rPr>
                <w:lang w:val="en-GB"/>
              </w:rPr>
            </w:pPr>
            <w:r w:rsidRPr="00FF353C">
              <w:rPr>
                <w:lang w:val="en-GB"/>
              </w:rPr>
              <w:t>Impact of all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2CB6CA31" w14:textId="30F730FA" w:rsidR="00E6364D" w:rsidRPr="00FF353C" w:rsidRDefault="00E6364D" w:rsidP="00147B42">
            <w:pPr>
              <w:pStyle w:val="NormalLeft"/>
              <w:rPr>
                <w:lang w:val="en-GB"/>
              </w:rPr>
            </w:pPr>
            <w:r w:rsidRPr="00FF353C">
              <w:rPr>
                <w:lang w:val="en-GB"/>
              </w:rPr>
              <w:t>Amount of the adjustment to the gross technical provisions due to the application of the LTG measures and transitionals.</w:t>
            </w:r>
          </w:p>
        </w:tc>
      </w:tr>
      <w:tr w:rsidR="00E6364D" w:rsidRPr="00FF353C" w14:paraId="0298542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096A3BB" w14:textId="77777777" w:rsidR="00E6364D" w:rsidRPr="00FF353C" w:rsidRDefault="00E6364D" w:rsidP="00485DF3">
            <w:pPr>
              <w:pStyle w:val="NormalLeft"/>
              <w:rPr>
                <w:lang w:val="en-GB"/>
              </w:rPr>
            </w:pPr>
            <w:r w:rsidRPr="00FF353C">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1E14199F" w14:textId="77777777" w:rsidR="00E6364D" w:rsidRPr="00FF353C" w:rsidRDefault="00E6364D" w:rsidP="00485DF3">
            <w:pPr>
              <w:pStyle w:val="NormalLeft"/>
              <w:rPr>
                <w:lang w:val="en-GB"/>
              </w:rPr>
            </w:pPr>
            <w:r w:rsidRPr="00FF353C">
              <w:rPr>
                <w:lang w:val="en-GB"/>
              </w:rPr>
              <w:t>Amount with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0427B6B1" w14:textId="61CDB016" w:rsidR="00E6364D" w:rsidRPr="00FF353C" w:rsidRDefault="00E6364D" w:rsidP="00485DF3">
            <w:pPr>
              <w:pStyle w:val="NormalLeft"/>
              <w:rPr>
                <w:lang w:val="en-GB"/>
              </w:rPr>
            </w:pPr>
            <w:r w:rsidRPr="00FF353C">
              <w:rPr>
                <w:lang w:val="en-GB"/>
              </w:rPr>
              <w:t xml:space="preserve">Total amount of basic own funds calculated considering technical provisions including the adjustments due to the </w:t>
            </w:r>
            <w:del w:id="2550" w:author="Author">
              <w:r w:rsidRPr="00FF353C" w:rsidDel="0097796A">
                <w:rPr>
                  <w:lang w:val="en-GB"/>
                </w:rPr>
                <w:delText>long term</w:delText>
              </w:r>
            </w:del>
            <w:ins w:id="2551" w:author="Author">
              <w:r w:rsidR="0097796A" w:rsidRPr="00FF353C">
                <w:rPr>
                  <w:lang w:val="en-GB"/>
                </w:rPr>
                <w:t>long-term</w:t>
              </w:r>
            </w:ins>
            <w:r w:rsidRPr="00FF353C">
              <w:rPr>
                <w:lang w:val="en-GB"/>
              </w:rPr>
              <w:t xml:space="preserve"> guarantee measures and transitional measures.</w:t>
            </w:r>
          </w:p>
        </w:tc>
      </w:tr>
      <w:tr w:rsidR="00E6364D" w:rsidRPr="00FF353C" w14:paraId="0061CD5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8E2452D" w14:textId="77777777" w:rsidR="00E6364D" w:rsidRPr="00FF353C" w:rsidRDefault="00E6364D" w:rsidP="00485DF3">
            <w:pPr>
              <w:pStyle w:val="NormalLeft"/>
              <w:rPr>
                <w:lang w:val="en-GB"/>
              </w:rPr>
            </w:pPr>
            <w:r w:rsidRPr="00FF353C">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0B848860" w14:textId="77777777" w:rsidR="00E6364D" w:rsidRPr="00FF353C" w:rsidRDefault="00E6364D" w:rsidP="00485DF3">
            <w:pPr>
              <w:pStyle w:val="NormalLeft"/>
              <w:rPr>
                <w:lang w:val="en-GB"/>
              </w:rPr>
            </w:pPr>
            <w:r w:rsidRPr="00FF353C">
              <w:rPr>
                <w:lang w:val="en-GB"/>
              </w:rPr>
              <w:t xml:space="preserve">Without transitional on technical provisions — </w:t>
            </w:r>
            <w:r w:rsidRPr="00FF353C">
              <w:rPr>
                <w:lang w:val="en-GB"/>
              </w:rPr>
              <w:lastRenderedPageBreak/>
              <w:t>Basic own funds</w:t>
            </w:r>
          </w:p>
        </w:tc>
        <w:tc>
          <w:tcPr>
            <w:tcW w:w="5757" w:type="dxa"/>
            <w:tcBorders>
              <w:top w:val="single" w:sz="2" w:space="0" w:color="auto"/>
              <w:left w:val="single" w:sz="2" w:space="0" w:color="auto"/>
              <w:bottom w:val="single" w:sz="2" w:space="0" w:color="auto"/>
              <w:right w:val="single" w:sz="2" w:space="0" w:color="auto"/>
            </w:tcBorders>
          </w:tcPr>
          <w:p w14:paraId="767077C1" w14:textId="77777777" w:rsidR="00E6364D" w:rsidRPr="00FF353C" w:rsidRDefault="00E6364D" w:rsidP="00485DF3">
            <w:pPr>
              <w:pStyle w:val="NormalLeft"/>
              <w:rPr>
                <w:lang w:val="en-GB"/>
              </w:rPr>
            </w:pPr>
            <w:r w:rsidRPr="00FF353C">
              <w:rPr>
                <w:lang w:val="en-GB"/>
              </w:rPr>
              <w:lastRenderedPageBreak/>
              <w:t xml:space="preserve">Total amount of basic own funds calculated considering technical provisions without the adjustment due to the transitional deduction to technical provisions, but keeping the adjustments due to the volatility adjustment </w:t>
            </w:r>
            <w:r w:rsidRPr="00FF353C">
              <w:rPr>
                <w:lang w:val="en-GB"/>
              </w:rPr>
              <w:lastRenderedPageBreak/>
              <w:t>and the matching adjustment.</w:t>
            </w:r>
          </w:p>
          <w:p w14:paraId="53AF1FBF" w14:textId="044BF700" w:rsidR="00E6364D" w:rsidRPr="00FF353C" w:rsidRDefault="00E6364D" w:rsidP="00147B42">
            <w:pPr>
              <w:pStyle w:val="NormalLeft"/>
              <w:rPr>
                <w:lang w:val="en-GB"/>
              </w:rPr>
            </w:pPr>
            <w:r w:rsidRPr="00FF353C">
              <w:rPr>
                <w:lang w:val="en-GB"/>
              </w:rPr>
              <w:t>If transitional deduction to technical provisions is not applicable report the same amount as in C0010. </w:t>
            </w:r>
            <w:r w:rsidR="00147B42" w:rsidRPr="00FF353C">
              <w:rPr>
                <w:lang w:val="en-GB"/>
              </w:rPr>
              <w:t xml:space="preserve"> </w:t>
            </w:r>
          </w:p>
        </w:tc>
      </w:tr>
      <w:tr w:rsidR="00E6364D" w:rsidRPr="00FF353C" w14:paraId="5760D07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30E3142" w14:textId="77777777" w:rsidR="00E6364D" w:rsidRPr="00FF353C" w:rsidRDefault="00E6364D" w:rsidP="00485DF3">
            <w:pPr>
              <w:pStyle w:val="NormalLeft"/>
              <w:rPr>
                <w:lang w:val="en-GB"/>
              </w:rPr>
            </w:pPr>
            <w:r w:rsidRPr="00FF353C">
              <w:rPr>
                <w:lang w:val="en-GB"/>
              </w:rPr>
              <w:lastRenderedPageBreak/>
              <w:t>C0030/R0020</w:t>
            </w:r>
          </w:p>
        </w:tc>
        <w:tc>
          <w:tcPr>
            <w:tcW w:w="1858" w:type="dxa"/>
            <w:tcBorders>
              <w:top w:val="single" w:sz="2" w:space="0" w:color="auto"/>
              <w:left w:val="single" w:sz="2" w:space="0" w:color="auto"/>
              <w:bottom w:val="single" w:sz="2" w:space="0" w:color="auto"/>
              <w:right w:val="single" w:sz="2" w:space="0" w:color="auto"/>
            </w:tcBorders>
          </w:tcPr>
          <w:p w14:paraId="1284777D" w14:textId="77777777" w:rsidR="00E6364D" w:rsidRPr="00FF353C" w:rsidRDefault="00E6364D" w:rsidP="00485DF3">
            <w:pPr>
              <w:pStyle w:val="NormalLeft"/>
              <w:rPr>
                <w:lang w:val="en-GB"/>
              </w:rPr>
            </w:pPr>
            <w:r w:rsidRPr="00FF353C">
              <w:rPr>
                <w:lang w:val="en-GB"/>
              </w:rPr>
              <w:t>Impact of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7EE8B559" w14:textId="77777777" w:rsidR="00E6364D" w:rsidRPr="00FF353C" w:rsidRDefault="00E6364D" w:rsidP="00485DF3">
            <w:pPr>
              <w:pStyle w:val="NormalLeft"/>
              <w:rPr>
                <w:lang w:val="en-GB"/>
              </w:rPr>
            </w:pPr>
            <w:r w:rsidRPr="00FF353C">
              <w:rPr>
                <w:lang w:val="en-GB"/>
              </w:rPr>
              <w:t>Amount of the adjustment to the Basic own funds due to the application of the transitional deduction to technical provisions.</w:t>
            </w:r>
          </w:p>
          <w:p w14:paraId="4082075A" w14:textId="78619D9D" w:rsidR="00E6364D" w:rsidRPr="00FF353C" w:rsidRDefault="00E6364D" w:rsidP="00147B42">
            <w:pPr>
              <w:pStyle w:val="NormalLeft"/>
              <w:rPr>
                <w:lang w:val="en-GB"/>
              </w:rPr>
            </w:pPr>
            <w:r w:rsidRPr="00FF353C">
              <w:rPr>
                <w:lang w:val="en-GB"/>
              </w:rPr>
              <w:t>It shall be the difference between the basic own funds calculated considering the technical provisions without transitional deduction to technical provisions and the basic own funds calculated with the technical provisions with LTG and transitional measures. </w:t>
            </w:r>
            <w:r w:rsidR="00147B42" w:rsidRPr="00FF353C">
              <w:rPr>
                <w:lang w:val="en-GB"/>
              </w:rPr>
              <w:t xml:space="preserve"> </w:t>
            </w:r>
          </w:p>
        </w:tc>
      </w:tr>
      <w:tr w:rsidR="00E6364D" w:rsidRPr="00FF353C" w14:paraId="00B7C62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829B3EE" w14:textId="77777777" w:rsidR="00E6364D" w:rsidRPr="00FF353C" w:rsidRDefault="00E6364D" w:rsidP="00485DF3">
            <w:pPr>
              <w:pStyle w:val="NormalLeft"/>
              <w:rPr>
                <w:lang w:val="en-GB"/>
              </w:rPr>
            </w:pPr>
            <w:r w:rsidRPr="00FF353C">
              <w:rPr>
                <w:lang w:val="en-GB"/>
              </w:rPr>
              <w:t>C0040/R0020</w:t>
            </w:r>
          </w:p>
        </w:tc>
        <w:tc>
          <w:tcPr>
            <w:tcW w:w="1858" w:type="dxa"/>
            <w:tcBorders>
              <w:top w:val="single" w:sz="2" w:space="0" w:color="auto"/>
              <w:left w:val="single" w:sz="2" w:space="0" w:color="auto"/>
              <w:bottom w:val="single" w:sz="2" w:space="0" w:color="auto"/>
              <w:right w:val="single" w:sz="2" w:space="0" w:color="auto"/>
            </w:tcBorders>
          </w:tcPr>
          <w:p w14:paraId="32E8775F" w14:textId="77777777" w:rsidR="00E6364D" w:rsidRPr="00FF353C" w:rsidRDefault="00E6364D" w:rsidP="00485DF3">
            <w:pPr>
              <w:pStyle w:val="NormalLeft"/>
              <w:rPr>
                <w:lang w:val="en-GB"/>
              </w:rPr>
            </w:pPr>
            <w:r w:rsidRPr="00FF353C">
              <w:rPr>
                <w:lang w:val="en-GB"/>
              </w:rPr>
              <w:t>Without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1B383D0C" w14:textId="77777777" w:rsidR="00E6364D" w:rsidRPr="00FF353C" w:rsidRDefault="00E6364D" w:rsidP="00485DF3">
            <w:pPr>
              <w:pStyle w:val="NormalLeft"/>
              <w:rPr>
                <w:lang w:val="en-GB"/>
              </w:rPr>
            </w:pPr>
            <w:r w:rsidRPr="00FF353C">
              <w:rPr>
                <w:lang w:val="en-GB"/>
              </w:rPr>
              <w:t>Total amount of basic own funds calculated considering technical provisions without the adjustment due to the transitional adjustment to the relevant risk-free interest rate term structure, but keeping the adjustments due to the volatility adjustment and the matching adjustment.</w:t>
            </w:r>
          </w:p>
          <w:p w14:paraId="578ABE6A" w14:textId="4C0EC737" w:rsidR="00E6364D" w:rsidRPr="00FF353C" w:rsidRDefault="00E6364D" w:rsidP="00147B42">
            <w:pPr>
              <w:pStyle w:val="NormalLeft"/>
              <w:rPr>
                <w:lang w:val="en-GB"/>
              </w:rPr>
            </w:pPr>
            <w:r w:rsidRPr="00FF353C">
              <w:rPr>
                <w:lang w:val="en-GB"/>
              </w:rPr>
              <w:t>If transitional adjustment to the relevant risk-free interest rate term structure is not applicable report the same amount as in C0020. </w:t>
            </w:r>
            <w:r w:rsidR="00147B42" w:rsidRPr="00FF353C">
              <w:rPr>
                <w:lang w:val="en-GB"/>
              </w:rPr>
              <w:t xml:space="preserve"> </w:t>
            </w:r>
          </w:p>
        </w:tc>
      </w:tr>
      <w:tr w:rsidR="00E6364D" w:rsidRPr="00FF353C" w14:paraId="374B7FE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53A3B69" w14:textId="77777777" w:rsidR="00E6364D" w:rsidRPr="00FF353C" w:rsidRDefault="00E6364D" w:rsidP="00485DF3">
            <w:pPr>
              <w:pStyle w:val="NormalLeft"/>
              <w:rPr>
                <w:lang w:val="en-GB"/>
              </w:rPr>
            </w:pPr>
            <w:r w:rsidRPr="00FF353C">
              <w:rPr>
                <w:lang w:val="en-GB"/>
              </w:rPr>
              <w:t>C0050/R0020</w:t>
            </w:r>
          </w:p>
        </w:tc>
        <w:tc>
          <w:tcPr>
            <w:tcW w:w="1858" w:type="dxa"/>
            <w:tcBorders>
              <w:top w:val="single" w:sz="2" w:space="0" w:color="auto"/>
              <w:left w:val="single" w:sz="2" w:space="0" w:color="auto"/>
              <w:bottom w:val="single" w:sz="2" w:space="0" w:color="auto"/>
              <w:right w:val="single" w:sz="2" w:space="0" w:color="auto"/>
            </w:tcBorders>
          </w:tcPr>
          <w:p w14:paraId="4605F22D" w14:textId="77777777" w:rsidR="00E6364D" w:rsidRPr="00FF353C" w:rsidRDefault="00E6364D" w:rsidP="00485DF3">
            <w:pPr>
              <w:pStyle w:val="NormalLeft"/>
              <w:rPr>
                <w:lang w:val="en-GB"/>
              </w:rPr>
            </w:pPr>
            <w:r w:rsidRPr="00FF353C">
              <w:rPr>
                <w:lang w:val="en-GB"/>
              </w:rPr>
              <w:t>Impact of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6D28952E" w14:textId="77777777" w:rsidR="00E6364D" w:rsidRPr="00FF353C" w:rsidRDefault="00E6364D" w:rsidP="00485DF3">
            <w:pPr>
              <w:pStyle w:val="NormalLeft"/>
              <w:rPr>
                <w:lang w:val="en-GB"/>
              </w:rPr>
            </w:pPr>
            <w:r w:rsidRPr="00FF353C">
              <w:rPr>
                <w:lang w:val="en-GB"/>
              </w:rPr>
              <w:t>Amount of the adjustment to the basic own funds due to the application of the transitional adjustment to the relevant risk-free interest rate term structure.</w:t>
            </w:r>
          </w:p>
          <w:p w14:paraId="48EFEC5D" w14:textId="0EEA4E77" w:rsidR="00E6364D" w:rsidRPr="00FF353C" w:rsidRDefault="00E6364D" w:rsidP="00147B42">
            <w:pPr>
              <w:pStyle w:val="NormalLeft"/>
              <w:rPr>
                <w:lang w:val="en-GB"/>
              </w:rPr>
            </w:pPr>
            <w:r w:rsidRPr="00FF353C">
              <w:rPr>
                <w:lang w:val="en-GB"/>
              </w:rPr>
              <w:t>It shall be the difference between the basic own funds calculated considering the technical provisions without transitional adjustment to the relevant risk-free interest rate term structure and the basic own funds calculated with the technical provisions reported under C0020. </w:t>
            </w:r>
            <w:r w:rsidR="00147B42" w:rsidRPr="00FF353C">
              <w:rPr>
                <w:lang w:val="en-GB"/>
              </w:rPr>
              <w:t xml:space="preserve"> </w:t>
            </w:r>
          </w:p>
        </w:tc>
      </w:tr>
      <w:tr w:rsidR="00E6364D" w:rsidRPr="00FF353C" w14:paraId="78CC4D3D"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677A6A0" w14:textId="77777777" w:rsidR="00E6364D" w:rsidRPr="00FF353C" w:rsidRDefault="00E6364D" w:rsidP="00485DF3">
            <w:pPr>
              <w:pStyle w:val="NormalLeft"/>
              <w:rPr>
                <w:lang w:val="en-GB"/>
              </w:rPr>
            </w:pPr>
            <w:r w:rsidRPr="00FF353C">
              <w:rPr>
                <w:lang w:val="en-GB"/>
              </w:rPr>
              <w:t>C0060/R0020</w:t>
            </w:r>
          </w:p>
        </w:tc>
        <w:tc>
          <w:tcPr>
            <w:tcW w:w="1858" w:type="dxa"/>
            <w:tcBorders>
              <w:top w:val="single" w:sz="2" w:space="0" w:color="auto"/>
              <w:left w:val="single" w:sz="2" w:space="0" w:color="auto"/>
              <w:bottom w:val="single" w:sz="2" w:space="0" w:color="auto"/>
              <w:right w:val="single" w:sz="2" w:space="0" w:color="auto"/>
            </w:tcBorders>
          </w:tcPr>
          <w:p w14:paraId="174027D0" w14:textId="77777777" w:rsidR="00E6364D" w:rsidRPr="00FF353C" w:rsidRDefault="00E6364D" w:rsidP="00485DF3">
            <w:pPr>
              <w:pStyle w:val="NormalLeft"/>
              <w:rPr>
                <w:lang w:val="en-GB"/>
              </w:rPr>
            </w:pPr>
            <w:r w:rsidRPr="00FF353C">
              <w:rPr>
                <w:lang w:val="en-GB"/>
              </w:rPr>
              <w:t>Without volatility adjustment and without other transitional measures — Basic own funds</w:t>
            </w:r>
          </w:p>
        </w:tc>
        <w:tc>
          <w:tcPr>
            <w:tcW w:w="5757" w:type="dxa"/>
            <w:tcBorders>
              <w:top w:val="single" w:sz="2" w:space="0" w:color="auto"/>
              <w:left w:val="single" w:sz="2" w:space="0" w:color="auto"/>
              <w:bottom w:val="single" w:sz="2" w:space="0" w:color="auto"/>
              <w:right w:val="single" w:sz="2" w:space="0" w:color="auto"/>
            </w:tcBorders>
          </w:tcPr>
          <w:p w14:paraId="13440851" w14:textId="77777777" w:rsidR="00E6364D" w:rsidRPr="00FF353C" w:rsidRDefault="00E6364D" w:rsidP="00485DF3">
            <w:pPr>
              <w:pStyle w:val="NormalLeft"/>
              <w:rPr>
                <w:lang w:val="en-GB"/>
              </w:rPr>
            </w:pPr>
            <w:r w:rsidRPr="00FF353C">
              <w:rPr>
                <w:lang w:val="en-GB"/>
              </w:rPr>
              <w:t>Total amount of basic own funds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33FFD648" w14:textId="319CAAF3" w:rsidR="00E6364D" w:rsidRPr="00FF353C" w:rsidRDefault="00E6364D" w:rsidP="00147B42">
            <w:pPr>
              <w:pStyle w:val="NormalLeft"/>
              <w:rPr>
                <w:lang w:val="en-GB"/>
              </w:rPr>
            </w:pPr>
            <w:r w:rsidRPr="00FF353C">
              <w:rPr>
                <w:lang w:val="en-GB"/>
              </w:rPr>
              <w:t>If volatility adjustment is not applicable report the same amount as in C0040. </w:t>
            </w:r>
            <w:r w:rsidR="00147B42" w:rsidRPr="00FF353C">
              <w:rPr>
                <w:lang w:val="en-GB"/>
              </w:rPr>
              <w:t xml:space="preserve"> </w:t>
            </w:r>
          </w:p>
        </w:tc>
      </w:tr>
      <w:tr w:rsidR="00E6364D" w:rsidRPr="00FF353C" w14:paraId="5181DD3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0BC0922" w14:textId="77777777" w:rsidR="00E6364D" w:rsidRPr="00FF353C" w:rsidRDefault="00E6364D" w:rsidP="00485DF3">
            <w:pPr>
              <w:pStyle w:val="NormalLeft"/>
              <w:rPr>
                <w:lang w:val="en-GB"/>
              </w:rPr>
            </w:pPr>
            <w:r w:rsidRPr="00FF353C">
              <w:rPr>
                <w:lang w:val="en-GB"/>
              </w:rPr>
              <w:t>C0070/R0020</w:t>
            </w:r>
          </w:p>
        </w:tc>
        <w:tc>
          <w:tcPr>
            <w:tcW w:w="1858" w:type="dxa"/>
            <w:tcBorders>
              <w:top w:val="single" w:sz="2" w:space="0" w:color="auto"/>
              <w:left w:val="single" w:sz="2" w:space="0" w:color="auto"/>
              <w:bottom w:val="single" w:sz="2" w:space="0" w:color="auto"/>
              <w:right w:val="single" w:sz="2" w:space="0" w:color="auto"/>
            </w:tcBorders>
          </w:tcPr>
          <w:p w14:paraId="58B72D73" w14:textId="77777777" w:rsidR="00E6364D" w:rsidRPr="00FF353C" w:rsidRDefault="00E6364D" w:rsidP="00485DF3">
            <w:pPr>
              <w:pStyle w:val="NormalLeft"/>
              <w:rPr>
                <w:lang w:val="en-GB"/>
              </w:rPr>
            </w:pPr>
            <w:r w:rsidRPr="00FF353C">
              <w:rPr>
                <w:lang w:val="en-GB"/>
              </w:rPr>
              <w:t>Impact of volatility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0657754A" w14:textId="77777777" w:rsidR="00E6364D" w:rsidRPr="00FF353C" w:rsidRDefault="00E6364D" w:rsidP="00485DF3">
            <w:pPr>
              <w:pStyle w:val="NormalLeft"/>
              <w:rPr>
                <w:lang w:val="en-GB"/>
              </w:rPr>
            </w:pPr>
            <w:r w:rsidRPr="00FF353C">
              <w:rPr>
                <w:lang w:val="en-GB"/>
              </w:rPr>
              <w:t>Amount of the adjustment to the Basic own funds due to the application of the volatility adjustment. It shall reflect the impact of setting the volatility adjustment to zero.</w:t>
            </w:r>
          </w:p>
          <w:p w14:paraId="643B498F" w14:textId="6D6DAC5C" w:rsidR="00E6364D" w:rsidRPr="00FF353C" w:rsidRDefault="00E6364D" w:rsidP="00147B42">
            <w:pPr>
              <w:pStyle w:val="NormalLeft"/>
              <w:rPr>
                <w:lang w:val="en-GB"/>
              </w:rPr>
            </w:pPr>
            <w:r w:rsidRPr="00FF353C">
              <w:rPr>
                <w:lang w:val="en-GB"/>
              </w:rPr>
              <w:t>It shall be the difference between the basic own funds calculated considering the technical provisions without volatility adjustment and without other transitional measures and the basic own funds calculated with the technical provisions reported under C0040. </w:t>
            </w:r>
            <w:r w:rsidR="00147B42" w:rsidRPr="00FF353C">
              <w:rPr>
                <w:lang w:val="en-GB"/>
              </w:rPr>
              <w:t xml:space="preserve"> </w:t>
            </w:r>
          </w:p>
        </w:tc>
      </w:tr>
      <w:tr w:rsidR="00E6364D" w:rsidRPr="00FF353C" w14:paraId="0FB22087"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E0FB6BB" w14:textId="77777777" w:rsidR="00E6364D" w:rsidRPr="00FF353C" w:rsidRDefault="00E6364D" w:rsidP="00485DF3">
            <w:pPr>
              <w:pStyle w:val="NormalLeft"/>
              <w:rPr>
                <w:lang w:val="en-GB"/>
              </w:rPr>
            </w:pPr>
            <w:r w:rsidRPr="00FF353C">
              <w:rPr>
                <w:lang w:val="en-GB"/>
              </w:rPr>
              <w:lastRenderedPageBreak/>
              <w:t>C0080/R0020</w:t>
            </w:r>
          </w:p>
        </w:tc>
        <w:tc>
          <w:tcPr>
            <w:tcW w:w="1858" w:type="dxa"/>
            <w:tcBorders>
              <w:top w:val="single" w:sz="2" w:space="0" w:color="auto"/>
              <w:left w:val="single" w:sz="2" w:space="0" w:color="auto"/>
              <w:bottom w:val="single" w:sz="2" w:space="0" w:color="auto"/>
              <w:right w:val="single" w:sz="2" w:space="0" w:color="auto"/>
            </w:tcBorders>
          </w:tcPr>
          <w:p w14:paraId="3BE20F88" w14:textId="77777777" w:rsidR="00E6364D" w:rsidRPr="00FF353C" w:rsidRDefault="00E6364D" w:rsidP="00485DF3">
            <w:pPr>
              <w:pStyle w:val="NormalLeft"/>
              <w:rPr>
                <w:lang w:val="en-GB"/>
              </w:rPr>
            </w:pPr>
            <w:r w:rsidRPr="00FF353C">
              <w:rPr>
                <w:lang w:val="en-GB"/>
              </w:rPr>
              <w:t>Without matching adjustment and without all the others — Basic own funds</w:t>
            </w:r>
          </w:p>
        </w:tc>
        <w:tc>
          <w:tcPr>
            <w:tcW w:w="5757" w:type="dxa"/>
            <w:tcBorders>
              <w:top w:val="single" w:sz="2" w:space="0" w:color="auto"/>
              <w:left w:val="single" w:sz="2" w:space="0" w:color="auto"/>
              <w:bottom w:val="single" w:sz="2" w:space="0" w:color="auto"/>
              <w:right w:val="single" w:sz="2" w:space="0" w:color="auto"/>
            </w:tcBorders>
          </w:tcPr>
          <w:p w14:paraId="6A7AA7F3" w14:textId="77777777" w:rsidR="00E6364D" w:rsidRPr="00FF353C" w:rsidRDefault="00E6364D" w:rsidP="00485DF3">
            <w:pPr>
              <w:pStyle w:val="NormalLeft"/>
              <w:rPr>
                <w:lang w:val="en-GB"/>
              </w:rPr>
            </w:pPr>
            <w:r w:rsidRPr="00FF353C">
              <w:rPr>
                <w:lang w:val="en-GB"/>
              </w:rPr>
              <w:t>Total amount of basic own funds calculated considering technical provisions without any LTG measure.</w:t>
            </w:r>
          </w:p>
          <w:p w14:paraId="7E8A036B" w14:textId="2C1184D9" w:rsidR="00E6364D" w:rsidRPr="00FF353C" w:rsidRDefault="00E6364D" w:rsidP="00147B42">
            <w:pPr>
              <w:pStyle w:val="NormalLeft"/>
              <w:rPr>
                <w:lang w:val="en-GB"/>
              </w:rPr>
            </w:pPr>
            <w:r w:rsidRPr="00FF353C">
              <w:rPr>
                <w:lang w:val="en-GB"/>
              </w:rPr>
              <w:t>If matching adjustment is not applicable report the same amount as in C0060. </w:t>
            </w:r>
            <w:r w:rsidR="00147B42" w:rsidRPr="00FF353C">
              <w:rPr>
                <w:lang w:val="en-GB"/>
              </w:rPr>
              <w:t xml:space="preserve"> </w:t>
            </w:r>
          </w:p>
        </w:tc>
      </w:tr>
      <w:tr w:rsidR="00E6364D" w:rsidRPr="00FF353C" w14:paraId="0DC2036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F9689E0" w14:textId="77777777" w:rsidR="00E6364D" w:rsidRPr="00FF353C" w:rsidRDefault="00E6364D" w:rsidP="00485DF3">
            <w:pPr>
              <w:pStyle w:val="NormalLeft"/>
              <w:rPr>
                <w:lang w:val="en-GB"/>
              </w:rPr>
            </w:pPr>
            <w:r w:rsidRPr="00FF353C">
              <w:rPr>
                <w:lang w:val="en-GB"/>
              </w:rPr>
              <w:t>C0090/R0020</w:t>
            </w:r>
          </w:p>
        </w:tc>
        <w:tc>
          <w:tcPr>
            <w:tcW w:w="1858" w:type="dxa"/>
            <w:tcBorders>
              <w:top w:val="single" w:sz="2" w:space="0" w:color="auto"/>
              <w:left w:val="single" w:sz="2" w:space="0" w:color="auto"/>
              <w:bottom w:val="single" w:sz="2" w:space="0" w:color="auto"/>
              <w:right w:val="single" w:sz="2" w:space="0" w:color="auto"/>
            </w:tcBorders>
          </w:tcPr>
          <w:p w14:paraId="0D341E03" w14:textId="77777777" w:rsidR="00E6364D" w:rsidRPr="00FF353C" w:rsidRDefault="00E6364D" w:rsidP="00485DF3">
            <w:pPr>
              <w:pStyle w:val="NormalLeft"/>
              <w:rPr>
                <w:lang w:val="en-GB"/>
              </w:rPr>
            </w:pPr>
            <w:r w:rsidRPr="00FF353C">
              <w:rPr>
                <w:lang w:val="en-GB"/>
              </w:rPr>
              <w:t>Impact of matching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236FFF15" w14:textId="77777777" w:rsidR="00E6364D" w:rsidRPr="00FF353C" w:rsidRDefault="00E6364D" w:rsidP="00485DF3">
            <w:pPr>
              <w:pStyle w:val="NormalLeft"/>
              <w:rPr>
                <w:lang w:val="en-GB"/>
              </w:rPr>
            </w:pPr>
            <w:r w:rsidRPr="00FF353C">
              <w:rPr>
                <w:lang w:val="en-GB"/>
              </w:rPr>
              <w:t>Amount of the adjustment to the basic own funds due to the application of the matching adjustment. It shall include the impact of setting the volatility adjustment and the matching adjustment to zero.</w:t>
            </w:r>
          </w:p>
          <w:p w14:paraId="1A997FA1" w14:textId="2DB7CD47" w:rsidR="00E6364D" w:rsidRPr="00FF353C" w:rsidRDefault="00E6364D" w:rsidP="00147B42">
            <w:pPr>
              <w:pStyle w:val="NormalLeft"/>
              <w:rPr>
                <w:lang w:val="en-GB"/>
              </w:rPr>
            </w:pPr>
            <w:r w:rsidRPr="00FF353C">
              <w:rPr>
                <w:lang w:val="en-GB"/>
              </w:rPr>
              <w:t>It shall be the difference between the basic own funds calculated considering the technical provisions without matching adjustment and without all the other transitional measures and the basic own funds calculated with the technical provisions reported under C0060. </w:t>
            </w:r>
            <w:r w:rsidR="00147B42" w:rsidRPr="00FF353C">
              <w:rPr>
                <w:lang w:val="en-GB"/>
              </w:rPr>
              <w:t xml:space="preserve"> </w:t>
            </w:r>
          </w:p>
        </w:tc>
      </w:tr>
      <w:tr w:rsidR="00E6364D" w:rsidRPr="00FF353C" w14:paraId="34B7F6C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7095DEF" w14:textId="77777777" w:rsidR="00E6364D" w:rsidRPr="00FF353C" w:rsidRDefault="00E6364D" w:rsidP="00485DF3">
            <w:pPr>
              <w:pStyle w:val="NormalLeft"/>
              <w:rPr>
                <w:lang w:val="en-GB"/>
              </w:rPr>
            </w:pPr>
            <w:r w:rsidRPr="00FF353C">
              <w:rPr>
                <w:lang w:val="en-GB"/>
              </w:rPr>
              <w:t>C0100/R0020</w:t>
            </w:r>
          </w:p>
        </w:tc>
        <w:tc>
          <w:tcPr>
            <w:tcW w:w="1858" w:type="dxa"/>
            <w:tcBorders>
              <w:top w:val="single" w:sz="2" w:space="0" w:color="auto"/>
              <w:left w:val="single" w:sz="2" w:space="0" w:color="auto"/>
              <w:bottom w:val="single" w:sz="2" w:space="0" w:color="auto"/>
              <w:right w:val="single" w:sz="2" w:space="0" w:color="auto"/>
            </w:tcBorders>
          </w:tcPr>
          <w:p w14:paraId="6D6579A8" w14:textId="77777777" w:rsidR="00E6364D" w:rsidRPr="00FF353C" w:rsidRDefault="00E6364D" w:rsidP="00485DF3">
            <w:pPr>
              <w:pStyle w:val="NormalLeft"/>
              <w:rPr>
                <w:lang w:val="en-GB"/>
              </w:rPr>
            </w:pPr>
            <w:r w:rsidRPr="00FF353C">
              <w:rPr>
                <w:lang w:val="en-GB"/>
              </w:rPr>
              <w:t>Impact of all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68F90815" w14:textId="77777777" w:rsidR="00E6364D" w:rsidRPr="00FF353C" w:rsidRDefault="00E6364D" w:rsidP="00485DF3">
            <w:pPr>
              <w:pStyle w:val="NormalLeft"/>
              <w:rPr>
                <w:lang w:val="en-GB"/>
              </w:rPr>
            </w:pPr>
            <w:r w:rsidRPr="00FF353C">
              <w:rPr>
                <w:lang w:val="en-GB"/>
              </w:rPr>
              <w:t>Amount of the adjustment to the basic own funds due to the application of the LTG measures and transitionals.</w:t>
            </w:r>
          </w:p>
        </w:tc>
      </w:tr>
      <w:tr w:rsidR="00E6364D" w:rsidRPr="00FF353C" w14:paraId="5BC52EF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0821DE3" w14:textId="77777777" w:rsidR="00E6364D" w:rsidRPr="00FF353C" w:rsidRDefault="00E6364D" w:rsidP="00485DF3">
            <w:pPr>
              <w:pStyle w:val="NormalLeft"/>
              <w:rPr>
                <w:lang w:val="en-GB"/>
              </w:rPr>
            </w:pPr>
            <w:r w:rsidRPr="00FF353C">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6AC143C9" w14:textId="77777777" w:rsidR="00E6364D" w:rsidRPr="00FF353C" w:rsidRDefault="00E6364D" w:rsidP="00485DF3">
            <w:pPr>
              <w:pStyle w:val="NormalLeft"/>
              <w:rPr>
                <w:lang w:val="en-GB"/>
              </w:rPr>
            </w:pPr>
            <w:r w:rsidRPr="00FF353C">
              <w:rPr>
                <w:lang w:val="en-GB"/>
              </w:rPr>
              <w:t>Amount with LTG measures and transitionals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13526A50" w14:textId="208091B6" w:rsidR="00E6364D" w:rsidRPr="00FF353C" w:rsidRDefault="00E6364D" w:rsidP="00485DF3">
            <w:pPr>
              <w:pStyle w:val="NormalLeft"/>
              <w:rPr>
                <w:lang w:val="en-GB"/>
              </w:rPr>
            </w:pPr>
            <w:r w:rsidRPr="00FF353C">
              <w:rPr>
                <w:lang w:val="en-GB"/>
              </w:rPr>
              <w:t xml:space="preserve">Total amount of excess of assets over liabilities calculated considering technical provisions including the adjustments due to the </w:t>
            </w:r>
            <w:del w:id="2552" w:author="Author">
              <w:r w:rsidRPr="00FF353C" w:rsidDel="00A800BB">
                <w:rPr>
                  <w:lang w:val="en-GB"/>
                </w:rPr>
                <w:delText>long term</w:delText>
              </w:r>
            </w:del>
            <w:ins w:id="2553" w:author="Author">
              <w:r w:rsidR="00A800BB" w:rsidRPr="00FF353C">
                <w:rPr>
                  <w:lang w:val="en-GB"/>
                </w:rPr>
                <w:t>long-term</w:t>
              </w:r>
            </w:ins>
            <w:r w:rsidRPr="00FF353C">
              <w:rPr>
                <w:lang w:val="en-GB"/>
              </w:rPr>
              <w:t xml:space="preserve"> guarantee measures and transitional measures.</w:t>
            </w:r>
          </w:p>
        </w:tc>
      </w:tr>
      <w:tr w:rsidR="00E6364D" w:rsidRPr="00FF353C" w14:paraId="74A88B4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6A6B003" w14:textId="77777777" w:rsidR="00E6364D" w:rsidRPr="00FF353C" w:rsidRDefault="00E6364D" w:rsidP="00485DF3">
            <w:pPr>
              <w:pStyle w:val="NormalLeft"/>
              <w:rPr>
                <w:lang w:val="en-GB"/>
              </w:rPr>
            </w:pPr>
            <w:r w:rsidRPr="00FF353C">
              <w:rPr>
                <w:lang w:val="en-GB"/>
              </w:rPr>
              <w:t>C0020/R0030</w:t>
            </w:r>
          </w:p>
        </w:tc>
        <w:tc>
          <w:tcPr>
            <w:tcW w:w="1858" w:type="dxa"/>
            <w:tcBorders>
              <w:top w:val="single" w:sz="2" w:space="0" w:color="auto"/>
              <w:left w:val="single" w:sz="2" w:space="0" w:color="auto"/>
              <w:bottom w:val="single" w:sz="2" w:space="0" w:color="auto"/>
              <w:right w:val="single" w:sz="2" w:space="0" w:color="auto"/>
            </w:tcBorders>
          </w:tcPr>
          <w:p w14:paraId="33BB427A" w14:textId="77777777" w:rsidR="00E6364D" w:rsidRPr="00FF353C" w:rsidRDefault="00E6364D" w:rsidP="00485DF3">
            <w:pPr>
              <w:pStyle w:val="NormalLeft"/>
              <w:rPr>
                <w:lang w:val="en-GB"/>
              </w:rPr>
            </w:pPr>
            <w:r w:rsidRPr="00FF353C">
              <w:rPr>
                <w:lang w:val="en-GB"/>
              </w:rPr>
              <w:t>Without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1F1FE90" w14:textId="77777777" w:rsidR="00E6364D" w:rsidRPr="00FF353C" w:rsidRDefault="00E6364D" w:rsidP="00485DF3">
            <w:pPr>
              <w:pStyle w:val="NormalLeft"/>
              <w:rPr>
                <w:lang w:val="en-GB"/>
              </w:rPr>
            </w:pPr>
            <w:r w:rsidRPr="00FF353C">
              <w:rPr>
                <w:lang w:val="en-GB"/>
              </w:rPr>
              <w:t>Total amount of excess of assets over liabilities calculated considering technical provisions without the adjustment due to the transitional deduction to technical provisions, but keeping the adjustments due to the volatility adjustment and the matching adjustment.</w:t>
            </w:r>
          </w:p>
          <w:p w14:paraId="2BBFB5A7" w14:textId="40599F98" w:rsidR="00E6364D" w:rsidRPr="00FF353C" w:rsidRDefault="00E6364D" w:rsidP="00147B42">
            <w:pPr>
              <w:pStyle w:val="NormalLeft"/>
              <w:rPr>
                <w:lang w:val="en-GB"/>
              </w:rPr>
            </w:pPr>
            <w:r w:rsidRPr="00FF353C">
              <w:rPr>
                <w:lang w:val="en-GB"/>
              </w:rPr>
              <w:t>If transitional deduction to technical provisions is not applicable report the same amount as in C0010. </w:t>
            </w:r>
            <w:r w:rsidR="00147B42" w:rsidRPr="00FF353C">
              <w:rPr>
                <w:lang w:val="en-GB"/>
              </w:rPr>
              <w:t xml:space="preserve"> </w:t>
            </w:r>
          </w:p>
        </w:tc>
      </w:tr>
      <w:tr w:rsidR="00E6364D" w:rsidRPr="00FF353C" w14:paraId="02D2DF8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0F31050" w14:textId="77777777" w:rsidR="00E6364D" w:rsidRPr="00FF353C" w:rsidRDefault="00E6364D" w:rsidP="00485DF3">
            <w:pPr>
              <w:pStyle w:val="NormalLeft"/>
              <w:rPr>
                <w:lang w:val="en-GB"/>
              </w:rPr>
            </w:pPr>
            <w:r w:rsidRPr="00FF353C">
              <w:rPr>
                <w:lang w:val="en-GB"/>
              </w:rPr>
              <w:t>C0030/R0030</w:t>
            </w:r>
          </w:p>
        </w:tc>
        <w:tc>
          <w:tcPr>
            <w:tcW w:w="1858" w:type="dxa"/>
            <w:tcBorders>
              <w:top w:val="single" w:sz="2" w:space="0" w:color="auto"/>
              <w:left w:val="single" w:sz="2" w:space="0" w:color="auto"/>
              <w:bottom w:val="single" w:sz="2" w:space="0" w:color="auto"/>
              <w:right w:val="single" w:sz="2" w:space="0" w:color="auto"/>
            </w:tcBorders>
          </w:tcPr>
          <w:p w14:paraId="07C57C7F" w14:textId="77777777" w:rsidR="00E6364D" w:rsidRPr="00FF353C" w:rsidRDefault="00E6364D" w:rsidP="00485DF3">
            <w:pPr>
              <w:pStyle w:val="NormalLeft"/>
              <w:rPr>
                <w:lang w:val="en-GB"/>
              </w:rPr>
            </w:pPr>
            <w:r w:rsidRPr="00FF353C">
              <w:rPr>
                <w:lang w:val="en-GB"/>
              </w:rPr>
              <w:t>Impact of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E45C6CA" w14:textId="77777777" w:rsidR="00E6364D" w:rsidRPr="00FF353C" w:rsidRDefault="00E6364D" w:rsidP="00485DF3">
            <w:pPr>
              <w:pStyle w:val="NormalLeft"/>
              <w:rPr>
                <w:lang w:val="en-GB"/>
              </w:rPr>
            </w:pPr>
            <w:r w:rsidRPr="00FF353C">
              <w:rPr>
                <w:lang w:val="en-GB"/>
              </w:rPr>
              <w:t>Amount of the adjustment to the excess of assets over liabilities due to the application of the transitional deduction to technical provisions.</w:t>
            </w:r>
          </w:p>
          <w:p w14:paraId="15E810A2" w14:textId="6C99DDA2" w:rsidR="00E6364D" w:rsidRPr="00FF353C" w:rsidRDefault="00E6364D" w:rsidP="00147B42">
            <w:pPr>
              <w:pStyle w:val="NormalLeft"/>
              <w:rPr>
                <w:lang w:val="en-GB"/>
              </w:rPr>
            </w:pPr>
            <w:r w:rsidRPr="00FF353C">
              <w:rPr>
                <w:lang w:val="en-GB"/>
              </w:rPr>
              <w:t>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 </w:t>
            </w:r>
            <w:r w:rsidR="00147B42" w:rsidRPr="00FF353C">
              <w:rPr>
                <w:lang w:val="en-GB"/>
              </w:rPr>
              <w:t xml:space="preserve"> </w:t>
            </w:r>
          </w:p>
        </w:tc>
      </w:tr>
      <w:tr w:rsidR="00E6364D" w:rsidRPr="00FF353C" w14:paraId="55F251C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ED64596" w14:textId="77777777" w:rsidR="00E6364D" w:rsidRPr="00FF353C" w:rsidRDefault="00E6364D" w:rsidP="00485DF3">
            <w:pPr>
              <w:pStyle w:val="NormalLeft"/>
              <w:rPr>
                <w:lang w:val="en-GB"/>
              </w:rPr>
            </w:pPr>
            <w:r w:rsidRPr="00FF353C">
              <w:rPr>
                <w:lang w:val="en-GB"/>
              </w:rPr>
              <w:lastRenderedPageBreak/>
              <w:t>C0040/R0030</w:t>
            </w:r>
          </w:p>
        </w:tc>
        <w:tc>
          <w:tcPr>
            <w:tcW w:w="1858" w:type="dxa"/>
            <w:tcBorders>
              <w:top w:val="single" w:sz="2" w:space="0" w:color="auto"/>
              <w:left w:val="single" w:sz="2" w:space="0" w:color="auto"/>
              <w:bottom w:val="single" w:sz="2" w:space="0" w:color="auto"/>
              <w:right w:val="single" w:sz="2" w:space="0" w:color="auto"/>
            </w:tcBorders>
          </w:tcPr>
          <w:p w14:paraId="2D387BE3" w14:textId="77777777" w:rsidR="00E6364D" w:rsidRPr="00FF353C" w:rsidRDefault="00E6364D" w:rsidP="00485DF3">
            <w:pPr>
              <w:pStyle w:val="NormalLeft"/>
              <w:rPr>
                <w:lang w:val="en-GB"/>
              </w:rPr>
            </w:pPr>
            <w:r w:rsidRPr="00FF353C">
              <w:rPr>
                <w:lang w:val="en-GB"/>
              </w:rPr>
              <w:t>Without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6AF58FB3" w14:textId="77777777" w:rsidR="00E6364D" w:rsidRPr="00FF353C" w:rsidRDefault="00E6364D" w:rsidP="00485DF3">
            <w:pPr>
              <w:pStyle w:val="NormalLeft"/>
              <w:rPr>
                <w:lang w:val="en-GB"/>
              </w:rPr>
            </w:pPr>
            <w:r w:rsidRPr="00FF353C">
              <w:rPr>
                <w:lang w:val="en-GB"/>
              </w:rPr>
              <w:t>Total amount of excess of assets over liabilities calculated considering technical provisions without the adjustment due to the transitional adjustment to the relevant risk-free interest rate term structure, but keeping the adjustments due to the volatility adjustment and the matching adjustment.</w:t>
            </w:r>
          </w:p>
          <w:p w14:paraId="6996B6DE" w14:textId="39A3966B" w:rsidR="00E6364D" w:rsidRPr="00FF353C" w:rsidRDefault="00E6364D" w:rsidP="00147B42">
            <w:pPr>
              <w:pStyle w:val="NormalLeft"/>
              <w:rPr>
                <w:lang w:val="en-GB"/>
              </w:rPr>
            </w:pPr>
            <w:r w:rsidRPr="00FF353C">
              <w:rPr>
                <w:lang w:val="en-GB"/>
              </w:rPr>
              <w:t>If transitional adjustment to the relevant risk-free interest rate term structure is not applicable report the same amount as in C0020. </w:t>
            </w:r>
            <w:r w:rsidR="00147B42" w:rsidRPr="00FF353C">
              <w:rPr>
                <w:lang w:val="en-GB"/>
              </w:rPr>
              <w:t xml:space="preserve"> </w:t>
            </w:r>
          </w:p>
        </w:tc>
      </w:tr>
      <w:tr w:rsidR="00E6364D" w:rsidRPr="00FF353C" w14:paraId="7E71FA27"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C37B45A" w14:textId="77777777" w:rsidR="00E6364D" w:rsidRPr="00FF353C" w:rsidRDefault="00E6364D" w:rsidP="00485DF3">
            <w:pPr>
              <w:pStyle w:val="NormalLeft"/>
              <w:rPr>
                <w:lang w:val="en-GB"/>
              </w:rPr>
            </w:pPr>
            <w:r w:rsidRPr="00FF353C">
              <w:rPr>
                <w:lang w:val="en-GB"/>
              </w:rPr>
              <w:t>C0050/R0030</w:t>
            </w:r>
          </w:p>
        </w:tc>
        <w:tc>
          <w:tcPr>
            <w:tcW w:w="1858" w:type="dxa"/>
            <w:tcBorders>
              <w:top w:val="single" w:sz="2" w:space="0" w:color="auto"/>
              <w:left w:val="single" w:sz="2" w:space="0" w:color="auto"/>
              <w:bottom w:val="single" w:sz="2" w:space="0" w:color="auto"/>
              <w:right w:val="single" w:sz="2" w:space="0" w:color="auto"/>
            </w:tcBorders>
          </w:tcPr>
          <w:p w14:paraId="100ECCF8" w14:textId="77777777" w:rsidR="00E6364D" w:rsidRPr="00FF353C" w:rsidRDefault="00E6364D" w:rsidP="00485DF3">
            <w:pPr>
              <w:pStyle w:val="NormalLeft"/>
              <w:rPr>
                <w:lang w:val="en-GB"/>
              </w:rPr>
            </w:pPr>
            <w:r w:rsidRPr="00FF353C">
              <w:rPr>
                <w:lang w:val="en-GB"/>
              </w:rPr>
              <w:t>Impact of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22DA0BA1" w14:textId="77777777" w:rsidR="00E6364D" w:rsidRPr="00FF353C" w:rsidRDefault="00E6364D" w:rsidP="00485DF3">
            <w:pPr>
              <w:pStyle w:val="NormalLeft"/>
              <w:rPr>
                <w:lang w:val="en-GB"/>
              </w:rPr>
            </w:pPr>
            <w:r w:rsidRPr="00FF353C">
              <w:rPr>
                <w:lang w:val="en-GB"/>
              </w:rPr>
              <w:t>Amount of the adjustment to the excess of assets over liabilities due to the application of the transitional adjustment to the relevant risk-free interest rate term structure.</w:t>
            </w:r>
          </w:p>
          <w:p w14:paraId="21FCE88C" w14:textId="23774757" w:rsidR="00E6364D" w:rsidRPr="00FF353C" w:rsidRDefault="00E6364D" w:rsidP="00147B42">
            <w:pPr>
              <w:pStyle w:val="NormalLeft"/>
              <w:rPr>
                <w:lang w:val="en-GB"/>
              </w:rPr>
            </w:pPr>
            <w:r w:rsidRPr="00FF353C">
              <w:rPr>
                <w:lang w:val="en-GB"/>
              </w:rPr>
              <w:t>It shall be the difference between the excess of assets over liabilities calculated considering the technical provisions without transitional adjustment to the relevant risk-free interest rate term structure and the excess of assets over liabilities calculated with the technical provisions reported under C0020. </w:t>
            </w:r>
            <w:r w:rsidR="00147B42" w:rsidRPr="00FF353C">
              <w:rPr>
                <w:lang w:val="en-GB"/>
              </w:rPr>
              <w:t xml:space="preserve"> </w:t>
            </w:r>
          </w:p>
        </w:tc>
      </w:tr>
      <w:tr w:rsidR="00E6364D" w:rsidRPr="00FF353C" w14:paraId="402A38F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596AC51" w14:textId="77777777" w:rsidR="00E6364D" w:rsidRPr="00FF353C" w:rsidRDefault="00E6364D" w:rsidP="00485DF3">
            <w:pPr>
              <w:pStyle w:val="NormalLeft"/>
              <w:rPr>
                <w:lang w:val="en-GB"/>
              </w:rPr>
            </w:pPr>
            <w:r w:rsidRPr="00FF353C">
              <w:rPr>
                <w:lang w:val="en-GB"/>
              </w:rPr>
              <w:t>C0060/R0030</w:t>
            </w:r>
          </w:p>
        </w:tc>
        <w:tc>
          <w:tcPr>
            <w:tcW w:w="1858" w:type="dxa"/>
            <w:tcBorders>
              <w:top w:val="single" w:sz="2" w:space="0" w:color="auto"/>
              <w:left w:val="single" w:sz="2" w:space="0" w:color="auto"/>
              <w:bottom w:val="single" w:sz="2" w:space="0" w:color="auto"/>
              <w:right w:val="single" w:sz="2" w:space="0" w:color="auto"/>
            </w:tcBorders>
          </w:tcPr>
          <w:p w14:paraId="305D8CE6" w14:textId="77777777" w:rsidR="00E6364D" w:rsidRPr="00FF353C" w:rsidRDefault="00E6364D" w:rsidP="00485DF3">
            <w:pPr>
              <w:pStyle w:val="NormalLeft"/>
              <w:rPr>
                <w:lang w:val="en-GB"/>
              </w:rPr>
            </w:pPr>
            <w:r w:rsidRPr="00FF353C">
              <w:rPr>
                <w:lang w:val="en-GB"/>
              </w:rPr>
              <w:t>Without volatility adjustment and without other transitional measures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FF31592" w14:textId="77777777" w:rsidR="00E6364D" w:rsidRPr="00FF353C" w:rsidRDefault="00E6364D" w:rsidP="00485DF3">
            <w:pPr>
              <w:pStyle w:val="NormalLeft"/>
              <w:rPr>
                <w:lang w:val="en-GB"/>
              </w:rPr>
            </w:pPr>
            <w:r w:rsidRPr="00FF353C">
              <w:rPr>
                <w:lang w:val="en-GB"/>
              </w:rPr>
              <w:t>Total amount of excess of assets over liabilities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7B8F367C" w14:textId="3AA696EB" w:rsidR="00E6364D" w:rsidRPr="00FF353C" w:rsidRDefault="00E6364D" w:rsidP="00147B42">
            <w:pPr>
              <w:pStyle w:val="NormalLeft"/>
              <w:rPr>
                <w:lang w:val="en-GB"/>
              </w:rPr>
            </w:pPr>
            <w:r w:rsidRPr="00FF353C">
              <w:rPr>
                <w:lang w:val="en-GB"/>
              </w:rPr>
              <w:t>If volatility adjustment is not applicable report the same amount as in C0040. </w:t>
            </w:r>
            <w:r w:rsidR="00147B42" w:rsidRPr="00FF353C">
              <w:rPr>
                <w:lang w:val="en-GB"/>
              </w:rPr>
              <w:t xml:space="preserve"> </w:t>
            </w:r>
          </w:p>
        </w:tc>
      </w:tr>
      <w:tr w:rsidR="00E6364D" w:rsidRPr="00FF353C" w14:paraId="5C8D1B8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ED7662B" w14:textId="77777777" w:rsidR="00E6364D" w:rsidRPr="00FF353C" w:rsidRDefault="00E6364D" w:rsidP="00485DF3">
            <w:pPr>
              <w:pStyle w:val="NormalLeft"/>
              <w:rPr>
                <w:lang w:val="en-GB"/>
              </w:rPr>
            </w:pPr>
            <w:r w:rsidRPr="00FF353C">
              <w:rPr>
                <w:lang w:val="en-GB"/>
              </w:rPr>
              <w:t>C0070/R0030</w:t>
            </w:r>
          </w:p>
        </w:tc>
        <w:tc>
          <w:tcPr>
            <w:tcW w:w="1858" w:type="dxa"/>
            <w:tcBorders>
              <w:top w:val="single" w:sz="2" w:space="0" w:color="auto"/>
              <w:left w:val="single" w:sz="2" w:space="0" w:color="auto"/>
              <w:bottom w:val="single" w:sz="2" w:space="0" w:color="auto"/>
              <w:right w:val="single" w:sz="2" w:space="0" w:color="auto"/>
            </w:tcBorders>
          </w:tcPr>
          <w:p w14:paraId="187759B0" w14:textId="77777777" w:rsidR="00E6364D" w:rsidRPr="00FF353C" w:rsidRDefault="00E6364D" w:rsidP="00485DF3">
            <w:pPr>
              <w:pStyle w:val="NormalLeft"/>
              <w:rPr>
                <w:lang w:val="en-GB"/>
              </w:rPr>
            </w:pPr>
            <w:r w:rsidRPr="00FF353C">
              <w:rPr>
                <w:lang w:val="en-GB"/>
              </w:rPr>
              <w:t>Impact of volatility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5B87527" w14:textId="77777777" w:rsidR="00E6364D" w:rsidRPr="00FF353C" w:rsidRDefault="00E6364D" w:rsidP="00485DF3">
            <w:pPr>
              <w:pStyle w:val="NormalLeft"/>
              <w:rPr>
                <w:lang w:val="en-GB"/>
              </w:rPr>
            </w:pPr>
            <w:r w:rsidRPr="00FF353C">
              <w:rPr>
                <w:lang w:val="en-GB"/>
              </w:rPr>
              <w:t>Amount of the adjustment to the excess of assets over liabilities due to the application of the volatility adjustment. It shall reflect the impact of setting the volatility adjustment to zero.</w:t>
            </w:r>
          </w:p>
          <w:p w14:paraId="00732633" w14:textId="6644BB9C" w:rsidR="00E6364D" w:rsidRPr="00FF353C" w:rsidRDefault="00E6364D" w:rsidP="00147B42">
            <w:pPr>
              <w:pStyle w:val="NormalLeft"/>
              <w:rPr>
                <w:lang w:val="en-GB"/>
              </w:rPr>
            </w:pPr>
            <w:r w:rsidRPr="00FF353C">
              <w:rPr>
                <w:lang w:val="en-GB"/>
              </w:rPr>
              <w:t>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 </w:t>
            </w:r>
            <w:r w:rsidR="00147B42" w:rsidRPr="00FF353C">
              <w:rPr>
                <w:lang w:val="en-GB"/>
              </w:rPr>
              <w:t xml:space="preserve"> </w:t>
            </w:r>
          </w:p>
        </w:tc>
      </w:tr>
      <w:tr w:rsidR="00E6364D" w:rsidRPr="00FF353C" w14:paraId="2A4E380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C655825" w14:textId="77777777" w:rsidR="00E6364D" w:rsidRPr="00FF353C" w:rsidRDefault="00E6364D" w:rsidP="00485DF3">
            <w:pPr>
              <w:pStyle w:val="NormalLeft"/>
              <w:rPr>
                <w:lang w:val="en-GB"/>
              </w:rPr>
            </w:pPr>
            <w:r w:rsidRPr="00FF353C">
              <w:rPr>
                <w:lang w:val="en-GB"/>
              </w:rPr>
              <w:t>C0080/R0030</w:t>
            </w:r>
          </w:p>
        </w:tc>
        <w:tc>
          <w:tcPr>
            <w:tcW w:w="1858" w:type="dxa"/>
            <w:tcBorders>
              <w:top w:val="single" w:sz="2" w:space="0" w:color="auto"/>
              <w:left w:val="single" w:sz="2" w:space="0" w:color="auto"/>
              <w:bottom w:val="single" w:sz="2" w:space="0" w:color="auto"/>
              <w:right w:val="single" w:sz="2" w:space="0" w:color="auto"/>
            </w:tcBorders>
          </w:tcPr>
          <w:p w14:paraId="46F3436E" w14:textId="77777777" w:rsidR="00E6364D" w:rsidRPr="00FF353C" w:rsidRDefault="00E6364D" w:rsidP="00485DF3">
            <w:pPr>
              <w:pStyle w:val="NormalLeft"/>
              <w:rPr>
                <w:lang w:val="en-GB"/>
              </w:rPr>
            </w:pPr>
            <w:r w:rsidRPr="00FF353C">
              <w:rPr>
                <w:lang w:val="en-GB"/>
              </w:rPr>
              <w:t xml:space="preserve">Without matching adjustment and without all the others — Basic own funds — Excess of assets </w:t>
            </w:r>
            <w:r w:rsidRPr="00FF353C">
              <w:rPr>
                <w:lang w:val="en-GB"/>
              </w:rPr>
              <w:lastRenderedPageBreak/>
              <w:t>over liabilities</w:t>
            </w:r>
          </w:p>
        </w:tc>
        <w:tc>
          <w:tcPr>
            <w:tcW w:w="5757" w:type="dxa"/>
            <w:tcBorders>
              <w:top w:val="single" w:sz="2" w:space="0" w:color="auto"/>
              <w:left w:val="single" w:sz="2" w:space="0" w:color="auto"/>
              <w:bottom w:val="single" w:sz="2" w:space="0" w:color="auto"/>
              <w:right w:val="single" w:sz="2" w:space="0" w:color="auto"/>
            </w:tcBorders>
          </w:tcPr>
          <w:p w14:paraId="7D6EB171" w14:textId="77777777" w:rsidR="00E6364D" w:rsidRPr="00FF353C" w:rsidRDefault="00E6364D" w:rsidP="00485DF3">
            <w:pPr>
              <w:pStyle w:val="NormalLeft"/>
              <w:rPr>
                <w:lang w:val="en-GB"/>
              </w:rPr>
            </w:pPr>
            <w:r w:rsidRPr="00FF353C">
              <w:rPr>
                <w:lang w:val="en-GB"/>
              </w:rPr>
              <w:lastRenderedPageBreak/>
              <w:t>Total amount of excess of assets over liabilities calculated considering Technical provisions without any LTG measure.</w:t>
            </w:r>
          </w:p>
          <w:p w14:paraId="1A9A3E21" w14:textId="5C4B38F3" w:rsidR="00E6364D" w:rsidRPr="00FF353C" w:rsidRDefault="00E6364D" w:rsidP="00147B42">
            <w:pPr>
              <w:pStyle w:val="NormalLeft"/>
              <w:rPr>
                <w:lang w:val="en-GB"/>
              </w:rPr>
            </w:pPr>
            <w:r w:rsidRPr="00FF353C">
              <w:rPr>
                <w:lang w:val="en-GB"/>
              </w:rPr>
              <w:t>If matching adjustment is not applicable report the same amount as in C0060. </w:t>
            </w:r>
            <w:r w:rsidR="00147B42" w:rsidRPr="00FF353C">
              <w:rPr>
                <w:lang w:val="en-GB"/>
              </w:rPr>
              <w:t xml:space="preserve"> </w:t>
            </w:r>
          </w:p>
        </w:tc>
      </w:tr>
      <w:tr w:rsidR="00E6364D" w:rsidRPr="00FF353C" w14:paraId="34A37E7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5C9302E" w14:textId="77777777" w:rsidR="00E6364D" w:rsidRPr="00FF353C" w:rsidRDefault="00E6364D" w:rsidP="00485DF3">
            <w:pPr>
              <w:pStyle w:val="NormalLeft"/>
              <w:rPr>
                <w:lang w:val="en-GB"/>
              </w:rPr>
            </w:pPr>
            <w:r w:rsidRPr="00FF353C">
              <w:rPr>
                <w:lang w:val="en-GB"/>
              </w:rPr>
              <w:t>C0090/R0030</w:t>
            </w:r>
          </w:p>
        </w:tc>
        <w:tc>
          <w:tcPr>
            <w:tcW w:w="1858" w:type="dxa"/>
            <w:tcBorders>
              <w:top w:val="single" w:sz="2" w:space="0" w:color="auto"/>
              <w:left w:val="single" w:sz="2" w:space="0" w:color="auto"/>
              <w:bottom w:val="single" w:sz="2" w:space="0" w:color="auto"/>
              <w:right w:val="single" w:sz="2" w:space="0" w:color="auto"/>
            </w:tcBorders>
          </w:tcPr>
          <w:p w14:paraId="624A05F0" w14:textId="77777777" w:rsidR="00E6364D" w:rsidRPr="00FF353C" w:rsidRDefault="00E6364D" w:rsidP="00485DF3">
            <w:pPr>
              <w:pStyle w:val="NormalLeft"/>
              <w:rPr>
                <w:lang w:val="en-GB"/>
              </w:rPr>
            </w:pPr>
            <w:r w:rsidRPr="00FF353C">
              <w:rPr>
                <w:lang w:val="en-GB"/>
              </w:rPr>
              <w:t>Impact of matching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CD2AEFD" w14:textId="77777777" w:rsidR="00E6364D" w:rsidRPr="00FF353C" w:rsidRDefault="00E6364D" w:rsidP="00485DF3">
            <w:pPr>
              <w:pStyle w:val="NormalLeft"/>
              <w:rPr>
                <w:lang w:val="en-GB"/>
              </w:rPr>
            </w:pPr>
            <w:r w:rsidRPr="00FF353C">
              <w:rPr>
                <w:lang w:val="en-GB"/>
              </w:rPr>
              <w:t>Amount of the adjustment to the excess of assets over liabilities due to the application of the matching adjustment. It shall include the impact of setting the volatility adjustment and the matching adjustment to zero.</w:t>
            </w:r>
          </w:p>
          <w:p w14:paraId="499001D7" w14:textId="6A55D334" w:rsidR="00E6364D" w:rsidRPr="00FF353C" w:rsidRDefault="00E6364D" w:rsidP="00147B42">
            <w:pPr>
              <w:pStyle w:val="NormalLeft"/>
              <w:rPr>
                <w:lang w:val="en-GB"/>
              </w:rPr>
            </w:pPr>
            <w:r w:rsidRPr="00FF353C">
              <w:rPr>
                <w:lang w:val="en-GB"/>
              </w:rPr>
              <w:t>It shall be the difference between the excess of assets over liabilities calculated considering the technical provisions without matching adjustment and without all the other transitional measures and the excess of assets over liabilities calculated with the technical provisions reported under C0060. </w:t>
            </w:r>
            <w:r w:rsidR="00147B42" w:rsidRPr="00FF353C">
              <w:rPr>
                <w:lang w:val="en-GB"/>
              </w:rPr>
              <w:t xml:space="preserve"> </w:t>
            </w:r>
          </w:p>
        </w:tc>
      </w:tr>
      <w:tr w:rsidR="00E6364D" w:rsidRPr="00FF353C" w14:paraId="3EB365B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3710D0" w14:textId="77777777" w:rsidR="00E6364D" w:rsidRPr="00FF353C" w:rsidRDefault="00E6364D" w:rsidP="00485DF3">
            <w:pPr>
              <w:pStyle w:val="NormalLeft"/>
              <w:rPr>
                <w:lang w:val="en-GB"/>
              </w:rPr>
            </w:pPr>
            <w:r w:rsidRPr="00FF353C">
              <w:rPr>
                <w:lang w:val="en-GB"/>
              </w:rPr>
              <w:t>C0100/R0030</w:t>
            </w:r>
          </w:p>
        </w:tc>
        <w:tc>
          <w:tcPr>
            <w:tcW w:w="1858" w:type="dxa"/>
            <w:tcBorders>
              <w:top w:val="single" w:sz="2" w:space="0" w:color="auto"/>
              <w:left w:val="single" w:sz="2" w:space="0" w:color="auto"/>
              <w:bottom w:val="single" w:sz="2" w:space="0" w:color="auto"/>
              <w:right w:val="single" w:sz="2" w:space="0" w:color="auto"/>
            </w:tcBorders>
          </w:tcPr>
          <w:p w14:paraId="7E8CF23F" w14:textId="77777777" w:rsidR="00E6364D" w:rsidRPr="00FF353C" w:rsidRDefault="00E6364D" w:rsidP="00485DF3">
            <w:pPr>
              <w:pStyle w:val="NormalLeft"/>
              <w:rPr>
                <w:lang w:val="en-GB"/>
              </w:rPr>
            </w:pPr>
            <w:r w:rsidRPr="00FF353C">
              <w:rPr>
                <w:lang w:val="en-GB"/>
              </w:rPr>
              <w:t>Impact of all LTG measures and transitionals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036504E" w14:textId="77777777" w:rsidR="00E6364D" w:rsidRPr="00FF353C" w:rsidRDefault="00E6364D" w:rsidP="00485DF3">
            <w:pPr>
              <w:pStyle w:val="NormalLeft"/>
              <w:rPr>
                <w:lang w:val="en-GB"/>
              </w:rPr>
            </w:pPr>
            <w:r w:rsidRPr="00FF353C">
              <w:rPr>
                <w:lang w:val="en-GB"/>
              </w:rPr>
              <w:t>Amount of the adjustment to the excess of assets over liabilities due to the application of the LTG measures and transitionals.</w:t>
            </w:r>
          </w:p>
        </w:tc>
      </w:tr>
      <w:tr w:rsidR="00E6364D" w:rsidRPr="00FF353C" w14:paraId="3D1FE42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3525C8E" w14:textId="77777777" w:rsidR="00E6364D" w:rsidRPr="00FF353C" w:rsidRDefault="00E6364D" w:rsidP="00485DF3">
            <w:pPr>
              <w:pStyle w:val="NormalLeft"/>
              <w:rPr>
                <w:lang w:val="en-GB"/>
              </w:rPr>
            </w:pPr>
            <w:r w:rsidRPr="00FF353C">
              <w:rPr>
                <w:lang w:val="en-GB"/>
              </w:rPr>
              <w:t>C0010/R0040</w:t>
            </w:r>
          </w:p>
        </w:tc>
        <w:tc>
          <w:tcPr>
            <w:tcW w:w="1858" w:type="dxa"/>
            <w:tcBorders>
              <w:top w:val="single" w:sz="2" w:space="0" w:color="auto"/>
              <w:left w:val="single" w:sz="2" w:space="0" w:color="auto"/>
              <w:bottom w:val="single" w:sz="2" w:space="0" w:color="auto"/>
              <w:right w:val="single" w:sz="2" w:space="0" w:color="auto"/>
            </w:tcBorders>
          </w:tcPr>
          <w:p w14:paraId="09B55622" w14:textId="77777777" w:rsidR="00E6364D" w:rsidRPr="00FF353C" w:rsidRDefault="00E6364D" w:rsidP="00485DF3">
            <w:pPr>
              <w:pStyle w:val="NormalLeft"/>
              <w:rPr>
                <w:lang w:val="en-GB"/>
              </w:rPr>
            </w:pPr>
            <w:r w:rsidRPr="00FF353C">
              <w:rPr>
                <w:lang w:val="en-GB"/>
              </w:rPr>
              <w:t>Amount with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CB5FFB8" w14:textId="2BCD019F" w:rsidR="00E6364D" w:rsidRPr="00FF353C" w:rsidRDefault="00E6364D" w:rsidP="00485DF3">
            <w:pPr>
              <w:pStyle w:val="NormalLeft"/>
              <w:rPr>
                <w:lang w:val="en-GB"/>
              </w:rPr>
            </w:pPr>
            <w:r w:rsidRPr="00FF353C">
              <w:rPr>
                <w:lang w:val="en-GB"/>
              </w:rPr>
              <w:t xml:space="preserve">Total amount of restricted own funds due to ring–fencing calculated considering technical provisions including the adjustments due to the </w:t>
            </w:r>
            <w:del w:id="2554" w:author="Author">
              <w:r w:rsidRPr="00FF353C" w:rsidDel="00E071B4">
                <w:rPr>
                  <w:lang w:val="en-GB"/>
                </w:rPr>
                <w:delText>long term</w:delText>
              </w:r>
            </w:del>
            <w:ins w:id="2555" w:author="Author">
              <w:r w:rsidR="00E071B4" w:rsidRPr="00FF353C">
                <w:rPr>
                  <w:lang w:val="en-GB"/>
                </w:rPr>
                <w:t>long-term</w:t>
              </w:r>
            </w:ins>
            <w:r w:rsidRPr="00FF353C">
              <w:rPr>
                <w:lang w:val="en-GB"/>
              </w:rPr>
              <w:t xml:space="preserve"> guarantee measures and transitional measures.</w:t>
            </w:r>
          </w:p>
        </w:tc>
      </w:tr>
      <w:tr w:rsidR="00E6364D" w:rsidRPr="00FF353C" w14:paraId="6EC7E70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B800D67" w14:textId="77777777" w:rsidR="00E6364D" w:rsidRPr="00FF353C" w:rsidRDefault="00E6364D" w:rsidP="00485DF3">
            <w:pPr>
              <w:pStyle w:val="NormalLeft"/>
              <w:rPr>
                <w:lang w:val="en-GB"/>
              </w:rPr>
            </w:pPr>
            <w:r w:rsidRPr="00FF353C">
              <w:rPr>
                <w:lang w:val="en-GB"/>
              </w:rPr>
              <w:t>C0020/R0040</w:t>
            </w:r>
          </w:p>
        </w:tc>
        <w:tc>
          <w:tcPr>
            <w:tcW w:w="1858" w:type="dxa"/>
            <w:tcBorders>
              <w:top w:val="single" w:sz="2" w:space="0" w:color="auto"/>
              <w:left w:val="single" w:sz="2" w:space="0" w:color="auto"/>
              <w:bottom w:val="single" w:sz="2" w:space="0" w:color="auto"/>
              <w:right w:val="single" w:sz="2" w:space="0" w:color="auto"/>
            </w:tcBorders>
          </w:tcPr>
          <w:p w14:paraId="4A8EF093" w14:textId="77777777" w:rsidR="00E6364D" w:rsidRPr="00FF353C" w:rsidRDefault="00E6364D" w:rsidP="00485DF3">
            <w:pPr>
              <w:pStyle w:val="NormalLeft"/>
              <w:rPr>
                <w:lang w:val="en-GB"/>
              </w:rPr>
            </w:pPr>
            <w:r w:rsidRPr="00FF353C">
              <w:rPr>
                <w:lang w:val="en-GB"/>
              </w:rPr>
              <w:t>Without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68B00E2B" w14:textId="77777777" w:rsidR="00E6364D" w:rsidRPr="00FF353C" w:rsidRDefault="00E6364D" w:rsidP="00485DF3">
            <w:pPr>
              <w:pStyle w:val="NormalLeft"/>
              <w:rPr>
                <w:lang w:val="en-GB"/>
              </w:rPr>
            </w:pPr>
            <w:r w:rsidRPr="00FF353C">
              <w:rPr>
                <w:lang w:val="en-GB"/>
              </w:rPr>
              <w:t>Total amount of restricted own funds due to ring–fencing calculated considering technical provisions without the adjustment due to the transitional deduction to technical provisions, but keeping the adjustments due to the volatility adjustment and the matching adjustment.</w:t>
            </w:r>
          </w:p>
          <w:p w14:paraId="451C6E7F" w14:textId="228EB28B" w:rsidR="00E6364D" w:rsidRPr="00FF353C" w:rsidRDefault="00E6364D" w:rsidP="00147B42">
            <w:pPr>
              <w:pStyle w:val="NormalLeft"/>
              <w:rPr>
                <w:lang w:val="en-GB"/>
              </w:rPr>
            </w:pPr>
            <w:r w:rsidRPr="00FF353C">
              <w:rPr>
                <w:lang w:val="en-GB"/>
              </w:rPr>
              <w:t>If transitional deduction to technical provisions is not applicable report the same amount as in C0010. </w:t>
            </w:r>
            <w:r w:rsidR="00147B42" w:rsidRPr="00FF353C">
              <w:rPr>
                <w:lang w:val="en-GB"/>
              </w:rPr>
              <w:t xml:space="preserve"> </w:t>
            </w:r>
          </w:p>
        </w:tc>
      </w:tr>
      <w:tr w:rsidR="00E6364D" w:rsidRPr="00FF353C" w14:paraId="508317A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5F72980" w14:textId="77777777" w:rsidR="00E6364D" w:rsidRPr="00FF353C" w:rsidRDefault="00E6364D" w:rsidP="00485DF3">
            <w:pPr>
              <w:pStyle w:val="NormalLeft"/>
              <w:rPr>
                <w:lang w:val="en-GB"/>
              </w:rPr>
            </w:pPr>
            <w:r w:rsidRPr="00FF353C">
              <w:rPr>
                <w:lang w:val="en-GB"/>
              </w:rPr>
              <w:t>C0030/R0040</w:t>
            </w:r>
          </w:p>
        </w:tc>
        <w:tc>
          <w:tcPr>
            <w:tcW w:w="1858" w:type="dxa"/>
            <w:tcBorders>
              <w:top w:val="single" w:sz="2" w:space="0" w:color="auto"/>
              <w:left w:val="single" w:sz="2" w:space="0" w:color="auto"/>
              <w:bottom w:val="single" w:sz="2" w:space="0" w:color="auto"/>
              <w:right w:val="single" w:sz="2" w:space="0" w:color="auto"/>
            </w:tcBorders>
          </w:tcPr>
          <w:p w14:paraId="75FFD642" w14:textId="77777777" w:rsidR="00E6364D" w:rsidRPr="00FF353C" w:rsidRDefault="00E6364D" w:rsidP="00485DF3">
            <w:pPr>
              <w:pStyle w:val="NormalLeft"/>
              <w:rPr>
                <w:lang w:val="en-GB"/>
              </w:rPr>
            </w:pPr>
            <w:r w:rsidRPr="00FF353C">
              <w:rPr>
                <w:lang w:val="en-GB"/>
              </w:rPr>
              <w:t xml:space="preserve">Impact of transitional on technical provisions — Basic own funds — Restricted own funds due </w:t>
            </w:r>
            <w:r w:rsidRPr="00FF353C">
              <w:rPr>
                <w:lang w:val="en-GB"/>
              </w:rPr>
              <w:lastRenderedPageBreak/>
              <w:t>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2CB9C1B" w14:textId="77777777" w:rsidR="00E6364D" w:rsidRPr="00FF353C" w:rsidRDefault="00E6364D" w:rsidP="00485DF3">
            <w:pPr>
              <w:pStyle w:val="NormalLeft"/>
              <w:rPr>
                <w:lang w:val="en-GB"/>
              </w:rPr>
            </w:pPr>
            <w:r w:rsidRPr="00FF353C">
              <w:rPr>
                <w:lang w:val="en-GB"/>
              </w:rPr>
              <w:lastRenderedPageBreak/>
              <w:t>Amount of the adjustment to the restricted own funds due to ring–fencing due to the application of the transitional deduction to technical provisions.</w:t>
            </w:r>
          </w:p>
          <w:p w14:paraId="0830BB03" w14:textId="53260466" w:rsidR="00E6364D" w:rsidRPr="00FF353C" w:rsidRDefault="00E6364D" w:rsidP="00147B42">
            <w:pPr>
              <w:pStyle w:val="NormalLeft"/>
              <w:rPr>
                <w:lang w:val="en-GB"/>
              </w:rPr>
            </w:pPr>
            <w:r w:rsidRPr="00FF353C">
              <w:rPr>
                <w:lang w:val="en-GB"/>
              </w:rPr>
              <w:t xml:space="preserve">It shall be the difference between the restricted own funds due to ring–fencing calculated considering the technical provisions without transitional deduction to technical provisions and the restricted own funds due to </w:t>
            </w:r>
            <w:r w:rsidRPr="00FF353C">
              <w:rPr>
                <w:lang w:val="en-GB"/>
              </w:rPr>
              <w:lastRenderedPageBreak/>
              <w:t>ring–fencing calculated with the technical provisions with LTG and transitional measures. </w:t>
            </w:r>
            <w:r w:rsidR="00147B42" w:rsidRPr="00FF353C">
              <w:rPr>
                <w:lang w:val="en-GB"/>
              </w:rPr>
              <w:t xml:space="preserve"> </w:t>
            </w:r>
          </w:p>
        </w:tc>
      </w:tr>
      <w:tr w:rsidR="00E6364D" w:rsidRPr="00FF353C" w14:paraId="0F4AB9A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02FA9BA" w14:textId="77777777" w:rsidR="00E6364D" w:rsidRPr="00FF353C" w:rsidRDefault="00E6364D" w:rsidP="00485DF3">
            <w:pPr>
              <w:pStyle w:val="NormalLeft"/>
              <w:rPr>
                <w:lang w:val="en-GB"/>
              </w:rPr>
            </w:pPr>
            <w:r w:rsidRPr="00FF353C">
              <w:rPr>
                <w:lang w:val="en-GB"/>
              </w:rPr>
              <w:lastRenderedPageBreak/>
              <w:t>C0040/R0040</w:t>
            </w:r>
          </w:p>
        </w:tc>
        <w:tc>
          <w:tcPr>
            <w:tcW w:w="1858" w:type="dxa"/>
            <w:tcBorders>
              <w:top w:val="single" w:sz="2" w:space="0" w:color="auto"/>
              <w:left w:val="single" w:sz="2" w:space="0" w:color="auto"/>
              <w:bottom w:val="single" w:sz="2" w:space="0" w:color="auto"/>
              <w:right w:val="single" w:sz="2" w:space="0" w:color="auto"/>
            </w:tcBorders>
          </w:tcPr>
          <w:p w14:paraId="4F8F1DA9" w14:textId="77777777" w:rsidR="00E6364D" w:rsidRPr="00FF353C" w:rsidRDefault="00E6364D" w:rsidP="00485DF3">
            <w:pPr>
              <w:pStyle w:val="NormalLeft"/>
              <w:rPr>
                <w:lang w:val="en-GB"/>
              </w:rPr>
            </w:pPr>
            <w:r w:rsidRPr="00FF353C">
              <w:rPr>
                <w:lang w:val="en-GB"/>
              </w:rPr>
              <w:t>Without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4071B51C" w14:textId="77777777" w:rsidR="00E6364D" w:rsidRPr="00FF353C" w:rsidRDefault="00E6364D" w:rsidP="00485DF3">
            <w:pPr>
              <w:pStyle w:val="NormalLeft"/>
              <w:rPr>
                <w:lang w:val="en-GB"/>
              </w:rPr>
            </w:pPr>
            <w:r w:rsidRPr="00FF353C">
              <w:rPr>
                <w:lang w:val="en-GB"/>
              </w:rPr>
              <w:t>Total amount of restricted own funds due to ring–fencing calculated considering technical provisions without the adjustment due to the transitional adjustment to the relevant risk-free interest rate term structure, but keeping the adjustments due to the volatility adjustment and the matching adjustment.</w:t>
            </w:r>
          </w:p>
          <w:p w14:paraId="653DCF68" w14:textId="26889AB7" w:rsidR="00E6364D" w:rsidRPr="00FF353C" w:rsidRDefault="00E6364D" w:rsidP="00147B42">
            <w:pPr>
              <w:pStyle w:val="NormalLeft"/>
              <w:rPr>
                <w:lang w:val="en-GB"/>
              </w:rPr>
            </w:pPr>
            <w:r w:rsidRPr="00FF353C">
              <w:rPr>
                <w:lang w:val="en-GB"/>
              </w:rPr>
              <w:t>If transitional adjustment to the relevant risk-free interest rate term structure is not applicable report the same amount as in C0020. </w:t>
            </w:r>
            <w:r w:rsidR="00147B42" w:rsidRPr="00FF353C">
              <w:rPr>
                <w:lang w:val="en-GB"/>
              </w:rPr>
              <w:t xml:space="preserve"> </w:t>
            </w:r>
          </w:p>
        </w:tc>
      </w:tr>
      <w:tr w:rsidR="00E6364D" w:rsidRPr="00FF353C" w14:paraId="0E95827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0BFF7BB" w14:textId="77777777" w:rsidR="00E6364D" w:rsidRPr="00FF353C" w:rsidRDefault="00E6364D" w:rsidP="00485DF3">
            <w:pPr>
              <w:pStyle w:val="NormalLeft"/>
              <w:rPr>
                <w:lang w:val="en-GB"/>
              </w:rPr>
            </w:pPr>
            <w:r w:rsidRPr="00FF353C">
              <w:rPr>
                <w:lang w:val="en-GB"/>
              </w:rPr>
              <w:t>C0050/R0040</w:t>
            </w:r>
          </w:p>
        </w:tc>
        <w:tc>
          <w:tcPr>
            <w:tcW w:w="1858" w:type="dxa"/>
            <w:tcBorders>
              <w:top w:val="single" w:sz="2" w:space="0" w:color="auto"/>
              <w:left w:val="single" w:sz="2" w:space="0" w:color="auto"/>
              <w:bottom w:val="single" w:sz="2" w:space="0" w:color="auto"/>
              <w:right w:val="single" w:sz="2" w:space="0" w:color="auto"/>
            </w:tcBorders>
          </w:tcPr>
          <w:p w14:paraId="1F8F9B26" w14:textId="77777777" w:rsidR="00E6364D" w:rsidRPr="00FF353C" w:rsidRDefault="00E6364D" w:rsidP="00485DF3">
            <w:pPr>
              <w:pStyle w:val="NormalLeft"/>
              <w:rPr>
                <w:lang w:val="en-GB"/>
              </w:rPr>
            </w:pPr>
            <w:r w:rsidRPr="00FF353C">
              <w:rPr>
                <w:lang w:val="en-GB"/>
              </w:rPr>
              <w:t>Impact of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633FCEF4" w14:textId="77777777" w:rsidR="00E6364D" w:rsidRPr="00FF353C" w:rsidRDefault="00E6364D" w:rsidP="00485DF3">
            <w:pPr>
              <w:pStyle w:val="NormalLeft"/>
              <w:rPr>
                <w:lang w:val="en-GB"/>
              </w:rPr>
            </w:pPr>
            <w:r w:rsidRPr="00FF353C">
              <w:rPr>
                <w:lang w:val="en-GB"/>
              </w:rPr>
              <w:t>Amount of the adjustment to the restricted own funds due to ring–fencing due to the application of the transitional adjustment to the relevant risk-free interest rate term structure.</w:t>
            </w:r>
          </w:p>
          <w:p w14:paraId="21F351CA" w14:textId="6814F80B" w:rsidR="00E6364D" w:rsidRPr="00FF353C" w:rsidRDefault="00E6364D" w:rsidP="00147B42">
            <w:pPr>
              <w:pStyle w:val="NormalLeft"/>
              <w:rPr>
                <w:lang w:val="en-GB"/>
              </w:rPr>
            </w:pPr>
            <w:r w:rsidRPr="00FF353C">
              <w:rPr>
                <w:lang w:val="en-GB"/>
              </w:rPr>
              <w:t>It shall be the difference between the restricted own funds due to ring–fencing calculated considering the technical provisions without transitional adjustment to the relevant risk-free interest rate term structure and the restricted own funds due to ring–fencing calculated with the technical provisions reported under C0020. </w:t>
            </w:r>
            <w:r w:rsidR="00147B42" w:rsidRPr="00FF353C">
              <w:rPr>
                <w:lang w:val="en-GB"/>
              </w:rPr>
              <w:t xml:space="preserve"> </w:t>
            </w:r>
          </w:p>
        </w:tc>
      </w:tr>
      <w:tr w:rsidR="00E6364D" w:rsidRPr="00FF353C" w14:paraId="349E67A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8BB8932" w14:textId="77777777" w:rsidR="00E6364D" w:rsidRPr="00FF353C" w:rsidRDefault="00E6364D" w:rsidP="00485DF3">
            <w:pPr>
              <w:pStyle w:val="NormalLeft"/>
              <w:rPr>
                <w:lang w:val="en-GB"/>
              </w:rPr>
            </w:pPr>
            <w:r w:rsidRPr="00FF353C">
              <w:rPr>
                <w:lang w:val="en-GB"/>
              </w:rPr>
              <w:t>C0060/R0040</w:t>
            </w:r>
          </w:p>
        </w:tc>
        <w:tc>
          <w:tcPr>
            <w:tcW w:w="1858" w:type="dxa"/>
            <w:tcBorders>
              <w:top w:val="single" w:sz="2" w:space="0" w:color="auto"/>
              <w:left w:val="single" w:sz="2" w:space="0" w:color="auto"/>
              <w:bottom w:val="single" w:sz="2" w:space="0" w:color="auto"/>
              <w:right w:val="single" w:sz="2" w:space="0" w:color="auto"/>
            </w:tcBorders>
          </w:tcPr>
          <w:p w14:paraId="6D8AF4D7" w14:textId="77777777" w:rsidR="00E6364D" w:rsidRPr="00FF353C" w:rsidRDefault="00E6364D" w:rsidP="00485DF3">
            <w:pPr>
              <w:pStyle w:val="NormalLeft"/>
              <w:rPr>
                <w:lang w:val="en-GB"/>
              </w:rPr>
            </w:pPr>
            <w:r w:rsidRPr="00FF353C">
              <w:rPr>
                <w:lang w:val="en-GB"/>
              </w:rPr>
              <w:t>Without volatility adjustment and without other transitional measures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6DFC65C" w14:textId="77777777" w:rsidR="00E6364D" w:rsidRPr="00FF353C" w:rsidRDefault="00E6364D" w:rsidP="00485DF3">
            <w:pPr>
              <w:pStyle w:val="NormalLeft"/>
              <w:rPr>
                <w:lang w:val="en-GB"/>
              </w:rPr>
            </w:pPr>
            <w:r w:rsidRPr="00FF353C">
              <w:rPr>
                <w:lang w:val="en-GB"/>
              </w:rPr>
              <w:t>Total amount of restricted own funds due to ring–fencing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51C95A6A" w14:textId="0B326E2F" w:rsidR="00E6364D" w:rsidRPr="00FF353C" w:rsidRDefault="00E6364D" w:rsidP="00147B42">
            <w:pPr>
              <w:pStyle w:val="NormalLeft"/>
              <w:rPr>
                <w:lang w:val="en-GB"/>
              </w:rPr>
            </w:pPr>
            <w:r w:rsidRPr="00FF353C">
              <w:rPr>
                <w:lang w:val="en-GB"/>
              </w:rPr>
              <w:t>If volatility adjustment is not applicable report the same amount as in C0040. </w:t>
            </w:r>
            <w:r w:rsidR="00147B42" w:rsidRPr="00FF353C">
              <w:rPr>
                <w:lang w:val="en-GB"/>
              </w:rPr>
              <w:t xml:space="preserve"> </w:t>
            </w:r>
          </w:p>
        </w:tc>
      </w:tr>
      <w:tr w:rsidR="00E6364D" w:rsidRPr="00FF353C" w14:paraId="5B0236B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BFC4984" w14:textId="77777777" w:rsidR="00E6364D" w:rsidRPr="00FF353C" w:rsidRDefault="00E6364D" w:rsidP="00485DF3">
            <w:pPr>
              <w:pStyle w:val="NormalLeft"/>
              <w:rPr>
                <w:lang w:val="en-GB"/>
              </w:rPr>
            </w:pPr>
            <w:r w:rsidRPr="00FF353C">
              <w:rPr>
                <w:lang w:val="en-GB"/>
              </w:rPr>
              <w:t>C0070/R0040</w:t>
            </w:r>
          </w:p>
        </w:tc>
        <w:tc>
          <w:tcPr>
            <w:tcW w:w="1858" w:type="dxa"/>
            <w:tcBorders>
              <w:top w:val="single" w:sz="2" w:space="0" w:color="auto"/>
              <w:left w:val="single" w:sz="2" w:space="0" w:color="auto"/>
              <w:bottom w:val="single" w:sz="2" w:space="0" w:color="auto"/>
              <w:right w:val="single" w:sz="2" w:space="0" w:color="auto"/>
            </w:tcBorders>
          </w:tcPr>
          <w:p w14:paraId="589D157C" w14:textId="77777777" w:rsidR="00E6364D" w:rsidRPr="00FF353C" w:rsidRDefault="00E6364D" w:rsidP="00485DF3">
            <w:pPr>
              <w:pStyle w:val="NormalLeft"/>
              <w:rPr>
                <w:lang w:val="en-GB"/>
              </w:rPr>
            </w:pPr>
            <w:r w:rsidRPr="00FF353C">
              <w:rPr>
                <w:lang w:val="en-GB"/>
              </w:rPr>
              <w:t>Impact of volatility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D4E094B" w14:textId="77777777" w:rsidR="00E6364D" w:rsidRPr="00FF353C" w:rsidRDefault="00E6364D" w:rsidP="00485DF3">
            <w:pPr>
              <w:pStyle w:val="NormalLeft"/>
              <w:rPr>
                <w:lang w:val="en-GB"/>
              </w:rPr>
            </w:pPr>
            <w:r w:rsidRPr="00FF353C">
              <w:rPr>
                <w:lang w:val="en-GB"/>
              </w:rPr>
              <w:t>Amount of the adjustment to the restricted own funds due to ring–fencing due to the application of the volatility adjustment. It shall reflect the impact of setting the volatility adjustment to zero.</w:t>
            </w:r>
          </w:p>
          <w:p w14:paraId="55C75484" w14:textId="3B53B595" w:rsidR="00E6364D" w:rsidRPr="00FF353C" w:rsidRDefault="00E6364D" w:rsidP="00842B58">
            <w:pPr>
              <w:pStyle w:val="NormalLeft"/>
              <w:rPr>
                <w:lang w:val="en-GB"/>
              </w:rPr>
            </w:pPr>
            <w:r w:rsidRPr="00FF353C">
              <w:rPr>
                <w:lang w:val="en-GB"/>
              </w:rPr>
              <w:t>It shall be the difference between the restricted own funds due to ring–fencing calculated considering the technical provisions without volatility adjustment and without other transitional measures and the restricted own funds due to ring–fencing calculated with the technical provisions reported under C0040. </w:t>
            </w:r>
            <w:r w:rsidR="00842B58" w:rsidRPr="00FF353C">
              <w:rPr>
                <w:lang w:val="en-GB"/>
              </w:rPr>
              <w:t xml:space="preserve"> </w:t>
            </w:r>
          </w:p>
        </w:tc>
      </w:tr>
      <w:tr w:rsidR="00E6364D" w:rsidRPr="00FF353C" w14:paraId="45A180A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EFA5130" w14:textId="77777777" w:rsidR="00E6364D" w:rsidRPr="00FF353C" w:rsidRDefault="00E6364D" w:rsidP="00485DF3">
            <w:pPr>
              <w:pStyle w:val="NormalLeft"/>
              <w:rPr>
                <w:lang w:val="en-GB"/>
              </w:rPr>
            </w:pPr>
            <w:r w:rsidRPr="00FF353C">
              <w:rPr>
                <w:lang w:val="en-GB"/>
              </w:rPr>
              <w:t>C0080/R0040</w:t>
            </w:r>
          </w:p>
        </w:tc>
        <w:tc>
          <w:tcPr>
            <w:tcW w:w="1858" w:type="dxa"/>
            <w:tcBorders>
              <w:top w:val="single" w:sz="2" w:space="0" w:color="auto"/>
              <w:left w:val="single" w:sz="2" w:space="0" w:color="auto"/>
              <w:bottom w:val="single" w:sz="2" w:space="0" w:color="auto"/>
              <w:right w:val="single" w:sz="2" w:space="0" w:color="auto"/>
            </w:tcBorders>
          </w:tcPr>
          <w:p w14:paraId="6409938C" w14:textId="77777777" w:rsidR="00E6364D" w:rsidRPr="00FF353C" w:rsidRDefault="00E6364D" w:rsidP="00485DF3">
            <w:pPr>
              <w:pStyle w:val="NormalLeft"/>
              <w:rPr>
                <w:lang w:val="en-GB"/>
              </w:rPr>
            </w:pPr>
            <w:r w:rsidRPr="00FF353C">
              <w:rPr>
                <w:lang w:val="en-GB"/>
              </w:rPr>
              <w:t xml:space="preserve">Without </w:t>
            </w:r>
            <w:r w:rsidRPr="00FF353C">
              <w:rPr>
                <w:lang w:val="en-GB"/>
              </w:rPr>
              <w:lastRenderedPageBreak/>
              <w:t>matching adjustment and without all the others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E6E5E77" w14:textId="77777777" w:rsidR="00E6364D" w:rsidRPr="00FF353C" w:rsidRDefault="00E6364D" w:rsidP="00485DF3">
            <w:pPr>
              <w:pStyle w:val="NormalLeft"/>
              <w:rPr>
                <w:lang w:val="en-GB"/>
              </w:rPr>
            </w:pPr>
            <w:r w:rsidRPr="00FF353C">
              <w:rPr>
                <w:lang w:val="en-GB"/>
              </w:rPr>
              <w:lastRenderedPageBreak/>
              <w:t>Total amount of restricted own funds due to ring–</w:t>
            </w:r>
            <w:r w:rsidRPr="00FF353C">
              <w:rPr>
                <w:lang w:val="en-GB"/>
              </w:rPr>
              <w:lastRenderedPageBreak/>
              <w:t>fencing calculated considering technical provisions without any LTG measure.</w:t>
            </w:r>
          </w:p>
          <w:p w14:paraId="4B2AD7B1" w14:textId="3710B1CC"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2E50BC7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FD29C2E" w14:textId="77777777" w:rsidR="00E6364D" w:rsidRPr="00FF353C" w:rsidRDefault="00E6364D" w:rsidP="00485DF3">
            <w:pPr>
              <w:pStyle w:val="NormalLeft"/>
              <w:rPr>
                <w:lang w:val="en-GB"/>
              </w:rPr>
            </w:pPr>
            <w:r w:rsidRPr="00FF353C">
              <w:rPr>
                <w:lang w:val="en-GB"/>
              </w:rPr>
              <w:lastRenderedPageBreak/>
              <w:t>C0090/R0040</w:t>
            </w:r>
          </w:p>
        </w:tc>
        <w:tc>
          <w:tcPr>
            <w:tcW w:w="1858" w:type="dxa"/>
            <w:tcBorders>
              <w:top w:val="single" w:sz="2" w:space="0" w:color="auto"/>
              <w:left w:val="single" w:sz="2" w:space="0" w:color="auto"/>
              <w:bottom w:val="single" w:sz="2" w:space="0" w:color="auto"/>
              <w:right w:val="single" w:sz="2" w:space="0" w:color="auto"/>
            </w:tcBorders>
          </w:tcPr>
          <w:p w14:paraId="2DBE6C0D" w14:textId="77777777" w:rsidR="00E6364D" w:rsidRPr="00FF353C" w:rsidRDefault="00E6364D" w:rsidP="00485DF3">
            <w:pPr>
              <w:pStyle w:val="NormalLeft"/>
              <w:rPr>
                <w:lang w:val="en-GB"/>
              </w:rPr>
            </w:pPr>
            <w:r w:rsidRPr="00FF353C">
              <w:rPr>
                <w:lang w:val="en-GB"/>
              </w:rPr>
              <w:t>Impact of matching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D43F24E" w14:textId="77777777" w:rsidR="00E6364D" w:rsidRPr="00FF353C" w:rsidRDefault="00E6364D" w:rsidP="00485DF3">
            <w:pPr>
              <w:pStyle w:val="NormalLeft"/>
              <w:rPr>
                <w:lang w:val="en-GB"/>
              </w:rPr>
            </w:pPr>
            <w:r w:rsidRPr="00FF353C">
              <w:rPr>
                <w:lang w:val="en-GB"/>
              </w:rPr>
              <w:t>Amount of the adjustment to the restricted own funds due to ring–fencing due to the application of the matching adjustment. It shall include the impact of setting the volatility adjustment and the matching adjustment to zero.</w:t>
            </w:r>
          </w:p>
          <w:p w14:paraId="32B39465" w14:textId="7E0946D4" w:rsidR="00E6364D" w:rsidRPr="00FF353C" w:rsidRDefault="00E6364D" w:rsidP="00842B58">
            <w:pPr>
              <w:pStyle w:val="NormalLeft"/>
              <w:rPr>
                <w:lang w:val="en-GB"/>
              </w:rPr>
            </w:pPr>
            <w:r w:rsidRPr="00FF353C">
              <w:rPr>
                <w:lang w:val="en-GB"/>
              </w:rPr>
              <w:t>It shall be the difference between the restricted own funds due to ring–fencing calculated considering the technical provisions without matching adjustment and without all the other transitional measures and the restricted own funds due to ring–fencing calculated with the technical provisions reported under C0060. </w:t>
            </w:r>
            <w:r w:rsidR="00842B58" w:rsidRPr="00FF353C">
              <w:rPr>
                <w:lang w:val="en-GB"/>
              </w:rPr>
              <w:t xml:space="preserve"> </w:t>
            </w:r>
          </w:p>
        </w:tc>
      </w:tr>
      <w:tr w:rsidR="00E6364D" w:rsidRPr="00FF353C" w14:paraId="1CCAC7C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A5BBA0F" w14:textId="77777777" w:rsidR="00E6364D" w:rsidRPr="00FF353C" w:rsidRDefault="00E6364D" w:rsidP="00485DF3">
            <w:pPr>
              <w:pStyle w:val="NormalLeft"/>
              <w:rPr>
                <w:lang w:val="en-GB"/>
              </w:rPr>
            </w:pPr>
            <w:r w:rsidRPr="00FF353C">
              <w:rPr>
                <w:lang w:val="en-GB"/>
              </w:rPr>
              <w:t>C0100/R0040</w:t>
            </w:r>
          </w:p>
        </w:tc>
        <w:tc>
          <w:tcPr>
            <w:tcW w:w="1858" w:type="dxa"/>
            <w:tcBorders>
              <w:top w:val="single" w:sz="2" w:space="0" w:color="auto"/>
              <w:left w:val="single" w:sz="2" w:space="0" w:color="auto"/>
              <w:bottom w:val="single" w:sz="2" w:space="0" w:color="auto"/>
              <w:right w:val="single" w:sz="2" w:space="0" w:color="auto"/>
            </w:tcBorders>
          </w:tcPr>
          <w:p w14:paraId="5BFDC98F" w14:textId="77777777" w:rsidR="00E6364D" w:rsidRPr="00FF353C" w:rsidRDefault="00E6364D" w:rsidP="00485DF3">
            <w:pPr>
              <w:pStyle w:val="NormalLeft"/>
              <w:rPr>
                <w:lang w:val="en-GB"/>
              </w:rPr>
            </w:pPr>
            <w:r w:rsidRPr="00FF353C">
              <w:rPr>
                <w:lang w:val="en-GB"/>
              </w:rPr>
              <w:t>Impact of all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322A534F" w14:textId="77777777" w:rsidR="00E6364D" w:rsidRPr="00FF353C" w:rsidRDefault="00E6364D" w:rsidP="00485DF3">
            <w:pPr>
              <w:pStyle w:val="NormalLeft"/>
              <w:rPr>
                <w:lang w:val="en-GB"/>
              </w:rPr>
            </w:pPr>
            <w:r w:rsidRPr="00FF353C">
              <w:rPr>
                <w:lang w:val="en-GB"/>
              </w:rPr>
              <w:t>Amount of the adjustment to the restricted own funds due to ring–fencing due to the application of the LTG measures and transitionals.</w:t>
            </w:r>
          </w:p>
        </w:tc>
      </w:tr>
      <w:tr w:rsidR="00E6364D" w:rsidRPr="00FF353C" w14:paraId="74F620D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A5FF5F7" w14:textId="77777777" w:rsidR="00E6364D" w:rsidRPr="00FF353C" w:rsidRDefault="00E6364D" w:rsidP="00485DF3">
            <w:pPr>
              <w:pStyle w:val="NormalLeft"/>
              <w:rPr>
                <w:lang w:val="en-GB"/>
              </w:rPr>
            </w:pPr>
            <w:r w:rsidRPr="00FF353C">
              <w:rPr>
                <w:lang w:val="en-GB"/>
              </w:rPr>
              <w:t>C0010/R0050</w:t>
            </w:r>
          </w:p>
        </w:tc>
        <w:tc>
          <w:tcPr>
            <w:tcW w:w="1858" w:type="dxa"/>
            <w:tcBorders>
              <w:top w:val="single" w:sz="2" w:space="0" w:color="auto"/>
              <w:left w:val="single" w:sz="2" w:space="0" w:color="auto"/>
              <w:bottom w:val="single" w:sz="2" w:space="0" w:color="auto"/>
              <w:right w:val="single" w:sz="2" w:space="0" w:color="auto"/>
            </w:tcBorders>
          </w:tcPr>
          <w:p w14:paraId="3E6BCD30" w14:textId="412DC1DE" w:rsidR="00E6364D" w:rsidRPr="00FF353C" w:rsidRDefault="00E6364D" w:rsidP="00485DF3">
            <w:pPr>
              <w:pStyle w:val="NormalLeft"/>
              <w:rPr>
                <w:lang w:val="en-GB"/>
              </w:rPr>
            </w:pPr>
            <w:r w:rsidRPr="00FF353C">
              <w:rPr>
                <w:lang w:val="en-GB"/>
              </w:rPr>
              <w:t xml:space="preserve">Amount with LTG measures and transitionals — Eligible own funds to meet </w:t>
            </w:r>
            <w:ins w:id="2556" w:author="Author">
              <w:r w:rsidR="00E77ECC" w:rsidRPr="00E77ECC">
                <w:rPr>
                  <w:lang w:val="en-GB"/>
                </w:rPr>
                <w:t>Solvency Capital Requirement</w:t>
              </w:r>
            </w:ins>
            <w:del w:id="2557"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48AB76B7" w14:textId="5C92469A" w:rsidR="00E6364D" w:rsidRPr="00FF353C" w:rsidRDefault="00E6364D" w:rsidP="00485DF3">
            <w:pPr>
              <w:pStyle w:val="NormalLeft"/>
              <w:rPr>
                <w:lang w:val="en-GB"/>
              </w:rPr>
            </w:pPr>
            <w:r w:rsidRPr="00FF353C">
              <w:rPr>
                <w:lang w:val="en-GB"/>
              </w:rPr>
              <w:t xml:space="preserve">Total amount of eligible own funds to meet SCR calculated considering technical provisions including the adjustments due to the </w:t>
            </w:r>
            <w:del w:id="2558" w:author="Author">
              <w:r w:rsidRPr="00FF353C" w:rsidDel="00E77ECC">
                <w:rPr>
                  <w:lang w:val="en-GB"/>
                </w:rPr>
                <w:delText>long term</w:delText>
              </w:r>
            </w:del>
            <w:ins w:id="2559" w:author="Author">
              <w:r w:rsidR="00E77ECC" w:rsidRPr="00FF353C">
                <w:rPr>
                  <w:lang w:val="en-GB"/>
                </w:rPr>
                <w:t>long-term</w:t>
              </w:r>
            </w:ins>
            <w:r w:rsidRPr="00FF353C">
              <w:rPr>
                <w:lang w:val="en-GB"/>
              </w:rPr>
              <w:t xml:space="preserve"> guarantee measures and transitional measures.</w:t>
            </w:r>
          </w:p>
        </w:tc>
      </w:tr>
      <w:tr w:rsidR="00E6364D" w:rsidRPr="00FF353C" w14:paraId="6743C73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157F569" w14:textId="77777777" w:rsidR="00E6364D" w:rsidRPr="00FF353C" w:rsidRDefault="00E6364D" w:rsidP="00485DF3">
            <w:pPr>
              <w:pStyle w:val="NormalLeft"/>
              <w:rPr>
                <w:lang w:val="en-GB"/>
              </w:rPr>
            </w:pPr>
            <w:r w:rsidRPr="00FF353C">
              <w:rPr>
                <w:lang w:val="en-GB"/>
              </w:rPr>
              <w:t>C0020/R0050</w:t>
            </w:r>
          </w:p>
        </w:tc>
        <w:tc>
          <w:tcPr>
            <w:tcW w:w="1858" w:type="dxa"/>
            <w:tcBorders>
              <w:top w:val="single" w:sz="2" w:space="0" w:color="auto"/>
              <w:left w:val="single" w:sz="2" w:space="0" w:color="auto"/>
              <w:bottom w:val="single" w:sz="2" w:space="0" w:color="auto"/>
              <w:right w:val="single" w:sz="2" w:space="0" w:color="auto"/>
            </w:tcBorders>
          </w:tcPr>
          <w:p w14:paraId="466E9449" w14:textId="32EA2505" w:rsidR="00E6364D" w:rsidRPr="00FF353C" w:rsidRDefault="00E6364D" w:rsidP="00485DF3">
            <w:pPr>
              <w:pStyle w:val="NormalLeft"/>
              <w:rPr>
                <w:lang w:val="en-GB"/>
              </w:rPr>
            </w:pPr>
            <w:r w:rsidRPr="00FF353C">
              <w:rPr>
                <w:lang w:val="en-GB"/>
              </w:rPr>
              <w:t xml:space="preserve">Without transitional on technical provisions — Eligible own funds to meet </w:t>
            </w:r>
            <w:ins w:id="2560" w:author="Author">
              <w:r w:rsidR="00E77ECC" w:rsidRPr="00E77ECC">
                <w:rPr>
                  <w:lang w:val="en-GB"/>
                </w:rPr>
                <w:t xml:space="preserve">Solvency </w:t>
              </w:r>
              <w:r w:rsidR="00E77ECC" w:rsidRPr="00E77ECC">
                <w:rPr>
                  <w:lang w:val="en-GB"/>
                </w:rPr>
                <w:lastRenderedPageBreak/>
                <w:t>Capital Requirement</w:t>
              </w:r>
            </w:ins>
            <w:del w:id="2561"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1B3B97E1" w14:textId="77777777" w:rsidR="00E6364D" w:rsidRPr="00FF353C" w:rsidRDefault="00E6364D" w:rsidP="00485DF3">
            <w:pPr>
              <w:pStyle w:val="NormalLeft"/>
              <w:rPr>
                <w:lang w:val="en-GB"/>
              </w:rPr>
            </w:pPr>
            <w:r w:rsidRPr="00FF353C">
              <w:rPr>
                <w:lang w:val="en-GB"/>
              </w:rPr>
              <w:lastRenderedPageBreak/>
              <w:t>Total amount of eligible own funds to meet SCR calculated considering technical provisions without the adjustment due to the transitional deduction to technical provisions, but keeping the adjustments due to the volatility adjustment and the matching adjustment.</w:t>
            </w:r>
          </w:p>
          <w:p w14:paraId="583E40AB" w14:textId="38D2BDC6" w:rsidR="00E6364D" w:rsidRPr="00FF353C" w:rsidRDefault="00E6364D" w:rsidP="00842B58">
            <w:pPr>
              <w:pStyle w:val="NormalLeft"/>
              <w:rPr>
                <w:lang w:val="en-GB"/>
              </w:rPr>
            </w:pPr>
            <w:r w:rsidRPr="00FF353C">
              <w:rPr>
                <w:lang w:val="en-GB"/>
              </w:rPr>
              <w:t xml:space="preserve">If transitional deduction to technical provisions is not </w:t>
            </w:r>
            <w:r w:rsidRPr="00FF353C">
              <w:rPr>
                <w:lang w:val="en-GB"/>
              </w:rPr>
              <w:lastRenderedPageBreak/>
              <w:t>applicable report the same amount as in C0010. </w:t>
            </w:r>
            <w:r w:rsidR="00842B58" w:rsidRPr="00FF353C">
              <w:rPr>
                <w:lang w:val="en-GB"/>
              </w:rPr>
              <w:t xml:space="preserve"> </w:t>
            </w:r>
          </w:p>
        </w:tc>
      </w:tr>
      <w:tr w:rsidR="00E6364D" w:rsidRPr="00FF353C" w14:paraId="1D88083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E3EAD26" w14:textId="77777777" w:rsidR="00E6364D" w:rsidRPr="00FF353C" w:rsidRDefault="00E6364D" w:rsidP="00485DF3">
            <w:pPr>
              <w:pStyle w:val="NormalLeft"/>
              <w:rPr>
                <w:lang w:val="en-GB"/>
              </w:rPr>
            </w:pPr>
            <w:r w:rsidRPr="00FF353C">
              <w:rPr>
                <w:lang w:val="en-GB"/>
              </w:rPr>
              <w:lastRenderedPageBreak/>
              <w:t>C0030/R0050</w:t>
            </w:r>
          </w:p>
        </w:tc>
        <w:tc>
          <w:tcPr>
            <w:tcW w:w="1858" w:type="dxa"/>
            <w:tcBorders>
              <w:top w:val="single" w:sz="2" w:space="0" w:color="auto"/>
              <w:left w:val="single" w:sz="2" w:space="0" w:color="auto"/>
              <w:bottom w:val="single" w:sz="2" w:space="0" w:color="auto"/>
              <w:right w:val="single" w:sz="2" w:space="0" w:color="auto"/>
            </w:tcBorders>
          </w:tcPr>
          <w:p w14:paraId="358563AC" w14:textId="0D72C2A7" w:rsidR="00E6364D" w:rsidRPr="00FF353C" w:rsidRDefault="00E6364D" w:rsidP="00485DF3">
            <w:pPr>
              <w:pStyle w:val="NormalLeft"/>
              <w:rPr>
                <w:lang w:val="en-GB"/>
              </w:rPr>
            </w:pPr>
            <w:r w:rsidRPr="00FF353C">
              <w:rPr>
                <w:lang w:val="en-GB"/>
              </w:rPr>
              <w:t xml:space="preserve">Impact of transitional on technical provisions — Eligible own funds to meet </w:t>
            </w:r>
            <w:ins w:id="2562" w:author="Author">
              <w:r w:rsidR="00E77ECC" w:rsidRPr="00E77ECC">
                <w:rPr>
                  <w:lang w:val="en-GB"/>
                </w:rPr>
                <w:t>Solvency Capital Requirement</w:t>
              </w:r>
            </w:ins>
            <w:del w:id="2563"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594D814B" w14:textId="77777777" w:rsidR="00E6364D" w:rsidRPr="00FF353C" w:rsidRDefault="00E6364D" w:rsidP="00485DF3">
            <w:pPr>
              <w:pStyle w:val="NormalLeft"/>
              <w:rPr>
                <w:lang w:val="en-GB"/>
              </w:rPr>
            </w:pPr>
            <w:r w:rsidRPr="00FF353C">
              <w:rPr>
                <w:lang w:val="en-GB"/>
              </w:rPr>
              <w:t>Amount of the adjustment to the eligible own funds to meet SCR due to the application of the transitional deduction to technical provisions.</w:t>
            </w:r>
          </w:p>
          <w:p w14:paraId="0D6602D9" w14:textId="6FA31D4E" w:rsidR="00E6364D" w:rsidRPr="00FF353C" w:rsidRDefault="00E6364D" w:rsidP="00842B58">
            <w:pPr>
              <w:pStyle w:val="NormalLeft"/>
              <w:rPr>
                <w:lang w:val="en-GB"/>
              </w:rPr>
            </w:pPr>
            <w:r w:rsidRPr="00FF353C">
              <w:rPr>
                <w:lang w:val="en-GB"/>
              </w:rPr>
              <w:t>It shall be the difference between the eligible own funds to meet SCR calculated considering the technical provisions without transitional deduction to technical provisions and the eligible own funds to meet SCR calculated with the technical provisions with LTG and transitional measures. </w:t>
            </w:r>
            <w:r w:rsidR="00842B58" w:rsidRPr="00FF353C">
              <w:rPr>
                <w:lang w:val="en-GB"/>
              </w:rPr>
              <w:t xml:space="preserve"> </w:t>
            </w:r>
          </w:p>
        </w:tc>
      </w:tr>
      <w:tr w:rsidR="00E6364D" w:rsidRPr="00FF353C" w14:paraId="5F7F9CD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6AEEC9D" w14:textId="77777777" w:rsidR="00E6364D" w:rsidRPr="00FF353C" w:rsidRDefault="00E6364D" w:rsidP="00485DF3">
            <w:pPr>
              <w:pStyle w:val="NormalLeft"/>
              <w:rPr>
                <w:lang w:val="en-GB"/>
              </w:rPr>
            </w:pPr>
            <w:r w:rsidRPr="00FF353C">
              <w:rPr>
                <w:lang w:val="en-GB"/>
              </w:rPr>
              <w:t>C0040/R0050</w:t>
            </w:r>
          </w:p>
        </w:tc>
        <w:tc>
          <w:tcPr>
            <w:tcW w:w="1858" w:type="dxa"/>
            <w:tcBorders>
              <w:top w:val="single" w:sz="2" w:space="0" w:color="auto"/>
              <w:left w:val="single" w:sz="2" w:space="0" w:color="auto"/>
              <w:bottom w:val="single" w:sz="2" w:space="0" w:color="auto"/>
              <w:right w:val="single" w:sz="2" w:space="0" w:color="auto"/>
            </w:tcBorders>
          </w:tcPr>
          <w:p w14:paraId="7FB7E7F9" w14:textId="6A28863A" w:rsidR="00E6364D" w:rsidRPr="00FF353C" w:rsidRDefault="00E6364D" w:rsidP="00485DF3">
            <w:pPr>
              <w:pStyle w:val="NormalLeft"/>
              <w:rPr>
                <w:lang w:val="en-GB"/>
              </w:rPr>
            </w:pPr>
            <w:r w:rsidRPr="00FF353C">
              <w:rPr>
                <w:lang w:val="en-GB"/>
              </w:rPr>
              <w:t xml:space="preserve">Without transitional on interest rate — Eligible own funds to meet </w:t>
            </w:r>
            <w:ins w:id="2564" w:author="Author">
              <w:r w:rsidR="00E77ECC" w:rsidRPr="00E77ECC">
                <w:rPr>
                  <w:lang w:val="en-GB"/>
                </w:rPr>
                <w:t>Solvency Capital Requirement</w:t>
              </w:r>
            </w:ins>
            <w:del w:id="2565"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4D4B2A5A" w14:textId="77777777" w:rsidR="00E6364D" w:rsidRPr="00FF353C" w:rsidRDefault="00E6364D" w:rsidP="00485DF3">
            <w:pPr>
              <w:pStyle w:val="NormalLeft"/>
              <w:rPr>
                <w:lang w:val="en-GB"/>
              </w:rPr>
            </w:pPr>
            <w:r w:rsidRPr="00FF353C">
              <w:rPr>
                <w:lang w:val="en-GB"/>
              </w:rPr>
              <w:t>Total amount of eligible own funds to meet SCR calculated considering technical provisions without the adjustment due to the transitional adjustment to the relevant risk-free interest rate term structure, but keeping the adjustments due to the volatility adjustment and the matching adjustment.</w:t>
            </w:r>
          </w:p>
          <w:p w14:paraId="57A491F1" w14:textId="79063115" w:rsidR="00E6364D" w:rsidRPr="00FF353C" w:rsidRDefault="00E6364D" w:rsidP="00842B58">
            <w:pPr>
              <w:pStyle w:val="NormalLeft"/>
              <w:rPr>
                <w:lang w:val="en-GB"/>
              </w:rPr>
            </w:pPr>
            <w:r w:rsidRPr="00FF353C">
              <w:rPr>
                <w:lang w:val="en-GB"/>
              </w:rPr>
              <w:t>If transitional adjustment to the relevant risk-free interest rate term structure is not applicable report the same amount as in C0020. </w:t>
            </w:r>
            <w:r w:rsidR="00842B58" w:rsidRPr="00FF353C">
              <w:rPr>
                <w:lang w:val="en-GB"/>
              </w:rPr>
              <w:t xml:space="preserve"> </w:t>
            </w:r>
          </w:p>
        </w:tc>
      </w:tr>
      <w:tr w:rsidR="00E6364D" w:rsidRPr="00FF353C" w14:paraId="12E0300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DB00F10" w14:textId="77777777" w:rsidR="00E6364D" w:rsidRPr="00FF353C" w:rsidRDefault="00E6364D" w:rsidP="00485DF3">
            <w:pPr>
              <w:pStyle w:val="NormalLeft"/>
              <w:rPr>
                <w:lang w:val="en-GB"/>
              </w:rPr>
            </w:pPr>
            <w:r w:rsidRPr="00FF353C">
              <w:rPr>
                <w:lang w:val="en-GB"/>
              </w:rPr>
              <w:t>C0050/R0050</w:t>
            </w:r>
          </w:p>
        </w:tc>
        <w:tc>
          <w:tcPr>
            <w:tcW w:w="1858" w:type="dxa"/>
            <w:tcBorders>
              <w:top w:val="single" w:sz="2" w:space="0" w:color="auto"/>
              <w:left w:val="single" w:sz="2" w:space="0" w:color="auto"/>
              <w:bottom w:val="single" w:sz="2" w:space="0" w:color="auto"/>
              <w:right w:val="single" w:sz="2" w:space="0" w:color="auto"/>
            </w:tcBorders>
          </w:tcPr>
          <w:p w14:paraId="263EAC6F" w14:textId="0E3DBEF1" w:rsidR="00E6364D" w:rsidRPr="00FF353C" w:rsidRDefault="00E6364D" w:rsidP="00485DF3">
            <w:pPr>
              <w:pStyle w:val="NormalLeft"/>
              <w:rPr>
                <w:lang w:val="en-GB"/>
              </w:rPr>
            </w:pPr>
            <w:r w:rsidRPr="00FF353C">
              <w:rPr>
                <w:lang w:val="en-GB"/>
              </w:rPr>
              <w:t xml:space="preserve">Impact of transitional on interest rate — Eligible own funds to meet </w:t>
            </w:r>
            <w:ins w:id="2566" w:author="Author">
              <w:r w:rsidR="00E77ECC" w:rsidRPr="00E77ECC">
                <w:rPr>
                  <w:lang w:val="en-GB"/>
                </w:rPr>
                <w:t>Solvency Capital Requirement</w:t>
              </w:r>
            </w:ins>
            <w:del w:id="2567"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4D69ED13" w14:textId="77777777" w:rsidR="00E6364D" w:rsidRPr="00FF353C" w:rsidRDefault="00E6364D" w:rsidP="00485DF3">
            <w:pPr>
              <w:pStyle w:val="NormalLeft"/>
              <w:rPr>
                <w:lang w:val="en-GB"/>
              </w:rPr>
            </w:pPr>
            <w:r w:rsidRPr="00FF353C">
              <w:rPr>
                <w:lang w:val="en-GB"/>
              </w:rPr>
              <w:t>Amount of the adjustment to the eligible own funds to meet SCR due to the application of the transitional adjustment to the relevant risk-free interest rate term structure.</w:t>
            </w:r>
          </w:p>
          <w:p w14:paraId="73B8C811" w14:textId="37A80114" w:rsidR="00E6364D" w:rsidRPr="00FF353C" w:rsidRDefault="00E6364D" w:rsidP="00842B58">
            <w:pPr>
              <w:pStyle w:val="NormalLeft"/>
              <w:rPr>
                <w:lang w:val="en-GB"/>
              </w:rPr>
            </w:pPr>
            <w:r w:rsidRPr="00FF353C">
              <w:rPr>
                <w:lang w:val="en-GB"/>
              </w:rPr>
              <w:t>It shall be the difference between the eligible own funds to meet SCR calculated considering the technical provisions without transitional adjustment to the relevant risk-free interest rate term structure and the eligible own funds to meet SCR calculated with the technical provisions reported under C0020. </w:t>
            </w:r>
            <w:r w:rsidR="00842B58" w:rsidRPr="00FF353C">
              <w:rPr>
                <w:lang w:val="en-GB"/>
              </w:rPr>
              <w:t xml:space="preserve"> </w:t>
            </w:r>
          </w:p>
        </w:tc>
      </w:tr>
      <w:tr w:rsidR="00E6364D" w:rsidRPr="00FF353C" w14:paraId="57C75D9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D9F867D" w14:textId="77777777" w:rsidR="00E6364D" w:rsidRPr="00FF353C" w:rsidRDefault="00E6364D" w:rsidP="00485DF3">
            <w:pPr>
              <w:pStyle w:val="NormalLeft"/>
              <w:rPr>
                <w:lang w:val="en-GB"/>
              </w:rPr>
            </w:pPr>
            <w:r w:rsidRPr="00FF353C">
              <w:rPr>
                <w:lang w:val="en-GB"/>
              </w:rPr>
              <w:t>C0060/R0050</w:t>
            </w:r>
          </w:p>
        </w:tc>
        <w:tc>
          <w:tcPr>
            <w:tcW w:w="1858" w:type="dxa"/>
            <w:tcBorders>
              <w:top w:val="single" w:sz="2" w:space="0" w:color="auto"/>
              <w:left w:val="single" w:sz="2" w:space="0" w:color="auto"/>
              <w:bottom w:val="single" w:sz="2" w:space="0" w:color="auto"/>
              <w:right w:val="single" w:sz="2" w:space="0" w:color="auto"/>
            </w:tcBorders>
          </w:tcPr>
          <w:p w14:paraId="2BF72C3F" w14:textId="7AEDD9A4" w:rsidR="00E6364D" w:rsidRPr="00FF353C" w:rsidRDefault="00E6364D" w:rsidP="00485DF3">
            <w:pPr>
              <w:pStyle w:val="NormalLeft"/>
              <w:rPr>
                <w:lang w:val="en-GB"/>
              </w:rPr>
            </w:pPr>
            <w:r w:rsidRPr="00FF353C">
              <w:rPr>
                <w:lang w:val="en-GB"/>
              </w:rPr>
              <w:t xml:space="preserve">Without volatility adjustment and without other transitional measures — Eligible own funds to meet </w:t>
            </w:r>
            <w:ins w:id="2568" w:author="Author">
              <w:r w:rsidR="00E77ECC" w:rsidRPr="00E77ECC">
                <w:rPr>
                  <w:lang w:val="en-GB"/>
                </w:rPr>
                <w:t>Solvency Capital Requirement</w:t>
              </w:r>
            </w:ins>
            <w:del w:id="2569"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446947A0" w14:textId="77777777" w:rsidR="00E6364D" w:rsidRPr="00FF353C" w:rsidRDefault="00E6364D" w:rsidP="00485DF3">
            <w:pPr>
              <w:pStyle w:val="NormalLeft"/>
              <w:rPr>
                <w:lang w:val="en-GB"/>
              </w:rPr>
            </w:pPr>
            <w:r w:rsidRPr="00FF353C">
              <w:rPr>
                <w:lang w:val="en-GB"/>
              </w:rPr>
              <w:t>Total amount of eligible own funds to meet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15ED9DB1" w14:textId="28F79813"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1F227BB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5EAFAB" w14:textId="77777777" w:rsidR="00E6364D" w:rsidRPr="00FF353C" w:rsidRDefault="00E6364D" w:rsidP="00485DF3">
            <w:pPr>
              <w:pStyle w:val="NormalLeft"/>
              <w:rPr>
                <w:lang w:val="en-GB"/>
              </w:rPr>
            </w:pPr>
            <w:r w:rsidRPr="00FF353C">
              <w:rPr>
                <w:lang w:val="en-GB"/>
              </w:rPr>
              <w:t>C0070/R0050</w:t>
            </w:r>
          </w:p>
        </w:tc>
        <w:tc>
          <w:tcPr>
            <w:tcW w:w="1858" w:type="dxa"/>
            <w:tcBorders>
              <w:top w:val="single" w:sz="2" w:space="0" w:color="auto"/>
              <w:left w:val="single" w:sz="2" w:space="0" w:color="auto"/>
              <w:bottom w:val="single" w:sz="2" w:space="0" w:color="auto"/>
              <w:right w:val="single" w:sz="2" w:space="0" w:color="auto"/>
            </w:tcBorders>
          </w:tcPr>
          <w:p w14:paraId="4985FAFA" w14:textId="53A31D71" w:rsidR="00E6364D" w:rsidRPr="00FF353C" w:rsidRDefault="00E6364D" w:rsidP="00485DF3">
            <w:pPr>
              <w:pStyle w:val="NormalLeft"/>
              <w:rPr>
                <w:lang w:val="en-GB"/>
              </w:rPr>
            </w:pPr>
            <w:r w:rsidRPr="00FF353C">
              <w:rPr>
                <w:lang w:val="en-GB"/>
              </w:rPr>
              <w:t xml:space="preserve">Impact of volatility </w:t>
            </w:r>
            <w:r w:rsidRPr="00FF353C">
              <w:rPr>
                <w:lang w:val="en-GB"/>
              </w:rPr>
              <w:lastRenderedPageBreak/>
              <w:t xml:space="preserve">adjustment set to zero — Eligible own funds to meet </w:t>
            </w:r>
            <w:ins w:id="2570" w:author="Author">
              <w:r w:rsidR="00E77ECC" w:rsidRPr="00E77ECC">
                <w:rPr>
                  <w:lang w:val="en-GB"/>
                </w:rPr>
                <w:t>Solvency Capital Requirement</w:t>
              </w:r>
            </w:ins>
            <w:del w:id="2571"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33FA2A14" w14:textId="77777777" w:rsidR="00E6364D" w:rsidRPr="00FF353C" w:rsidRDefault="00E6364D" w:rsidP="00485DF3">
            <w:pPr>
              <w:pStyle w:val="NormalLeft"/>
              <w:rPr>
                <w:lang w:val="en-GB"/>
              </w:rPr>
            </w:pPr>
            <w:r w:rsidRPr="00FF353C">
              <w:rPr>
                <w:lang w:val="en-GB"/>
              </w:rPr>
              <w:lastRenderedPageBreak/>
              <w:t xml:space="preserve">Amount of the adjustment to the eligible own funds to meet SCR due to the application of the volatility </w:t>
            </w:r>
            <w:r w:rsidRPr="00FF353C">
              <w:rPr>
                <w:lang w:val="en-GB"/>
              </w:rPr>
              <w:lastRenderedPageBreak/>
              <w:t>adjustment. It shall reflect the impact of setting the volatility adjustment to zero.</w:t>
            </w:r>
          </w:p>
          <w:p w14:paraId="1F2D1244" w14:textId="2FAB7820" w:rsidR="00E6364D" w:rsidRPr="00FF353C" w:rsidRDefault="00E6364D" w:rsidP="00842B58">
            <w:pPr>
              <w:pStyle w:val="NormalLeft"/>
              <w:rPr>
                <w:lang w:val="en-GB"/>
              </w:rPr>
            </w:pPr>
            <w:r w:rsidRPr="00FF353C">
              <w:rPr>
                <w:lang w:val="en-GB"/>
              </w:rPr>
              <w:t>It shall be the difference between the eligible own funds to meet SCR calculated considering the technical provisions without volatility adjustment and without other transitional measures and the eligible own funds to meet SCR calculated with the technical provisions reported under C0040. </w:t>
            </w:r>
            <w:r w:rsidR="00842B58" w:rsidRPr="00FF353C">
              <w:rPr>
                <w:lang w:val="en-GB"/>
              </w:rPr>
              <w:t xml:space="preserve"> </w:t>
            </w:r>
          </w:p>
        </w:tc>
      </w:tr>
      <w:tr w:rsidR="00E6364D" w:rsidRPr="00FF353C" w14:paraId="3AB70BA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8F1F4FA" w14:textId="77777777" w:rsidR="00E6364D" w:rsidRPr="00FF353C" w:rsidRDefault="00E6364D" w:rsidP="00485DF3">
            <w:pPr>
              <w:pStyle w:val="NormalLeft"/>
              <w:rPr>
                <w:lang w:val="en-GB"/>
              </w:rPr>
            </w:pPr>
            <w:r w:rsidRPr="00FF353C">
              <w:rPr>
                <w:lang w:val="en-GB"/>
              </w:rPr>
              <w:lastRenderedPageBreak/>
              <w:t>C0080/R0050</w:t>
            </w:r>
          </w:p>
        </w:tc>
        <w:tc>
          <w:tcPr>
            <w:tcW w:w="1858" w:type="dxa"/>
            <w:tcBorders>
              <w:top w:val="single" w:sz="2" w:space="0" w:color="auto"/>
              <w:left w:val="single" w:sz="2" w:space="0" w:color="auto"/>
              <w:bottom w:val="single" w:sz="2" w:space="0" w:color="auto"/>
              <w:right w:val="single" w:sz="2" w:space="0" w:color="auto"/>
            </w:tcBorders>
          </w:tcPr>
          <w:p w14:paraId="454FE333" w14:textId="71A887B5" w:rsidR="00E6364D" w:rsidRPr="00FF353C" w:rsidRDefault="00E6364D" w:rsidP="00485DF3">
            <w:pPr>
              <w:pStyle w:val="NormalLeft"/>
              <w:rPr>
                <w:lang w:val="en-GB"/>
              </w:rPr>
            </w:pPr>
            <w:r w:rsidRPr="00FF353C">
              <w:rPr>
                <w:lang w:val="en-GB"/>
              </w:rPr>
              <w:t xml:space="preserve">Without matching adjustment and without all the others — Eligible own funds to meet </w:t>
            </w:r>
            <w:ins w:id="2572" w:author="Author">
              <w:r w:rsidR="00E77ECC" w:rsidRPr="00E77ECC">
                <w:rPr>
                  <w:lang w:val="en-GB"/>
                </w:rPr>
                <w:t>Solvency Capital Requirement</w:t>
              </w:r>
            </w:ins>
            <w:del w:id="2573"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24CC0734" w14:textId="77777777" w:rsidR="00E6364D" w:rsidRPr="00FF353C" w:rsidRDefault="00E6364D" w:rsidP="00485DF3">
            <w:pPr>
              <w:pStyle w:val="NormalLeft"/>
              <w:rPr>
                <w:lang w:val="en-GB"/>
              </w:rPr>
            </w:pPr>
            <w:r w:rsidRPr="00FF353C">
              <w:rPr>
                <w:lang w:val="en-GB"/>
              </w:rPr>
              <w:t>Total amount of eligible own funds to meet SCR calculated considering technical provisions without any LTG measure.</w:t>
            </w:r>
          </w:p>
          <w:p w14:paraId="423D0A0A" w14:textId="7D2D7BB1"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54F613D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B4706B2" w14:textId="77777777" w:rsidR="00E6364D" w:rsidRPr="00FF353C" w:rsidRDefault="00E6364D" w:rsidP="00485DF3">
            <w:pPr>
              <w:pStyle w:val="NormalLeft"/>
              <w:rPr>
                <w:lang w:val="en-GB"/>
              </w:rPr>
            </w:pPr>
            <w:r w:rsidRPr="00FF353C">
              <w:rPr>
                <w:lang w:val="en-GB"/>
              </w:rPr>
              <w:t>C0090/R0050</w:t>
            </w:r>
          </w:p>
        </w:tc>
        <w:tc>
          <w:tcPr>
            <w:tcW w:w="1858" w:type="dxa"/>
            <w:tcBorders>
              <w:top w:val="single" w:sz="2" w:space="0" w:color="auto"/>
              <w:left w:val="single" w:sz="2" w:space="0" w:color="auto"/>
              <w:bottom w:val="single" w:sz="2" w:space="0" w:color="auto"/>
              <w:right w:val="single" w:sz="2" w:space="0" w:color="auto"/>
            </w:tcBorders>
          </w:tcPr>
          <w:p w14:paraId="0ED8AC44" w14:textId="2E60EEF9" w:rsidR="00E6364D" w:rsidRPr="00FF353C" w:rsidRDefault="00E6364D" w:rsidP="00485DF3">
            <w:pPr>
              <w:pStyle w:val="NormalLeft"/>
              <w:rPr>
                <w:lang w:val="en-GB"/>
              </w:rPr>
            </w:pPr>
            <w:r w:rsidRPr="00FF353C">
              <w:rPr>
                <w:lang w:val="en-GB"/>
              </w:rPr>
              <w:t xml:space="preserve">Impact of matching adjustment set to zero — Eligible own funds to meet </w:t>
            </w:r>
            <w:ins w:id="2574" w:author="Author">
              <w:r w:rsidR="00E77ECC" w:rsidRPr="00E77ECC">
                <w:rPr>
                  <w:lang w:val="en-GB"/>
                </w:rPr>
                <w:t>Solvency Capital Requirement</w:t>
              </w:r>
            </w:ins>
            <w:del w:id="2575"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295558C3" w14:textId="77777777" w:rsidR="00E6364D" w:rsidRPr="00FF353C" w:rsidRDefault="00E6364D" w:rsidP="00485DF3">
            <w:pPr>
              <w:pStyle w:val="NormalLeft"/>
              <w:rPr>
                <w:lang w:val="en-GB"/>
              </w:rPr>
            </w:pPr>
            <w:r w:rsidRPr="00FF353C">
              <w:rPr>
                <w:lang w:val="en-GB"/>
              </w:rPr>
              <w:t>Amount of the adjustment to the eligible own funds to meet SCR due to the application of the matching adjustment. It shall include the impact of setting the volatility adjustment and the matching adjustment to zero.</w:t>
            </w:r>
          </w:p>
          <w:p w14:paraId="4A3B0330" w14:textId="39E50561" w:rsidR="00E6364D" w:rsidRPr="00FF353C" w:rsidRDefault="00E6364D" w:rsidP="00842B58">
            <w:pPr>
              <w:pStyle w:val="NormalLeft"/>
              <w:rPr>
                <w:lang w:val="en-GB"/>
              </w:rPr>
            </w:pPr>
            <w:r w:rsidRPr="00FF353C">
              <w:rPr>
                <w:lang w:val="en-GB"/>
              </w:rPr>
              <w:t>It shall be the difference between the eligible own funds to meet SCR calculated considering the technical provisions without matching adjustment and without all the other transitional measures and the eligible own funds to meet SCR calculated with the technical provisions reported under C0060. </w:t>
            </w:r>
            <w:r w:rsidR="00842B58" w:rsidRPr="00FF353C">
              <w:rPr>
                <w:lang w:val="en-GB"/>
              </w:rPr>
              <w:t xml:space="preserve"> </w:t>
            </w:r>
          </w:p>
        </w:tc>
      </w:tr>
      <w:tr w:rsidR="00E6364D" w:rsidRPr="00FF353C" w14:paraId="1A2E7D7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63086C" w14:textId="77777777" w:rsidR="00E6364D" w:rsidRPr="00FF353C" w:rsidRDefault="00E6364D" w:rsidP="00485DF3">
            <w:pPr>
              <w:pStyle w:val="NormalLeft"/>
              <w:rPr>
                <w:lang w:val="en-GB"/>
              </w:rPr>
            </w:pPr>
            <w:r w:rsidRPr="00FF353C">
              <w:rPr>
                <w:lang w:val="en-GB"/>
              </w:rPr>
              <w:t>C0100/R0050</w:t>
            </w:r>
          </w:p>
        </w:tc>
        <w:tc>
          <w:tcPr>
            <w:tcW w:w="1858" w:type="dxa"/>
            <w:tcBorders>
              <w:top w:val="single" w:sz="2" w:space="0" w:color="auto"/>
              <w:left w:val="single" w:sz="2" w:space="0" w:color="auto"/>
              <w:bottom w:val="single" w:sz="2" w:space="0" w:color="auto"/>
              <w:right w:val="single" w:sz="2" w:space="0" w:color="auto"/>
            </w:tcBorders>
          </w:tcPr>
          <w:p w14:paraId="15470CBA" w14:textId="26A7B9B4" w:rsidR="00E6364D" w:rsidRPr="00FF353C" w:rsidRDefault="00E6364D" w:rsidP="00485DF3">
            <w:pPr>
              <w:pStyle w:val="NormalLeft"/>
              <w:rPr>
                <w:lang w:val="en-GB"/>
              </w:rPr>
            </w:pPr>
            <w:r w:rsidRPr="00FF353C">
              <w:rPr>
                <w:lang w:val="en-GB"/>
              </w:rPr>
              <w:t xml:space="preserve">Impact of all LTG measures and transitionals — Eligible own funds to meet </w:t>
            </w:r>
            <w:ins w:id="2576" w:author="Author">
              <w:r w:rsidR="00E77ECC" w:rsidRPr="00E77ECC">
                <w:rPr>
                  <w:lang w:val="en-GB"/>
                </w:rPr>
                <w:t>Solvency Capital Requirement</w:t>
              </w:r>
            </w:ins>
            <w:del w:id="2577"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61BFE7DA" w14:textId="77777777" w:rsidR="00E6364D" w:rsidRPr="00FF353C" w:rsidRDefault="00E6364D" w:rsidP="00485DF3">
            <w:pPr>
              <w:pStyle w:val="NormalLeft"/>
              <w:rPr>
                <w:lang w:val="en-GB"/>
              </w:rPr>
            </w:pPr>
            <w:r w:rsidRPr="00FF353C">
              <w:rPr>
                <w:lang w:val="en-GB"/>
              </w:rPr>
              <w:t>Amount of the adjustment to the eligible own funds to meet SCR due to the application of the LTG measures and transitionals.</w:t>
            </w:r>
          </w:p>
        </w:tc>
      </w:tr>
      <w:tr w:rsidR="00E6364D" w:rsidRPr="00FF353C" w14:paraId="2F67FC1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48F63CC" w14:textId="77777777" w:rsidR="00E6364D" w:rsidRPr="00FF353C" w:rsidRDefault="00E6364D" w:rsidP="00485DF3">
            <w:pPr>
              <w:pStyle w:val="NormalLeft"/>
              <w:rPr>
                <w:lang w:val="en-GB"/>
              </w:rPr>
            </w:pPr>
            <w:r w:rsidRPr="00FF353C">
              <w:rPr>
                <w:lang w:val="en-GB"/>
              </w:rPr>
              <w:t>C0010/R0060</w:t>
            </w:r>
          </w:p>
        </w:tc>
        <w:tc>
          <w:tcPr>
            <w:tcW w:w="1858" w:type="dxa"/>
            <w:tcBorders>
              <w:top w:val="single" w:sz="2" w:space="0" w:color="auto"/>
              <w:left w:val="single" w:sz="2" w:space="0" w:color="auto"/>
              <w:bottom w:val="single" w:sz="2" w:space="0" w:color="auto"/>
              <w:right w:val="single" w:sz="2" w:space="0" w:color="auto"/>
            </w:tcBorders>
          </w:tcPr>
          <w:p w14:paraId="0BF4335F" w14:textId="76948BE9" w:rsidR="00E6364D" w:rsidRPr="00FF353C" w:rsidRDefault="00E6364D" w:rsidP="00485DF3">
            <w:pPr>
              <w:pStyle w:val="NormalLeft"/>
              <w:rPr>
                <w:lang w:val="en-GB"/>
              </w:rPr>
            </w:pPr>
            <w:r w:rsidRPr="00FF353C">
              <w:rPr>
                <w:lang w:val="en-GB"/>
              </w:rPr>
              <w:t xml:space="preserve">Amount with LTG measures and transitionals — Eligible own funds to meet </w:t>
            </w:r>
            <w:ins w:id="2578" w:author="Author">
              <w:r w:rsidR="00E77ECC" w:rsidRPr="00E77ECC">
                <w:rPr>
                  <w:lang w:val="en-GB"/>
                </w:rPr>
                <w:t>Solvency Capital Requirement</w:t>
              </w:r>
            </w:ins>
            <w:del w:id="2579" w:author="Author">
              <w:r w:rsidRPr="00FF353C" w:rsidDel="00E77ECC">
                <w:rPr>
                  <w:lang w:val="en-GB"/>
                </w:rPr>
                <w:delText>SC</w:delText>
              </w:r>
              <w:r w:rsidRPr="00FF353C" w:rsidDel="00E77ECC">
                <w:rPr>
                  <w:lang w:val="en-GB"/>
                </w:rPr>
                <w:lastRenderedPageBreak/>
                <w:delText>R</w:delText>
              </w:r>
            </w:del>
            <w:ins w:id="2580"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32638812" w14:textId="617C4BC7" w:rsidR="00E6364D" w:rsidRPr="00FF353C" w:rsidRDefault="00E6364D" w:rsidP="00485DF3">
            <w:pPr>
              <w:pStyle w:val="NormalLeft"/>
              <w:rPr>
                <w:lang w:val="en-GB"/>
              </w:rPr>
            </w:pPr>
            <w:r w:rsidRPr="00FF353C">
              <w:rPr>
                <w:lang w:val="en-GB"/>
              </w:rPr>
              <w:lastRenderedPageBreak/>
              <w:t xml:space="preserve">Total amount of eligible own funds to meet SCR–Tier 1 calculated considering technical provisions including the adjustments due to the </w:t>
            </w:r>
            <w:del w:id="2581" w:author="Author">
              <w:r w:rsidRPr="00FF353C" w:rsidDel="00E77ECC">
                <w:rPr>
                  <w:lang w:val="en-GB"/>
                </w:rPr>
                <w:delText>long term</w:delText>
              </w:r>
            </w:del>
            <w:ins w:id="2582" w:author="Author">
              <w:r w:rsidR="00E77ECC" w:rsidRPr="00FF353C">
                <w:rPr>
                  <w:lang w:val="en-GB"/>
                </w:rPr>
                <w:t>long-term</w:t>
              </w:r>
            </w:ins>
            <w:r w:rsidRPr="00FF353C">
              <w:rPr>
                <w:lang w:val="en-GB"/>
              </w:rPr>
              <w:t xml:space="preserve"> guarantee measures and transitional measures.</w:t>
            </w:r>
          </w:p>
        </w:tc>
      </w:tr>
      <w:tr w:rsidR="00E6364D" w:rsidRPr="00FF353C" w14:paraId="74235A2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33F1197" w14:textId="77777777" w:rsidR="00E6364D" w:rsidRPr="00FF353C" w:rsidRDefault="00E6364D" w:rsidP="00485DF3">
            <w:pPr>
              <w:pStyle w:val="NormalLeft"/>
              <w:rPr>
                <w:lang w:val="en-GB"/>
              </w:rPr>
            </w:pPr>
            <w:r w:rsidRPr="00FF353C">
              <w:rPr>
                <w:lang w:val="en-GB"/>
              </w:rPr>
              <w:t>C0020/R0060</w:t>
            </w:r>
          </w:p>
        </w:tc>
        <w:tc>
          <w:tcPr>
            <w:tcW w:w="1858" w:type="dxa"/>
            <w:tcBorders>
              <w:top w:val="single" w:sz="2" w:space="0" w:color="auto"/>
              <w:left w:val="single" w:sz="2" w:space="0" w:color="auto"/>
              <w:bottom w:val="single" w:sz="2" w:space="0" w:color="auto"/>
              <w:right w:val="single" w:sz="2" w:space="0" w:color="auto"/>
            </w:tcBorders>
          </w:tcPr>
          <w:p w14:paraId="6592A4C5" w14:textId="2CBEBF97" w:rsidR="00E6364D" w:rsidRPr="00FF353C" w:rsidRDefault="00E6364D" w:rsidP="00485DF3">
            <w:pPr>
              <w:pStyle w:val="NormalLeft"/>
              <w:rPr>
                <w:lang w:val="en-GB"/>
              </w:rPr>
            </w:pPr>
            <w:r w:rsidRPr="00FF353C">
              <w:rPr>
                <w:lang w:val="en-GB"/>
              </w:rPr>
              <w:t xml:space="preserve">Without transitional on technical provisions — Eligible own funds to meet </w:t>
            </w:r>
            <w:ins w:id="2583" w:author="Author">
              <w:r w:rsidR="00E77ECC" w:rsidRPr="00E77ECC">
                <w:rPr>
                  <w:lang w:val="en-GB"/>
                </w:rPr>
                <w:t>Solvency Capital Requirement</w:t>
              </w:r>
            </w:ins>
            <w:del w:id="2584" w:author="Author">
              <w:r w:rsidRPr="00FF353C" w:rsidDel="00E77ECC">
                <w:rPr>
                  <w:lang w:val="en-GB"/>
                </w:rPr>
                <w:delText>SCR</w:delText>
              </w:r>
            </w:del>
            <w:ins w:id="2585"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45C80E61" w14:textId="77777777" w:rsidR="00E6364D" w:rsidRPr="00FF353C" w:rsidRDefault="00E6364D" w:rsidP="00485DF3">
            <w:pPr>
              <w:pStyle w:val="NormalLeft"/>
              <w:rPr>
                <w:lang w:val="en-GB"/>
              </w:rPr>
            </w:pPr>
            <w:r w:rsidRPr="00FF353C">
              <w:rPr>
                <w:lang w:val="en-GB"/>
              </w:rPr>
              <w:t>Total amount of eligible own funds to meet SCR–Tier 1 calculated considering technical provisions without the adjustment due to the transitional deduction to technical provisions, but keeping the adjustments due to the volatility adjustment and the matching adjustment.</w:t>
            </w:r>
          </w:p>
          <w:p w14:paraId="26DC7FE6" w14:textId="592A7EC7" w:rsidR="00E6364D" w:rsidRPr="00FF353C" w:rsidRDefault="00E6364D" w:rsidP="00842B58">
            <w:pPr>
              <w:pStyle w:val="NormalLeft"/>
              <w:rPr>
                <w:lang w:val="en-GB"/>
              </w:rPr>
            </w:pPr>
            <w:r w:rsidRPr="00FF353C">
              <w:rPr>
                <w:lang w:val="en-GB"/>
              </w:rPr>
              <w:t>If transitional deduction to technical provisions is not applicable report the same amount as in C0010. </w:t>
            </w:r>
            <w:r w:rsidR="00842B58" w:rsidRPr="00FF353C">
              <w:rPr>
                <w:lang w:val="en-GB"/>
              </w:rPr>
              <w:t xml:space="preserve"> </w:t>
            </w:r>
          </w:p>
        </w:tc>
      </w:tr>
      <w:tr w:rsidR="00E6364D" w:rsidRPr="00FF353C" w14:paraId="317F695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B4705A1" w14:textId="77777777" w:rsidR="00E6364D" w:rsidRPr="00FF353C" w:rsidRDefault="00E6364D" w:rsidP="00485DF3">
            <w:pPr>
              <w:pStyle w:val="NormalLeft"/>
              <w:rPr>
                <w:lang w:val="en-GB"/>
              </w:rPr>
            </w:pPr>
            <w:r w:rsidRPr="00FF353C">
              <w:rPr>
                <w:lang w:val="en-GB"/>
              </w:rPr>
              <w:t>C0030/R0060</w:t>
            </w:r>
          </w:p>
        </w:tc>
        <w:tc>
          <w:tcPr>
            <w:tcW w:w="1858" w:type="dxa"/>
            <w:tcBorders>
              <w:top w:val="single" w:sz="2" w:space="0" w:color="auto"/>
              <w:left w:val="single" w:sz="2" w:space="0" w:color="auto"/>
              <w:bottom w:val="single" w:sz="2" w:space="0" w:color="auto"/>
              <w:right w:val="single" w:sz="2" w:space="0" w:color="auto"/>
            </w:tcBorders>
          </w:tcPr>
          <w:p w14:paraId="3EAFBB71" w14:textId="7DE63DF9" w:rsidR="00E6364D" w:rsidRPr="00FF353C" w:rsidRDefault="00E6364D" w:rsidP="00485DF3">
            <w:pPr>
              <w:pStyle w:val="NormalLeft"/>
              <w:rPr>
                <w:lang w:val="en-GB"/>
              </w:rPr>
            </w:pPr>
            <w:r w:rsidRPr="00FF353C">
              <w:rPr>
                <w:lang w:val="en-GB"/>
              </w:rPr>
              <w:t xml:space="preserve">Impact of transitional on technical provisions — Eligible own funds to meet </w:t>
            </w:r>
            <w:ins w:id="2586" w:author="Author">
              <w:r w:rsidR="00E77ECC" w:rsidRPr="00E77ECC">
                <w:rPr>
                  <w:lang w:val="en-GB"/>
                </w:rPr>
                <w:t>Solvency Capital Requirement</w:t>
              </w:r>
            </w:ins>
            <w:del w:id="2587" w:author="Author">
              <w:r w:rsidRPr="00FF353C" w:rsidDel="00E77ECC">
                <w:rPr>
                  <w:lang w:val="en-GB"/>
                </w:rPr>
                <w:delText>SCR</w:delText>
              </w:r>
            </w:del>
            <w:ins w:id="2588"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76B6C29A" w14:textId="77777777" w:rsidR="00E6364D" w:rsidRPr="00FF353C" w:rsidRDefault="00E6364D" w:rsidP="00485DF3">
            <w:pPr>
              <w:pStyle w:val="NormalLeft"/>
              <w:rPr>
                <w:lang w:val="en-GB"/>
              </w:rPr>
            </w:pPr>
            <w:r w:rsidRPr="00FF353C">
              <w:rPr>
                <w:lang w:val="en-GB"/>
              </w:rPr>
              <w:t>Amount of the adjustment to the eligible own funds to meet SCR–Tier 1 due to the application of the transitional deduction to technical provisions.</w:t>
            </w:r>
          </w:p>
          <w:p w14:paraId="5C548501" w14:textId="380AB398" w:rsidR="00E6364D" w:rsidRPr="00FF353C" w:rsidRDefault="00E6364D" w:rsidP="00842B58">
            <w:pPr>
              <w:pStyle w:val="NormalLeft"/>
              <w:rPr>
                <w:lang w:val="en-GB"/>
              </w:rPr>
            </w:pPr>
            <w:r w:rsidRPr="00FF353C">
              <w:rPr>
                <w:lang w:val="en-GB"/>
              </w:rPr>
              <w:t>It shall be the difference between the eligible own funds to meet SCR–Tier 1 calculated considering the technical provisions without transitional deduction to technical provisions and the eligible own funds to meet SCR–Tier 1 calculated with the technical provisions with LTG and transitional measures. </w:t>
            </w:r>
            <w:r w:rsidR="00842B58" w:rsidRPr="00FF353C">
              <w:rPr>
                <w:lang w:val="en-GB"/>
              </w:rPr>
              <w:t xml:space="preserve"> </w:t>
            </w:r>
          </w:p>
        </w:tc>
      </w:tr>
      <w:tr w:rsidR="00E6364D" w:rsidRPr="00FF353C" w14:paraId="141AF24D"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F89FEA" w14:textId="77777777" w:rsidR="00E6364D" w:rsidRPr="00FF353C" w:rsidRDefault="00E6364D" w:rsidP="00485DF3">
            <w:pPr>
              <w:pStyle w:val="NormalLeft"/>
              <w:rPr>
                <w:lang w:val="en-GB"/>
              </w:rPr>
            </w:pPr>
            <w:r w:rsidRPr="00FF353C">
              <w:rPr>
                <w:lang w:val="en-GB"/>
              </w:rPr>
              <w:t>C0040/R0060</w:t>
            </w:r>
          </w:p>
        </w:tc>
        <w:tc>
          <w:tcPr>
            <w:tcW w:w="1858" w:type="dxa"/>
            <w:tcBorders>
              <w:top w:val="single" w:sz="2" w:space="0" w:color="auto"/>
              <w:left w:val="single" w:sz="2" w:space="0" w:color="auto"/>
              <w:bottom w:val="single" w:sz="2" w:space="0" w:color="auto"/>
              <w:right w:val="single" w:sz="2" w:space="0" w:color="auto"/>
            </w:tcBorders>
          </w:tcPr>
          <w:p w14:paraId="001BE380" w14:textId="11677A24" w:rsidR="00E6364D" w:rsidRPr="00FF353C" w:rsidRDefault="00E6364D" w:rsidP="00485DF3">
            <w:pPr>
              <w:pStyle w:val="NormalLeft"/>
              <w:rPr>
                <w:lang w:val="en-GB"/>
              </w:rPr>
            </w:pPr>
            <w:r w:rsidRPr="00FF353C">
              <w:rPr>
                <w:lang w:val="en-GB"/>
              </w:rPr>
              <w:t xml:space="preserve">Without transitional on interest rate — Eligible own funds to meet </w:t>
            </w:r>
            <w:ins w:id="2589" w:author="Author">
              <w:r w:rsidR="00E77ECC" w:rsidRPr="00E77ECC">
                <w:rPr>
                  <w:lang w:val="en-GB"/>
                </w:rPr>
                <w:t>Solvency Capital Requirement</w:t>
              </w:r>
            </w:ins>
            <w:del w:id="2590" w:author="Author">
              <w:r w:rsidRPr="00FF353C" w:rsidDel="00E77ECC">
                <w:rPr>
                  <w:lang w:val="en-GB"/>
                </w:rPr>
                <w:delText>SCR</w:delText>
              </w:r>
            </w:del>
            <w:ins w:id="2591"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48F352FB" w14:textId="77777777" w:rsidR="00E6364D" w:rsidRPr="00FF353C" w:rsidRDefault="00E6364D" w:rsidP="00485DF3">
            <w:pPr>
              <w:pStyle w:val="NormalLeft"/>
              <w:rPr>
                <w:lang w:val="en-GB"/>
              </w:rPr>
            </w:pPr>
            <w:r w:rsidRPr="00FF353C">
              <w:rPr>
                <w:lang w:val="en-GB"/>
              </w:rPr>
              <w:t>Total amount of eligible own funds to meet SCR–Tier 1 calculated considering technical provisions without the adjustment due to the transitional adjustment to the relevant risk-free interest rate term structure, but keeping the adjustments due to the volatility adjustment and the matching adjustment.</w:t>
            </w:r>
          </w:p>
          <w:p w14:paraId="39C34AD7" w14:textId="672FA4CE" w:rsidR="00E6364D" w:rsidRPr="00FF353C" w:rsidRDefault="00E6364D" w:rsidP="00842B58">
            <w:pPr>
              <w:pStyle w:val="NormalLeft"/>
              <w:rPr>
                <w:lang w:val="en-GB"/>
              </w:rPr>
            </w:pPr>
            <w:r w:rsidRPr="00FF353C">
              <w:rPr>
                <w:lang w:val="en-GB"/>
              </w:rPr>
              <w:t>If transitional adjustment to the relevant risk-free interest rate term structure is not applicable report the same amount as in C0020. </w:t>
            </w:r>
            <w:r w:rsidR="00842B58" w:rsidRPr="00FF353C">
              <w:rPr>
                <w:lang w:val="en-GB"/>
              </w:rPr>
              <w:t xml:space="preserve"> </w:t>
            </w:r>
          </w:p>
        </w:tc>
      </w:tr>
      <w:tr w:rsidR="00E6364D" w:rsidRPr="00FF353C" w14:paraId="4D27C41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8CE1F6E" w14:textId="77777777" w:rsidR="00E6364D" w:rsidRPr="00FF353C" w:rsidRDefault="00E6364D" w:rsidP="00485DF3">
            <w:pPr>
              <w:pStyle w:val="NormalLeft"/>
              <w:rPr>
                <w:lang w:val="en-GB"/>
              </w:rPr>
            </w:pPr>
            <w:r w:rsidRPr="00FF353C">
              <w:rPr>
                <w:lang w:val="en-GB"/>
              </w:rPr>
              <w:t>C0050/R0060</w:t>
            </w:r>
          </w:p>
        </w:tc>
        <w:tc>
          <w:tcPr>
            <w:tcW w:w="1858" w:type="dxa"/>
            <w:tcBorders>
              <w:top w:val="single" w:sz="2" w:space="0" w:color="auto"/>
              <w:left w:val="single" w:sz="2" w:space="0" w:color="auto"/>
              <w:bottom w:val="single" w:sz="2" w:space="0" w:color="auto"/>
              <w:right w:val="single" w:sz="2" w:space="0" w:color="auto"/>
            </w:tcBorders>
          </w:tcPr>
          <w:p w14:paraId="4698A649" w14:textId="21F36A91" w:rsidR="00E6364D" w:rsidRPr="00FF353C" w:rsidRDefault="00E6364D" w:rsidP="00485DF3">
            <w:pPr>
              <w:pStyle w:val="NormalLeft"/>
              <w:rPr>
                <w:lang w:val="en-GB"/>
              </w:rPr>
            </w:pPr>
            <w:r w:rsidRPr="00FF353C">
              <w:rPr>
                <w:lang w:val="en-GB"/>
              </w:rPr>
              <w:t xml:space="preserve">Impact of transitional on interest rate — Eligible own funds to meet </w:t>
            </w:r>
            <w:ins w:id="2592" w:author="Author">
              <w:r w:rsidR="00E77ECC" w:rsidRPr="00E77ECC">
                <w:rPr>
                  <w:lang w:val="en-GB"/>
                </w:rPr>
                <w:t>Solvency Capital Requirement</w:t>
              </w:r>
            </w:ins>
            <w:del w:id="2593" w:author="Author">
              <w:r w:rsidRPr="00FF353C" w:rsidDel="00E77ECC">
                <w:rPr>
                  <w:lang w:val="en-GB"/>
                </w:rPr>
                <w:delText>SCR</w:delText>
              </w:r>
            </w:del>
            <w:ins w:id="2594"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69302ADD" w14:textId="77777777" w:rsidR="00E6364D" w:rsidRPr="00FF353C" w:rsidRDefault="00E6364D" w:rsidP="00485DF3">
            <w:pPr>
              <w:pStyle w:val="NormalLeft"/>
              <w:rPr>
                <w:lang w:val="en-GB"/>
              </w:rPr>
            </w:pPr>
            <w:r w:rsidRPr="00FF353C">
              <w:rPr>
                <w:lang w:val="en-GB"/>
              </w:rPr>
              <w:t>Amount of the adjustment to the eligible own funds to meet SCR–Tier 1 due to the application of the transitional adjustment to the relevant risk-free interest rate term structure.</w:t>
            </w:r>
          </w:p>
          <w:p w14:paraId="77E95326" w14:textId="508CEA99" w:rsidR="00E6364D" w:rsidRPr="00FF353C" w:rsidRDefault="00E6364D" w:rsidP="00842B58">
            <w:pPr>
              <w:pStyle w:val="NormalLeft"/>
              <w:rPr>
                <w:lang w:val="en-GB"/>
              </w:rPr>
            </w:pPr>
            <w:r w:rsidRPr="00FF353C">
              <w:rPr>
                <w:lang w:val="en-GB"/>
              </w:rPr>
              <w:t>It shall be the difference between the eligible own funds to meet SCR–Tier 1 calculated considering the technical provisions without transitional adjustment to the relevant risk-free interest rate term structure and the eligible own funds to meet SCR–Tier 1 calculated with the technical provisions reported under C0020. </w:t>
            </w:r>
            <w:r w:rsidR="00842B58" w:rsidRPr="00FF353C">
              <w:rPr>
                <w:lang w:val="en-GB"/>
              </w:rPr>
              <w:t xml:space="preserve"> </w:t>
            </w:r>
          </w:p>
        </w:tc>
      </w:tr>
      <w:tr w:rsidR="00E6364D" w:rsidRPr="00FF353C" w14:paraId="288668F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99AF77C" w14:textId="77777777" w:rsidR="00E6364D" w:rsidRPr="00FF353C" w:rsidRDefault="00E6364D" w:rsidP="00485DF3">
            <w:pPr>
              <w:pStyle w:val="NormalLeft"/>
              <w:rPr>
                <w:lang w:val="en-GB"/>
              </w:rPr>
            </w:pPr>
            <w:r w:rsidRPr="00FF353C">
              <w:rPr>
                <w:lang w:val="en-GB"/>
              </w:rPr>
              <w:t>C0060/R0060</w:t>
            </w:r>
          </w:p>
        </w:tc>
        <w:tc>
          <w:tcPr>
            <w:tcW w:w="1858" w:type="dxa"/>
            <w:tcBorders>
              <w:top w:val="single" w:sz="2" w:space="0" w:color="auto"/>
              <w:left w:val="single" w:sz="2" w:space="0" w:color="auto"/>
              <w:bottom w:val="single" w:sz="2" w:space="0" w:color="auto"/>
              <w:right w:val="single" w:sz="2" w:space="0" w:color="auto"/>
            </w:tcBorders>
          </w:tcPr>
          <w:p w14:paraId="191501F4" w14:textId="7ABD916E" w:rsidR="00E6364D" w:rsidRPr="00FF353C" w:rsidRDefault="00E6364D" w:rsidP="00485DF3">
            <w:pPr>
              <w:pStyle w:val="NormalLeft"/>
              <w:rPr>
                <w:lang w:val="en-GB"/>
              </w:rPr>
            </w:pPr>
            <w:r w:rsidRPr="00FF353C">
              <w:rPr>
                <w:lang w:val="en-GB"/>
              </w:rPr>
              <w:t xml:space="preserve">Without volatility adjustment and without other transitional measures — </w:t>
            </w:r>
            <w:r w:rsidRPr="00FF353C">
              <w:rPr>
                <w:lang w:val="en-GB"/>
              </w:rPr>
              <w:lastRenderedPageBreak/>
              <w:t xml:space="preserve">Eligible own funds to meet </w:t>
            </w:r>
            <w:ins w:id="2595" w:author="Author">
              <w:r w:rsidR="00E77ECC" w:rsidRPr="00E77ECC">
                <w:rPr>
                  <w:lang w:val="en-GB"/>
                </w:rPr>
                <w:t>Solvency Capital Requirement</w:t>
              </w:r>
            </w:ins>
            <w:del w:id="2596" w:author="Author">
              <w:r w:rsidRPr="00FF353C" w:rsidDel="00E77ECC">
                <w:rPr>
                  <w:lang w:val="en-GB"/>
                </w:rPr>
                <w:delText>SCR</w:delText>
              </w:r>
            </w:del>
            <w:ins w:id="2597"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55F8A011" w14:textId="77777777" w:rsidR="00E6364D" w:rsidRPr="00FF353C" w:rsidRDefault="00E6364D" w:rsidP="00485DF3">
            <w:pPr>
              <w:pStyle w:val="NormalLeft"/>
              <w:rPr>
                <w:lang w:val="en-GB"/>
              </w:rPr>
            </w:pPr>
            <w:r w:rsidRPr="00FF353C">
              <w:rPr>
                <w:lang w:val="en-GB"/>
              </w:rPr>
              <w:lastRenderedPageBreak/>
              <w:t xml:space="preserve">Total amount of eligible own funds to meet SCR–Tier 1 calculated considering technical provisions without the adjustments due to the transitional deduction to technical provisions, the transitional adjustment to the relevant risk-free interest rate term structure and the volatility adjustment, but keeping the adjustments due to </w:t>
            </w:r>
            <w:r w:rsidRPr="00FF353C">
              <w:rPr>
                <w:lang w:val="en-GB"/>
              </w:rPr>
              <w:lastRenderedPageBreak/>
              <w:t>the matching adjustment.</w:t>
            </w:r>
          </w:p>
          <w:p w14:paraId="3E218F62" w14:textId="532AF1CB"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633231F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7756E59" w14:textId="77777777" w:rsidR="00E6364D" w:rsidRPr="00FF353C" w:rsidRDefault="00E6364D" w:rsidP="00485DF3">
            <w:pPr>
              <w:pStyle w:val="NormalLeft"/>
              <w:rPr>
                <w:lang w:val="en-GB"/>
              </w:rPr>
            </w:pPr>
            <w:r w:rsidRPr="00FF353C">
              <w:rPr>
                <w:lang w:val="en-GB"/>
              </w:rPr>
              <w:lastRenderedPageBreak/>
              <w:t>C0070/R0060</w:t>
            </w:r>
          </w:p>
        </w:tc>
        <w:tc>
          <w:tcPr>
            <w:tcW w:w="1858" w:type="dxa"/>
            <w:tcBorders>
              <w:top w:val="single" w:sz="2" w:space="0" w:color="auto"/>
              <w:left w:val="single" w:sz="2" w:space="0" w:color="auto"/>
              <w:bottom w:val="single" w:sz="2" w:space="0" w:color="auto"/>
              <w:right w:val="single" w:sz="2" w:space="0" w:color="auto"/>
            </w:tcBorders>
          </w:tcPr>
          <w:p w14:paraId="7F172305" w14:textId="50D97796" w:rsidR="00E6364D" w:rsidRPr="00FF353C" w:rsidRDefault="00E6364D" w:rsidP="00485DF3">
            <w:pPr>
              <w:pStyle w:val="NormalLeft"/>
              <w:rPr>
                <w:lang w:val="en-GB"/>
              </w:rPr>
            </w:pPr>
            <w:r w:rsidRPr="00FF353C">
              <w:rPr>
                <w:lang w:val="en-GB"/>
              </w:rPr>
              <w:t xml:space="preserve">Impact of volatility adjustment set to zero — Eligible own funds to meet </w:t>
            </w:r>
            <w:ins w:id="2598" w:author="Author">
              <w:r w:rsidR="00E77ECC" w:rsidRPr="00E77ECC">
                <w:rPr>
                  <w:lang w:val="en-GB"/>
                </w:rPr>
                <w:t>Solvency Capital Requirement</w:t>
              </w:r>
            </w:ins>
            <w:del w:id="2599" w:author="Author">
              <w:r w:rsidRPr="00FF353C" w:rsidDel="00E77ECC">
                <w:rPr>
                  <w:lang w:val="en-GB"/>
                </w:rPr>
                <w:delText>SCR</w:delText>
              </w:r>
            </w:del>
            <w:ins w:id="2600"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35A77D17" w14:textId="77777777" w:rsidR="00E6364D" w:rsidRPr="00FF353C" w:rsidRDefault="00E6364D" w:rsidP="00485DF3">
            <w:pPr>
              <w:pStyle w:val="NormalLeft"/>
              <w:rPr>
                <w:lang w:val="en-GB"/>
              </w:rPr>
            </w:pPr>
            <w:r w:rsidRPr="00FF353C">
              <w:rPr>
                <w:lang w:val="en-GB"/>
              </w:rPr>
              <w:t>Amount of the adjustment to the eligible own funds to meet SCR–Tier 1 due to the application of the volatility adjustment. It shall reflect the impact of setting the volatility adjustment to zero.</w:t>
            </w:r>
          </w:p>
          <w:p w14:paraId="7576A203" w14:textId="67958C65" w:rsidR="00E6364D" w:rsidRPr="00FF353C" w:rsidRDefault="00E6364D" w:rsidP="00842B58">
            <w:pPr>
              <w:pStyle w:val="NormalLeft"/>
              <w:rPr>
                <w:lang w:val="en-GB"/>
              </w:rPr>
            </w:pPr>
            <w:r w:rsidRPr="00FF353C">
              <w:rPr>
                <w:lang w:val="en-GB"/>
              </w:rPr>
              <w:t>It shall be the difference between the eligible own funds to meet SCR–Tier 1 calculated considering the technical provisions without volatility adjustment and without other transitional measures and the eligible own funds to meet SCR–Tier 1 calculated with the technical provisions reported under C0040. </w:t>
            </w:r>
            <w:r w:rsidR="00842B58" w:rsidRPr="00FF353C">
              <w:rPr>
                <w:lang w:val="en-GB"/>
              </w:rPr>
              <w:t xml:space="preserve"> </w:t>
            </w:r>
          </w:p>
        </w:tc>
      </w:tr>
      <w:tr w:rsidR="00E6364D" w:rsidRPr="00FF353C" w14:paraId="0B1EE15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7B2D746" w14:textId="77777777" w:rsidR="00E6364D" w:rsidRPr="00FF353C" w:rsidRDefault="00E6364D" w:rsidP="00485DF3">
            <w:pPr>
              <w:pStyle w:val="NormalLeft"/>
              <w:rPr>
                <w:lang w:val="en-GB"/>
              </w:rPr>
            </w:pPr>
            <w:r w:rsidRPr="00FF353C">
              <w:rPr>
                <w:lang w:val="en-GB"/>
              </w:rPr>
              <w:t>C0080/R0060</w:t>
            </w:r>
          </w:p>
        </w:tc>
        <w:tc>
          <w:tcPr>
            <w:tcW w:w="1858" w:type="dxa"/>
            <w:tcBorders>
              <w:top w:val="single" w:sz="2" w:space="0" w:color="auto"/>
              <w:left w:val="single" w:sz="2" w:space="0" w:color="auto"/>
              <w:bottom w:val="single" w:sz="2" w:space="0" w:color="auto"/>
              <w:right w:val="single" w:sz="2" w:space="0" w:color="auto"/>
            </w:tcBorders>
          </w:tcPr>
          <w:p w14:paraId="42F96169" w14:textId="0C923DAE" w:rsidR="00E6364D" w:rsidRPr="00FF353C" w:rsidRDefault="00E6364D" w:rsidP="00485DF3">
            <w:pPr>
              <w:pStyle w:val="NormalLeft"/>
              <w:rPr>
                <w:lang w:val="en-GB"/>
              </w:rPr>
            </w:pPr>
            <w:r w:rsidRPr="00FF353C">
              <w:rPr>
                <w:lang w:val="en-GB"/>
              </w:rPr>
              <w:t xml:space="preserve">Without matching adjustment and without all the others — Eligible own funds to meet </w:t>
            </w:r>
            <w:ins w:id="2601" w:author="Author">
              <w:r w:rsidR="00E77ECC" w:rsidRPr="00E77ECC">
                <w:rPr>
                  <w:lang w:val="en-GB"/>
                </w:rPr>
                <w:t>Solvency Capital Requirement</w:t>
              </w:r>
            </w:ins>
            <w:del w:id="2602" w:author="Author">
              <w:r w:rsidRPr="00FF353C" w:rsidDel="00E77ECC">
                <w:rPr>
                  <w:lang w:val="en-GB"/>
                </w:rPr>
                <w:delText>SCR</w:delText>
              </w:r>
            </w:del>
            <w:ins w:id="2603"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741ACFD5" w14:textId="77777777" w:rsidR="00E6364D" w:rsidRPr="00FF353C" w:rsidRDefault="00E6364D" w:rsidP="00485DF3">
            <w:pPr>
              <w:pStyle w:val="NormalLeft"/>
              <w:rPr>
                <w:lang w:val="en-GB"/>
              </w:rPr>
            </w:pPr>
            <w:r w:rsidRPr="00FF353C">
              <w:rPr>
                <w:lang w:val="en-GB"/>
              </w:rPr>
              <w:t>Total amount of eligible own funds to meet SCR–Tier 1 calculated considering technical provisions without any LTG measure.</w:t>
            </w:r>
          </w:p>
          <w:p w14:paraId="43A424A7" w14:textId="1EDE1430"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30ACE14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AB71202" w14:textId="77777777" w:rsidR="00E6364D" w:rsidRPr="00FF353C" w:rsidRDefault="00E6364D" w:rsidP="00485DF3">
            <w:pPr>
              <w:pStyle w:val="NormalLeft"/>
              <w:rPr>
                <w:lang w:val="en-GB"/>
              </w:rPr>
            </w:pPr>
            <w:r w:rsidRPr="00FF353C">
              <w:rPr>
                <w:lang w:val="en-GB"/>
              </w:rPr>
              <w:t>C0090/R0060</w:t>
            </w:r>
          </w:p>
        </w:tc>
        <w:tc>
          <w:tcPr>
            <w:tcW w:w="1858" w:type="dxa"/>
            <w:tcBorders>
              <w:top w:val="single" w:sz="2" w:space="0" w:color="auto"/>
              <w:left w:val="single" w:sz="2" w:space="0" w:color="auto"/>
              <w:bottom w:val="single" w:sz="2" w:space="0" w:color="auto"/>
              <w:right w:val="single" w:sz="2" w:space="0" w:color="auto"/>
            </w:tcBorders>
          </w:tcPr>
          <w:p w14:paraId="1C3A9CF0" w14:textId="7DDB74D1" w:rsidR="00E6364D" w:rsidRPr="00FF353C" w:rsidRDefault="00E6364D" w:rsidP="00485DF3">
            <w:pPr>
              <w:pStyle w:val="NormalLeft"/>
              <w:rPr>
                <w:lang w:val="en-GB"/>
              </w:rPr>
            </w:pPr>
            <w:r w:rsidRPr="00FF353C">
              <w:rPr>
                <w:lang w:val="en-GB"/>
              </w:rPr>
              <w:t xml:space="preserve">Impact of matching adjustment set to zero — Eligible own funds to meet </w:t>
            </w:r>
            <w:ins w:id="2604" w:author="Author">
              <w:r w:rsidR="00E77ECC" w:rsidRPr="00E77ECC">
                <w:rPr>
                  <w:lang w:val="en-GB"/>
                </w:rPr>
                <w:t>Solvency Capital Requirement</w:t>
              </w:r>
            </w:ins>
            <w:del w:id="2605" w:author="Author">
              <w:r w:rsidRPr="00FF353C" w:rsidDel="00E77ECC">
                <w:rPr>
                  <w:lang w:val="en-GB"/>
                </w:rPr>
                <w:delText>SCR</w:delText>
              </w:r>
            </w:del>
            <w:ins w:id="2606"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0FA35E3C" w14:textId="77777777" w:rsidR="00E6364D" w:rsidRPr="00FF353C" w:rsidRDefault="00E6364D" w:rsidP="00485DF3">
            <w:pPr>
              <w:pStyle w:val="NormalLeft"/>
              <w:rPr>
                <w:lang w:val="en-GB"/>
              </w:rPr>
            </w:pPr>
            <w:r w:rsidRPr="00FF353C">
              <w:rPr>
                <w:lang w:val="en-GB"/>
              </w:rPr>
              <w:t>Amount of the adjustment to the eligible own funds to meet SCR–Tier 1 due to the application of the matching adjustment. It shall include the impact of setting the volatility adjustment and the matching adjustment to zero.</w:t>
            </w:r>
          </w:p>
          <w:p w14:paraId="0962DC5F" w14:textId="08246233" w:rsidR="00E6364D" w:rsidRPr="00FF353C" w:rsidRDefault="00E6364D" w:rsidP="00842B58">
            <w:pPr>
              <w:pStyle w:val="NormalLeft"/>
              <w:rPr>
                <w:lang w:val="en-GB"/>
              </w:rPr>
            </w:pPr>
            <w:r w:rsidRPr="00FF353C">
              <w:rPr>
                <w:lang w:val="en-GB"/>
              </w:rPr>
              <w:t>It shall be the difference between the eligible own funds to meet SCR–Tier 1 calculated considering the technical provisions without matching adjustment and without all the other transitional measures and the eligible own funds to meet SCR–Tier 1 calculated with the technical provisions reported under C0060. </w:t>
            </w:r>
            <w:r w:rsidR="00842B58" w:rsidRPr="00FF353C">
              <w:rPr>
                <w:lang w:val="en-GB"/>
              </w:rPr>
              <w:t xml:space="preserve"> </w:t>
            </w:r>
          </w:p>
        </w:tc>
      </w:tr>
      <w:tr w:rsidR="00E6364D" w:rsidRPr="00FF353C" w14:paraId="76B26E7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34C6166" w14:textId="77777777" w:rsidR="00E6364D" w:rsidRPr="00FF353C" w:rsidRDefault="00E6364D" w:rsidP="00485DF3">
            <w:pPr>
              <w:pStyle w:val="NormalLeft"/>
              <w:rPr>
                <w:lang w:val="en-GB"/>
              </w:rPr>
            </w:pPr>
            <w:r w:rsidRPr="00FF353C">
              <w:rPr>
                <w:lang w:val="en-GB"/>
              </w:rPr>
              <w:t>C0100/R0060</w:t>
            </w:r>
          </w:p>
        </w:tc>
        <w:tc>
          <w:tcPr>
            <w:tcW w:w="1858" w:type="dxa"/>
            <w:tcBorders>
              <w:top w:val="single" w:sz="2" w:space="0" w:color="auto"/>
              <w:left w:val="single" w:sz="2" w:space="0" w:color="auto"/>
              <w:bottom w:val="single" w:sz="2" w:space="0" w:color="auto"/>
              <w:right w:val="single" w:sz="2" w:space="0" w:color="auto"/>
            </w:tcBorders>
          </w:tcPr>
          <w:p w14:paraId="54416DC1" w14:textId="46319245" w:rsidR="00E6364D" w:rsidRPr="00FF353C" w:rsidRDefault="00E6364D" w:rsidP="00485DF3">
            <w:pPr>
              <w:pStyle w:val="NormalLeft"/>
              <w:rPr>
                <w:lang w:val="en-GB"/>
              </w:rPr>
            </w:pPr>
            <w:r w:rsidRPr="00FF353C">
              <w:rPr>
                <w:lang w:val="en-GB"/>
              </w:rPr>
              <w:t xml:space="preserve">Impact of all LTG measures and transitionals — Eligible own funds to meet </w:t>
            </w:r>
            <w:ins w:id="2607" w:author="Author">
              <w:r w:rsidR="00E77ECC" w:rsidRPr="00E77ECC">
                <w:rPr>
                  <w:lang w:val="en-GB"/>
                </w:rPr>
                <w:t>Solvency Capital Requirement</w:t>
              </w:r>
            </w:ins>
            <w:del w:id="2608" w:author="Author">
              <w:r w:rsidRPr="00FF353C" w:rsidDel="00E77ECC">
                <w:rPr>
                  <w:lang w:val="en-GB"/>
                </w:rPr>
                <w:delText>SC</w:delText>
              </w:r>
              <w:r w:rsidRPr="00FF353C" w:rsidDel="00E77ECC">
                <w:rPr>
                  <w:lang w:val="en-GB"/>
                </w:rPr>
                <w:lastRenderedPageBreak/>
                <w:delText>R</w:delText>
              </w:r>
            </w:del>
            <w:ins w:id="2609" w:author="Author">
              <w:r w:rsidR="00E77ECC">
                <w:rPr>
                  <w:lang w:val="en-GB"/>
                </w:rPr>
                <w:t xml:space="preserve"> </w:t>
              </w:r>
            </w:ins>
            <w:r w:rsidRPr="00FF353C">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6D1C6DEF" w14:textId="77777777" w:rsidR="00E6364D" w:rsidRPr="00FF353C" w:rsidRDefault="00E6364D" w:rsidP="00485DF3">
            <w:pPr>
              <w:pStyle w:val="NormalLeft"/>
              <w:rPr>
                <w:lang w:val="en-GB"/>
              </w:rPr>
            </w:pPr>
            <w:r w:rsidRPr="00FF353C">
              <w:rPr>
                <w:lang w:val="en-GB"/>
              </w:rPr>
              <w:lastRenderedPageBreak/>
              <w:t>Amount of the adjustment to the eligible own funds to meet SCR–Tier 1 due to the application of the LTG measures and transitionals.</w:t>
            </w:r>
          </w:p>
        </w:tc>
      </w:tr>
      <w:tr w:rsidR="00E6364D" w:rsidRPr="00FF353C" w14:paraId="38F65C7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643F8BC" w14:textId="77777777" w:rsidR="00E6364D" w:rsidRPr="00FF353C" w:rsidRDefault="00E6364D" w:rsidP="00485DF3">
            <w:pPr>
              <w:pStyle w:val="NormalLeft"/>
              <w:rPr>
                <w:lang w:val="en-GB"/>
              </w:rPr>
            </w:pPr>
            <w:r w:rsidRPr="00FF353C">
              <w:rPr>
                <w:lang w:val="en-GB"/>
              </w:rPr>
              <w:t>C0010/R0070</w:t>
            </w:r>
          </w:p>
        </w:tc>
        <w:tc>
          <w:tcPr>
            <w:tcW w:w="1858" w:type="dxa"/>
            <w:tcBorders>
              <w:top w:val="single" w:sz="2" w:space="0" w:color="auto"/>
              <w:left w:val="single" w:sz="2" w:space="0" w:color="auto"/>
              <w:bottom w:val="single" w:sz="2" w:space="0" w:color="auto"/>
              <w:right w:val="single" w:sz="2" w:space="0" w:color="auto"/>
            </w:tcBorders>
          </w:tcPr>
          <w:p w14:paraId="68AA1EBC" w14:textId="05AFC141" w:rsidR="00E6364D" w:rsidRPr="00FF353C" w:rsidRDefault="00E6364D" w:rsidP="00485DF3">
            <w:pPr>
              <w:pStyle w:val="NormalLeft"/>
              <w:rPr>
                <w:lang w:val="en-GB"/>
              </w:rPr>
            </w:pPr>
            <w:r w:rsidRPr="00FF353C">
              <w:rPr>
                <w:lang w:val="en-GB"/>
              </w:rPr>
              <w:t xml:space="preserve">Amount with LTG measures and transitionals — Eligible own funds to meet </w:t>
            </w:r>
            <w:ins w:id="2610" w:author="Author">
              <w:r w:rsidR="00E77ECC" w:rsidRPr="00E77ECC">
                <w:rPr>
                  <w:lang w:val="en-GB"/>
                </w:rPr>
                <w:t>Solvency Capital Requirement</w:t>
              </w:r>
            </w:ins>
            <w:del w:id="2611" w:author="Author">
              <w:r w:rsidRPr="00FF353C" w:rsidDel="00E77ECC">
                <w:rPr>
                  <w:lang w:val="en-GB"/>
                </w:rPr>
                <w:delText>SCR</w:delText>
              </w:r>
            </w:del>
            <w:ins w:id="2612"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6169F55A" w14:textId="48B0DFC3" w:rsidR="00E6364D" w:rsidRPr="00FF353C" w:rsidRDefault="00E6364D" w:rsidP="00485DF3">
            <w:pPr>
              <w:pStyle w:val="NormalLeft"/>
              <w:rPr>
                <w:lang w:val="en-GB"/>
              </w:rPr>
            </w:pPr>
            <w:r w:rsidRPr="00FF353C">
              <w:rPr>
                <w:lang w:val="en-GB"/>
              </w:rPr>
              <w:t xml:space="preserve">Total amount of eligible own funds to meet SCR–Tier 2 calculated considering technical provisions including the adjustments due to the </w:t>
            </w:r>
            <w:del w:id="2613" w:author="Author">
              <w:r w:rsidRPr="00FF353C" w:rsidDel="00E77ECC">
                <w:rPr>
                  <w:lang w:val="en-GB"/>
                </w:rPr>
                <w:delText>long term</w:delText>
              </w:r>
            </w:del>
            <w:ins w:id="2614" w:author="Author">
              <w:r w:rsidR="00E77ECC" w:rsidRPr="00FF353C">
                <w:rPr>
                  <w:lang w:val="en-GB"/>
                </w:rPr>
                <w:t>long-term</w:t>
              </w:r>
            </w:ins>
            <w:r w:rsidRPr="00FF353C">
              <w:rPr>
                <w:lang w:val="en-GB"/>
              </w:rPr>
              <w:t xml:space="preserve"> guarantee measures and transitional measures.</w:t>
            </w:r>
          </w:p>
        </w:tc>
      </w:tr>
      <w:tr w:rsidR="00E6364D" w:rsidRPr="00FF353C" w14:paraId="742EDAA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E46ABE8" w14:textId="77777777" w:rsidR="00E6364D" w:rsidRPr="00FF353C" w:rsidRDefault="00E6364D" w:rsidP="00485DF3">
            <w:pPr>
              <w:pStyle w:val="NormalLeft"/>
              <w:rPr>
                <w:lang w:val="en-GB"/>
              </w:rPr>
            </w:pPr>
            <w:r w:rsidRPr="00FF353C">
              <w:rPr>
                <w:lang w:val="en-GB"/>
              </w:rPr>
              <w:t>C0020/R0070</w:t>
            </w:r>
          </w:p>
        </w:tc>
        <w:tc>
          <w:tcPr>
            <w:tcW w:w="1858" w:type="dxa"/>
            <w:tcBorders>
              <w:top w:val="single" w:sz="2" w:space="0" w:color="auto"/>
              <w:left w:val="single" w:sz="2" w:space="0" w:color="auto"/>
              <w:bottom w:val="single" w:sz="2" w:space="0" w:color="auto"/>
              <w:right w:val="single" w:sz="2" w:space="0" w:color="auto"/>
            </w:tcBorders>
          </w:tcPr>
          <w:p w14:paraId="583DB939" w14:textId="39AF0D49" w:rsidR="00E6364D" w:rsidRPr="00FF353C" w:rsidRDefault="00E6364D" w:rsidP="00485DF3">
            <w:pPr>
              <w:pStyle w:val="NormalLeft"/>
              <w:rPr>
                <w:lang w:val="en-GB"/>
              </w:rPr>
            </w:pPr>
            <w:r w:rsidRPr="00FF353C">
              <w:rPr>
                <w:lang w:val="en-GB"/>
              </w:rPr>
              <w:t xml:space="preserve">Without transitional on technical provisions — Eligible own funds to meet </w:t>
            </w:r>
            <w:ins w:id="2615" w:author="Author">
              <w:r w:rsidR="00E77ECC" w:rsidRPr="00E77ECC">
                <w:rPr>
                  <w:lang w:val="en-GB"/>
                </w:rPr>
                <w:t>Solvency Capital Requirement</w:t>
              </w:r>
            </w:ins>
            <w:del w:id="2616" w:author="Author">
              <w:r w:rsidRPr="00FF353C" w:rsidDel="00E77ECC">
                <w:rPr>
                  <w:lang w:val="en-GB"/>
                </w:rPr>
                <w:delText>SCR</w:delText>
              </w:r>
            </w:del>
            <w:ins w:id="2617"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52F7A6A8" w14:textId="77777777" w:rsidR="00E6364D" w:rsidRPr="00FF353C" w:rsidRDefault="00E6364D" w:rsidP="00485DF3">
            <w:pPr>
              <w:pStyle w:val="NormalLeft"/>
              <w:rPr>
                <w:lang w:val="en-GB"/>
              </w:rPr>
            </w:pPr>
            <w:r w:rsidRPr="00FF353C">
              <w:rPr>
                <w:lang w:val="en-GB"/>
              </w:rPr>
              <w:t>Total amount of eligible own funds to meet SCR–Tier 2 calculated considering technical provisions without the adjustment due to the transitional deduction to technical provisions, but keeping the adjustments due to the volatility adjustment and the matching adjustment.</w:t>
            </w:r>
          </w:p>
          <w:p w14:paraId="01C16AE7" w14:textId="7D23B39D" w:rsidR="00E6364D" w:rsidRPr="00FF353C" w:rsidRDefault="00E6364D" w:rsidP="00842B58">
            <w:pPr>
              <w:pStyle w:val="NormalLeft"/>
              <w:rPr>
                <w:lang w:val="en-GB"/>
              </w:rPr>
            </w:pPr>
            <w:r w:rsidRPr="00FF353C">
              <w:rPr>
                <w:lang w:val="en-GB"/>
              </w:rPr>
              <w:t>If transitional deduction to technical provisions is not applicable report the same amount as in C0010. </w:t>
            </w:r>
            <w:r w:rsidR="00842B58" w:rsidRPr="00FF353C">
              <w:rPr>
                <w:lang w:val="en-GB"/>
              </w:rPr>
              <w:t xml:space="preserve"> </w:t>
            </w:r>
          </w:p>
        </w:tc>
      </w:tr>
      <w:tr w:rsidR="00E6364D" w:rsidRPr="00FF353C" w14:paraId="06DD5DC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4876ED2" w14:textId="77777777" w:rsidR="00E6364D" w:rsidRPr="00FF353C" w:rsidRDefault="00E6364D" w:rsidP="00485DF3">
            <w:pPr>
              <w:pStyle w:val="NormalLeft"/>
              <w:rPr>
                <w:lang w:val="en-GB"/>
              </w:rPr>
            </w:pPr>
            <w:r w:rsidRPr="00FF353C">
              <w:rPr>
                <w:lang w:val="en-GB"/>
              </w:rPr>
              <w:t>C0030/R0070</w:t>
            </w:r>
          </w:p>
        </w:tc>
        <w:tc>
          <w:tcPr>
            <w:tcW w:w="1858" w:type="dxa"/>
            <w:tcBorders>
              <w:top w:val="single" w:sz="2" w:space="0" w:color="auto"/>
              <w:left w:val="single" w:sz="2" w:space="0" w:color="auto"/>
              <w:bottom w:val="single" w:sz="2" w:space="0" w:color="auto"/>
              <w:right w:val="single" w:sz="2" w:space="0" w:color="auto"/>
            </w:tcBorders>
          </w:tcPr>
          <w:p w14:paraId="1AB34E93" w14:textId="0564C245" w:rsidR="00E6364D" w:rsidRPr="00FF353C" w:rsidRDefault="00E6364D" w:rsidP="00485DF3">
            <w:pPr>
              <w:pStyle w:val="NormalLeft"/>
              <w:rPr>
                <w:lang w:val="en-GB"/>
              </w:rPr>
            </w:pPr>
            <w:r w:rsidRPr="00FF353C">
              <w:rPr>
                <w:lang w:val="en-GB"/>
              </w:rPr>
              <w:t xml:space="preserve">Impact of transitional on technical provisions — Eligible own funds to meet </w:t>
            </w:r>
            <w:ins w:id="2618" w:author="Author">
              <w:r w:rsidR="00E77ECC" w:rsidRPr="00E77ECC">
                <w:rPr>
                  <w:lang w:val="en-GB"/>
                </w:rPr>
                <w:t>Solvency Capital Requirement</w:t>
              </w:r>
            </w:ins>
            <w:del w:id="2619" w:author="Author">
              <w:r w:rsidRPr="00FF353C" w:rsidDel="00E77ECC">
                <w:rPr>
                  <w:lang w:val="en-GB"/>
                </w:rPr>
                <w:delText>SCR</w:delText>
              </w:r>
            </w:del>
            <w:ins w:id="2620"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6BDA2089" w14:textId="77777777" w:rsidR="00E6364D" w:rsidRPr="00FF353C" w:rsidRDefault="00E6364D" w:rsidP="00485DF3">
            <w:pPr>
              <w:pStyle w:val="NormalLeft"/>
              <w:rPr>
                <w:lang w:val="en-GB"/>
              </w:rPr>
            </w:pPr>
            <w:r w:rsidRPr="00FF353C">
              <w:rPr>
                <w:lang w:val="en-GB"/>
              </w:rPr>
              <w:t>Amount of the adjustment to the eligible own funds to meet SCR–Tier 2 due to the application of the transitional deduction to technical provisions.</w:t>
            </w:r>
          </w:p>
          <w:p w14:paraId="2A1F1E62" w14:textId="7D01E493" w:rsidR="00E6364D" w:rsidRPr="00FF353C" w:rsidRDefault="00E6364D" w:rsidP="00842B58">
            <w:pPr>
              <w:pStyle w:val="NormalLeft"/>
              <w:rPr>
                <w:lang w:val="en-GB"/>
              </w:rPr>
            </w:pPr>
            <w:r w:rsidRPr="00FF353C">
              <w:rPr>
                <w:lang w:val="en-GB"/>
              </w:rPr>
              <w:t>It shall be the difference between the eligible own funds to meet SCR–Tier 2 calculated considering the technical provisions without transitional deduction to technical provisions and the eligible own funds to meet SCR–Tier 2 calculated with the technical provisions with LTG and transitional measures. </w:t>
            </w:r>
            <w:r w:rsidR="00842B58" w:rsidRPr="00FF353C">
              <w:rPr>
                <w:lang w:val="en-GB"/>
              </w:rPr>
              <w:t xml:space="preserve"> </w:t>
            </w:r>
          </w:p>
        </w:tc>
      </w:tr>
      <w:tr w:rsidR="00E6364D" w:rsidRPr="00FF353C" w14:paraId="7601D89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562B23E" w14:textId="77777777" w:rsidR="00E6364D" w:rsidRPr="00FF353C" w:rsidRDefault="00E6364D" w:rsidP="00485DF3">
            <w:pPr>
              <w:pStyle w:val="NormalLeft"/>
              <w:rPr>
                <w:lang w:val="en-GB"/>
              </w:rPr>
            </w:pPr>
            <w:r w:rsidRPr="00FF353C">
              <w:rPr>
                <w:lang w:val="en-GB"/>
              </w:rPr>
              <w:t>C0040/R0070</w:t>
            </w:r>
          </w:p>
        </w:tc>
        <w:tc>
          <w:tcPr>
            <w:tcW w:w="1858" w:type="dxa"/>
            <w:tcBorders>
              <w:top w:val="single" w:sz="2" w:space="0" w:color="auto"/>
              <w:left w:val="single" w:sz="2" w:space="0" w:color="auto"/>
              <w:bottom w:val="single" w:sz="2" w:space="0" w:color="auto"/>
              <w:right w:val="single" w:sz="2" w:space="0" w:color="auto"/>
            </w:tcBorders>
          </w:tcPr>
          <w:p w14:paraId="665CDB66" w14:textId="4E8B2272" w:rsidR="00E6364D" w:rsidRPr="00FF353C" w:rsidRDefault="00E6364D" w:rsidP="00485DF3">
            <w:pPr>
              <w:pStyle w:val="NormalLeft"/>
              <w:rPr>
                <w:lang w:val="en-GB"/>
              </w:rPr>
            </w:pPr>
            <w:r w:rsidRPr="00FF353C">
              <w:rPr>
                <w:lang w:val="en-GB"/>
              </w:rPr>
              <w:t xml:space="preserve">Without transitional on interest rate — Eligible own funds to meet </w:t>
            </w:r>
            <w:ins w:id="2621" w:author="Author">
              <w:r w:rsidR="00E77ECC" w:rsidRPr="00E77ECC">
                <w:rPr>
                  <w:lang w:val="en-GB"/>
                </w:rPr>
                <w:t>Solvency Capital Requirement</w:t>
              </w:r>
            </w:ins>
            <w:del w:id="2622" w:author="Author">
              <w:r w:rsidRPr="00FF353C" w:rsidDel="00E77ECC">
                <w:rPr>
                  <w:lang w:val="en-GB"/>
                </w:rPr>
                <w:delText>SCR</w:delText>
              </w:r>
            </w:del>
            <w:ins w:id="2623"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1359C108" w14:textId="77777777" w:rsidR="00E6364D" w:rsidRPr="00FF353C" w:rsidRDefault="00E6364D" w:rsidP="00485DF3">
            <w:pPr>
              <w:pStyle w:val="NormalLeft"/>
              <w:rPr>
                <w:lang w:val="en-GB"/>
              </w:rPr>
            </w:pPr>
            <w:r w:rsidRPr="00FF353C">
              <w:rPr>
                <w:lang w:val="en-GB"/>
              </w:rPr>
              <w:t>Total amount of eligible own funds to meet SCR–Tier 2 calculated considering technical provisions without the adjustment due to the transitional adjustment to the relevant risk-free interest rate term structure, but keeping the adjustments due to the volatility adjustment and the matching adjustment.</w:t>
            </w:r>
          </w:p>
          <w:p w14:paraId="754F15BD" w14:textId="2400BC23" w:rsidR="00E6364D" w:rsidRPr="00FF353C" w:rsidRDefault="00E6364D" w:rsidP="00842B58">
            <w:pPr>
              <w:pStyle w:val="NormalLeft"/>
              <w:rPr>
                <w:lang w:val="en-GB"/>
              </w:rPr>
            </w:pPr>
            <w:r w:rsidRPr="00FF353C">
              <w:rPr>
                <w:lang w:val="en-GB"/>
              </w:rPr>
              <w:t>If transitional adjustment to the relevant risk-free interest rate term structure is not applicable report the same amount as in C0020. </w:t>
            </w:r>
            <w:r w:rsidR="00842B58" w:rsidRPr="00FF353C">
              <w:rPr>
                <w:lang w:val="en-GB"/>
              </w:rPr>
              <w:t xml:space="preserve"> </w:t>
            </w:r>
          </w:p>
        </w:tc>
      </w:tr>
      <w:tr w:rsidR="00E6364D" w:rsidRPr="00FF353C" w14:paraId="01FD0A3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FDEE61B" w14:textId="77777777" w:rsidR="00E6364D" w:rsidRPr="00FF353C" w:rsidRDefault="00E6364D" w:rsidP="00485DF3">
            <w:pPr>
              <w:pStyle w:val="NormalLeft"/>
              <w:rPr>
                <w:lang w:val="en-GB"/>
              </w:rPr>
            </w:pPr>
            <w:r w:rsidRPr="00FF353C">
              <w:rPr>
                <w:lang w:val="en-GB"/>
              </w:rPr>
              <w:t>C0050/R0070</w:t>
            </w:r>
          </w:p>
        </w:tc>
        <w:tc>
          <w:tcPr>
            <w:tcW w:w="1858" w:type="dxa"/>
            <w:tcBorders>
              <w:top w:val="single" w:sz="2" w:space="0" w:color="auto"/>
              <w:left w:val="single" w:sz="2" w:space="0" w:color="auto"/>
              <w:bottom w:val="single" w:sz="2" w:space="0" w:color="auto"/>
              <w:right w:val="single" w:sz="2" w:space="0" w:color="auto"/>
            </w:tcBorders>
          </w:tcPr>
          <w:p w14:paraId="652E7E23" w14:textId="60B32DB0" w:rsidR="00E6364D" w:rsidRPr="00FF353C" w:rsidRDefault="00E6364D" w:rsidP="00485DF3">
            <w:pPr>
              <w:pStyle w:val="NormalLeft"/>
              <w:rPr>
                <w:lang w:val="en-GB"/>
              </w:rPr>
            </w:pPr>
            <w:r w:rsidRPr="00FF353C">
              <w:rPr>
                <w:lang w:val="en-GB"/>
              </w:rPr>
              <w:t xml:space="preserve">Impact of transitional on interest rate — Eligible own funds to meet </w:t>
            </w:r>
            <w:ins w:id="2624" w:author="Author">
              <w:r w:rsidR="00E77ECC" w:rsidRPr="00E77ECC">
                <w:rPr>
                  <w:lang w:val="en-GB"/>
                </w:rPr>
                <w:t xml:space="preserve">Solvency Capital </w:t>
              </w:r>
              <w:r w:rsidR="00E77ECC" w:rsidRPr="00E77ECC">
                <w:rPr>
                  <w:lang w:val="en-GB"/>
                </w:rPr>
                <w:lastRenderedPageBreak/>
                <w:t>Requirement</w:t>
              </w:r>
            </w:ins>
            <w:del w:id="2625" w:author="Author">
              <w:r w:rsidRPr="00FF353C" w:rsidDel="00E77ECC">
                <w:rPr>
                  <w:lang w:val="en-GB"/>
                </w:rPr>
                <w:delText>SCR</w:delText>
              </w:r>
            </w:del>
            <w:ins w:id="2626"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43A9E6DF" w14:textId="77777777" w:rsidR="00E6364D" w:rsidRPr="00FF353C" w:rsidRDefault="00E6364D" w:rsidP="00485DF3">
            <w:pPr>
              <w:pStyle w:val="NormalLeft"/>
              <w:rPr>
                <w:lang w:val="en-GB"/>
              </w:rPr>
            </w:pPr>
            <w:r w:rsidRPr="00FF353C">
              <w:rPr>
                <w:lang w:val="en-GB"/>
              </w:rPr>
              <w:lastRenderedPageBreak/>
              <w:t>Amount of the adjustment to the eligible own funds to meet SCR–Tier 2 due to the application of the transitional adjustment to the relevant risk-free interest rate term structure.</w:t>
            </w:r>
          </w:p>
          <w:p w14:paraId="680AD0E7" w14:textId="0A4854C8" w:rsidR="00E6364D" w:rsidRPr="00FF353C" w:rsidRDefault="00E6364D" w:rsidP="00842B58">
            <w:pPr>
              <w:pStyle w:val="NormalLeft"/>
              <w:rPr>
                <w:lang w:val="en-GB"/>
              </w:rPr>
            </w:pPr>
            <w:r w:rsidRPr="00FF353C">
              <w:rPr>
                <w:lang w:val="en-GB"/>
              </w:rPr>
              <w:t xml:space="preserve">It shall be the difference between the eligible own funds to meet SCR–Tier 2 calculated considering the technical provisions without transitional adjustment to the </w:t>
            </w:r>
            <w:r w:rsidRPr="00FF353C">
              <w:rPr>
                <w:lang w:val="en-GB"/>
              </w:rPr>
              <w:lastRenderedPageBreak/>
              <w:t>relevant risk-free interest rate term structure and the eligible own funds to meet SCR–Tier 2 calculated with the technical provisions reported under C0020. </w:t>
            </w:r>
            <w:r w:rsidR="00842B58" w:rsidRPr="00FF353C">
              <w:rPr>
                <w:lang w:val="en-GB"/>
              </w:rPr>
              <w:t xml:space="preserve"> </w:t>
            </w:r>
          </w:p>
        </w:tc>
      </w:tr>
      <w:tr w:rsidR="00E6364D" w:rsidRPr="00FF353C" w14:paraId="21CA380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37E4AE1" w14:textId="77777777" w:rsidR="00E6364D" w:rsidRPr="00FF353C" w:rsidRDefault="00E6364D" w:rsidP="00485DF3">
            <w:pPr>
              <w:pStyle w:val="NormalLeft"/>
              <w:rPr>
                <w:lang w:val="en-GB"/>
              </w:rPr>
            </w:pPr>
            <w:r w:rsidRPr="00FF353C">
              <w:rPr>
                <w:lang w:val="en-GB"/>
              </w:rPr>
              <w:lastRenderedPageBreak/>
              <w:t>C0060/R0070</w:t>
            </w:r>
          </w:p>
        </w:tc>
        <w:tc>
          <w:tcPr>
            <w:tcW w:w="1858" w:type="dxa"/>
            <w:tcBorders>
              <w:top w:val="single" w:sz="2" w:space="0" w:color="auto"/>
              <w:left w:val="single" w:sz="2" w:space="0" w:color="auto"/>
              <w:bottom w:val="single" w:sz="2" w:space="0" w:color="auto"/>
              <w:right w:val="single" w:sz="2" w:space="0" w:color="auto"/>
            </w:tcBorders>
          </w:tcPr>
          <w:p w14:paraId="7F0B8496" w14:textId="7D09416D" w:rsidR="00E6364D" w:rsidRPr="00FF353C" w:rsidRDefault="00E6364D" w:rsidP="00485DF3">
            <w:pPr>
              <w:pStyle w:val="NormalLeft"/>
              <w:rPr>
                <w:lang w:val="en-GB"/>
              </w:rPr>
            </w:pPr>
            <w:r w:rsidRPr="00FF353C">
              <w:rPr>
                <w:lang w:val="en-GB"/>
              </w:rPr>
              <w:t xml:space="preserve">Without volatility adjustment and without other transitional measures — Eligible own funds to meet </w:t>
            </w:r>
            <w:ins w:id="2627" w:author="Author">
              <w:r w:rsidR="00E77ECC" w:rsidRPr="00E77ECC">
                <w:rPr>
                  <w:lang w:val="en-GB"/>
                </w:rPr>
                <w:t>Solvency Capital Requirement</w:t>
              </w:r>
            </w:ins>
            <w:del w:id="2628" w:author="Author">
              <w:r w:rsidRPr="00FF353C" w:rsidDel="00E77ECC">
                <w:rPr>
                  <w:lang w:val="en-GB"/>
                </w:rPr>
                <w:delText>SCR</w:delText>
              </w:r>
            </w:del>
            <w:ins w:id="2629"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77EA6015" w14:textId="77777777" w:rsidR="00E6364D" w:rsidRPr="00FF353C" w:rsidRDefault="00E6364D" w:rsidP="00485DF3">
            <w:pPr>
              <w:pStyle w:val="NormalLeft"/>
              <w:rPr>
                <w:lang w:val="en-GB"/>
              </w:rPr>
            </w:pPr>
            <w:r w:rsidRPr="00FF353C">
              <w:rPr>
                <w:lang w:val="en-GB"/>
              </w:rPr>
              <w:t>Total amount of eligible own funds to meet SCR–Tier 2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7574ED8D" w14:textId="71BCAD1E"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056A924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5D43D7B" w14:textId="77777777" w:rsidR="00E6364D" w:rsidRPr="00FF353C" w:rsidRDefault="00E6364D" w:rsidP="00485DF3">
            <w:pPr>
              <w:pStyle w:val="NormalLeft"/>
              <w:rPr>
                <w:lang w:val="en-GB"/>
              </w:rPr>
            </w:pPr>
            <w:r w:rsidRPr="00FF353C">
              <w:rPr>
                <w:lang w:val="en-GB"/>
              </w:rPr>
              <w:t>C0070/R0070</w:t>
            </w:r>
          </w:p>
        </w:tc>
        <w:tc>
          <w:tcPr>
            <w:tcW w:w="1858" w:type="dxa"/>
            <w:tcBorders>
              <w:top w:val="single" w:sz="2" w:space="0" w:color="auto"/>
              <w:left w:val="single" w:sz="2" w:space="0" w:color="auto"/>
              <w:bottom w:val="single" w:sz="2" w:space="0" w:color="auto"/>
              <w:right w:val="single" w:sz="2" w:space="0" w:color="auto"/>
            </w:tcBorders>
          </w:tcPr>
          <w:p w14:paraId="1A4788D4" w14:textId="2DCE2808" w:rsidR="00E6364D" w:rsidRPr="00FF353C" w:rsidRDefault="00E6364D" w:rsidP="00485DF3">
            <w:pPr>
              <w:pStyle w:val="NormalLeft"/>
              <w:rPr>
                <w:lang w:val="en-GB"/>
              </w:rPr>
            </w:pPr>
            <w:r w:rsidRPr="00FF353C">
              <w:rPr>
                <w:lang w:val="en-GB"/>
              </w:rPr>
              <w:t xml:space="preserve">Impact of volatility adjustment set to zero — Eligible own funds to meet </w:t>
            </w:r>
            <w:ins w:id="2630" w:author="Author">
              <w:r w:rsidR="00E77ECC" w:rsidRPr="00E77ECC">
                <w:rPr>
                  <w:lang w:val="en-GB"/>
                </w:rPr>
                <w:t>Solvency Capital Requirement</w:t>
              </w:r>
            </w:ins>
            <w:del w:id="2631" w:author="Author">
              <w:r w:rsidRPr="00FF353C" w:rsidDel="00E77ECC">
                <w:rPr>
                  <w:lang w:val="en-GB"/>
                </w:rPr>
                <w:delText>SCR</w:delText>
              </w:r>
            </w:del>
            <w:ins w:id="2632"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4558EB22" w14:textId="77777777" w:rsidR="00E6364D" w:rsidRPr="00FF353C" w:rsidRDefault="00E6364D" w:rsidP="00485DF3">
            <w:pPr>
              <w:pStyle w:val="NormalLeft"/>
              <w:rPr>
                <w:lang w:val="en-GB"/>
              </w:rPr>
            </w:pPr>
            <w:r w:rsidRPr="00FF353C">
              <w:rPr>
                <w:lang w:val="en-GB"/>
              </w:rPr>
              <w:t>Amount of the adjustment to the eligible own funds to meet SCR–Tier 2 due to the application of the volatility adjustment. It shall reflect the impact of setting the volatility adjustment to zero.</w:t>
            </w:r>
          </w:p>
          <w:p w14:paraId="7F414114" w14:textId="110DAF9D" w:rsidR="00E6364D" w:rsidRPr="00FF353C" w:rsidRDefault="00E6364D" w:rsidP="00842B58">
            <w:pPr>
              <w:pStyle w:val="NormalLeft"/>
              <w:rPr>
                <w:lang w:val="en-GB"/>
              </w:rPr>
            </w:pPr>
            <w:r w:rsidRPr="00FF353C">
              <w:rPr>
                <w:lang w:val="en-GB"/>
              </w:rPr>
              <w:t>It shall be the difference between the eligible own funds to meet SCR–Tier 2 calculated considering the technical provisions without volatility adjustment and without other transitional measures and the eligible own funds to meet SCR–Tier 2 calculated with the technical provisions reported under C0040. </w:t>
            </w:r>
            <w:r w:rsidR="00842B58" w:rsidRPr="00FF353C">
              <w:rPr>
                <w:lang w:val="en-GB"/>
              </w:rPr>
              <w:t xml:space="preserve"> </w:t>
            </w:r>
          </w:p>
        </w:tc>
      </w:tr>
      <w:tr w:rsidR="00E6364D" w:rsidRPr="00FF353C" w14:paraId="0DD43C3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47A8AED" w14:textId="77777777" w:rsidR="00E6364D" w:rsidRPr="00FF353C" w:rsidRDefault="00E6364D" w:rsidP="00485DF3">
            <w:pPr>
              <w:pStyle w:val="NormalLeft"/>
              <w:rPr>
                <w:lang w:val="en-GB"/>
              </w:rPr>
            </w:pPr>
            <w:r w:rsidRPr="00FF353C">
              <w:rPr>
                <w:lang w:val="en-GB"/>
              </w:rPr>
              <w:t>C0080/R0070</w:t>
            </w:r>
          </w:p>
        </w:tc>
        <w:tc>
          <w:tcPr>
            <w:tcW w:w="1858" w:type="dxa"/>
            <w:tcBorders>
              <w:top w:val="single" w:sz="2" w:space="0" w:color="auto"/>
              <w:left w:val="single" w:sz="2" w:space="0" w:color="auto"/>
              <w:bottom w:val="single" w:sz="2" w:space="0" w:color="auto"/>
              <w:right w:val="single" w:sz="2" w:space="0" w:color="auto"/>
            </w:tcBorders>
          </w:tcPr>
          <w:p w14:paraId="4C309DD5" w14:textId="59088A24" w:rsidR="00E6364D" w:rsidRPr="00FF353C" w:rsidRDefault="00E6364D" w:rsidP="00485DF3">
            <w:pPr>
              <w:pStyle w:val="NormalLeft"/>
              <w:rPr>
                <w:lang w:val="en-GB"/>
              </w:rPr>
            </w:pPr>
            <w:r w:rsidRPr="00FF353C">
              <w:rPr>
                <w:lang w:val="en-GB"/>
              </w:rPr>
              <w:t xml:space="preserve">Without matching adjustment and without all the others — Eligible own funds to meet </w:t>
            </w:r>
            <w:ins w:id="2633" w:author="Author">
              <w:r w:rsidR="00E77ECC" w:rsidRPr="00E77ECC">
                <w:rPr>
                  <w:lang w:val="en-GB"/>
                </w:rPr>
                <w:t>Solvency Capital Requirement</w:t>
              </w:r>
            </w:ins>
            <w:del w:id="2634" w:author="Author">
              <w:r w:rsidRPr="00FF353C" w:rsidDel="00E77ECC">
                <w:rPr>
                  <w:lang w:val="en-GB"/>
                </w:rPr>
                <w:delText>SCR</w:delText>
              </w:r>
            </w:del>
            <w:ins w:id="2635"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0023D843" w14:textId="77777777" w:rsidR="00E6364D" w:rsidRPr="00FF353C" w:rsidRDefault="00E6364D" w:rsidP="00485DF3">
            <w:pPr>
              <w:pStyle w:val="NormalLeft"/>
              <w:rPr>
                <w:lang w:val="en-GB"/>
              </w:rPr>
            </w:pPr>
            <w:r w:rsidRPr="00FF353C">
              <w:rPr>
                <w:lang w:val="en-GB"/>
              </w:rPr>
              <w:t>Total amount of eligible own funds to meet SCR–Tier 2 calculated considering technical provisions without any LTG measure.</w:t>
            </w:r>
          </w:p>
          <w:p w14:paraId="7A2C3AAF" w14:textId="61F18600"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46FA41E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2160C54" w14:textId="77777777" w:rsidR="00E6364D" w:rsidRPr="00FF353C" w:rsidRDefault="00E6364D" w:rsidP="00485DF3">
            <w:pPr>
              <w:pStyle w:val="NormalLeft"/>
              <w:rPr>
                <w:lang w:val="en-GB"/>
              </w:rPr>
            </w:pPr>
            <w:r w:rsidRPr="00FF353C">
              <w:rPr>
                <w:lang w:val="en-GB"/>
              </w:rPr>
              <w:t>C0090/R0070</w:t>
            </w:r>
          </w:p>
        </w:tc>
        <w:tc>
          <w:tcPr>
            <w:tcW w:w="1858" w:type="dxa"/>
            <w:tcBorders>
              <w:top w:val="single" w:sz="2" w:space="0" w:color="auto"/>
              <w:left w:val="single" w:sz="2" w:space="0" w:color="auto"/>
              <w:bottom w:val="single" w:sz="2" w:space="0" w:color="auto"/>
              <w:right w:val="single" w:sz="2" w:space="0" w:color="auto"/>
            </w:tcBorders>
          </w:tcPr>
          <w:p w14:paraId="42E3B4E7" w14:textId="30121A8E" w:rsidR="00E6364D" w:rsidRPr="00FF353C" w:rsidRDefault="00E6364D" w:rsidP="00485DF3">
            <w:pPr>
              <w:pStyle w:val="NormalLeft"/>
              <w:rPr>
                <w:lang w:val="en-GB"/>
              </w:rPr>
            </w:pPr>
            <w:r w:rsidRPr="00FF353C">
              <w:rPr>
                <w:lang w:val="en-GB"/>
              </w:rPr>
              <w:t xml:space="preserve">Impact of matching adjustment set to zero — Eligible own funds to meet </w:t>
            </w:r>
            <w:ins w:id="2636" w:author="Author">
              <w:r w:rsidR="00E77ECC" w:rsidRPr="00E77ECC">
                <w:rPr>
                  <w:lang w:val="en-GB"/>
                </w:rPr>
                <w:t>Solvency Capital Requirement</w:t>
              </w:r>
            </w:ins>
            <w:del w:id="2637" w:author="Author">
              <w:r w:rsidRPr="00FF353C" w:rsidDel="00E77ECC">
                <w:rPr>
                  <w:lang w:val="en-GB"/>
                </w:rPr>
                <w:delText>SCR</w:delText>
              </w:r>
            </w:del>
            <w:ins w:id="2638"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349FD936" w14:textId="77777777" w:rsidR="00E6364D" w:rsidRPr="00FF353C" w:rsidRDefault="00E6364D" w:rsidP="00485DF3">
            <w:pPr>
              <w:pStyle w:val="NormalLeft"/>
              <w:rPr>
                <w:lang w:val="en-GB"/>
              </w:rPr>
            </w:pPr>
            <w:r w:rsidRPr="00FF353C">
              <w:rPr>
                <w:lang w:val="en-GB"/>
              </w:rPr>
              <w:t>Amount of the adjustment to the eligible own funds to meet SCR–Tier 2 due to the application of the matching adjustment. It shall include the impact of setting the volatility adjustment and the matching adjustment to zero.</w:t>
            </w:r>
          </w:p>
          <w:p w14:paraId="735CB78B" w14:textId="28AC1B14" w:rsidR="00E6364D" w:rsidRPr="00FF353C" w:rsidRDefault="00E6364D" w:rsidP="00842B58">
            <w:pPr>
              <w:pStyle w:val="NormalLeft"/>
              <w:rPr>
                <w:lang w:val="en-GB"/>
              </w:rPr>
            </w:pPr>
            <w:r w:rsidRPr="00FF353C">
              <w:rPr>
                <w:lang w:val="en-GB"/>
              </w:rPr>
              <w:t xml:space="preserve">It shall be the difference between the eligible own funds to meet SCR–Tier 2 calculated considering the technical provisions without matching adjustment and without all the other transitional measures and the eligible own funds to meet SCR–Tier 2 calculated with the technical </w:t>
            </w:r>
            <w:r w:rsidRPr="00FF353C">
              <w:rPr>
                <w:lang w:val="en-GB"/>
              </w:rPr>
              <w:lastRenderedPageBreak/>
              <w:t>provisions reported under C0060. </w:t>
            </w:r>
            <w:r w:rsidR="00842B58" w:rsidRPr="00FF353C">
              <w:rPr>
                <w:lang w:val="en-GB"/>
              </w:rPr>
              <w:t xml:space="preserve"> </w:t>
            </w:r>
          </w:p>
        </w:tc>
      </w:tr>
      <w:tr w:rsidR="00E6364D" w:rsidRPr="00FF353C" w14:paraId="2051E92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9BF6F93" w14:textId="77777777" w:rsidR="00E6364D" w:rsidRPr="00FF353C" w:rsidRDefault="00E6364D" w:rsidP="00485DF3">
            <w:pPr>
              <w:pStyle w:val="NormalLeft"/>
              <w:rPr>
                <w:lang w:val="en-GB"/>
              </w:rPr>
            </w:pPr>
            <w:r w:rsidRPr="00FF353C">
              <w:rPr>
                <w:lang w:val="en-GB"/>
              </w:rPr>
              <w:lastRenderedPageBreak/>
              <w:t>C0100/R0070</w:t>
            </w:r>
          </w:p>
        </w:tc>
        <w:tc>
          <w:tcPr>
            <w:tcW w:w="1858" w:type="dxa"/>
            <w:tcBorders>
              <w:top w:val="single" w:sz="2" w:space="0" w:color="auto"/>
              <w:left w:val="single" w:sz="2" w:space="0" w:color="auto"/>
              <w:bottom w:val="single" w:sz="2" w:space="0" w:color="auto"/>
              <w:right w:val="single" w:sz="2" w:space="0" w:color="auto"/>
            </w:tcBorders>
          </w:tcPr>
          <w:p w14:paraId="10280B69" w14:textId="69383A70" w:rsidR="00E6364D" w:rsidRPr="00FF353C" w:rsidRDefault="00E6364D" w:rsidP="00485DF3">
            <w:pPr>
              <w:pStyle w:val="NormalLeft"/>
              <w:rPr>
                <w:lang w:val="en-GB"/>
              </w:rPr>
            </w:pPr>
            <w:r w:rsidRPr="00FF353C">
              <w:rPr>
                <w:lang w:val="en-GB"/>
              </w:rPr>
              <w:t xml:space="preserve">Impact of all LTG measures and transitionals — Eligible own funds to meet </w:t>
            </w:r>
            <w:ins w:id="2639" w:author="Author">
              <w:r w:rsidR="00E77ECC" w:rsidRPr="00E77ECC">
                <w:rPr>
                  <w:lang w:val="en-GB"/>
                </w:rPr>
                <w:t>Solvency Capital Requirement</w:t>
              </w:r>
            </w:ins>
            <w:del w:id="2640" w:author="Author">
              <w:r w:rsidRPr="00FF353C" w:rsidDel="00E77ECC">
                <w:rPr>
                  <w:lang w:val="en-GB"/>
                </w:rPr>
                <w:delText>SCR</w:delText>
              </w:r>
            </w:del>
            <w:ins w:id="2641" w:author="Author">
              <w:r w:rsidR="00E77ECC">
                <w:rPr>
                  <w:lang w:val="en-GB"/>
                </w:rPr>
                <w:t xml:space="preserve"> </w:t>
              </w:r>
            </w:ins>
            <w:r w:rsidRPr="00FF353C">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6B4A66AD" w14:textId="77777777" w:rsidR="00E6364D" w:rsidRPr="00FF353C" w:rsidRDefault="00E6364D" w:rsidP="00485DF3">
            <w:pPr>
              <w:pStyle w:val="NormalLeft"/>
              <w:rPr>
                <w:lang w:val="en-GB"/>
              </w:rPr>
            </w:pPr>
            <w:r w:rsidRPr="00FF353C">
              <w:rPr>
                <w:lang w:val="en-GB"/>
              </w:rPr>
              <w:t>Amount of the adjustment to the eligible own funds to meet SCR–Tier 2 due to the application of the LTG measures and transitionals.</w:t>
            </w:r>
          </w:p>
        </w:tc>
      </w:tr>
      <w:tr w:rsidR="00E6364D" w:rsidRPr="00FF353C" w14:paraId="6F3B799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169F24F" w14:textId="77777777" w:rsidR="00E6364D" w:rsidRPr="00FF353C" w:rsidRDefault="00E6364D" w:rsidP="00485DF3">
            <w:pPr>
              <w:pStyle w:val="NormalLeft"/>
              <w:rPr>
                <w:lang w:val="en-GB"/>
              </w:rPr>
            </w:pPr>
            <w:r w:rsidRPr="00FF353C">
              <w:rPr>
                <w:lang w:val="en-GB"/>
              </w:rPr>
              <w:t>C0010/R0080</w:t>
            </w:r>
          </w:p>
        </w:tc>
        <w:tc>
          <w:tcPr>
            <w:tcW w:w="1858" w:type="dxa"/>
            <w:tcBorders>
              <w:top w:val="single" w:sz="2" w:space="0" w:color="auto"/>
              <w:left w:val="single" w:sz="2" w:space="0" w:color="auto"/>
              <w:bottom w:val="single" w:sz="2" w:space="0" w:color="auto"/>
              <w:right w:val="single" w:sz="2" w:space="0" w:color="auto"/>
            </w:tcBorders>
          </w:tcPr>
          <w:p w14:paraId="58816736" w14:textId="389D2CBE" w:rsidR="00E6364D" w:rsidRPr="00FF353C" w:rsidRDefault="00E6364D" w:rsidP="00485DF3">
            <w:pPr>
              <w:pStyle w:val="NormalLeft"/>
              <w:rPr>
                <w:lang w:val="en-GB"/>
              </w:rPr>
            </w:pPr>
            <w:r w:rsidRPr="00FF353C">
              <w:rPr>
                <w:lang w:val="en-GB"/>
              </w:rPr>
              <w:t xml:space="preserve">Amount with LTG measures and transitionals — Eligible own funds to meet </w:t>
            </w:r>
            <w:ins w:id="2642" w:author="Author">
              <w:r w:rsidR="00E77ECC" w:rsidRPr="00E77ECC">
                <w:rPr>
                  <w:lang w:val="en-GB"/>
                </w:rPr>
                <w:t>Solvency Capital Requirement</w:t>
              </w:r>
            </w:ins>
            <w:del w:id="2643" w:author="Author">
              <w:r w:rsidRPr="00FF353C" w:rsidDel="00E77ECC">
                <w:rPr>
                  <w:lang w:val="en-GB"/>
                </w:rPr>
                <w:delText>SCR</w:delText>
              </w:r>
            </w:del>
            <w:ins w:id="2644"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77616A64" w14:textId="1434C7FA" w:rsidR="00E6364D" w:rsidRPr="00FF353C" w:rsidRDefault="00E6364D" w:rsidP="00485DF3">
            <w:pPr>
              <w:pStyle w:val="NormalLeft"/>
              <w:rPr>
                <w:lang w:val="en-GB"/>
              </w:rPr>
            </w:pPr>
            <w:r w:rsidRPr="00FF353C">
              <w:rPr>
                <w:lang w:val="en-GB"/>
              </w:rPr>
              <w:t xml:space="preserve">Total amount of eligible own funds to meet SCR–Tier 3 calculated considering technical provisions including the adjustments due to the </w:t>
            </w:r>
            <w:del w:id="2645" w:author="Author">
              <w:r w:rsidRPr="00FF353C" w:rsidDel="00E77ECC">
                <w:rPr>
                  <w:lang w:val="en-GB"/>
                </w:rPr>
                <w:delText>long term</w:delText>
              </w:r>
            </w:del>
            <w:ins w:id="2646" w:author="Author">
              <w:r w:rsidR="00E77ECC" w:rsidRPr="00FF353C">
                <w:rPr>
                  <w:lang w:val="en-GB"/>
                </w:rPr>
                <w:t>long-term</w:t>
              </w:r>
            </w:ins>
            <w:r w:rsidRPr="00FF353C">
              <w:rPr>
                <w:lang w:val="en-GB"/>
              </w:rPr>
              <w:t xml:space="preserve"> guarantee measures and transitional measures.</w:t>
            </w:r>
          </w:p>
        </w:tc>
      </w:tr>
      <w:tr w:rsidR="00E6364D" w:rsidRPr="00FF353C" w14:paraId="705BE0A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7B441B0" w14:textId="77777777" w:rsidR="00E6364D" w:rsidRPr="00FF353C" w:rsidRDefault="00E6364D" w:rsidP="00485DF3">
            <w:pPr>
              <w:pStyle w:val="NormalLeft"/>
              <w:rPr>
                <w:lang w:val="en-GB"/>
              </w:rPr>
            </w:pPr>
            <w:r w:rsidRPr="00FF353C">
              <w:rPr>
                <w:lang w:val="en-GB"/>
              </w:rPr>
              <w:t>C0020/R0080</w:t>
            </w:r>
          </w:p>
        </w:tc>
        <w:tc>
          <w:tcPr>
            <w:tcW w:w="1858" w:type="dxa"/>
            <w:tcBorders>
              <w:top w:val="single" w:sz="2" w:space="0" w:color="auto"/>
              <w:left w:val="single" w:sz="2" w:space="0" w:color="auto"/>
              <w:bottom w:val="single" w:sz="2" w:space="0" w:color="auto"/>
              <w:right w:val="single" w:sz="2" w:space="0" w:color="auto"/>
            </w:tcBorders>
          </w:tcPr>
          <w:p w14:paraId="3948E0D1" w14:textId="54D7D56E" w:rsidR="00E6364D" w:rsidRPr="00FF353C" w:rsidRDefault="00E6364D" w:rsidP="00485DF3">
            <w:pPr>
              <w:pStyle w:val="NormalLeft"/>
              <w:rPr>
                <w:lang w:val="en-GB"/>
              </w:rPr>
            </w:pPr>
            <w:r w:rsidRPr="00FF353C">
              <w:rPr>
                <w:lang w:val="en-GB"/>
              </w:rPr>
              <w:t xml:space="preserve">Without transitional on technical provisions — Eligible own funds to meet </w:t>
            </w:r>
            <w:ins w:id="2647" w:author="Author">
              <w:r w:rsidR="00E77ECC" w:rsidRPr="00E77ECC">
                <w:rPr>
                  <w:lang w:val="en-GB"/>
                </w:rPr>
                <w:t>Solvency Capital Requirement</w:t>
              </w:r>
            </w:ins>
            <w:del w:id="2648" w:author="Author">
              <w:r w:rsidRPr="00FF353C" w:rsidDel="00E77ECC">
                <w:rPr>
                  <w:lang w:val="en-GB"/>
                </w:rPr>
                <w:delText>SCR</w:delText>
              </w:r>
            </w:del>
            <w:ins w:id="2649"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3BE590A3" w14:textId="77777777" w:rsidR="00E6364D" w:rsidRPr="00FF353C" w:rsidRDefault="00E6364D" w:rsidP="00485DF3">
            <w:pPr>
              <w:pStyle w:val="NormalLeft"/>
              <w:rPr>
                <w:lang w:val="en-GB"/>
              </w:rPr>
            </w:pPr>
            <w:r w:rsidRPr="00FF353C">
              <w:rPr>
                <w:lang w:val="en-GB"/>
              </w:rPr>
              <w:t>Total amount of eligible own funds to meet SCR–Tier 3 calculated considering technical provisions without the adjustment due to the transitional deduction to technical provisions, but keeping the adjustments due to the volatility adjustment and the matching adjustment.</w:t>
            </w:r>
          </w:p>
          <w:p w14:paraId="70EA8777" w14:textId="0A4AFBBF" w:rsidR="00E6364D" w:rsidRPr="00FF353C" w:rsidRDefault="00E6364D" w:rsidP="00842B58">
            <w:pPr>
              <w:pStyle w:val="NormalLeft"/>
              <w:rPr>
                <w:lang w:val="en-GB"/>
              </w:rPr>
            </w:pPr>
            <w:r w:rsidRPr="00FF353C">
              <w:rPr>
                <w:lang w:val="en-GB"/>
              </w:rPr>
              <w:t>If transitional deduction to technical provisions is not applicable report the same amount as in C0010. </w:t>
            </w:r>
            <w:r w:rsidR="00842B58" w:rsidRPr="00FF353C">
              <w:rPr>
                <w:lang w:val="en-GB"/>
              </w:rPr>
              <w:t xml:space="preserve"> </w:t>
            </w:r>
          </w:p>
        </w:tc>
      </w:tr>
      <w:tr w:rsidR="00E6364D" w:rsidRPr="00FF353C" w14:paraId="7F6F076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FC673C3" w14:textId="77777777" w:rsidR="00E6364D" w:rsidRPr="00FF353C" w:rsidRDefault="00E6364D" w:rsidP="00485DF3">
            <w:pPr>
              <w:pStyle w:val="NormalLeft"/>
              <w:rPr>
                <w:lang w:val="en-GB"/>
              </w:rPr>
            </w:pPr>
            <w:r w:rsidRPr="00FF353C">
              <w:rPr>
                <w:lang w:val="en-GB"/>
              </w:rPr>
              <w:t>C0030/R0080</w:t>
            </w:r>
          </w:p>
        </w:tc>
        <w:tc>
          <w:tcPr>
            <w:tcW w:w="1858" w:type="dxa"/>
            <w:tcBorders>
              <w:top w:val="single" w:sz="2" w:space="0" w:color="auto"/>
              <w:left w:val="single" w:sz="2" w:space="0" w:color="auto"/>
              <w:bottom w:val="single" w:sz="2" w:space="0" w:color="auto"/>
              <w:right w:val="single" w:sz="2" w:space="0" w:color="auto"/>
            </w:tcBorders>
          </w:tcPr>
          <w:p w14:paraId="4B53B484" w14:textId="07C82DFF" w:rsidR="00E6364D" w:rsidRPr="00FF353C" w:rsidRDefault="00E6364D" w:rsidP="00485DF3">
            <w:pPr>
              <w:pStyle w:val="NormalLeft"/>
              <w:rPr>
                <w:lang w:val="en-GB"/>
              </w:rPr>
            </w:pPr>
            <w:r w:rsidRPr="00FF353C">
              <w:rPr>
                <w:lang w:val="en-GB"/>
              </w:rPr>
              <w:t xml:space="preserve">Impact of transitional on technical provisions — Eligible own funds to meet </w:t>
            </w:r>
            <w:ins w:id="2650" w:author="Author">
              <w:r w:rsidR="00E77ECC" w:rsidRPr="00E77ECC">
                <w:rPr>
                  <w:lang w:val="en-GB"/>
                </w:rPr>
                <w:t>Solvency Capital Requirement</w:t>
              </w:r>
            </w:ins>
            <w:del w:id="2651" w:author="Author">
              <w:r w:rsidRPr="00FF353C" w:rsidDel="00E77ECC">
                <w:rPr>
                  <w:lang w:val="en-GB"/>
                </w:rPr>
                <w:delText>SCR</w:delText>
              </w:r>
            </w:del>
            <w:ins w:id="2652"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6540FA07" w14:textId="77777777" w:rsidR="00E6364D" w:rsidRPr="00FF353C" w:rsidRDefault="00E6364D" w:rsidP="00485DF3">
            <w:pPr>
              <w:pStyle w:val="NormalLeft"/>
              <w:rPr>
                <w:lang w:val="en-GB"/>
              </w:rPr>
            </w:pPr>
            <w:r w:rsidRPr="00FF353C">
              <w:rPr>
                <w:lang w:val="en-GB"/>
              </w:rPr>
              <w:t>Amount of the adjustment to the eligible own funds to meet SCR–Tier 3 due to the application of the transitional deduction to technical provisions.</w:t>
            </w:r>
          </w:p>
          <w:p w14:paraId="08C4C2BA" w14:textId="57B85724" w:rsidR="00E6364D" w:rsidRPr="00FF353C" w:rsidRDefault="00E6364D" w:rsidP="00842B58">
            <w:pPr>
              <w:pStyle w:val="NormalLeft"/>
              <w:rPr>
                <w:lang w:val="en-GB"/>
              </w:rPr>
            </w:pPr>
            <w:r w:rsidRPr="00FF353C">
              <w:rPr>
                <w:lang w:val="en-GB"/>
              </w:rPr>
              <w:t>It shall be the difference between the eligible own funds to meet SCR–Tier 3 calculated considering the technical provisions without transitional deduction to technical provisions and the eligible own funds to meet SCR–Tier 3 calculated with the technical provisions with LTG and transitional measures. </w:t>
            </w:r>
            <w:r w:rsidR="00842B58" w:rsidRPr="00FF353C">
              <w:rPr>
                <w:lang w:val="en-GB"/>
              </w:rPr>
              <w:t xml:space="preserve"> </w:t>
            </w:r>
          </w:p>
        </w:tc>
      </w:tr>
      <w:tr w:rsidR="00E6364D" w:rsidRPr="00FF353C" w14:paraId="1C3E8F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17CC0BB" w14:textId="77777777" w:rsidR="00E6364D" w:rsidRPr="00FF353C" w:rsidRDefault="00E6364D" w:rsidP="00485DF3">
            <w:pPr>
              <w:pStyle w:val="NormalLeft"/>
              <w:rPr>
                <w:lang w:val="en-GB"/>
              </w:rPr>
            </w:pPr>
            <w:r w:rsidRPr="00FF353C">
              <w:rPr>
                <w:lang w:val="en-GB"/>
              </w:rPr>
              <w:t>C0040/R0080</w:t>
            </w:r>
          </w:p>
        </w:tc>
        <w:tc>
          <w:tcPr>
            <w:tcW w:w="1858" w:type="dxa"/>
            <w:tcBorders>
              <w:top w:val="single" w:sz="2" w:space="0" w:color="auto"/>
              <w:left w:val="single" w:sz="2" w:space="0" w:color="auto"/>
              <w:bottom w:val="single" w:sz="2" w:space="0" w:color="auto"/>
              <w:right w:val="single" w:sz="2" w:space="0" w:color="auto"/>
            </w:tcBorders>
          </w:tcPr>
          <w:p w14:paraId="09FAA193" w14:textId="46FDBF10" w:rsidR="00E6364D" w:rsidRPr="00FF353C" w:rsidRDefault="00E6364D" w:rsidP="00485DF3">
            <w:pPr>
              <w:pStyle w:val="NormalLeft"/>
              <w:rPr>
                <w:lang w:val="en-GB"/>
              </w:rPr>
            </w:pPr>
            <w:r w:rsidRPr="00FF353C">
              <w:rPr>
                <w:lang w:val="en-GB"/>
              </w:rPr>
              <w:t xml:space="preserve">Without transitional on interest rate — Eligible own funds to meet </w:t>
            </w:r>
            <w:ins w:id="2653" w:author="Author">
              <w:r w:rsidR="00E77ECC" w:rsidRPr="00E77ECC">
                <w:rPr>
                  <w:lang w:val="en-GB"/>
                </w:rPr>
                <w:t>Solvency Capital Requirement</w:t>
              </w:r>
            </w:ins>
            <w:del w:id="2654" w:author="Author">
              <w:r w:rsidRPr="00FF353C" w:rsidDel="00E77ECC">
                <w:rPr>
                  <w:lang w:val="en-GB"/>
                </w:rPr>
                <w:delText>SC</w:delText>
              </w:r>
              <w:r w:rsidRPr="00FF353C" w:rsidDel="00E77ECC">
                <w:rPr>
                  <w:lang w:val="en-GB"/>
                </w:rPr>
                <w:lastRenderedPageBreak/>
                <w:delText>R</w:delText>
              </w:r>
            </w:del>
            <w:ins w:id="2655"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6F153D7F" w14:textId="77777777" w:rsidR="00E6364D" w:rsidRPr="00FF353C" w:rsidRDefault="00E6364D" w:rsidP="00485DF3">
            <w:pPr>
              <w:pStyle w:val="NormalLeft"/>
              <w:rPr>
                <w:lang w:val="en-GB"/>
              </w:rPr>
            </w:pPr>
            <w:r w:rsidRPr="00FF353C">
              <w:rPr>
                <w:lang w:val="en-GB"/>
              </w:rPr>
              <w:lastRenderedPageBreak/>
              <w:t>Total amount of eligible own funds to meet SCR–Tier 3 calculated considering technical provisions without the adjustment due to the transitional adjustment to the relevant risk-free interest rate term structure, but keeping the adjustments due to the volatility adjustment and the matching adjustment.</w:t>
            </w:r>
          </w:p>
          <w:p w14:paraId="1CE51AB7" w14:textId="4A0AAFBA" w:rsidR="00E6364D" w:rsidRPr="00FF353C" w:rsidRDefault="00E6364D" w:rsidP="00842B58">
            <w:pPr>
              <w:pStyle w:val="NormalLeft"/>
              <w:rPr>
                <w:lang w:val="en-GB"/>
              </w:rPr>
            </w:pPr>
            <w:r w:rsidRPr="00FF353C">
              <w:rPr>
                <w:lang w:val="en-GB"/>
              </w:rPr>
              <w:t xml:space="preserve">If transitional adjustment to the relevant risk-free </w:t>
            </w:r>
            <w:r w:rsidRPr="00FF353C">
              <w:rPr>
                <w:lang w:val="en-GB"/>
              </w:rPr>
              <w:lastRenderedPageBreak/>
              <w:t>interest rate term structure is not applicable report the same amount as in C0020. </w:t>
            </w:r>
            <w:r w:rsidR="00842B58" w:rsidRPr="00FF353C">
              <w:rPr>
                <w:lang w:val="en-GB"/>
              </w:rPr>
              <w:t xml:space="preserve"> </w:t>
            </w:r>
          </w:p>
        </w:tc>
      </w:tr>
      <w:tr w:rsidR="00E6364D" w:rsidRPr="00FF353C" w14:paraId="426A1E0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7107A13" w14:textId="77777777" w:rsidR="00E6364D" w:rsidRPr="00FF353C" w:rsidRDefault="00E6364D" w:rsidP="00485DF3">
            <w:pPr>
              <w:pStyle w:val="NormalLeft"/>
              <w:rPr>
                <w:lang w:val="en-GB"/>
              </w:rPr>
            </w:pPr>
            <w:r w:rsidRPr="00FF353C">
              <w:rPr>
                <w:lang w:val="en-GB"/>
              </w:rPr>
              <w:lastRenderedPageBreak/>
              <w:t>C0050/R0080</w:t>
            </w:r>
          </w:p>
        </w:tc>
        <w:tc>
          <w:tcPr>
            <w:tcW w:w="1858" w:type="dxa"/>
            <w:tcBorders>
              <w:top w:val="single" w:sz="2" w:space="0" w:color="auto"/>
              <w:left w:val="single" w:sz="2" w:space="0" w:color="auto"/>
              <w:bottom w:val="single" w:sz="2" w:space="0" w:color="auto"/>
              <w:right w:val="single" w:sz="2" w:space="0" w:color="auto"/>
            </w:tcBorders>
          </w:tcPr>
          <w:p w14:paraId="3E27F6F4" w14:textId="36DA9D03" w:rsidR="00E6364D" w:rsidRPr="00FF353C" w:rsidRDefault="00E6364D" w:rsidP="00485DF3">
            <w:pPr>
              <w:pStyle w:val="NormalLeft"/>
              <w:rPr>
                <w:lang w:val="en-GB"/>
              </w:rPr>
            </w:pPr>
            <w:r w:rsidRPr="00FF353C">
              <w:rPr>
                <w:lang w:val="en-GB"/>
              </w:rPr>
              <w:t xml:space="preserve">Impact of transitional on interest rate — Eligible own funds to meet </w:t>
            </w:r>
            <w:ins w:id="2656" w:author="Author">
              <w:r w:rsidR="00E77ECC" w:rsidRPr="00E77ECC">
                <w:rPr>
                  <w:lang w:val="en-GB"/>
                </w:rPr>
                <w:t>Solvency Capital Requirement</w:t>
              </w:r>
            </w:ins>
            <w:del w:id="2657" w:author="Author">
              <w:r w:rsidRPr="00FF353C" w:rsidDel="00E77ECC">
                <w:rPr>
                  <w:lang w:val="en-GB"/>
                </w:rPr>
                <w:delText>SCR</w:delText>
              </w:r>
            </w:del>
            <w:ins w:id="2658"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1E39D67E" w14:textId="77777777" w:rsidR="00E6364D" w:rsidRPr="00FF353C" w:rsidRDefault="00E6364D" w:rsidP="00485DF3">
            <w:pPr>
              <w:pStyle w:val="NormalLeft"/>
              <w:rPr>
                <w:lang w:val="en-GB"/>
              </w:rPr>
            </w:pPr>
            <w:r w:rsidRPr="00FF353C">
              <w:rPr>
                <w:lang w:val="en-GB"/>
              </w:rPr>
              <w:t>Amount of the adjustment to the eligible own funds to meet SCR–Tier 3 due to the application of the transitional adjustment to the relevant risk-free interest rate term structure.</w:t>
            </w:r>
          </w:p>
          <w:p w14:paraId="2BE6702C" w14:textId="30789811" w:rsidR="00E6364D" w:rsidRPr="00FF353C" w:rsidRDefault="00E6364D" w:rsidP="00842B58">
            <w:pPr>
              <w:pStyle w:val="NormalLeft"/>
              <w:rPr>
                <w:lang w:val="en-GB"/>
              </w:rPr>
            </w:pPr>
            <w:r w:rsidRPr="00FF353C">
              <w:rPr>
                <w:lang w:val="en-GB"/>
              </w:rPr>
              <w:t>It shall be the difference between the eligible own funds to meet SCR–Tier 3 calculated considering the technical provisions without transitional adjustment to the relevant risk-free interest rate term structure and the eligible own funds to meet SCR–Tier 3 calculated with the technical p</w:t>
            </w:r>
            <w:r w:rsidR="00842B58" w:rsidRPr="00FF353C">
              <w:rPr>
                <w:lang w:val="en-GB"/>
              </w:rPr>
              <w:t xml:space="preserve">rovisions reported under C0020. </w:t>
            </w:r>
          </w:p>
        </w:tc>
      </w:tr>
      <w:tr w:rsidR="00E6364D" w:rsidRPr="00FF353C" w14:paraId="4B0BB8E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C0DD3EB" w14:textId="77777777" w:rsidR="00E6364D" w:rsidRPr="00FF353C" w:rsidRDefault="00E6364D" w:rsidP="00485DF3">
            <w:pPr>
              <w:pStyle w:val="NormalLeft"/>
              <w:rPr>
                <w:lang w:val="en-GB"/>
              </w:rPr>
            </w:pPr>
            <w:r w:rsidRPr="00FF353C">
              <w:rPr>
                <w:lang w:val="en-GB"/>
              </w:rPr>
              <w:t>C0060/R0080</w:t>
            </w:r>
          </w:p>
        </w:tc>
        <w:tc>
          <w:tcPr>
            <w:tcW w:w="1858" w:type="dxa"/>
            <w:tcBorders>
              <w:top w:val="single" w:sz="2" w:space="0" w:color="auto"/>
              <w:left w:val="single" w:sz="2" w:space="0" w:color="auto"/>
              <w:bottom w:val="single" w:sz="2" w:space="0" w:color="auto"/>
              <w:right w:val="single" w:sz="2" w:space="0" w:color="auto"/>
            </w:tcBorders>
          </w:tcPr>
          <w:p w14:paraId="3987CA1E" w14:textId="131C4348" w:rsidR="00E6364D" w:rsidRPr="00FF353C" w:rsidRDefault="00E6364D" w:rsidP="00485DF3">
            <w:pPr>
              <w:pStyle w:val="NormalLeft"/>
              <w:rPr>
                <w:lang w:val="en-GB"/>
              </w:rPr>
            </w:pPr>
            <w:r w:rsidRPr="00FF353C">
              <w:rPr>
                <w:lang w:val="en-GB"/>
              </w:rPr>
              <w:t xml:space="preserve">Without volatility adjustment and without other transitional measures — Eligible own funds to meet </w:t>
            </w:r>
            <w:ins w:id="2659" w:author="Author">
              <w:r w:rsidR="00E77ECC" w:rsidRPr="00E77ECC">
                <w:rPr>
                  <w:lang w:val="en-GB"/>
                </w:rPr>
                <w:t>Solvency Capital Requirement</w:t>
              </w:r>
            </w:ins>
            <w:del w:id="2660" w:author="Author">
              <w:r w:rsidRPr="00FF353C" w:rsidDel="00E77ECC">
                <w:rPr>
                  <w:lang w:val="en-GB"/>
                </w:rPr>
                <w:delText>SCR</w:delText>
              </w:r>
            </w:del>
            <w:ins w:id="2661"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2961C288" w14:textId="77777777" w:rsidR="00E6364D" w:rsidRPr="00FF353C" w:rsidRDefault="00E6364D" w:rsidP="00485DF3">
            <w:pPr>
              <w:pStyle w:val="NormalLeft"/>
              <w:rPr>
                <w:lang w:val="en-GB"/>
              </w:rPr>
            </w:pPr>
            <w:r w:rsidRPr="00FF353C">
              <w:rPr>
                <w:lang w:val="en-GB"/>
              </w:rPr>
              <w:t>Total amount of eligible own funds to meet SCR–Tier 3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670A8E2" w14:textId="48C65333"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097311E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BC11E62" w14:textId="77777777" w:rsidR="00E6364D" w:rsidRPr="00FF353C" w:rsidRDefault="00E6364D" w:rsidP="00485DF3">
            <w:pPr>
              <w:pStyle w:val="NormalLeft"/>
              <w:rPr>
                <w:lang w:val="en-GB"/>
              </w:rPr>
            </w:pPr>
            <w:r w:rsidRPr="00FF353C">
              <w:rPr>
                <w:lang w:val="en-GB"/>
              </w:rPr>
              <w:t>C0070/R0080</w:t>
            </w:r>
          </w:p>
        </w:tc>
        <w:tc>
          <w:tcPr>
            <w:tcW w:w="1858" w:type="dxa"/>
            <w:tcBorders>
              <w:top w:val="single" w:sz="2" w:space="0" w:color="auto"/>
              <w:left w:val="single" w:sz="2" w:space="0" w:color="auto"/>
              <w:bottom w:val="single" w:sz="2" w:space="0" w:color="auto"/>
              <w:right w:val="single" w:sz="2" w:space="0" w:color="auto"/>
            </w:tcBorders>
          </w:tcPr>
          <w:p w14:paraId="5AB74C5F" w14:textId="02A37952" w:rsidR="00E6364D" w:rsidRPr="00FF353C" w:rsidRDefault="00E6364D" w:rsidP="00485DF3">
            <w:pPr>
              <w:pStyle w:val="NormalLeft"/>
              <w:rPr>
                <w:lang w:val="en-GB"/>
              </w:rPr>
            </w:pPr>
            <w:r w:rsidRPr="00FF353C">
              <w:rPr>
                <w:lang w:val="en-GB"/>
              </w:rPr>
              <w:t xml:space="preserve">Impact of volatility adjustment set to zero — Eligible own funds to meet </w:t>
            </w:r>
            <w:ins w:id="2662" w:author="Author">
              <w:r w:rsidR="00E77ECC" w:rsidRPr="00E77ECC">
                <w:rPr>
                  <w:lang w:val="en-GB"/>
                </w:rPr>
                <w:t>Solvency Capital Requirement</w:t>
              </w:r>
            </w:ins>
            <w:del w:id="2663" w:author="Author">
              <w:r w:rsidRPr="00FF353C" w:rsidDel="00E77ECC">
                <w:rPr>
                  <w:lang w:val="en-GB"/>
                </w:rPr>
                <w:delText>SCR</w:delText>
              </w:r>
            </w:del>
            <w:ins w:id="2664"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44F9D03F" w14:textId="77777777" w:rsidR="00E6364D" w:rsidRPr="00FF353C" w:rsidRDefault="00E6364D" w:rsidP="00485DF3">
            <w:pPr>
              <w:pStyle w:val="NormalLeft"/>
              <w:rPr>
                <w:lang w:val="en-GB"/>
              </w:rPr>
            </w:pPr>
            <w:r w:rsidRPr="00FF353C">
              <w:rPr>
                <w:lang w:val="en-GB"/>
              </w:rPr>
              <w:t>Amount of the adjustment to the eligible own funds to meet SCR–Tier 3 due to the application of the volatility adjustment. It shall reflect the impact of setting the volatility adjustment to zero.</w:t>
            </w:r>
          </w:p>
          <w:p w14:paraId="3EB6E4C4" w14:textId="7AF18D23" w:rsidR="00E6364D" w:rsidRPr="00FF353C" w:rsidRDefault="00E6364D" w:rsidP="00842B58">
            <w:pPr>
              <w:pStyle w:val="NormalLeft"/>
              <w:rPr>
                <w:lang w:val="en-GB"/>
              </w:rPr>
            </w:pPr>
            <w:r w:rsidRPr="00FF353C">
              <w:rPr>
                <w:lang w:val="en-GB"/>
              </w:rPr>
              <w:t>It shall be the difference between the eligible own funds to meet SCR–Tier 3 calculated considering the technical provisions without volatility adjustment and without other transitional measures and the eligible own funds to meet SCR–Tier 3 calculated with the technical provisions reported under C0040. </w:t>
            </w:r>
            <w:r w:rsidR="00842B58" w:rsidRPr="00FF353C">
              <w:rPr>
                <w:lang w:val="en-GB"/>
              </w:rPr>
              <w:t xml:space="preserve"> </w:t>
            </w:r>
          </w:p>
        </w:tc>
      </w:tr>
      <w:tr w:rsidR="00E6364D" w:rsidRPr="00FF353C" w14:paraId="24E4191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E830844" w14:textId="77777777" w:rsidR="00E6364D" w:rsidRPr="00FF353C" w:rsidRDefault="00E6364D" w:rsidP="00485DF3">
            <w:pPr>
              <w:pStyle w:val="NormalLeft"/>
              <w:rPr>
                <w:lang w:val="en-GB"/>
              </w:rPr>
            </w:pPr>
            <w:r w:rsidRPr="00FF353C">
              <w:rPr>
                <w:lang w:val="en-GB"/>
              </w:rPr>
              <w:t>C0080/R0080</w:t>
            </w:r>
          </w:p>
        </w:tc>
        <w:tc>
          <w:tcPr>
            <w:tcW w:w="1858" w:type="dxa"/>
            <w:tcBorders>
              <w:top w:val="single" w:sz="2" w:space="0" w:color="auto"/>
              <w:left w:val="single" w:sz="2" w:space="0" w:color="auto"/>
              <w:bottom w:val="single" w:sz="2" w:space="0" w:color="auto"/>
              <w:right w:val="single" w:sz="2" w:space="0" w:color="auto"/>
            </w:tcBorders>
          </w:tcPr>
          <w:p w14:paraId="23E0CC68" w14:textId="2C58429C" w:rsidR="00E6364D" w:rsidRPr="00FF353C" w:rsidRDefault="00E6364D" w:rsidP="00485DF3">
            <w:pPr>
              <w:pStyle w:val="NormalLeft"/>
              <w:rPr>
                <w:lang w:val="en-GB"/>
              </w:rPr>
            </w:pPr>
            <w:r w:rsidRPr="00FF353C">
              <w:rPr>
                <w:lang w:val="en-GB"/>
              </w:rPr>
              <w:t xml:space="preserve">Without matching adjustment and without all the others — Eligible own funds to meet </w:t>
            </w:r>
            <w:ins w:id="2665" w:author="Author">
              <w:r w:rsidR="00E77ECC" w:rsidRPr="00E77ECC">
                <w:rPr>
                  <w:lang w:val="en-GB"/>
                </w:rPr>
                <w:t>Solvency Capital Requirement</w:t>
              </w:r>
            </w:ins>
            <w:del w:id="2666" w:author="Author">
              <w:r w:rsidRPr="00FF353C" w:rsidDel="00E77ECC">
                <w:rPr>
                  <w:lang w:val="en-GB"/>
                </w:rPr>
                <w:delText>SCR</w:delText>
              </w:r>
            </w:del>
            <w:ins w:id="2667"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020E7200" w14:textId="77777777" w:rsidR="00E6364D" w:rsidRPr="00FF353C" w:rsidRDefault="00E6364D" w:rsidP="00485DF3">
            <w:pPr>
              <w:pStyle w:val="NormalLeft"/>
              <w:rPr>
                <w:lang w:val="en-GB"/>
              </w:rPr>
            </w:pPr>
            <w:r w:rsidRPr="00FF353C">
              <w:rPr>
                <w:lang w:val="en-GB"/>
              </w:rPr>
              <w:t>Total amount of eligible own funds to meet SCR–Tier 3 calculated considering technical provisions without any LTG measure.</w:t>
            </w:r>
          </w:p>
          <w:p w14:paraId="7F3810A9" w14:textId="4EE84A48"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74ABD4E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DA41F5C" w14:textId="77777777" w:rsidR="00E6364D" w:rsidRPr="00FF353C" w:rsidRDefault="00E6364D" w:rsidP="00485DF3">
            <w:pPr>
              <w:pStyle w:val="NormalLeft"/>
              <w:rPr>
                <w:lang w:val="en-GB"/>
              </w:rPr>
            </w:pPr>
            <w:r w:rsidRPr="00FF353C">
              <w:rPr>
                <w:lang w:val="en-GB"/>
              </w:rPr>
              <w:lastRenderedPageBreak/>
              <w:t>C0090/R0080</w:t>
            </w:r>
          </w:p>
        </w:tc>
        <w:tc>
          <w:tcPr>
            <w:tcW w:w="1858" w:type="dxa"/>
            <w:tcBorders>
              <w:top w:val="single" w:sz="2" w:space="0" w:color="auto"/>
              <w:left w:val="single" w:sz="2" w:space="0" w:color="auto"/>
              <w:bottom w:val="single" w:sz="2" w:space="0" w:color="auto"/>
              <w:right w:val="single" w:sz="2" w:space="0" w:color="auto"/>
            </w:tcBorders>
          </w:tcPr>
          <w:p w14:paraId="7C54049A" w14:textId="7AF82024" w:rsidR="00E6364D" w:rsidRPr="00FF353C" w:rsidRDefault="00E6364D" w:rsidP="00485DF3">
            <w:pPr>
              <w:pStyle w:val="NormalLeft"/>
              <w:rPr>
                <w:lang w:val="en-GB"/>
              </w:rPr>
            </w:pPr>
            <w:r w:rsidRPr="00FF353C">
              <w:rPr>
                <w:lang w:val="en-GB"/>
              </w:rPr>
              <w:t xml:space="preserve">Impact of matching adjustment set to zero — Eligible own funds to meet </w:t>
            </w:r>
            <w:ins w:id="2668" w:author="Author">
              <w:r w:rsidR="00E77ECC" w:rsidRPr="00E77ECC">
                <w:rPr>
                  <w:lang w:val="en-GB"/>
                </w:rPr>
                <w:t>Solvency Capital Requirement</w:t>
              </w:r>
            </w:ins>
            <w:del w:id="2669" w:author="Author">
              <w:r w:rsidRPr="00FF353C" w:rsidDel="00E77ECC">
                <w:rPr>
                  <w:lang w:val="en-GB"/>
                </w:rPr>
                <w:delText>SCR</w:delText>
              </w:r>
            </w:del>
            <w:ins w:id="2670"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3E4195A3" w14:textId="77777777" w:rsidR="00E6364D" w:rsidRPr="00FF353C" w:rsidRDefault="00E6364D" w:rsidP="00485DF3">
            <w:pPr>
              <w:pStyle w:val="NormalLeft"/>
              <w:rPr>
                <w:lang w:val="en-GB"/>
              </w:rPr>
            </w:pPr>
            <w:r w:rsidRPr="00FF353C">
              <w:rPr>
                <w:lang w:val="en-GB"/>
              </w:rPr>
              <w:t>Amount of the adjustment to the eligible own funds to meet SCR–Tier 3 due to the application of the matching adjustment. It shall include the impact of setting the volatility adjustment and the matching adjustment to zero.</w:t>
            </w:r>
          </w:p>
          <w:p w14:paraId="75165445" w14:textId="4D25AC8E" w:rsidR="00E6364D" w:rsidRPr="00FF353C" w:rsidRDefault="00E6364D" w:rsidP="00842B58">
            <w:pPr>
              <w:pStyle w:val="NormalLeft"/>
              <w:rPr>
                <w:lang w:val="en-GB"/>
              </w:rPr>
            </w:pPr>
            <w:r w:rsidRPr="00FF353C">
              <w:rPr>
                <w:lang w:val="en-GB"/>
              </w:rPr>
              <w:t>It shall be the difference between the eligible own funds to meet SCR–Tier 3 calculated considering the technical provisions without matching adjustment and without all the other transitional measures and the eligible own funds to meet SCR–Tier 3 calculated with the technical provisions reported under C0060. </w:t>
            </w:r>
            <w:r w:rsidR="00842B58" w:rsidRPr="00FF353C">
              <w:rPr>
                <w:lang w:val="en-GB"/>
              </w:rPr>
              <w:t xml:space="preserve"> </w:t>
            </w:r>
          </w:p>
        </w:tc>
      </w:tr>
      <w:tr w:rsidR="00E6364D" w:rsidRPr="00FF353C" w14:paraId="4A757CD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1362E1" w14:textId="77777777" w:rsidR="00E6364D" w:rsidRPr="00FF353C" w:rsidRDefault="00E6364D" w:rsidP="00485DF3">
            <w:pPr>
              <w:pStyle w:val="NormalLeft"/>
              <w:rPr>
                <w:lang w:val="en-GB"/>
              </w:rPr>
            </w:pPr>
            <w:r w:rsidRPr="00FF353C">
              <w:rPr>
                <w:lang w:val="en-GB"/>
              </w:rPr>
              <w:t>C0100/R0080</w:t>
            </w:r>
          </w:p>
        </w:tc>
        <w:tc>
          <w:tcPr>
            <w:tcW w:w="1858" w:type="dxa"/>
            <w:tcBorders>
              <w:top w:val="single" w:sz="2" w:space="0" w:color="auto"/>
              <w:left w:val="single" w:sz="2" w:space="0" w:color="auto"/>
              <w:bottom w:val="single" w:sz="2" w:space="0" w:color="auto"/>
              <w:right w:val="single" w:sz="2" w:space="0" w:color="auto"/>
            </w:tcBorders>
          </w:tcPr>
          <w:p w14:paraId="25C53E29" w14:textId="18B50D88" w:rsidR="00E6364D" w:rsidRPr="00FF353C" w:rsidRDefault="00E6364D" w:rsidP="00485DF3">
            <w:pPr>
              <w:pStyle w:val="NormalLeft"/>
              <w:rPr>
                <w:lang w:val="en-GB"/>
              </w:rPr>
            </w:pPr>
            <w:r w:rsidRPr="00FF353C">
              <w:rPr>
                <w:lang w:val="en-GB"/>
              </w:rPr>
              <w:t xml:space="preserve">Impact of all LTG measures and transitionals — Eligible own funds to meet </w:t>
            </w:r>
            <w:ins w:id="2671" w:author="Author">
              <w:r w:rsidR="00E77ECC" w:rsidRPr="00E77ECC">
                <w:rPr>
                  <w:lang w:val="en-GB"/>
                </w:rPr>
                <w:t>Solvency Capital Requirement</w:t>
              </w:r>
            </w:ins>
            <w:del w:id="2672" w:author="Author">
              <w:r w:rsidRPr="00FF353C" w:rsidDel="00E77ECC">
                <w:rPr>
                  <w:lang w:val="en-GB"/>
                </w:rPr>
                <w:delText>SCR</w:delText>
              </w:r>
            </w:del>
            <w:ins w:id="2673" w:author="Author">
              <w:r w:rsidR="00E77ECC">
                <w:rPr>
                  <w:lang w:val="en-GB"/>
                </w:rPr>
                <w:t xml:space="preserve"> </w:t>
              </w:r>
            </w:ins>
            <w:r w:rsidRPr="00FF353C">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1AEE7E71" w14:textId="77777777" w:rsidR="00E6364D" w:rsidRPr="00FF353C" w:rsidRDefault="00E6364D" w:rsidP="00485DF3">
            <w:pPr>
              <w:pStyle w:val="NormalLeft"/>
              <w:rPr>
                <w:lang w:val="en-GB"/>
              </w:rPr>
            </w:pPr>
            <w:r w:rsidRPr="00FF353C">
              <w:rPr>
                <w:lang w:val="en-GB"/>
              </w:rPr>
              <w:t>Amount of the adjustment to the eligible own funds to meet SCR–Tier 3 due to the application of the LTG measures and transitionals.</w:t>
            </w:r>
          </w:p>
        </w:tc>
      </w:tr>
      <w:tr w:rsidR="00E6364D" w:rsidRPr="00FF353C" w14:paraId="27E0F2E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842D1AC" w14:textId="77777777" w:rsidR="00E6364D" w:rsidRPr="00FF353C" w:rsidRDefault="00E6364D" w:rsidP="00485DF3">
            <w:pPr>
              <w:pStyle w:val="NormalLeft"/>
              <w:rPr>
                <w:lang w:val="en-GB"/>
              </w:rPr>
            </w:pPr>
            <w:r w:rsidRPr="00FF353C">
              <w:rPr>
                <w:lang w:val="en-GB"/>
              </w:rPr>
              <w:t>C0010/R0090</w:t>
            </w:r>
          </w:p>
        </w:tc>
        <w:tc>
          <w:tcPr>
            <w:tcW w:w="1858" w:type="dxa"/>
            <w:tcBorders>
              <w:top w:val="single" w:sz="2" w:space="0" w:color="auto"/>
              <w:left w:val="single" w:sz="2" w:space="0" w:color="auto"/>
              <w:bottom w:val="single" w:sz="2" w:space="0" w:color="auto"/>
              <w:right w:val="single" w:sz="2" w:space="0" w:color="auto"/>
            </w:tcBorders>
          </w:tcPr>
          <w:p w14:paraId="5672623D" w14:textId="4884CC6D" w:rsidR="00E6364D" w:rsidRPr="00FF353C" w:rsidRDefault="00E6364D" w:rsidP="00485DF3">
            <w:pPr>
              <w:pStyle w:val="NormalLeft"/>
              <w:rPr>
                <w:lang w:val="en-GB"/>
              </w:rPr>
            </w:pPr>
            <w:r w:rsidRPr="00FF353C">
              <w:rPr>
                <w:lang w:val="en-GB"/>
              </w:rPr>
              <w:t xml:space="preserve">Amount with LTG measures and transitionals — </w:t>
            </w:r>
            <w:ins w:id="2674" w:author="Author">
              <w:r w:rsidR="00E77ECC" w:rsidRPr="00E77ECC">
                <w:rPr>
                  <w:lang w:val="en-GB"/>
                </w:rPr>
                <w:t>Solvency Capital Requirement</w:t>
              </w:r>
            </w:ins>
            <w:del w:id="2675"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7D2FA52F" w14:textId="01D7F926" w:rsidR="00E6364D" w:rsidRPr="00FF353C" w:rsidRDefault="00E6364D" w:rsidP="00485DF3">
            <w:pPr>
              <w:pStyle w:val="NormalLeft"/>
              <w:rPr>
                <w:lang w:val="en-GB"/>
              </w:rPr>
            </w:pPr>
            <w:r w:rsidRPr="00FF353C">
              <w:rPr>
                <w:lang w:val="en-GB"/>
              </w:rPr>
              <w:t xml:space="preserve">Total amount of SCR calculated considering technical provisions including the adjustments due to the </w:t>
            </w:r>
            <w:del w:id="2676" w:author="Author">
              <w:r w:rsidRPr="00FF353C" w:rsidDel="00E77ECC">
                <w:rPr>
                  <w:lang w:val="en-GB"/>
                </w:rPr>
                <w:delText>long term</w:delText>
              </w:r>
            </w:del>
            <w:ins w:id="2677" w:author="Author">
              <w:r w:rsidR="00E77ECC" w:rsidRPr="00FF353C">
                <w:rPr>
                  <w:lang w:val="en-GB"/>
                </w:rPr>
                <w:t>long-term</w:t>
              </w:r>
            </w:ins>
            <w:r w:rsidRPr="00FF353C">
              <w:rPr>
                <w:lang w:val="en-GB"/>
              </w:rPr>
              <w:t xml:space="preserve"> guarantee measures and transitional measures</w:t>
            </w:r>
          </w:p>
        </w:tc>
      </w:tr>
      <w:tr w:rsidR="00E6364D" w:rsidRPr="00FF353C" w14:paraId="110B7DF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BD3B1C7" w14:textId="77777777" w:rsidR="00E6364D" w:rsidRPr="00FF353C" w:rsidRDefault="00E6364D" w:rsidP="00485DF3">
            <w:pPr>
              <w:pStyle w:val="NormalLeft"/>
              <w:rPr>
                <w:lang w:val="en-GB"/>
              </w:rPr>
            </w:pPr>
            <w:r w:rsidRPr="00FF353C">
              <w:rPr>
                <w:lang w:val="en-GB"/>
              </w:rPr>
              <w:t>C0020/R0090</w:t>
            </w:r>
          </w:p>
        </w:tc>
        <w:tc>
          <w:tcPr>
            <w:tcW w:w="1858" w:type="dxa"/>
            <w:tcBorders>
              <w:top w:val="single" w:sz="2" w:space="0" w:color="auto"/>
              <w:left w:val="single" w:sz="2" w:space="0" w:color="auto"/>
              <w:bottom w:val="single" w:sz="2" w:space="0" w:color="auto"/>
              <w:right w:val="single" w:sz="2" w:space="0" w:color="auto"/>
            </w:tcBorders>
          </w:tcPr>
          <w:p w14:paraId="03581708" w14:textId="24C58EC2" w:rsidR="00E6364D" w:rsidRPr="00FF353C" w:rsidRDefault="00E6364D" w:rsidP="00485DF3">
            <w:pPr>
              <w:pStyle w:val="NormalLeft"/>
              <w:rPr>
                <w:lang w:val="en-GB"/>
              </w:rPr>
            </w:pPr>
            <w:r w:rsidRPr="00FF353C">
              <w:rPr>
                <w:lang w:val="en-GB"/>
              </w:rPr>
              <w:t>Without transitional on technical provisions –</w:t>
            </w:r>
            <w:ins w:id="2678" w:author="Author">
              <w:r w:rsidR="00E77ECC" w:rsidRPr="00E77ECC">
                <w:rPr>
                  <w:lang w:val="en-GB"/>
                </w:rPr>
                <w:t>Solvency Capital Requirement</w:t>
              </w:r>
            </w:ins>
            <w:del w:id="2679"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65784B92" w14:textId="77777777" w:rsidR="00E6364D" w:rsidRPr="00FF353C" w:rsidRDefault="00E6364D" w:rsidP="00485DF3">
            <w:pPr>
              <w:pStyle w:val="NormalLeft"/>
              <w:rPr>
                <w:lang w:val="en-GB"/>
              </w:rPr>
            </w:pPr>
            <w:r w:rsidRPr="00FF353C">
              <w:rPr>
                <w:lang w:val="en-GB"/>
              </w:rPr>
              <w:t>Total amount of SCR calculated considering technical provisions without the adjustment due to the transitional deduction to technical provisions, but keeping the adjustments due to the volatility adjustment and the matching adjustment.</w:t>
            </w:r>
          </w:p>
          <w:p w14:paraId="52F80CAF" w14:textId="3A74FF1B" w:rsidR="00E6364D" w:rsidRPr="00FF353C" w:rsidRDefault="00E6364D" w:rsidP="00842B58">
            <w:pPr>
              <w:pStyle w:val="NormalLeft"/>
              <w:rPr>
                <w:lang w:val="en-GB"/>
              </w:rPr>
            </w:pPr>
            <w:r w:rsidRPr="00FF353C">
              <w:rPr>
                <w:lang w:val="en-GB"/>
              </w:rPr>
              <w:t>If transitional deduction to technical provisions is not applicable report the same amount as in C0010. </w:t>
            </w:r>
            <w:r w:rsidR="00842B58" w:rsidRPr="00FF353C">
              <w:rPr>
                <w:lang w:val="en-GB"/>
              </w:rPr>
              <w:t xml:space="preserve"> </w:t>
            </w:r>
          </w:p>
        </w:tc>
      </w:tr>
      <w:tr w:rsidR="00E6364D" w:rsidRPr="00FF353C" w14:paraId="0E09521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0EBAE18" w14:textId="77777777" w:rsidR="00E6364D" w:rsidRPr="00FF353C" w:rsidRDefault="00E6364D" w:rsidP="00485DF3">
            <w:pPr>
              <w:pStyle w:val="NormalLeft"/>
              <w:rPr>
                <w:lang w:val="en-GB"/>
              </w:rPr>
            </w:pPr>
            <w:r w:rsidRPr="00FF353C">
              <w:rPr>
                <w:lang w:val="en-GB"/>
              </w:rPr>
              <w:t>C0030/R0090</w:t>
            </w:r>
          </w:p>
        </w:tc>
        <w:tc>
          <w:tcPr>
            <w:tcW w:w="1858" w:type="dxa"/>
            <w:tcBorders>
              <w:top w:val="single" w:sz="2" w:space="0" w:color="auto"/>
              <w:left w:val="single" w:sz="2" w:space="0" w:color="auto"/>
              <w:bottom w:val="single" w:sz="2" w:space="0" w:color="auto"/>
              <w:right w:val="single" w:sz="2" w:space="0" w:color="auto"/>
            </w:tcBorders>
          </w:tcPr>
          <w:p w14:paraId="6C8287E3" w14:textId="719C116F" w:rsidR="00E6364D" w:rsidRPr="00FF353C" w:rsidRDefault="00E6364D" w:rsidP="00485DF3">
            <w:pPr>
              <w:pStyle w:val="NormalLeft"/>
              <w:rPr>
                <w:lang w:val="en-GB"/>
              </w:rPr>
            </w:pPr>
            <w:r w:rsidRPr="00FF353C">
              <w:rPr>
                <w:lang w:val="en-GB"/>
              </w:rPr>
              <w:t xml:space="preserve">Impact of transitional on technical provisions — </w:t>
            </w:r>
            <w:ins w:id="2680" w:author="Author">
              <w:r w:rsidR="00E77ECC" w:rsidRPr="00E77ECC">
                <w:rPr>
                  <w:lang w:val="en-GB"/>
                </w:rPr>
                <w:t>Solvency Capital Requirement</w:t>
              </w:r>
            </w:ins>
            <w:del w:id="2681"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66A40002" w14:textId="77777777" w:rsidR="00E6364D" w:rsidRPr="00FF353C" w:rsidRDefault="00E6364D" w:rsidP="00485DF3">
            <w:pPr>
              <w:pStyle w:val="NormalLeft"/>
              <w:rPr>
                <w:lang w:val="en-GB"/>
              </w:rPr>
            </w:pPr>
            <w:r w:rsidRPr="00FF353C">
              <w:rPr>
                <w:lang w:val="en-GB"/>
              </w:rPr>
              <w:t>Amount of the adjustment to the SCR due to the application of the transitional deduction to technical provisions.</w:t>
            </w:r>
          </w:p>
          <w:p w14:paraId="3CA12B5D" w14:textId="554E3F27" w:rsidR="00E6364D" w:rsidRPr="00FF353C" w:rsidRDefault="00E6364D" w:rsidP="00842B58">
            <w:pPr>
              <w:pStyle w:val="NormalLeft"/>
              <w:rPr>
                <w:lang w:val="en-GB"/>
              </w:rPr>
            </w:pPr>
            <w:r w:rsidRPr="00FF353C">
              <w:rPr>
                <w:lang w:val="en-GB"/>
              </w:rPr>
              <w:t>It shall be the difference between the SCR calculated considering the technical provisions without transitional deduction to technical provisions and the SCR calculated with the technical provisions with LTG and transitional measures. </w:t>
            </w:r>
            <w:r w:rsidR="00842B58" w:rsidRPr="00FF353C">
              <w:rPr>
                <w:lang w:val="en-GB"/>
              </w:rPr>
              <w:t xml:space="preserve"> </w:t>
            </w:r>
          </w:p>
        </w:tc>
      </w:tr>
      <w:tr w:rsidR="00E6364D" w:rsidRPr="00FF353C" w14:paraId="616AA64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9E5ABA" w14:textId="77777777" w:rsidR="00E6364D" w:rsidRPr="00FF353C" w:rsidRDefault="00E6364D" w:rsidP="00485DF3">
            <w:pPr>
              <w:pStyle w:val="NormalLeft"/>
              <w:rPr>
                <w:lang w:val="en-GB"/>
              </w:rPr>
            </w:pPr>
            <w:r w:rsidRPr="00FF353C">
              <w:rPr>
                <w:lang w:val="en-GB"/>
              </w:rPr>
              <w:t>C0040/R0090</w:t>
            </w:r>
          </w:p>
        </w:tc>
        <w:tc>
          <w:tcPr>
            <w:tcW w:w="1858" w:type="dxa"/>
            <w:tcBorders>
              <w:top w:val="single" w:sz="2" w:space="0" w:color="auto"/>
              <w:left w:val="single" w:sz="2" w:space="0" w:color="auto"/>
              <w:bottom w:val="single" w:sz="2" w:space="0" w:color="auto"/>
              <w:right w:val="single" w:sz="2" w:space="0" w:color="auto"/>
            </w:tcBorders>
          </w:tcPr>
          <w:p w14:paraId="540B5169" w14:textId="5E79636A" w:rsidR="00E6364D" w:rsidRPr="00FF353C" w:rsidRDefault="00E6364D" w:rsidP="00485DF3">
            <w:pPr>
              <w:pStyle w:val="NormalLeft"/>
              <w:rPr>
                <w:lang w:val="en-GB"/>
              </w:rPr>
            </w:pPr>
            <w:r w:rsidRPr="00FF353C">
              <w:rPr>
                <w:lang w:val="en-GB"/>
              </w:rPr>
              <w:t xml:space="preserve">Without transitional on </w:t>
            </w:r>
            <w:r w:rsidRPr="00FF353C">
              <w:rPr>
                <w:lang w:val="en-GB"/>
              </w:rPr>
              <w:lastRenderedPageBreak/>
              <w:t xml:space="preserve">interest rate — </w:t>
            </w:r>
            <w:ins w:id="2682" w:author="Author">
              <w:r w:rsidR="00E77ECC" w:rsidRPr="00E77ECC">
                <w:rPr>
                  <w:lang w:val="en-GB"/>
                </w:rPr>
                <w:t>Solvency Capital Requirement</w:t>
              </w:r>
            </w:ins>
            <w:del w:id="2683"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513EF9B1" w14:textId="77777777" w:rsidR="00E6364D" w:rsidRPr="00FF353C" w:rsidRDefault="00E6364D" w:rsidP="00485DF3">
            <w:pPr>
              <w:pStyle w:val="NormalLeft"/>
              <w:rPr>
                <w:lang w:val="en-GB"/>
              </w:rPr>
            </w:pPr>
            <w:r w:rsidRPr="00FF353C">
              <w:rPr>
                <w:lang w:val="en-GB"/>
              </w:rPr>
              <w:lastRenderedPageBreak/>
              <w:t xml:space="preserve">Total amount of SCR calculated considering technical provisions without the adjustment due to the transitional </w:t>
            </w:r>
            <w:r w:rsidRPr="00FF353C">
              <w:rPr>
                <w:lang w:val="en-GB"/>
              </w:rPr>
              <w:lastRenderedPageBreak/>
              <w:t>adjustment to the relevant risk-free interest rate term structure, but keeping the adjustments due to the volatility adjustment and the matching adjustment.</w:t>
            </w:r>
          </w:p>
          <w:p w14:paraId="77FDDF41" w14:textId="61F66241" w:rsidR="00E6364D" w:rsidRPr="00FF353C" w:rsidRDefault="00E6364D" w:rsidP="00842B58">
            <w:pPr>
              <w:pStyle w:val="NormalLeft"/>
              <w:rPr>
                <w:lang w:val="en-GB"/>
              </w:rPr>
            </w:pPr>
            <w:r w:rsidRPr="00FF353C">
              <w:rPr>
                <w:lang w:val="en-GB"/>
              </w:rPr>
              <w:t>If transitional adjustment to the relevant risk-free interest rate term structure is not applicable report the same amount as in C0020. </w:t>
            </w:r>
            <w:r w:rsidR="00842B58" w:rsidRPr="00FF353C">
              <w:rPr>
                <w:lang w:val="en-GB"/>
              </w:rPr>
              <w:t xml:space="preserve"> </w:t>
            </w:r>
          </w:p>
        </w:tc>
      </w:tr>
      <w:tr w:rsidR="00E6364D" w:rsidRPr="00FF353C" w14:paraId="7B1044F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37A5174" w14:textId="77777777" w:rsidR="00E6364D" w:rsidRPr="00FF353C" w:rsidRDefault="00E6364D" w:rsidP="00485DF3">
            <w:pPr>
              <w:pStyle w:val="NormalLeft"/>
              <w:rPr>
                <w:lang w:val="en-GB"/>
              </w:rPr>
            </w:pPr>
            <w:r w:rsidRPr="00FF353C">
              <w:rPr>
                <w:lang w:val="en-GB"/>
              </w:rPr>
              <w:lastRenderedPageBreak/>
              <w:t>C0050/R0090</w:t>
            </w:r>
          </w:p>
        </w:tc>
        <w:tc>
          <w:tcPr>
            <w:tcW w:w="1858" w:type="dxa"/>
            <w:tcBorders>
              <w:top w:val="single" w:sz="2" w:space="0" w:color="auto"/>
              <w:left w:val="single" w:sz="2" w:space="0" w:color="auto"/>
              <w:bottom w:val="single" w:sz="2" w:space="0" w:color="auto"/>
              <w:right w:val="single" w:sz="2" w:space="0" w:color="auto"/>
            </w:tcBorders>
          </w:tcPr>
          <w:p w14:paraId="1693B08D" w14:textId="1C8771E0" w:rsidR="00E6364D" w:rsidRPr="00FF353C" w:rsidRDefault="00E6364D" w:rsidP="00485DF3">
            <w:pPr>
              <w:pStyle w:val="NormalLeft"/>
              <w:rPr>
                <w:lang w:val="en-GB"/>
              </w:rPr>
            </w:pPr>
            <w:r w:rsidRPr="00FF353C">
              <w:rPr>
                <w:lang w:val="en-GB"/>
              </w:rPr>
              <w:t xml:space="preserve">Impact of transitional on interest rate — </w:t>
            </w:r>
            <w:ins w:id="2684" w:author="Author">
              <w:r w:rsidR="00E77ECC" w:rsidRPr="00E77ECC">
                <w:rPr>
                  <w:lang w:val="en-GB"/>
                </w:rPr>
                <w:t>Solvency Capital Requirement</w:t>
              </w:r>
            </w:ins>
            <w:del w:id="2685"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3AE8C9CB" w14:textId="77777777" w:rsidR="00E6364D" w:rsidRPr="00FF353C" w:rsidRDefault="00E6364D" w:rsidP="00485DF3">
            <w:pPr>
              <w:pStyle w:val="NormalLeft"/>
              <w:rPr>
                <w:lang w:val="en-GB"/>
              </w:rPr>
            </w:pPr>
            <w:r w:rsidRPr="00FF353C">
              <w:rPr>
                <w:lang w:val="en-GB"/>
              </w:rPr>
              <w:t>Amount of the adjustment to the SCR due to the application of the transitional adjustment to the relevant risk-free interest rate term structure.</w:t>
            </w:r>
          </w:p>
          <w:p w14:paraId="0F924FE9" w14:textId="3E445B9E" w:rsidR="00E6364D" w:rsidRPr="00FF353C" w:rsidRDefault="00E6364D" w:rsidP="00842B58">
            <w:pPr>
              <w:pStyle w:val="NormalLeft"/>
              <w:rPr>
                <w:lang w:val="en-GB"/>
              </w:rPr>
            </w:pPr>
            <w:r w:rsidRPr="00FF353C">
              <w:rPr>
                <w:lang w:val="en-GB"/>
              </w:rPr>
              <w:t>It shall be the difference between the SCR calculated considering the technical provisions without transitional adjustment to the relevant risk-free interest rate term structure and the SCR calculated with the technical provisions reported under C0020. </w:t>
            </w:r>
            <w:r w:rsidR="00842B58" w:rsidRPr="00FF353C">
              <w:rPr>
                <w:lang w:val="en-GB"/>
              </w:rPr>
              <w:t xml:space="preserve"> </w:t>
            </w:r>
          </w:p>
        </w:tc>
      </w:tr>
      <w:tr w:rsidR="00E6364D" w:rsidRPr="00FF353C" w14:paraId="78657BD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A3338E3" w14:textId="77777777" w:rsidR="00E6364D" w:rsidRPr="00FF353C" w:rsidRDefault="00E6364D" w:rsidP="00485DF3">
            <w:pPr>
              <w:pStyle w:val="NormalLeft"/>
              <w:rPr>
                <w:lang w:val="en-GB"/>
              </w:rPr>
            </w:pPr>
            <w:r w:rsidRPr="00FF353C">
              <w:rPr>
                <w:lang w:val="en-GB"/>
              </w:rPr>
              <w:t>C0060/R0090</w:t>
            </w:r>
          </w:p>
        </w:tc>
        <w:tc>
          <w:tcPr>
            <w:tcW w:w="1858" w:type="dxa"/>
            <w:tcBorders>
              <w:top w:val="single" w:sz="2" w:space="0" w:color="auto"/>
              <w:left w:val="single" w:sz="2" w:space="0" w:color="auto"/>
              <w:bottom w:val="single" w:sz="2" w:space="0" w:color="auto"/>
              <w:right w:val="single" w:sz="2" w:space="0" w:color="auto"/>
            </w:tcBorders>
          </w:tcPr>
          <w:p w14:paraId="5A1A1EED" w14:textId="698B8551" w:rsidR="00E6364D" w:rsidRPr="00FF353C" w:rsidRDefault="00E6364D" w:rsidP="00485DF3">
            <w:pPr>
              <w:pStyle w:val="NormalLeft"/>
              <w:rPr>
                <w:lang w:val="en-GB"/>
              </w:rPr>
            </w:pPr>
            <w:r w:rsidRPr="00FF353C">
              <w:rPr>
                <w:lang w:val="en-GB"/>
              </w:rPr>
              <w:t xml:space="preserve">Without volatility adjustment and without other transitional measures — </w:t>
            </w:r>
            <w:ins w:id="2686" w:author="Author">
              <w:r w:rsidR="00E77ECC" w:rsidRPr="00E77ECC">
                <w:rPr>
                  <w:lang w:val="en-GB"/>
                </w:rPr>
                <w:t>Solvency Capital Requirement</w:t>
              </w:r>
            </w:ins>
            <w:del w:id="2687"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3721485C" w14:textId="77777777" w:rsidR="00E6364D" w:rsidRPr="00FF353C" w:rsidRDefault="00E6364D" w:rsidP="00485DF3">
            <w:pPr>
              <w:pStyle w:val="NormalLeft"/>
              <w:rPr>
                <w:lang w:val="en-GB"/>
              </w:rPr>
            </w:pPr>
            <w:r w:rsidRPr="00FF353C">
              <w:rPr>
                <w:lang w:val="en-GB"/>
              </w:rPr>
              <w:t>Total amount of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12E1B83B" w14:textId="35DF9B79"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5B8B11C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84D8B40" w14:textId="77777777" w:rsidR="00E6364D" w:rsidRPr="00FF353C" w:rsidRDefault="00E6364D" w:rsidP="00485DF3">
            <w:pPr>
              <w:pStyle w:val="NormalLeft"/>
              <w:rPr>
                <w:lang w:val="en-GB"/>
              </w:rPr>
            </w:pPr>
            <w:r w:rsidRPr="00FF353C">
              <w:rPr>
                <w:lang w:val="en-GB"/>
              </w:rPr>
              <w:t>C0070/R0090</w:t>
            </w:r>
          </w:p>
        </w:tc>
        <w:tc>
          <w:tcPr>
            <w:tcW w:w="1858" w:type="dxa"/>
            <w:tcBorders>
              <w:top w:val="single" w:sz="2" w:space="0" w:color="auto"/>
              <w:left w:val="single" w:sz="2" w:space="0" w:color="auto"/>
              <w:bottom w:val="single" w:sz="2" w:space="0" w:color="auto"/>
              <w:right w:val="single" w:sz="2" w:space="0" w:color="auto"/>
            </w:tcBorders>
          </w:tcPr>
          <w:p w14:paraId="01E3F87C" w14:textId="5178B6FB" w:rsidR="00E6364D" w:rsidRPr="00FF353C" w:rsidRDefault="00E6364D" w:rsidP="00485DF3">
            <w:pPr>
              <w:pStyle w:val="NormalLeft"/>
              <w:rPr>
                <w:lang w:val="en-GB"/>
              </w:rPr>
            </w:pPr>
            <w:r w:rsidRPr="00FF353C">
              <w:rPr>
                <w:lang w:val="en-GB"/>
              </w:rPr>
              <w:t xml:space="preserve">Impact of volatility adjustment set to zero — </w:t>
            </w:r>
            <w:ins w:id="2688" w:author="Author">
              <w:r w:rsidR="00E77ECC" w:rsidRPr="00E77ECC">
                <w:rPr>
                  <w:lang w:val="en-GB"/>
                </w:rPr>
                <w:t>Solvency Capital Requirement</w:t>
              </w:r>
            </w:ins>
            <w:del w:id="2689"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21C0658C" w14:textId="77777777" w:rsidR="00E6364D" w:rsidRPr="00FF353C" w:rsidRDefault="00E6364D" w:rsidP="00485DF3">
            <w:pPr>
              <w:pStyle w:val="NormalLeft"/>
              <w:rPr>
                <w:lang w:val="en-GB"/>
              </w:rPr>
            </w:pPr>
            <w:r w:rsidRPr="00FF353C">
              <w:rPr>
                <w:lang w:val="en-GB"/>
              </w:rPr>
              <w:t>Amount of the adjustment to the SCR due to the application of the volatility adjustment. It shall reflect the impact of setting the volatility adjustment to zero.</w:t>
            </w:r>
          </w:p>
          <w:p w14:paraId="6D045DB0" w14:textId="20F0112D" w:rsidR="00E6364D" w:rsidRPr="00FF353C" w:rsidRDefault="00E6364D" w:rsidP="00842B58">
            <w:pPr>
              <w:pStyle w:val="NormalLeft"/>
              <w:rPr>
                <w:lang w:val="en-GB"/>
              </w:rPr>
            </w:pPr>
            <w:r w:rsidRPr="00FF353C">
              <w:rPr>
                <w:lang w:val="en-GB"/>
              </w:rPr>
              <w:t>It shall be the difference between the SCR calculated considering the technical provisions without volatility adjustment and without other transitional measures and the SCR calculated with the technical provisions reported under C0040. </w:t>
            </w:r>
            <w:r w:rsidR="00842B58" w:rsidRPr="00FF353C">
              <w:rPr>
                <w:lang w:val="en-GB"/>
              </w:rPr>
              <w:t xml:space="preserve"> </w:t>
            </w:r>
          </w:p>
        </w:tc>
      </w:tr>
      <w:tr w:rsidR="00E6364D" w:rsidRPr="00FF353C" w14:paraId="359C53D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135442E" w14:textId="77777777" w:rsidR="00E6364D" w:rsidRPr="00FF353C" w:rsidRDefault="00E6364D" w:rsidP="00485DF3">
            <w:pPr>
              <w:pStyle w:val="NormalLeft"/>
              <w:rPr>
                <w:lang w:val="en-GB"/>
              </w:rPr>
            </w:pPr>
            <w:r w:rsidRPr="00FF353C">
              <w:rPr>
                <w:lang w:val="en-GB"/>
              </w:rPr>
              <w:t>C0080/R0090</w:t>
            </w:r>
          </w:p>
        </w:tc>
        <w:tc>
          <w:tcPr>
            <w:tcW w:w="1858" w:type="dxa"/>
            <w:tcBorders>
              <w:top w:val="single" w:sz="2" w:space="0" w:color="auto"/>
              <w:left w:val="single" w:sz="2" w:space="0" w:color="auto"/>
              <w:bottom w:val="single" w:sz="2" w:space="0" w:color="auto"/>
              <w:right w:val="single" w:sz="2" w:space="0" w:color="auto"/>
            </w:tcBorders>
          </w:tcPr>
          <w:p w14:paraId="7385401F" w14:textId="1FCD2F9E" w:rsidR="00E6364D" w:rsidRPr="00FF353C" w:rsidRDefault="00E6364D" w:rsidP="00485DF3">
            <w:pPr>
              <w:pStyle w:val="NormalLeft"/>
              <w:rPr>
                <w:lang w:val="en-GB"/>
              </w:rPr>
            </w:pPr>
            <w:r w:rsidRPr="00FF353C">
              <w:rPr>
                <w:lang w:val="en-GB"/>
              </w:rPr>
              <w:t xml:space="preserve">Without matching adjustment and without all the others — </w:t>
            </w:r>
            <w:ins w:id="2690" w:author="Author">
              <w:r w:rsidR="00E77ECC" w:rsidRPr="00E77ECC">
                <w:rPr>
                  <w:lang w:val="en-GB"/>
                </w:rPr>
                <w:t>Solvency Capital Requirement</w:t>
              </w:r>
            </w:ins>
            <w:del w:id="2691"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59F9D3EE" w14:textId="77777777" w:rsidR="00E6364D" w:rsidRPr="00FF353C" w:rsidRDefault="00E6364D" w:rsidP="00485DF3">
            <w:pPr>
              <w:pStyle w:val="NormalLeft"/>
              <w:rPr>
                <w:lang w:val="en-GB"/>
              </w:rPr>
            </w:pPr>
            <w:r w:rsidRPr="00FF353C">
              <w:rPr>
                <w:lang w:val="en-GB"/>
              </w:rPr>
              <w:t>Total amount of SCR calculated considering Technical provisions without any LTG measure.</w:t>
            </w:r>
          </w:p>
          <w:p w14:paraId="604441C7" w14:textId="2E2DEF89"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0CFC011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9497C88" w14:textId="77777777" w:rsidR="00E6364D" w:rsidRPr="00FF353C" w:rsidRDefault="00E6364D" w:rsidP="00485DF3">
            <w:pPr>
              <w:pStyle w:val="NormalLeft"/>
              <w:rPr>
                <w:lang w:val="en-GB"/>
              </w:rPr>
            </w:pPr>
            <w:r w:rsidRPr="00FF353C">
              <w:rPr>
                <w:lang w:val="en-GB"/>
              </w:rPr>
              <w:t>C0090/R0090</w:t>
            </w:r>
          </w:p>
        </w:tc>
        <w:tc>
          <w:tcPr>
            <w:tcW w:w="1858" w:type="dxa"/>
            <w:tcBorders>
              <w:top w:val="single" w:sz="2" w:space="0" w:color="auto"/>
              <w:left w:val="single" w:sz="2" w:space="0" w:color="auto"/>
              <w:bottom w:val="single" w:sz="2" w:space="0" w:color="auto"/>
              <w:right w:val="single" w:sz="2" w:space="0" w:color="auto"/>
            </w:tcBorders>
          </w:tcPr>
          <w:p w14:paraId="233B38F0" w14:textId="54036EAD" w:rsidR="00E6364D" w:rsidRPr="00FF353C" w:rsidRDefault="00E6364D" w:rsidP="00485DF3">
            <w:pPr>
              <w:pStyle w:val="NormalLeft"/>
              <w:rPr>
                <w:lang w:val="en-GB"/>
              </w:rPr>
            </w:pPr>
            <w:r w:rsidRPr="00FF353C">
              <w:rPr>
                <w:lang w:val="en-GB"/>
              </w:rPr>
              <w:t xml:space="preserve">Impact of matching adjustment set to zero — </w:t>
            </w:r>
            <w:ins w:id="2692" w:author="Author">
              <w:r w:rsidR="00E77ECC" w:rsidRPr="00E77ECC">
                <w:rPr>
                  <w:lang w:val="en-GB"/>
                </w:rPr>
                <w:lastRenderedPageBreak/>
                <w:t>Solvency Capital Requirement</w:t>
              </w:r>
            </w:ins>
            <w:del w:id="2693" w:author="Author">
              <w:r w:rsidRPr="00FF353C" w:rsidDel="00E77ECC">
                <w:rPr>
                  <w:lang w:val="en-GB"/>
                </w:rPr>
                <w:delText>SCR</w:delText>
              </w:r>
            </w:del>
          </w:p>
        </w:tc>
        <w:tc>
          <w:tcPr>
            <w:tcW w:w="5757" w:type="dxa"/>
            <w:tcBorders>
              <w:top w:val="single" w:sz="2" w:space="0" w:color="auto"/>
              <w:left w:val="single" w:sz="2" w:space="0" w:color="auto"/>
              <w:bottom w:val="single" w:sz="2" w:space="0" w:color="auto"/>
              <w:right w:val="single" w:sz="2" w:space="0" w:color="auto"/>
            </w:tcBorders>
          </w:tcPr>
          <w:p w14:paraId="32040643" w14:textId="77777777" w:rsidR="00E6364D" w:rsidRPr="00FF353C" w:rsidRDefault="00E6364D" w:rsidP="00485DF3">
            <w:pPr>
              <w:pStyle w:val="NormalLeft"/>
              <w:rPr>
                <w:lang w:val="en-GB"/>
              </w:rPr>
            </w:pPr>
            <w:r w:rsidRPr="00FF353C">
              <w:rPr>
                <w:lang w:val="en-GB"/>
              </w:rPr>
              <w:lastRenderedPageBreak/>
              <w:t>Amount of the adjustment to the SCR due to the application of the matching adjustment. It shall include the impact of setting the volatility adjustment and the matching adjustment to zero.</w:t>
            </w:r>
          </w:p>
          <w:p w14:paraId="5F70FF38" w14:textId="7E251E45" w:rsidR="00E6364D" w:rsidRPr="00FF353C" w:rsidRDefault="00E6364D" w:rsidP="00842B58">
            <w:pPr>
              <w:pStyle w:val="NormalLeft"/>
              <w:rPr>
                <w:lang w:val="en-GB"/>
              </w:rPr>
            </w:pPr>
            <w:r w:rsidRPr="00FF353C">
              <w:rPr>
                <w:lang w:val="en-GB"/>
              </w:rPr>
              <w:lastRenderedPageBreak/>
              <w:t>It shall be the difference between the SCR calculated considering the technical provisions without matching adjustment and without all the other transitional measures and the SCR calculated with the technical provisions reported under C0060. </w:t>
            </w:r>
            <w:r w:rsidR="00842B58" w:rsidRPr="00FF353C">
              <w:rPr>
                <w:lang w:val="en-GB"/>
              </w:rPr>
              <w:t xml:space="preserve"> </w:t>
            </w:r>
          </w:p>
        </w:tc>
      </w:tr>
      <w:tr w:rsidR="00E6364D" w:rsidRPr="00FF353C" w14:paraId="3E9772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AC322A7" w14:textId="77777777" w:rsidR="00E6364D" w:rsidRPr="00FF353C" w:rsidRDefault="00E6364D" w:rsidP="00485DF3">
            <w:pPr>
              <w:pStyle w:val="NormalLeft"/>
              <w:rPr>
                <w:lang w:val="en-GB"/>
              </w:rPr>
            </w:pPr>
            <w:r w:rsidRPr="00FF353C">
              <w:rPr>
                <w:lang w:val="en-GB"/>
              </w:rPr>
              <w:lastRenderedPageBreak/>
              <w:t>C0100/R0090</w:t>
            </w:r>
          </w:p>
        </w:tc>
        <w:tc>
          <w:tcPr>
            <w:tcW w:w="1858" w:type="dxa"/>
            <w:tcBorders>
              <w:top w:val="single" w:sz="2" w:space="0" w:color="auto"/>
              <w:left w:val="single" w:sz="2" w:space="0" w:color="auto"/>
              <w:bottom w:val="single" w:sz="2" w:space="0" w:color="auto"/>
              <w:right w:val="single" w:sz="2" w:space="0" w:color="auto"/>
            </w:tcBorders>
          </w:tcPr>
          <w:p w14:paraId="6B154332" w14:textId="5896AE7D" w:rsidR="00E6364D" w:rsidRPr="00FF353C" w:rsidRDefault="00E6364D" w:rsidP="00485DF3">
            <w:pPr>
              <w:pStyle w:val="NormalLeft"/>
              <w:rPr>
                <w:lang w:val="en-GB"/>
              </w:rPr>
            </w:pPr>
            <w:r w:rsidRPr="00FF353C">
              <w:rPr>
                <w:lang w:val="en-GB"/>
              </w:rPr>
              <w:t>Impact of all LTG measures and transitionals –</w:t>
            </w:r>
            <w:del w:id="2694" w:author="Author">
              <w:r w:rsidRPr="00FF353C" w:rsidDel="00E77ECC">
                <w:rPr>
                  <w:lang w:val="en-GB"/>
                </w:rPr>
                <w:delText>SCR</w:delText>
              </w:r>
            </w:del>
            <w:ins w:id="2695" w:author="Author">
              <w:r w:rsidR="00E77ECC">
                <w:rPr>
                  <w:lang w:val="en-GB"/>
                </w:rPr>
                <w:t xml:space="preserve"> </w:t>
              </w:r>
              <w:r w:rsidR="00E77ECC" w:rsidRPr="00E77ECC">
                <w:rPr>
                  <w:lang w:val="en-GB"/>
                </w:rPr>
                <w:t>Solvency Capital Requirement</w:t>
              </w:r>
            </w:ins>
          </w:p>
        </w:tc>
        <w:tc>
          <w:tcPr>
            <w:tcW w:w="5757" w:type="dxa"/>
            <w:tcBorders>
              <w:top w:val="single" w:sz="2" w:space="0" w:color="auto"/>
              <w:left w:val="single" w:sz="2" w:space="0" w:color="auto"/>
              <w:bottom w:val="single" w:sz="2" w:space="0" w:color="auto"/>
              <w:right w:val="single" w:sz="2" w:space="0" w:color="auto"/>
            </w:tcBorders>
          </w:tcPr>
          <w:p w14:paraId="29BFCFE6" w14:textId="77777777" w:rsidR="00E6364D" w:rsidRPr="00FF353C" w:rsidRDefault="00E6364D" w:rsidP="00485DF3">
            <w:pPr>
              <w:pStyle w:val="NormalLeft"/>
              <w:rPr>
                <w:lang w:val="en-GB"/>
              </w:rPr>
            </w:pPr>
            <w:r w:rsidRPr="00FF353C">
              <w:rPr>
                <w:lang w:val="en-GB"/>
              </w:rPr>
              <w:t>Amount of the adjustment to the SCR due to the application of the LTG measures and transitionals.</w:t>
            </w:r>
          </w:p>
        </w:tc>
      </w:tr>
      <w:tr w:rsidR="00E6364D" w:rsidRPr="00FF353C" w14:paraId="30A21F9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30D0767" w14:textId="77777777" w:rsidR="00E6364D" w:rsidRPr="00FF353C" w:rsidRDefault="00E6364D" w:rsidP="00485DF3">
            <w:pPr>
              <w:pStyle w:val="NormalLeft"/>
              <w:rPr>
                <w:lang w:val="en-GB"/>
              </w:rPr>
            </w:pPr>
            <w:r w:rsidRPr="00FF353C">
              <w:rPr>
                <w:lang w:val="en-GB"/>
              </w:rPr>
              <w:t>C0010/R0100</w:t>
            </w:r>
          </w:p>
        </w:tc>
        <w:tc>
          <w:tcPr>
            <w:tcW w:w="1858" w:type="dxa"/>
            <w:tcBorders>
              <w:top w:val="single" w:sz="2" w:space="0" w:color="auto"/>
              <w:left w:val="single" w:sz="2" w:space="0" w:color="auto"/>
              <w:bottom w:val="single" w:sz="2" w:space="0" w:color="auto"/>
              <w:right w:val="single" w:sz="2" w:space="0" w:color="auto"/>
            </w:tcBorders>
          </w:tcPr>
          <w:p w14:paraId="35E1CB6B" w14:textId="7D4E9B1C" w:rsidR="00E6364D" w:rsidRPr="00FF353C" w:rsidRDefault="00E6364D" w:rsidP="00485DF3">
            <w:pPr>
              <w:pStyle w:val="NormalLeft"/>
              <w:rPr>
                <w:lang w:val="en-GB"/>
              </w:rPr>
            </w:pPr>
            <w:r w:rsidRPr="00FF353C">
              <w:rPr>
                <w:lang w:val="en-GB"/>
              </w:rPr>
              <w:t xml:space="preserve">Amount with LTG measures and transitionals — Eligible own funds to meet </w:t>
            </w:r>
            <w:ins w:id="2696" w:author="Author">
              <w:r w:rsidR="00E77ECC" w:rsidRPr="00E77ECC">
                <w:rPr>
                  <w:lang w:val="en-GB"/>
                </w:rPr>
                <w:t>Minimum Capital Requirement</w:t>
              </w:r>
            </w:ins>
            <w:del w:id="2697"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324588E9" w14:textId="1886294C" w:rsidR="00E6364D" w:rsidRPr="00FF353C" w:rsidRDefault="00E6364D" w:rsidP="00485DF3">
            <w:pPr>
              <w:pStyle w:val="NormalLeft"/>
              <w:rPr>
                <w:lang w:val="en-GB"/>
              </w:rPr>
            </w:pPr>
            <w:r w:rsidRPr="00FF353C">
              <w:rPr>
                <w:lang w:val="en-GB"/>
              </w:rPr>
              <w:t xml:space="preserve">Total amount of eligible own funds to meet MCR calculated considering technical provisions including the adjustments due to the </w:t>
            </w:r>
            <w:del w:id="2698" w:author="Author">
              <w:r w:rsidRPr="00FF353C" w:rsidDel="00E77ECC">
                <w:rPr>
                  <w:lang w:val="en-GB"/>
                </w:rPr>
                <w:delText>long term</w:delText>
              </w:r>
            </w:del>
            <w:ins w:id="2699" w:author="Author">
              <w:r w:rsidR="00E77ECC" w:rsidRPr="00FF353C">
                <w:rPr>
                  <w:lang w:val="en-GB"/>
                </w:rPr>
                <w:t>long-term</w:t>
              </w:r>
            </w:ins>
            <w:r w:rsidRPr="00FF353C">
              <w:rPr>
                <w:lang w:val="en-GB"/>
              </w:rPr>
              <w:t xml:space="preserve"> guarantee measures and transitional measures.</w:t>
            </w:r>
          </w:p>
        </w:tc>
      </w:tr>
      <w:tr w:rsidR="00E6364D" w:rsidRPr="00FF353C" w14:paraId="0FBD3FE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6A2F8F6" w14:textId="77777777" w:rsidR="00E6364D" w:rsidRPr="00FF353C" w:rsidRDefault="00E6364D" w:rsidP="00485DF3">
            <w:pPr>
              <w:pStyle w:val="NormalLeft"/>
              <w:rPr>
                <w:lang w:val="en-GB"/>
              </w:rPr>
            </w:pPr>
            <w:r w:rsidRPr="00FF353C">
              <w:rPr>
                <w:lang w:val="en-GB"/>
              </w:rPr>
              <w:t>C0020/R0100</w:t>
            </w:r>
          </w:p>
        </w:tc>
        <w:tc>
          <w:tcPr>
            <w:tcW w:w="1858" w:type="dxa"/>
            <w:tcBorders>
              <w:top w:val="single" w:sz="2" w:space="0" w:color="auto"/>
              <w:left w:val="single" w:sz="2" w:space="0" w:color="auto"/>
              <w:bottom w:val="single" w:sz="2" w:space="0" w:color="auto"/>
              <w:right w:val="single" w:sz="2" w:space="0" w:color="auto"/>
            </w:tcBorders>
          </w:tcPr>
          <w:p w14:paraId="4535E10A" w14:textId="6E0AD45D" w:rsidR="00E6364D" w:rsidRPr="00FF353C" w:rsidRDefault="00E6364D" w:rsidP="00485DF3">
            <w:pPr>
              <w:pStyle w:val="NormalLeft"/>
              <w:rPr>
                <w:lang w:val="en-GB"/>
              </w:rPr>
            </w:pPr>
            <w:r w:rsidRPr="00FF353C">
              <w:rPr>
                <w:lang w:val="en-GB"/>
              </w:rPr>
              <w:t xml:space="preserve">Without transitional on technical provisions — Eligible own funds to meet </w:t>
            </w:r>
            <w:ins w:id="2700" w:author="Author">
              <w:r w:rsidR="00E77ECC" w:rsidRPr="00E77ECC">
                <w:rPr>
                  <w:lang w:val="en-GB"/>
                </w:rPr>
                <w:t>Minimum Capital Requirement</w:t>
              </w:r>
            </w:ins>
            <w:del w:id="2701"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3F071726" w14:textId="77777777" w:rsidR="00E6364D" w:rsidRPr="00FF353C" w:rsidRDefault="00E6364D" w:rsidP="00485DF3">
            <w:pPr>
              <w:pStyle w:val="NormalLeft"/>
              <w:rPr>
                <w:lang w:val="en-GB"/>
              </w:rPr>
            </w:pPr>
            <w:r w:rsidRPr="00FF353C">
              <w:rPr>
                <w:lang w:val="en-GB"/>
              </w:rPr>
              <w:t>Total amount of eligible own funds to meet MCR calculated considering technical provisions without the adjustment due to the transitional deduction to technical provisions, but keeping the adjustments due to the volatility adjustment and the matching adjustment.</w:t>
            </w:r>
          </w:p>
          <w:p w14:paraId="0E0FD078" w14:textId="0543F2A0" w:rsidR="00E6364D" w:rsidRPr="00FF353C" w:rsidRDefault="00E6364D" w:rsidP="00842B58">
            <w:pPr>
              <w:pStyle w:val="NormalLeft"/>
              <w:rPr>
                <w:lang w:val="en-GB"/>
              </w:rPr>
            </w:pPr>
            <w:r w:rsidRPr="00FF353C">
              <w:rPr>
                <w:lang w:val="en-GB"/>
              </w:rPr>
              <w:t>If transitional deduction to technical provisions is not applicable report the same amount as in C0010. </w:t>
            </w:r>
            <w:r w:rsidR="00842B58" w:rsidRPr="00FF353C">
              <w:rPr>
                <w:lang w:val="en-GB"/>
              </w:rPr>
              <w:t xml:space="preserve"> </w:t>
            </w:r>
          </w:p>
        </w:tc>
      </w:tr>
      <w:tr w:rsidR="00E6364D" w:rsidRPr="00FF353C" w14:paraId="768170C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A4905C9" w14:textId="77777777" w:rsidR="00E6364D" w:rsidRPr="00FF353C" w:rsidRDefault="00E6364D" w:rsidP="00485DF3">
            <w:pPr>
              <w:pStyle w:val="NormalLeft"/>
              <w:rPr>
                <w:lang w:val="en-GB"/>
              </w:rPr>
            </w:pPr>
            <w:r w:rsidRPr="00FF353C">
              <w:rPr>
                <w:lang w:val="en-GB"/>
              </w:rPr>
              <w:t>C0030/R0100</w:t>
            </w:r>
          </w:p>
        </w:tc>
        <w:tc>
          <w:tcPr>
            <w:tcW w:w="1858" w:type="dxa"/>
            <w:tcBorders>
              <w:top w:val="single" w:sz="2" w:space="0" w:color="auto"/>
              <w:left w:val="single" w:sz="2" w:space="0" w:color="auto"/>
              <w:bottom w:val="single" w:sz="2" w:space="0" w:color="auto"/>
              <w:right w:val="single" w:sz="2" w:space="0" w:color="auto"/>
            </w:tcBorders>
          </w:tcPr>
          <w:p w14:paraId="0E6FE8CF" w14:textId="2FFA8E8A" w:rsidR="00E6364D" w:rsidRPr="00FF353C" w:rsidRDefault="00E6364D" w:rsidP="00485DF3">
            <w:pPr>
              <w:pStyle w:val="NormalLeft"/>
              <w:rPr>
                <w:lang w:val="en-GB"/>
              </w:rPr>
            </w:pPr>
            <w:r w:rsidRPr="00FF353C">
              <w:rPr>
                <w:lang w:val="en-GB"/>
              </w:rPr>
              <w:t xml:space="preserve">Impact of transitional on technical provisions — Eligible own funds to meet </w:t>
            </w:r>
            <w:ins w:id="2702" w:author="Author">
              <w:r w:rsidR="00E77ECC" w:rsidRPr="00E77ECC">
                <w:rPr>
                  <w:lang w:val="en-GB"/>
                </w:rPr>
                <w:t>Minimum Capital Requirement</w:t>
              </w:r>
            </w:ins>
            <w:del w:id="2703"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7642F92E" w14:textId="77777777" w:rsidR="00E6364D" w:rsidRPr="00FF353C" w:rsidRDefault="00E6364D" w:rsidP="00485DF3">
            <w:pPr>
              <w:pStyle w:val="NormalLeft"/>
              <w:rPr>
                <w:lang w:val="en-GB"/>
              </w:rPr>
            </w:pPr>
            <w:r w:rsidRPr="00FF353C">
              <w:rPr>
                <w:lang w:val="en-GB"/>
              </w:rPr>
              <w:t>Amount of the adjustment to the eligible own funds to meet MCR due to the application of the transitional deduction to technical provisions.</w:t>
            </w:r>
          </w:p>
          <w:p w14:paraId="025E4B75" w14:textId="31ED6DB8" w:rsidR="00E6364D" w:rsidRPr="00FF353C" w:rsidRDefault="00E6364D" w:rsidP="00842B58">
            <w:pPr>
              <w:pStyle w:val="NormalLeft"/>
              <w:rPr>
                <w:lang w:val="en-GB"/>
              </w:rPr>
            </w:pPr>
            <w:r w:rsidRPr="00FF353C">
              <w:rPr>
                <w:lang w:val="en-GB"/>
              </w:rPr>
              <w:t>It shall be the difference between the eligible own funds to meet MCR calculated considering the technical provisions without transitional deduction to technical provisions and the eligible own funds to meet MCR calculated with the technical provisions with LTG and transitional measures. </w:t>
            </w:r>
            <w:r w:rsidR="00842B58" w:rsidRPr="00FF353C">
              <w:rPr>
                <w:lang w:val="en-GB"/>
              </w:rPr>
              <w:t xml:space="preserve"> </w:t>
            </w:r>
          </w:p>
        </w:tc>
      </w:tr>
      <w:tr w:rsidR="00E6364D" w:rsidRPr="00FF353C" w14:paraId="7CA2168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ED0D272" w14:textId="77777777" w:rsidR="00E6364D" w:rsidRPr="00FF353C" w:rsidRDefault="00E6364D" w:rsidP="00485DF3">
            <w:pPr>
              <w:pStyle w:val="NormalLeft"/>
              <w:rPr>
                <w:lang w:val="en-GB"/>
              </w:rPr>
            </w:pPr>
            <w:r w:rsidRPr="00FF353C">
              <w:rPr>
                <w:lang w:val="en-GB"/>
              </w:rPr>
              <w:t>C0040/R0100</w:t>
            </w:r>
          </w:p>
        </w:tc>
        <w:tc>
          <w:tcPr>
            <w:tcW w:w="1858" w:type="dxa"/>
            <w:tcBorders>
              <w:top w:val="single" w:sz="2" w:space="0" w:color="auto"/>
              <w:left w:val="single" w:sz="2" w:space="0" w:color="auto"/>
              <w:bottom w:val="single" w:sz="2" w:space="0" w:color="auto"/>
              <w:right w:val="single" w:sz="2" w:space="0" w:color="auto"/>
            </w:tcBorders>
          </w:tcPr>
          <w:p w14:paraId="0C2640E6" w14:textId="3B8A65D6" w:rsidR="00E6364D" w:rsidRPr="00FF353C" w:rsidRDefault="00E6364D" w:rsidP="00485DF3">
            <w:pPr>
              <w:pStyle w:val="NormalLeft"/>
              <w:rPr>
                <w:lang w:val="en-GB"/>
              </w:rPr>
            </w:pPr>
            <w:r w:rsidRPr="00FF353C">
              <w:rPr>
                <w:lang w:val="en-GB"/>
              </w:rPr>
              <w:t xml:space="preserve">Without transitional on interest rate — Eligible own funds to meet </w:t>
            </w:r>
            <w:ins w:id="2704" w:author="Author">
              <w:r w:rsidR="00E77ECC" w:rsidRPr="00E77ECC">
                <w:rPr>
                  <w:lang w:val="en-GB"/>
                </w:rPr>
                <w:t xml:space="preserve">Minimum Capital </w:t>
              </w:r>
              <w:r w:rsidR="00E77ECC" w:rsidRPr="00E77ECC">
                <w:rPr>
                  <w:lang w:val="en-GB"/>
                </w:rPr>
                <w:lastRenderedPageBreak/>
                <w:t>Requirement</w:t>
              </w:r>
            </w:ins>
            <w:del w:id="2705"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32947718" w14:textId="77777777" w:rsidR="00E6364D" w:rsidRPr="00FF353C" w:rsidRDefault="00E6364D" w:rsidP="00485DF3">
            <w:pPr>
              <w:pStyle w:val="NormalLeft"/>
              <w:rPr>
                <w:lang w:val="en-GB"/>
              </w:rPr>
            </w:pPr>
            <w:r w:rsidRPr="00FF353C">
              <w:rPr>
                <w:lang w:val="en-GB"/>
              </w:rPr>
              <w:lastRenderedPageBreak/>
              <w:t>Total amount of eligible own funds to meet MCR calculated considering technical provisions without the adjustment due to the transitional adjustment to the relevant risk-free interest rate term structure, but keeping the adjustments due to the volatility adjustment and the matching adjustment.</w:t>
            </w:r>
          </w:p>
          <w:p w14:paraId="04A9AEC3" w14:textId="5CBF827D" w:rsidR="00E6364D" w:rsidRPr="00FF353C" w:rsidRDefault="00E6364D" w:rsidP="00842B58">
            <w:pPr>
              <w:pStyle w:val="NormalLeft"/>
              <w:rPr>
                <w:lang w:val="en-GB"/>
              </w:rPr>
            </w:pPr>
            <w:r w:rsidRPr="00FF353C">
              <w:rPr>
                <w:lang w:val="en-GB"/>
              </w:rPr>
              <w:lastRenderedPageBreak/>
              <w:t>If transitional adjustment to the relevant risk-free interest rate term structure is not applicable report the same amount as in C0020. </w:t>
            </w:r>
            <w:r w:rsidR="00842B58" w:rsidRPr="00FF353C">
              <w:rPr>
                <w:lang w:val="en-GB"/>
              </w:rPr>
              <w:t xml:space="preserve"> </w:t>
            </w:r>
          </w:p>
        </w:tc>
      </w:tr>
      <w:tr w:rsidR="00E6364D" w:rsidRPr="00FF353C" w14:paraId="3F95C7B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1480366" w14:textId="77777777" w:rsidR="00E6364D" w:rsidRPr="00FF353C" w:rsidRDefault="00E6364D" w:rsidP="00485DF3">
            <w:pPr>
              <w:pStyle w:val="NormalLeft"/>
              <w:rPr>
                <w:lang w:val="en-GB"/>
              </w:rPr>
            </w:pPr>
            <w:r w:rsidRPr="00FF353C">
              <w:rPr>
                <w:lang w:val="en-GB"/>
              </w:rPr>
              <w:lastRenderedPageBreak/>
              <w:t>C0050/R0100</w:t>
            </w:r>
          </w:p>
        </w:tc>
        <w:tc>
          <w:tcPr>
            <w:tcW w:w="1858" w:type="dxa"/>
            <w:tcBorders>
              <w:top w:val="single" w:sz="2" w:space="0" w:color="auto"/>
              <w:left w:val="single" w:sz="2" w:space="0" w:color="auto"/>
              <w:bottom w:val="single" w:sz="2" w:space="0" w:color="auto"/>
              <w:right w:val="single" w:sz="2" w:space="0" w:color="auto"/>
            </w:tcBorders>
          </w:tcPr>
          <w:p w14:paraId="72B75AB6" w14:textId="529F1A01" w:rsidR="00E6364D" w:rsidRPr="00FF353C" w:rsidRDefault="00E6364D" w:rsidP="00485DF3">
            <w:pPr>
              <w:pStyle w:val="NormalLeft"/>
              <w:rPr>
                <w:lang w:val="en-GB"/>
              </w:rPr>
            </w:pPr>
            <w:r w:rsidRPr="00FF353C">
              <w:rPr>
                <w:lang w:val="en-GB"/>
              </w:rPr>
              <w:t xml:space="preserve">Impact of transitional on interest rate — Eligible own funds to meet </w:t>
            </w:r>
            <w:ins w:id="2706" w:author="Author">
              <w:r w:rsidR="00E77ECC" w:rsidRPr="00E77ECC">
                <w:rPr>
                  <w:lang w:val="en-GB"/>
                </w:rPr>
                <w:t>Minimum Capital Requirement</w:t>
              </w:r>
            </w:ins>
            <w:del w:id="2707"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7F1FDF4A" w14:textId="77777777" w:rsidR="00E6364D" w:rsidRPr="00FF353C" w:rsidRDefault="00E6364D" w:rsidP="00485DF3">
            <w:pPr>
              <w:pStyle w:val="NormalLeft"/>
              <w:rPr>
                <w:lang w:val="en-GB"/>
              </w:rPr>
            </w:pPr>
            <w:r w:rsidRPr="00FF353C">
              <w:rPr>
                <w:lang w:val="en-GB"/>
              </w:rPr>
              <w:t>Amount of the adjustment to the Eligible own funds to meet MCR due to the application of the transitional adjustment to the relevant risk-free interest rate term structure.</w:t>
            </w:r>
          </w:p>
          <w:p w14:paraId="04C61EBC" w14:textId="4D2EBCAB" w:rsidR="00E6364D" w:rsidRPr="00FF353C" w:rsidRDefault="00E6364D" w:rsidP="00842B58">
            <w:pPr>
              <w:pStyle w:val="NormalLeft"/>
              <w:rPr>
                <w:lang w:val="en-GB"/>
              </w:rPr>
            </w:pPr>
            <w:r w:rsidRPr="00FF353C">
              <w:rPr>
                <w:lang w:val="en-GB"/>
              </w:rPr>
              <w:t>It shall be the difference between the eligible own funds to meet MCR calculated considering the technical provisions without transitional adjustment to the relevant risk-free interest rate term structure and the eligible own funds to meet MCR calculated with the technical provisions reported under C0020. </w:t>
            </w:r>
            <w:r w:rsidR="00842B58" w:rsidRPr="00FF353C">
              <w:rPr>
                <w:lang w:val="en-GB"/>
              </w:rPr>
              <w:t xml:space="preserve"> </w:t>
            </w:r>
          </w:p>
        </w:tc>
      </w:tr>
      <w:tr w:rsidR="00E6364D" w:rsidRPr="00FF353C" w14:paraId="33818AA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01BCB3D" w14:textId="77777777" w:rsidR="00E6364D" w:rsidRPr="00FF353C" w:rsidRDefault="00E6364D" w:rsidP="00485DF3">
            <w:pPr>
              <w:pStyle w:val="NormalLeft"/>
              <w:rPr>
                <w:lang w:val="en-GB"/>
              </w:rPr>
            </w:pPr>
            <w:r w:rsidRPr="00FF353C">
              <w:rPr>
                <w:lang w:val="en-GB"/>
              </w:rPr>
              <w:t>C0060/R0100</w:t>
            </w:r>
          </w:p>
        </w:tc>
        <w:tc>
          <w:tcPr>
            <w:tcW w:w="1858" w:type="dxa"/>
            <w:tcBorders>
              <w:top w:val="single" w:sz="2" w:space="0" w:color="auto"/>
              <w:left w:val="single" w:sz="2" w:space="0" w:color="auto"/>
              <w:bottom w:val="single" w:sz="2" w:space="0" w:color="auto"/>
              <w:right w:val="single" w:sz="2" w:space="0" w:color="auto"/>
            </w:tcBorders>
          </w:tcPr>
          <w:p w14:paraId="7550C47D" w14:textId="627B45D9" w:rsidR="00E6364D" w:rsidRPr="00FF353C" w:rsidRDefault="00E6364D" w:rsidP="00485DF3">
            <w:pPr>
              <w:pStyle w:val="NormalLeft"/>
              <w:rPr>
                <w:lang w:val="en-GB"/>
              </w:rPr>
            </w:pPr>
            <w:r w:rsidRPr="00FF353C">
              <w:rPr>
                <w:lang w:val="en-GB"/>
              </w:rPr>
              <w:t xml:space="preserve">Without volatility adjustment and without other transitional measures — Eligible own funds to meet </w:t>
            </w:r>
            <w:ins w:id="2708" w:author="Author">
              <w:r w:rsidR="00E77ECC" w:rsidRPr="00E77ECC">
                <w:rPr>
                  <w:lang w:val="en-GB"/>
                </w:rPr>
                <w:t>Minimum Capital Requirement</w:t>
              </w:r>
            </w:ins>
            <w:del w:id="2709"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368EEDD1" w14:textId="77777777" w:rsidR="00E6364D" w:rsidRPr="00FF353C" w:rsidRDefault="00E6364D" w:rsidP="00485DF3">
            <w:pPr>
              <w:pStyle w:val="NormalLeft"/>
              <w:rPr>
                <w:lang w:val="en-GB"/>
              </w:rPr>
            </w:pPr>
            <w:r w:rsidRPr="00FF353C">
              <w:rPr>
                <w:lang w:val="en-GB"/>
              </w:rPr>
              <w:t>Total amount of Eligible own funds to meet MCR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4462EE3" w14:textId="518F3549"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54B7D24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BB076B2" w14:textId="77777777" w:rsidR="00E6364D" w:rsidRPr="00FF353C" w:rsidRDefault="00E6364D" w:rsidP="00485DF3">
            <w:pPr>
              <w:pStyle w:val="NormalLeft"/>
              <w:rPr>
                <w:lang w:val="en-GB"/>
              </w:rPr>
            </w:pPr>
            <w:r w:rsidRPr="00FF353C">
              <w:rPr>
                <w:lang w:val="en-GB"/>
              </w:rPr>
              <w:t>C0070/R0100</w:t>
            </w:r>
          </w:p>
        </w:tc>
        <w:tc>
          <w:tcPr>
            <w:tcW w:w="1858" w:type="dxa"/>
            <w:tcBorders>
              <w:top w:val="single" w:sz="2" w:space="0" w:color="auto"/>
              <w:left w:val="single" w:sz="2" w:space="0" w:color="auto"/>
              <w:bottom w:val="single" w:sz="2" w:space="0" w:color="auto"/>
              <w:right w:val="single" w:sz="2" w:space="0" w:color="auto"/>
            </w:tcBorders>
          </w:tcPr>
          <w:p w14:paraId="0BC63839" w14:textId="4B222A36" w:rsidR="00E6364D" w:rsidRPr="00FF353C" w:rsidRDefault="00E6364D" w:rsidP="00485DF3">
            <w:pPr>
              <w:pStyle w:val="NormalLeft"/>
              <w:rPr>
                <w:lang w:val="en-GB"/>
              </w:rPr>
            </w:pPr>
            <w:r w:rsidRPr="00FF353C">
              <w:rPr>
                <w:lang w:val="en-GB"/>
              </w:rPr>
              <w:t xml:space="preserve">Impact of volatility adjustment set to zero — Eligible own funds to meet </w:t>
            </w:r>
            <w:ins w:id="2710" w:author="Author">
              <w:r w:rsidR="00E77ECC" w:rsidRPr="00E77ECC">
                <w:rPr>
                  <w:lang w:val="en-GB"/>
                </w:rPr>
                <w:t>Minimum Capital Requirement</w:t>
              </w:r>
            </w:ins>
            <w:del w:id="2711"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4E67A6F7" w14:textId="77777777" w:rsidR="00E6364D" w:rsidRPr="00FF353C" w:rsidRDefault="00E6364D" w:rsidP="00485DF3">
            <w:pPr>
              <w:pStyle w:val="NormalLeft"/>
              <w:rPr>
                <w:lang w:val="en-GB"/>
              </w:rPr>
            </w:pPr>
            <w:r w:rsidRPr="00FF353C">
              <w:rPr>
                <w:lang w:val="en-GB"/>
              </w:rPr>
              <w:t>Amount of the adjustment to the Eligible own funds to meet MCR due to the application of the volatility adjustment. It shall reflect the impact of setting the volatility adjustment to zero.</w:t>
            </w:r>
          </w:p>
          <w:p w14:paraId="797D3DC6" w14:textId="4BABC426" w:rsidR="00E6364D" w:rsidRPr="00FF353C" w:rsidRDefault="00E6364D" w:rsidP="00842B58">
            <w:pPr>
              <w:pStyle w:val="NormalLeft"/>
              <w:rPr>
                <w:lang w:val="en-GB"/>
              </w:rPr>
            </w:pPr>
            <w:r w:rsidRPr="00FF353C">
              <w:rPr>
                <w:lang w:val="en-GB"/>
              </w:rPr>
              <w:t>It shall be the difference between the eligible own funds to meet MCR calculated considering the technical provisions without volatility adjustment and without other transitional measures and the eligible own funds to meet MCR calculated with the technical provisions reported under C0040. </w:t>
            </w:r>
            <w:r w:rsidR="00842B58" w:rsidRPr="00FF353C">
              <w:rPr>
                <w:lang w:val="en-GB"/>
              </w:rPr>
              <w:t xml:space="preserve"> </w:t>
            </w:r>
          </w:p>
        </w:tc>
      </w:tr>
      <w:tr w:rsidR="00E6364D" w:rsidRPr="00FF353C" w14:paraId="12A026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B0B1004" w14:textId="77777777" w:rsidR="00E6364D" w:rsidRPr="00FF353C" w:rsidRDefault="00E6364D" w:rsidP="00485DF3">
            <w:pPr>
              <w:pStyle w:val="NormalLeft"/>
              <w:rPr>
                <w:lang w:val="en-GB"/>
              </w:rPr>
            </w:pPr>
            <w:r w:rsidRPr="00FF353C">
              <w:rPr>
                <w:lang w:val="en-GB"/>
              </w:rPr>
              <w:t>C0080/R0100</w:t>
            </w:r>
          </w:p>
        </w:tc>
        <w:tc>
          <w:tcPr>
            <w:tcW w:w="1858" w:type="dxa"/>
            <w:tcBorders>
              <w:top w:val="single" w:sz="2" w:space="0" w:color="auto"/>
              <w:left w:val="single" w:sz="2" w:space="0" w:color="auto"/>
              <w:bottom w:val="single" w:sz="2" w:space="0" w:color="auto"/>
              <w:right w:val="single" w:sz="2" w:space="0" w:color="auto"/>
            </w:tcBorders>
          </w:tcPr>
          <w:p w14:paraId="62722698" w14:textId="18D9E795" w:rsidR="00E6364D" w:rsidRPr="00FF353C" w:rsidRDefault="00E6364D" w:rsidP="00485DF3">
            <w:pPr>
              <w:pStyle w:val="NormalLeft"/>
              <w:rPr>
                <w:lang w:val="en-GB"/>
              </w:rPr>
            </w:pPr>
            <w:r w:rsidRPr="00FF353C">
              <w:rPr>
                <w:lang w:val="en-GB"/>
              </w:rPr>
              <w:t xml:space="preserve">Without matching adjustment and without all the others — Eligible own funds to meet </w:t>
            </w:r>
            <w:ins w:id="2712" w:author="Author">
              <w:r w:rsidR="00E77ECC" w:rsidRPr="00E77ECC">
                <w:rPr>
                  <w:lang w:val="en-GB"/>
                </w:rPr>
                <w:t>Minimum Capital Requirement</w:t>
              </w:r>
            </w:ins>
            <w:del w:id="2713"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503F7773" w14:textId="77777777" w:rsidR="00E6364D" w:rsidRPr="00FF353C" w:rsidRDefault="00E6364D" w:rsidP="00485DF3">
            <w:pPr>
              <w:pStyle w:val="NormalLeft"/>
              <w:rPr>
                <w:lang w:val="en-GB"/>
              </w:rPr>
            </w:pPr>
            <w:r w:rsidRPr="00FF353C">
              <w:rPr>
                <w:lang w:val="en-GB"/>
              </w:rPr>
              <w:t>Total amount of Eligible own funds to meet MCR calculated considering Technical provisions without any LTG measure.</w:t>
            </w:r>
          </w:p>
          <w:p w14:paraId="2DD655A3" w14:textId="7B021904"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47C5920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4EE359B" w14:textId="77777777" w:rsidR="00E6364D" w:rsidRPr="00FF353C" w:rsidRDefault="00E6364D" w:rsidP="00485DF3">
            <w:pPr>
              <w:pStyle w:val="NormalLeft"/>
              <w:rPr>
                <w:lang w:val="en-GB"/>
              </w:rPr>
            </w:pPr>
            <w:r w:rsidRPr="00FF353C">
              <w:rPr>
                <w:lang w:val="en-GB"/>
              </w:rPr>
              <w:lastRenderedPageBreak/>
              <w:t>C0090/R0100</w:t>
            </w:r>
          </w:p>
        </w:tc>
        <w:tc>
          <w:tcPr>
            <w:tcW w:w="1858" w:type="dxa"/>
            <w:tcBorders>
              <w:top w:val="single" w:sz="2" w:space="0" w:color="auto"/>
              <w:left w:val="single" w:sz="2" w:space="0" w:color="auto"/>
              <w:bottom w:val="single" w:sz="2" w:space="0" w:color="auto"/>
              <w:right w:val="single" w:sz="2" w:space="0" w:color="auto"/>
            </w:tcBorders>
          </w:tcPr>
          <w:p w14:paraId="618B3C45" w14:textId="4666DEE4" w:rsidR="00E6364D" w:rsidRPr="00FF353C" w:rsidRDefault="00E6364D" w:rsidP="00485DF3">
            <w:pPr>
              <w:pStyle w:val="NormalLeft"/>
              <w:rPr>
                <w:lang w:val="en-GB"/>
              </w:rPr>
            </w:pPr>
            <w:r w:rsidRPr="00FF353C">
              <w:rPr>
                <w:lang w:val="en-GB"/>
              </w:rPr>
              <w:t xml:space="preserve">Impact of matching adjustment set to zero — Eligible own funds to meet </w:t>
            </w:r>
            <w:ins w:id="2714" w:author="Author">
              <w:r w:rsidR="00E77ECC" w:rsidRPr="00E77ECC">
                <w:rPr>
                  <w:lang w:val="en-GB"/>
                </w:rPr>
                <w:t>Minimum Capital Requirement</w:t>
              </w:r>
            </w:ins>
            <w:del w:id="2715"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35940F6A" w14:textId="77777777" w:rsidR="00E6364D" w:rsidRPr="00FF353C" w:rsidRDefault="00E6364D" w:rsidP="00485DF3">
            <w:pPr>
              <w:pStyle w:val="NormalLeft"/>
              <w:rPr>
                <w:lang w:val="en-GB"/>
              </w:rPr>
            </w:pPr>
            <w:r w:rsidRPr="00FF353C">
              <w:rPr>
                <w:lang w:val="en-GB"/>
              </w:rPr>
              <w:t>Amount of the adjustment to the Eligible own funds to meet MCR due to the application of the matching adjustment. It shall include the impact of setting the volatility adjustment and the matching adjustment to zero.</w:t>
            </w:r>
          </w:p>
          <w:p w14:paraId="0C202203" w14:textId="2641E275" w:rsidR="00E6364D" w:rsidRPr="00FF353C" w:rsidRDefault="00E6364D" w:rsidP="00842B58">
            <w:pPr>
              <w:pStyle w:val="NormalLeft"/>
              <w:rPr>
                <w:lang w:val="en-GB"/>
              </w:rPr>
            </w:pPr>
            <w:r w:rsidRPr="00FF353C">
              <w:rPr>
                <w:lang w:val="en-GB"/>
              </w:rPr>
              <w:t>It shall be the difference between the eligible own funds to meet MCR calculated considering the technical provisions without matching adjustment and without all the other transitional measures and the eligible own funds to meet MCR calculated with the technical provisions reported under C0060. </w:t>
            </w:r>
            <w:r w:rsidR="00842B58" w:rsidRPr="00FF353C">
              <w:rPr>
                <w:lang w:val="en-GB"/>
              </w:rPr>
              <w:t xml:space="preserve"> </w:t>
            </w:r>
          </w:p>
        </w:tc>
      </w:tr>
      <w:tr w:rsidR="00E6364D" w:rsidRPr="00FF353C" w14:paraId="2A50AC8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17FCE38" w14:textId="77777777" w:rsidR="00E6364D" w:rsidRPr="00FF353C" w:rsidRDefault="00E6364D" w:rsidP="00485DF3">
            <w:pPr>
              <w:pStyle w:val="NormalLeft"/>
              <w:rPr>
                <w:lang w:val="en-GB"/>
              </w:rPr>
            </w:pPr>
            <w:r w:rsidRPr="00FF353C">
              <w:rPr>
                <w:lang w:val="en-GB"/>
              </w:rPr>
              <w:t>C0100/R0100</w:t>
            </w:r>
          </w:p>
        </w:tc>
        <w:tc>
          <w:tcPr>
            <w:tcW w:w="1858" w:type="dxa"/>
            <w:tcBorders>
              <w:top w:val="single" w:sz="2" w:space="0" w:color="auto"/>
              <w:left w:val="single" w:sz="2" w:space="0" w:color="auto"/>
              <w:bottom w:val="single" w:sz="2" w:space="0" w:color="auto"/>
              <w:right w:val="single" w:sz="2" w:space="0" w:color="auto"/>
            </w:tcBorders>
          </w:tcPr>
          <w:p w14:paraId="1F16EC40" w14:textId="03DE3588" w:rsidR="00E6364D" w:rsidRPr="00FF353C" w:rsidRDefault="00E6364D" w:rsidP="00485DF3">
            <w:pPr>
              <w:pStyle w:val="NormalLeft"/>
              <w:rPr>
                <w:lang w:val="en-GB"/>
              </w:rPr>
            </w:pPr>
            <w:r w:rsidRPr="00FF353C">
              <w:rPr>
                <w:lang w:val="en-GB"/>
              </w:rPr>
              <w:t xml:space="preserve">Impact of all LTG measures and transitionals — Eligible own funds to meet </w:t>
            </w:r>
            <w:ins w:id="2716" w:author="Author">
              <w:r w:rsidR="00E77ECC" w:rsidRPr="00E77ECC">
                <w:rPr>
                  <w:lang w:val="en-GB"/>
                </w:rPr>
                <w:t>Minimum Capital Requirement</w:t>
              </w:r>
            </w:ins>
            <w:del w:id="2717" w:author="Author">
              <w:r w:rsidRPr="00FF353C" w:rsidDel="00E77ECC">
                <w:rPr>
                  <w:lang w:val="en-GB"/>
                </w:rPr>
                <w:delText>MCR</w:delText>
              </w:r>
            </w:del>
          </w:p>
        </w:tc>
        <w:tc>
          <w:tcPr>
            <w:tcW w:w="5757" w:type="dxa"/>
            <w:tcBorders>
              <w:top w:val="single" w:sz="2" w:space="0" w:color="auto"/>
              <w:left w:val="single" w:sz="2" w:space="0" w:color="auto"/>
              <w:bottom w:val="single" w:sz="2" w:space="0" w:color="auto"/>
              <w:right w:val="single" w:sz="2" w:space="0" w:color="auto"/>
            </w:tcBorders>
          </w:tcPr>
          <w:p w14:paraId="4D7205AD" w14:textId="77777777" w:rsidR="00E6364D" w:rsidRPr="00FF353C" w:rsidRDefault="00E6364D" w:rsidP="00485DF3">
            <w:pPr>
              <w:pStyle w:val="NormalLeft"/>
              <w:rPr>
                <w:lang w:val="en-GB"/>
              </w:rPr>
            </w:pPr>
            <w:r w:rsidRPr="00FF353C">
              <w:rPr>
                <w:lang w:val="en-GB"/>
              </w:rPr>
              <w:t>Amount of the adjustment to the Eligible own funds to meet MCR due to the application of the LTG measures and transitionals.</w:t>
            </w:r>
          </w:p>
        </w:tc>
      </w:tr>
      <w:tr w:rsidR="00E6364D" w:rsidRPr="00FF353C" w14:paraId="5B7EF96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3F8988D" w14:textId="77777777" w:rsidR="00E6364D" w:rsidRPr="00FF353C" w:rsidRDefault="00E6364D" w:rsidP="00485DF3">
            <w:pPr>
              <w:pStyle w:val="NormalLeft"/>
              <w:rPr>
                <w:lang w:val="en-GB"/>
              </w:rPr>
            </w:pPr>
            <w:r w:rsidRPr="00FF353C">
              <w:rPr>
                <w:lang w:val="en-GB"/>
              </w:rPr>
              <w:t>C0010/R0110</w:t>
            </w:r>
          </w:p>
        </w:tc>
        <w:tc>
          <w:tcPr>
            <w:tcW w:w="1858" w:type="dxa"/>
            <w:tcBorders>
              <w:top w:val="single" w:sz="2" w:space="0" w:color="auto"/>
              <w:left w:val="single" w:sz="2" w:space="0" w:color="auto"/>
              <w:bottom w:val="single" w:sz="2" w:space="0" w:color="auto"/>
              <w:right w:val="single" w:sz="2" w:space="0" w:color="auto"/>
            </w:tcBorders>
          </w:tcPr>
          <w:p w14:paraId="230158AE" w14:textId="77777777" w:rsidR="00E6364D" w:rsidRPr="00FF353C" w:rsidRDefault="00E6364D" w:rsidP="00485DF3">
            <w:pPr>
              <w:pStyle w:val="NormalLeft"/>
              <w:rPr>
                <w:lang w:val="en-GB"/>
              </w:rPr>
            </w:pPr>
            <w:r w:rsidRPr="00FF353C">
              <w:rPr>
                <w:lang w:val="en-GB"/>
              </w:rPr>
              <w:t>Amount with LTG measures and transitionals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05B3BDA4" w14:textId="430F398C" w:rsidR="00E6364D" w:rsidRPr="00FF353C" w:rsidRDefault="00E6364D" w:rsidP="00485DF3">
            <w:pPr>
              <w:pStyle w:val="NormalLeft"/>
              <w:rPr>
                <w:lang w:val="en-GB"/>
              </w:rPr>
            </w:pPr>
            <w:r w:rsidRPr="00FF353C">
              <w:rPr>
                <w:lang w:val="en-GB"/>
              </w:rPr>
              <w:t xml:space="preserve">Total amount of MCR calculated considering technical provisions including the adjustments due to the </w:t>
            </w:r>
            <w:del w:id="2718" w:author="Author">
              <w:r w:rsidRPr="00FF353C" w:rsidDel="00E77ECC">
                <w:rPr>
                  <w:lang w:val="en-GB"/>
                </w:rPr>
                <w:delText>long term</w:delText>
              </w:r>
            </w:del>
            <w:ins w:id="2719" w:author="Author">
              <w:r w:rsidR="00E77ECC" w:rsidRPr="00FF353C">
                <w:rPr>
                  <w:lang w:val="en-GB"/>
                </w:rPr>
                <w:t>long-term</w:t>
              </w:r>
            </w:ins>
            <w:r w:rsidRPr="00FF353C">
              <w:rPr>
                <w:lang w:val="en-GB"/>
              </w:rPr>
              <w:t xml:space="preserve"> guarantee measures and transitional measures.</w:t>
            </w:r>
          </w:p>
        </w:tc>
      </w:tr>
      <w:tr w:rsidR="00E6364D" w:rsidRPr="00FF353C" w14:paraId="5B9D254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1336A98" w14:textId="77777777" w:rsidR="00E6364D" w:rsidRPr="00FF353C" w:rsidRDefault="00E6364D" w:rsidP="00485DF3">
            <w:pPr>
              <w:pStyle w:val="NormalLeft"/>
              <w:rPr>
                <w:lang w:val="en-GB"/>
              </w:rPr>
            </w:pPr>
            <w:r w:rsidRPr="00FF353C">
              <w:rPr>
                <w:lang w:val="en-GB"/>
              </w:rPr>
              <w:t>C0020/R0110</w:t>
            </w:r>
          </w:p>
        </w:tc>
        <w:tc>
          <w:tcPr>
            <w:tcW w:w="1858" w:type="dxa"/>
            <w:tcBorders>
              <w:top w:val="single" w:sz="2" w:space="0" w:color="auto"/>
              <w:left w:val="single" w:sz="2" w:space="0" w:color="auto"/>
              <w:bottom w:val="single" w:sz="2" w:space="0" w:color="auto"/>
              <w:right w:val="single" w:sz="2" w:space="0" w:color="auto"/>
            </w:tcBorders>
          </w:tcPr>
          <w:p w14:paraId="1C8D1234" w14:textId="77777777" w:rsidR="00E6364D" w:rsidRPr="00FF353C" w:rsidRDefault="00E6364D" w:rsidP="00485DF3">
            <w:pPr>
              <w:pStyle w:val="NormalLeft"/>
              <w:rPr>
                <w:lang w:val="en-GB"/>
              </w:rPr>
            </w:pPr>
            <w:r w:rsidRPr="00FF353C">
              <w:rPr>
                <w:lang w:val="en-GB"/>
              </w:rPr>
              <w:t>Without transitional on technical provisions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6B000538" w14:textId="77777777" w:rsidR="00E6364D" w:rsidRPr="00FF353C" w:rsidRDefault="00E6364D" w:rsidP="00485DF3">
            <w:pPr>
              <w:pStyle w:val="NormalLeft"/>
              <w:rPr>
                <w:lang w:val="en-GB"/>
              </w:rPr>
            </w:pPr>
            <w:r w:rsidRPr="00FF353C">
              <w:rPr>
                <w:lang w:val="en-GB"/>
              </w:rPr>
              <w:t>Total amount of MCR calculated considering technical provisions without the adjustment due to the transitional deduction to technical provisions, but keeping the adjustments due to the volatility adjustment and the matching adjustment.</w:t>
            </w:r>
          </w:p>
          <w:p w14:paraId="7AD51540" w14:textId="42497BE9" w:rsidR="00E6364D" w:rsidRPr="00FF353C" w:rsidRDefault="00E6364D" w:rsidP="00842B58">
            <w:pPr>
              <w:pStyle w:val="NormalLeft"/>
              <w:rPr>
                <w:lang w:val="en-GB"/>
              </w:rPr>
            </w:pPr>
            <w:r w:rsidRPr="00FF353C">
              <w:rPr>
                <w:lang w:val="en-GB"/>
              </w:rPr>
              <w:t>If transitional deduction to technical provisions is not applicable report the same amount as in C0010. </w:t>
            </w:r>
            <w:r w:rsidR="00842B58" w:rsidRPr="00FF353C">
              <w:rPr>
                <w:lang w:val="en-GB"/>
              </w:rPr>
              <w:t xml:space="preserve"> </w:t>
            </w:r>
          </w:p>
        </w:tc>
      </w:tr>
      <w:tr w:rsidR="00E6364D" w:rsidRPr="00FF353C" w14:paraId="16973797"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6ABACFF" w14:textId="77777777" w:rsidR="00E6364D" w:rsidRPr="00FF353C" w:rsidRDefault="00E6364D" w:rsidP="00485DF3">
            <w:pPr>
              <w:pStyle w:val="NormalLeft"/>
              <w:rPr>
                <w:lang w:val="en-GB"/>
              </w:rPr>
            </w:pPr>
            <w:r w:rsidRPr="00FF353C">
              <w:rPr>
                <w:lang w:val="en-GB"/>
              </w:rPr>
              <w:t>C0030/R0110</w:t>
            </w:r>
          </w:p>
        </w:tc>
        <w:tc>
          <w:tcPr>
            <w:tcW w:w="1858" w:type="dxa"/>
            <w:tcBorders>
              <w:top w:val="single" w:sz="2" w:space="0" w:color="auto"/>
              <w:left w:val="single" w:sz="2" w:space="0" w:color="auto"/>
              <w:bottom w:val="single" w:sz="2" w:space="0" w:color="auto"/>
              <w:right w:val="single" w:sz="2" w:space="0" w:color="auto"/>
            </w:tcBorders>
          </w:tcPr>
          <w:p w14:paraId="73187FCF" w14:textId="77777777" w:rsidR="00E6364D" w:rsidRPr="00FF353C" w:rsidRDefault="00E6364D" w:rsidP="00485DF3">
            <w:pPr>
              <w:pStyle w:val="NormalLeft"/>
              <w:rPr>
                <w:lang w:val="en-GB"/>
              </w:rPr>
            </w:pPr>
            <w:r w:rsidRPr="00FF353C">
              <w:rPr>
                <w:lang w:val="en-GB"/>
              </w:rPr>
              <w:t>Impact of transitional on technical provisions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0DEC2BDA" w14:textId="77777777" w:rsidR="00E6364D" w:rsidRPr="00FF353C" w:rsidRDefault="00E6364D" w:rsidP="00485DF3">
            <w:pPr>
              <w:pStyle w:val="NormalLeft"/>
              <w:rPr>
                <w:lang w:val="en-GB"/>
              </w:rPr>
            </w:pPr>
            <w:r w:rsidRPr="00FF353C">
              <w:rPr>
                <w:lang w:val="en-GB"/>
              </w:rPr>
              <w:t>Amount of the adjustment to the MCR due to the application of the transitional deduction to technical provisions.</w:t>
            </w:r>
          </w:p>
          <w:p w14:paraId="385B0337" w14:textId="351FEE3F" w:rsidR="00E6364D" w:rsidRPr="00FF353C" w:rsidRDefault="00E6364D" w:rsidP="00842B58">
            <w:pPr>
              <w:pStyle w:val="NormalLeft"/>
              <w:rPr>
                <w:lang w:val="en-GB"/>
              </w:rPr>
            </w:pPr>
            <w:r w:rsidRPr="00FF353C">
              <w:rPr>
                <w:lang w:val="en-GB"/>
              </w:rPr>
              <w:t>It shall be the difference between the MCR calculated considering the technical provisions without transitional deduction to technical provisions and the MCR calculated with the technical provisions with LTG and transitional measures. </w:t>
            </w:r>
            <w:r w:rsidR="00842B58" w:rsidRPr="00FF353C">
              <w:rPr>
                <w:lang w:val="en-GB"/>
              </w:rPr>
              <w:t xml:space="preserve"> </w:t>
            </w:r>
          </w:p>
        </w:tc>
      </w:tr>
      <w:tr w:rsidR="00E6364D" w:rsidRPr="00FF353C" w14:paraId="092D197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23C50D4" w14:textId="77777777" w:rsidR="00E6364D" w:rsidRPr="00FF353C" w:rsidRDefault="00E6364D" w:rsidP="00485DF3">
            <w:pPr>
              <w:pStyle w:val="NormalLeft"/>
              <w:rPr>
                <w:lang w:val="en-GB"/>
              </w:rPr>
            </w:pPr>
            <w:r w:rsidRPr="00FF353C">
              <w:rPr>
                <w:lang w:val="en-GB"/>
              </w:rPr>
              <w:t>C0040/R0110</w:t>
            </w:r>
          </w:p>
        </w:tc>
        <w:tc>
          <w:tcPr>
            <w:tcW w:w="1858" w:type="dxa"/>
            <w:tcBorders>
              <w:top w:val="single" w:sz="2" w:space="0" w:color="auto"/>
              <w:left w:val="single" w:sz="2" w:space="0" w:color="auto"/>
              <w:bottom w:val="single" w:sz="2" w:space="0" w:color="auto"/>
              <w:right w:val="single" w:sz="2" w:space="0" w:color="auto"/>
            </w:tcBorders>
          </w:tcPr>
          <w:p w14:paraId="1EF5BEF7" w14:textId="77777777" w:rsidR="00E6364D" w:rsidRPr="00FF353C" w:rsidRDefault="00E6364D" w:rsidP="00485DF3">
            <w:pPr>
              <w:pStyle w:val="NormalLeft"/>
              <w:rPr>
                <w:lang w:val="en-GB"/>
              </w:rPr>
            </w:pPr>
            <w:r w:rsidRPr="00FF353C">
              <w:rPr>
                <w:lang w:val="en-GB"/>
              </w:rPr>
              <w:t xml:space="preserve">Without transitional on interest rate — Minimum </w:t>
            </w:r>
            <w:r w:rsidRPr="00FF353C">
              <w:rPr>
                <w:lang w:val="en-GB"/>
              </w:rPr>
              <w:lastRenderedPageBreak/>
              <w:t>Capital Requirement</w:t>
            </w:r>
          </w:p>
        </w:tc>
        <w:tc>
          <w:tcPr>
            <w:tcW w:w="5757" w:type="dxa"/>
            <w:tcBorders>
              <w:top w:val="single" w:sz="2" w:space="0" w:color="auto"/>
              <w:left w:val="single" w:sz="2" w:space="0" w:color="auto"/>
              <w:bottom w:val="single" w:sz="2" w:space="0" w:color="auto"/>
              <w:right w:val="single" w:sz="2" w:space="0" w:color="auto"/>
            </w:tcBorders>
          </w:tcPr>
          <w:p w14:paraId="54ABDD6D" w14:textId="77777777" w:rsidR="00E6364D" w:rsidRPr="00FF353C" w:rsidRDefault="00E6364D" w:rsidP="00485DF3">
            <w:pPr>
              <w:pStyle w:val="NormalLeft"/>
              <w:rPr>
                <w:lang w:val="en-GB"/>
              </w:rPr>
            </w:pPr>
            <w:r w:rsidRPr="00FF353C">
              <w:rPr>
                <w:lang w:val="en-GB"/>
              </w:rPr>
              <w:lastRenderedPageBreak/>
              <w:t xml:space="preserve">Total amount of MCR calculated considering technical provisions without the adjustment due to the transitional adjustment to the relevant risk-free interest rate term structure, but keeping the adjustments due to the </w:t>
            </w:r>
            <w:r w:rsidRPr="00FF353C">
              <w:rPr>
                <w:lang w:val="en-GB"/>
              </w:rPr>
              <w:lastRenderedPageBreak/>
              <w:t>volatility adjustment and the matching adjustment.</w:t>
            </w:r>
          </w:p>
          <w:p w14:paraId="605A7450" w14:textId="1796C4C3" w:rsidR="00E6364D" w:rsidRPr="00FF353C" w:rsidRDefault="00E6364D" w:rsidP="00842B58">
            <w:pPr>
              <w:pStyle w:val="NormalLeft"/>
              <w:rPr>
                <w:lang w:val="en-GB"/>
              </w:rPr>
            </w:pPr>
            <w:r w:rsidRPr="00FF353C">
              <w:rPr>
                <w:lang w:val="en-GB"/>
              </w:rPr>
              <w:t>If transitional adjustment to the relevant risk-free interest rate term structure is not applicable report the same amount as in C0020. </w:t>
            </w:r>
            <w:r w:rsidR="00842B58" w:rsidRPr="00FF353C">
              <w:rPr>
                <w:lang w:val="en-GB"/>
              </w:rPr>
              <w:t xml:space="preserve"> </w:t>
            </w:r>
          </w:p>
        </w:tc>
      </w:tr>
      <w:tr w:rsidR="00E6364D" w:rsidRPr="00FF353C" w14:paraId="773E82A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2370CD4" w14:textId="77777777" w:rsidR="00E6364D" w:rsidRPr="00FF353C" w:rsidRDefault="00E6364D" w:rsidP="00485DF3">
            <w:pPr>
              <w:pStyle w:val="NormalLeft"/>
              <w:rPr>
                <w:lang w:val="en-GB"/>
              </w:rPr>
            </w:pPr>
            <w:r w:rsidRPr="00FF353C">
              <w:rPr>
                <w:lang w:val="en-GB"/>
              </w:rPr>
              <w:lastRenderedPageBreak/>
              <w:t>C0050/R0110</w:t>
            </w:r>
          </w:p>
        </w:tc>
        <w:tc>
          <w:tcPr>
            <w:tcW w:w="1858" w:type="dxa"/>
            <w:tcBorders>
              <w:top w:val="single" w:sz="2" w:space="0" w:color="auto"/>
              <w:left w:val="single" w:sz="2" w:space="0" w:color="auto"/>
              <w:bottom w:val="single" w:sz="2" w:space="0" w:color="auto"/>
              <w:right w:val="single" w:sz="2" w:space="0" w:color="auto"/>
            </w:tcBorders>
          </w:tcPr>
          <w:p w14:paraId="34F3DAA3" w14:textId="77777777" w:rsidR="00E6364D" w:rsidRPr="00FF353C" w:rsidRDefault="00E6364D" w:rsidP="00485DF3">
            <w:pPr>
              <w:pStyle w:val="NormalLeft"/>
              <w:rPr>
                <w:lang w:val="en-GB"/>
              </w:rPr>
            </w:pPr>
            <w:r w:rsidRPr="00FF353C">
              <w:rPr>
                <w:lang w:val="en-GB"/>
              </w:rPr>
              <w:t>Impact of transitional on interest rate — Minimum Capital Requirement</w:t>
            </w:r>
          </w:p>
        </w:tc>
        <w:tc>
          <w:tcPr>
            <w:tcW w:w="5757" w:type="dxa"/>
            <w:tcBorders>
              <w:top w:val="single" w:sz="2" w:space="0" w:color="auto"/>
              <w:left w:val="single" w:sz="2" w:space="0" w:color="auto"/>
              <w:bottom w:val="single" w:sz="2" w:space="0" w:color="auto"/>
              <w:right w:val="single" w:sz="2" w:space="0" w:color="auto"/>
            </w:tcBorders>
          </w:tcPr>
          <w:p w14:paraId="0A176CD8" w14:textId="77777777" w:rsidR="00E6364D" w:rsidRPr="00FF353C" w:rsidRDefault="00E6364D" w:rsidP="00485DF3">
            <w:pPr>
              <w:pStyle w:val="NormalLeft"/>
              <w:rPr>
                <w:lang w:val="en-GB"/>
              </w:rPr>
            </w:pPr>
            <w:r w:rsidRPr="00FF353C">
              <w:rPr>
                <w:lang w:val="en-GB"/>
              </w:rPr>
              <w:t>Amount of the adjustment to the MCR due to the application of the transitional adjustment to the relevant risk-free interest rate term structure.</w:t>
            </w:r>
          </w:p>
          <w:p w14:paraId="3FB754D7" w14:textId="51A05130" w:rsidR="00E6364D" w:rsidRPr="00FF353C" w:rsidRDefault="00E6364D" w:rsidP="00842B58">
            <w:pPr>
              <w:pStyle w:val="NormalLeft"/>
              <w:rPr>
                <w:lang w:val="en-GB"/>
              </w:rPr>
            </w:pPr>
            <w:r w:rsidRPr="00FF353C">
              <w:rPr>
                <w:lang w:val="en-GB"/>
              </w:rPr>
              <w:t>It shall be the difference between the MCR calculated considering the technical provisions without transitional adjustment to the relevant risk-free interest rate term structure and MCR calculated with the technical provisions reported under C0020. </w:t>
            </w:r>
            <w:r w:rsidR="00842B58" w:rsidRPr="00FF353C">
              <w:rPr>
                <w:lang w:val="en-GB"/>
              </w:rPr>
              <w:t xml:space="preserve"> </w:t>
            </w:r>
          </w:p>
        </w:tc>
      </w:tr>
      <w:tr w:rsidR="00E6364D" w:rsidRPr="00FF353C" w14:paraId="6989A34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42877D3" w14:textId="77777777" w:rsidR="00E6364D" w:rsidRPr="00FF353C" w:rsidRDefault="00E6364D" w:rsidP="00485DF3">
            <w:pPr>
              <w:pStyle w:val="NormalLeft"/>
              <w:rPr>
                <w:lang w:val="en-GB"/>
              </w:rPr>
            </w:pPr>
            <w:r w:rsidRPr="00FF353C">
              <w:rPr>
                <w:lang w:val="en-GB"/>
              </w:rPr>
              <w:t>C0060/R0110</w:t>
            </w:r>
          </w:p>
        </w:tc>
        <w:tc>
          <w:tcPr>
            <w:tcW w:w="1858" w:type="dxa"/>
            <w:tcBorders>
              <w:top w:val="single" w:sz="2" w:space="0" w:color="auto"/>
              <w:left w:val="single" w:sz="2" w:space="0" w:color="auto"/>
              <w:bottom w:val="single" w:sz="2" w:space="0" w:color="auto"/>
              <w:right w:val="single" w:sz="2" w:space="0" w:color="auto"/>
            </w:tcBorders>
          </w:tcPr>
          <w:p w14:paraId="0F89A40F" w14:textId="77777777" w:rsidR="00E6364D" w:rsidRPr="00FF353C" w:rsidRDefault="00E6364D" w:rsidP="00485DF3">
            <w:pPr>
              <w:pStyle w:val="NormalLeft"/>
              <w:rPr>
                <w:lang w:val="en-GB"/>
              </w:rPr>
            </w:pPr>
            <w:r w:rsidRPr="00FF353C">
              <w:rPr>
                <w:lang w:val="en-GB"/>
              </w:rPr>
              <w:t>Without volatility adjustment and without other transitional measures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2E679516" w14:textId="77777777" w:rsidR="00E6364D" w:rsidRPr="00FF353C" w:rsidRDefault="00E6364D" w:rsidP="00485DF3">
            <w:pPr>
              <w:pStyle w:val="NormalLeft"/>
              <w:rPr>
                <w:lang w:val="en-GB"/>
              </w:rPr>
            </w:pPr>
            <w:r w:rsidRPr="00FF353C">
              <w:rPr>
                <w:lang w:val="en-GB"/>
              </w:rPr>
              <w:t>Total amount of MCR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56CF4B53" w14:textId="491C12AE" w:rsidR="00E6364D" w:rsidRPr="00FF353C" w:rsidRDefault="00E6364D" w:rsidP="00842B58">
            <w:pPr>
              <w:pStyle w:val="NormalLeft"/>
              <w:rPr>
                <w:lang w:val="en-GB"/>
              </w:rPr>
            </w:pPr>
            <w:r w:rsidRPr="00FF353C">
              <w:rPr>
                <w:lang w:val="en-GB"/>
              </w:rPr>
              <w:t>If volatility adjustment is not applicable report the same amount as in C0040. </w:t>
            </w:r>
            <w:r w:rsidR="00842B58" w:rsidRPr="00FF353C">
              <w:rPr>
                <w:lang w:val="en-GB"/>
              </w:rPr>
              <w:t xml:space="preserve"> </w:t>
            </w:r>
          </w:p>
        </w:tc>
      </w:tr>
      <w:tr w:rsidR="00E6364D" w:rsidRPr="00FF353C" w14:paraId="71240C5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04A3C8D" w14:textId="77777777" w:rsidR="00E6364D" w:rsidRPr="00FF353C" w:rsidRDefault="00E6364D" w:rsidP="00485DF3">
            <w:pPr>
              <w:pStyle w:val="NormalLeft"/>
              <w:rPr>
                <w:lang w:val="en-GB"/>
              </w:rPr>
            </w:pPr>
            <w:r w:rsidRPr="00FF353C">
              <w:rPr>
                <w:lang w:val="en-GB"/>
              </w:rPr>
              <w:t>C0070/R0110</w:t>
            </w:r>
          </w:p>
        </w:tc>
        <w:tc>
          <w:tcPr>
            <w:tcW w:w="1858" w:type="dxa"/>
            <w:tcBorders>
              <w:top w:val="single" w:sz="2" w:space="0" w:color="auto"/>
              <w:left w:val="single" w:sz="2" w:space="0" w:color="auto"/>
              <w:bottom w:val="single" w:sz="2" w:space="0" w:color="auto"/>
              <w:right w:val="single" w:sz="2" w:space="0" w:color="auto"/>
            </w:tcBorders>
          </w:tcPr>
          <w:p w14:paraId="1B01D1EE" w14:textId="77777777" w:rsidR="00E6364D" w:rsidRPr="00FF353C" w:rsidRDefault="00E6364D" w:rsidP="00485DF3">
            <w:pPr>
              <w:pStyle w:val="NormalLeft"/>
              <w:rPr>
                <w:lang w:val="en-GB"/>
              </w:rPr>
            </w:pPr>
            <w:r w:rsidRPr="00FF353C">
              <w:rPr>
                <w:lang w:val="en-GB"/>
              </w:rPr>
              <w:t>Impact of volatility adjustment set to zero — Minimum Capital Requirement</w:t>
            </w:r>
          </w:p>
        </w:tc>
        <w:tc>
          <w:tcPr>
            <w:tcW w:w="5757" w:type="dxa"/>
            <w:tcBorders>
              <w:top w:val="single" w:sz="2" w:space="0" w:color="auto"/>
              <w:left w:val="single" w:sz="2" w:space="0" w:color="auto"/>
              <w:bottom w:val="single" w:sz="2" w:space="0" w:color="auto"/>
              <w:right w:val="single" w:sz="2" w:space="0" w:color="auto"/>
            </w:tcBorders>
          </w:tcPr>
          <w:p w14:paraId="2FDF4FBC" w14:textId="77777777" w:rsidR="00E6364D" w:rsidRPr="00FF353C" w:rsidRDefault="00E6364D" w:rsidP="00485DF3">
            <w:pPr>
              <w:pStyle w:val="NormalLeft"/>
              <w:rPr>
                <w:lang w:val="en-GB"/>
              </w:rPr>
            </w:pPr>
            <w:r w:rsidRPr="00FF353C">
              <w:rPr>
                <w:lang w:val="en-GB"/>
              </w:rPr>
              <w:t>Amount of the adjustment to the MCR due to the application of the volatility adjustment. It shall reflect the impact of setting the volatility adjustment to zero.</w:t>
            </w:r>
          </w:p>
          <w:p w14:paraId="2502A296" w14:textId="0879391C" w:rsidR="00E6364D" w:rsidRPr="00FF353C" w:rsidRDefault="00E6364D" w:rsidP="00842B58">
            <w:pPr>
              <w:pStyle w:val="NormalLeft"/>
              <w:rPr>
                <w:lang w:val="en-GB"/>
              </w:rPr>
            </w:pPr>
            <w:r w:rsidRPr="00FF353C">
              <w:rPr>
                <w:lang w:val="en-GB"/>
              </w:rPr>
              <w:t>It shall be the difference between the MCR calculated considering the technical provisions without volatility adjustment and without other transitional measures and the MCR calculated with the technical provisions reported under C0040. </w:t>
            </w:r>
            <w:r w:rsidR="00842B58" w:rsidRPr="00FF353C">
              <w:rPr>
                <w:lang w:val="en-GB"/>
              </w:rPr>
              <w:t xml:space="preserve"> </w:t>
            </w:r>
          </w:p>
        </w:tc>
      </w:tr>
      <w:tr w:rsidR="00E6364D" w:rsidRPr="00FF353C" w14:paraId="5B4C9E2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EF93F45" w14:textId="77777777" w:rsidR="00E6364D" w:rsidRPr="00FF353C" w:rsidRDefault="00E6364D" w:rsidP="00485DF3">
            <w:pPr>
              <w:pStyle w:val="NormalLeft"/>
              <w:rPr>
                <w:lang w:val="en-GB"/>
              </w:rPr>
            </w:pPr>
            <w:r w:rsidRPr="00FF353C">
              <w:rPr>
                <w:lang w:val="en-GB"/>
              </w:rPr>
              <w:t>C0080/R0110</w:t>
            </w:r>
          </w:p>
        </w:tc>
        <w:tc>
          <w:tcPr>
            <w:tcW w:w="1858" w:type="dxa"/>
            <w:tcBorders>
              <w:top w:val="single" w:sz="2" w:space="0" w:color="auto"/>
              <w:left w:val="single" w:sz="2" w:space="0" w:color="auto"/>
              <w:bottom w:val="single" w:sz="2" w:space="0" w:color="auto"/>
              <w:right w:val="single" w:sz="2" w:space="0" w:color="auto"/>
            </w:tcBorders>
          </w:tcPr>
          <w:p w14:paraId="0AFCE441" w14:textId="77777777" w:rsidR="00E6364D" w:rsidRPr="00FF353C" w:rsidRDefault="00E6364D" w:rsidP="00485DF3">
            <w:pPr>
              <w:pStyle w:val="NormalLeft"/>
              <w:rPr>
                <w:lang w:val="en-GB"/>
              </w:rPr>
            </w:pPr>
            <w:r w:rsidRPr="00FF353C">
              <w:rPr>
                <w:lang w:val="en-GB"/>
              </w:rPr>
              <w:t>Without matching adjustment and without all the others — MCR</w:t>
            </w:r>
          </w:p>
        </w:tc>
        <w:tc>
          <w:tcPr>
            <w:tcW w:w="5757" w:type="dxa"/>
            <w:tcBorders>
              <w:top w:val="single" w:sz="2" w:space="0" w:color="auto"/>
              <w:left w:val="single" w:sz="2" w:space="0" w:color="auto"/>
              <w:bottom w:val="single" w:sz="2" w:space="0" w:color="auto"/>
              <w:right w:val="single" w:sz="2" w:space="0" w:color="auto"/>
            </w:tcBorders>
          </w:tcPr>
          <w:p w14:paraId="22CD4F35" w14:textId="77777777" w:rsidR="00E6364D" w:rsidRPr="00FF353C" w:rsidRDefault="00E6364D" w:rsidP="00485DF3">
            <w:pPr>
              <w:pStyle w:val="NormalLeft"/>
              <w:rPr>
                <w:lang w:val="en-GB"/>
              </w:rPr>
            </w:pPr>
            <w:r w:rsidRPr="00FF353C">
              <w:rPr>
                <w:lang w:val="en-GB"/>
              </w:rPr>
              <w:t>Total amount of MCR calculated considering technical provisions without any LTG measure.</w:t>
            </w:r>
          </w:p>
          <w:p w14:paraId="39646392" w14:textId="7D0B9653" w:rsidR="00E6364D" w:rsidRPr="00FF353C" w:rsidRDefault="00E6364D" w:rsidP="00842B58">
            <w:pPr>
              <w:pStyle w:val="NormalLeft"/>
              <w:rPr>
                <w:lang w:val="en-GB"/>
              </w:rPr>
            </w:pPr>
            <w:r w:rsidRPr="00FF353C">
              <w:rPr>
                <w:lang w:val="en-GB"/>
              </w:rPr>
              <w:t>If matching adjustment is not applicable report the same amount as in C0060. </w:t>
            </w:r>
            <w:r w:rsidR="00842B58" w:rsidRPr="00FF353C">
              <w:rPr>
                <w:lang w:val="en-GB"/>
              </w:rPr>
              <w:t xml:space="preserve"> </w:t>
            </w:r>
          </w:p>
        </w:tc>
      </w:tr>
      <w:tr w:rsidR="00E6364D" w:rsidRPr="00FF353C" w14:paraId="5CE001C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55CD86D" w14:textId="77777777" w:rsidR="00E6364D" w:rsidRPr="00FF353C" w:rsidRDefault="00E6364D" w:rsidP="00485DF3">
            <w:pPr>
              <w:pStyle w:val="NormalLeft"/>
              <w:rPr>
                <w:lang w:val="en-GB"/>
              </w:rPr>
            </w:pPr>
            <w:r w:rsidRPr="00FF353C">
              <w:rPr>
                <w:lang w:val="en-GB"/>
              </w:rPr>
              <w:t>C0090/R0110</w:t>
            </w:r>
          </w:p>
        </w:tc>
        <w:tc>
          <w:tcPr>
            <w:tcW w:w="1858" w:type="dxa"/>
            <w:tcBorders>
              <w:top w:val="single" w:sz="2" w:space="0" w:color="auto"/>
              <w:left w:val="single" w:sz="2" w:space="0" w:color="auto"/>
              <w:bottom w:val="single" w:sz="2" w:space="0" w:color="auto"/>
              <w:right w:val="single" w:sz="2" w:space="0" w:color="auto"/>
            </w:tcBorders>
          </w:tcPr>
          <w:p w14:paraId="75E78A49" w14:textId="77777777" w:rsidR="00E6364D" w:rsidRPr="00FF353C" w:rsidRDefault="00E6364D" w:rsidP="00485DF3">
            <w:pPr>
              <w:pStyle w:val="NormalLeft"/>
              <w:rPr>
                <w:lang w:val="en-GB"/>
              </w:rPr>
            </w:pPr>
            <w:r w:rsidRPr="00FF353C">
              <w:rPr>
                <w:lang w:val="en-GB"/>
              </w:rPr>
              <w:t>Impact of matching adjustment set to zero — Minimum Capital Requirement</w:t>
            </w:r>
          </w:p>
        </w:tc>
        <w:tc>
          <w:tcPr>
            <w:tcW w:w="5757" w:type="dxa"/>
            <w:tcBorders>
              <w:top w:val="single" w:sz="2" w:space="0" w:color="auto"/>
              <w:left w:val="single" w:sz="2" w:space="0" w:color="auto"/>
              <w:bottom w:val="single" w:sz="2" w:space="0" w:color="auto"/>
              <w:right w:val="single" w:sz="2" w:space="0" w:color="auto"/>
            </w:tcBorders>
          </w:tcPr>
          <w:p w14:paraId="4EB117AB" w14:textId="77777777" w:rsidR="00E6364D" w:rsidRPr="00FF353C" w:rsidRDefault="00E6364D" w:rsidP="00485DF3">
            <w:pPr>
              <w:pStyle w:val="NormalLeft"/>
              <w:rPr>
                <w:lang w:val="en-GB"/>
              </w:rPr>
            </w:pPr>
            <w:r w:rsidRPr="00FF353C">
              <w:rPr>
                <w:lang w:val="en-GB"/>
              </w:rPr>
              <w:t>Amount of the adjustment to the MCR due to the application of the matching adjustment. It shall include the impact of setting the volatility adjustment and the matching adjustment to zero.</w:t>
            </w:r>
          </w:p>
          <w:p w14:paraId="7AE5CC6A" w14:textId="052EDF1F" w:rsidR="00E6364D" w:rsidRPr="00FF353C" w:rsidRDefault="00E6364D" w:rsidP="00842B58">
            <w:pPr>
              <w:pStyle w:val="NormalLeft"/>
              <w:rPr>
                <w:lang w:val="en-GB"/>
              </w:rPr>
            </w:pPr>
            <w:r w:rsidRPr="00FF353C">
              <w:rPr>
                <w:lang w:val="en-GB"/>
              </w:rPr>
              <w:t>It shall be the difference between the MCR calculated considering the technical provisions without matching adjustment and without all the other transitional measures and the MCR calculated with the technical provisions reported under C0060. </w:t>
            </w:r>
            <w:r w:rsidR="00842B58" w:rsidRPr="00FF353C">
              <w:rPr>
                <w:lang w:val="en-GB"/>
              </w:rPr>
              <w:t xml:space="preserve"> </w:t>
            </w:r>
          </w:p>
        </w:tc>
      </w:tr>
      <w:tr w:rsidR="00E6364D" w:rsidRPr="00FF353C" w14:paraId="6430F9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8B1387D" w14:textId="77777777" w:rsidR="00E6364D" w:rsidRPr="00FF353C" w:rsidRDefault="00E6364D" w:rsidP="00485DF3">
            <w:pPr>
              <w:pStyle w:val="NormalLeft"/>
              <w:rPr>
                <w:lang w:val="en-GB"/>
              </w:rPr>
            </w:pPr>
            <w:r w:rsidRPr="00FF353C">
              <w:rPr>
                <w:lang w:val="en-GB"/>
              </w:rPr>
              <w:t>C0100/R0110</w:t>
            </w:r>
          </w:p>
        </w:tc>
        <w:tc>
          <w:tcPr>
            <w:tcW w:w="1858" w:type="dxa"/>
            <w:tcBorders>
              <w:top w:val="single" w:sz="2" w:space="0" w:color="auto"/>
              <w:left w:val="single" w:sz="2" w:space="0" w:color="auto"/>
              <w:bottom w:val="single" w:sz="2" w:space="0" w:color="auto"/>
              <w:right w:val="single" w:sz="2" w:space="0" w:color="auto"/>
            </w:tcBorders>
          </w:tcPr>
          <w:p w14:paraId="61D0DD4A" w14:textId="77777777" w:rsidR="00E6364D" w:rsidRPr="00FF353C" w:rsidRDefault="00E6364D" w:rsidP="00485DF3">
            <w:pPr>
              <w:pStyle w:val="NormalLeft"/>
              <w:rPr>
                <w:lang w:val="en-GB"/>
              </w:rPr>
            </w:pPr>
            <w:r w:rsidRPr="00FF353C">
              <w:rPr>
                <w:lang w:val="en-GB"/>
              </w:rPr>
              <w:t xml:space="preserve">Impact of all </w:t>
            </w:r>
            <w:r w:rsidRPr="00FF353C">
              <w:rPr>
                <w:lang w:val="en-GB"/>
              </w:rPr>
              <w:lastRenderedPageBreak/>
              <w:t>LTG measures and transitionals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24C63D78" w14:textId="77777777" w:rsidR="00E6364D" w:rsidRPr="00FF353C" w:rsidRDefault="00E6364D" w:rsidP="00485DF3">
            <w:pPr>
              <w:pStyle w:val="NormalLeft"/>
              <w:rPr>
                <w:lang w:val="en-GB"/>
              </w:rPr>
            </w:pPr>
            <w:r w:rsidRPr="00FF353C">
              <w:rPr>
                <w:lang w:val="en-GB"/>
              </w:rPr>
              <w:lastRenderedPageBreak/>
              <w:t xml:space="preserve">Amount of the adjustment to the MCR due to the </w:t>
            </w:r>
            <w:r w:rsidRPr="00FF353C">
              <w:rPr>
                <w:lang w:val="en-GB"/>
              </w:rPr>
              <w:lastRenderedPageBreak/>
              <w:t>application of the LTG measures and transitionals.</w:t>
            </w:r>
          </w:p>
        </w:tc>
      </w:tr>
      <w:tr w:rsidR="00146025" w:rsidRPr="00FF353C" w14:paraId="3CC12CD5" w14:textId="77777777" w:rsidTr="00565850">
        <w:trPr>
          <w:ins w:id="2720" w:author="Author"/>
        </w:trPr>
        <w:tc>
          <w:tcPr>
            <w:tcW w:w="1671" w:type="dxa"/>
            <w:tcBorders>
              <w:top w:val="single" w:sz="2" w:space="0" w:color="auto"/>
              <w:left w:val="single" w:sz="2" w:space="0" w:color="auto"/>
              <w:bottom w:val="single" w:sz="2" w:space="0" w:color="auto"/>
              <w:right w:val="single" w:sz="2" w:space="0" w:color="auto"/>
            </w:tcBorders>
          </w:tcPr>
          <w:p w14:paraId="42900CE9" w14:textId="72C16156" w:rsidR="00146025" w:rsidRPr="00FF353C" w:rsidRDefault="00146025" w:rsidP="00146025">
            <w:pPr>
              <w:pStyle w:val="NormalLeft"/>
              <w:rPr>
                <w:ins w:id="2721" w:author="Author"/>
                <w:lang w:val="en-GB"/>
              </w:rPr>
            </w:pPr>
            <w:ins w:id="2722" w:author="Author">
              <w:r w:rsidRPr="00FF353C">
                <w:rPr>
                  <w:lang w:val="en-GB"/>
                </w:rPr>
                <w:lastRenderedPageBreak/>
                <w:t>C0010</w:t>
              </w:r>
              <w:r w:rsidR="00561D73" w:rsidRPr="00FF353C">
                <w:rPr>
                  <w:lang w:val="en-GB"/>
                </w:rPr>
                <w:t>-C0100</w:t>
              </w:r>
              <w:r w:rsidRPr="00FF353C">
                <w:rPr>
                  <w:lang w:val="en-GB"/>
                </w:rPr>
                <w:t>/R0120</w:t>
              </w:r>
            </w:ins>
          </w:p>
        </w:tc>
        <w:tc>
          <w:tcPr>
            <w:tcW w:w="1858" w:type="dxa"/>
            <w:tcBorders>
              <w:top w:val="single" w:sz="2" w:space="0" w:color="auto"/>
              <w:left w:val="single" w:sz="2" w:space="0" w:color="auto"/>
              <w:bottom w:val="single" w:sz="2" w:space="0" w:color="auto"/>
              <w:right w:val="single" w:sz="2" w:space="0" w:color="auto"/>
            </w:tcBorders>
          </w:tcPr>
          <w:p w14:paraId="2B4C26EE" w14:textId="04E0804F" w:rsidR="00146025" w:rsidRPr="00FF353C" w:rsidRDefault="00146025" w:rsidP="00146025">
            <w:pPr>
              <w:pStyle w:val="NormalLeft"/>
              <w:rPr>
                <w:ins w:id="2723" w:author="Author"/>
                <w:lang w:val="en-GB"/>
              </w:rPr>
            </w:pPr>
            <w:ins w:id="2724" w:author="Author">
              <w:r w:rsidRPr="00FF353C">
                <w:rPr>
                  <w:lang w:val="en-GB"/>
                </w:rPr>
                <w:t>With LTG measures and transitionals — Solvency Capital Requirement Ratio</w:t>
              </w:r>
            </w:ins>
          </w:p>
        </w:tc>
        <w:tc>
          <w:tcPr>
            <w:tcW w:w="5757" w:type="dxa"/>
            <w:gridSpan w:val="2"/>
            <w:tcBorders>
              <w:top w:val="single" w:sz="2" w:space="0" w:color="auto"/>
              <w:left w:val="single" w:sz="2" w:space="0" w:color="auto"/>
              <w:bottom w:val="single" w:sz="2" w:space="0" w:color="auto"/>
              <w:right w:val="single" w:sz="2" w:space="0" w:color="auto"/>
            </w:tcBorders>
          </w:tcPr>
          <w:p w14:paraId="3E366E63" w14:textId="52C661DA" w:rsidR="00561D73" w:rsidRPr="00FF353C" w:rsidRDefault="00146025" w:rsidP="00561D73">
            <w:pPr>
              <w:pStyle w:val="NormalLeft"/>
              <w:rPr>
                <w:ins w:id="2725" w:author="Author"/>
                <w:lang w:val="en-GB"/>
              </w:rPr>
            </w:pPr>
            <w:ins w:id="2726" w:author="Author">
              <w:r w:rsidRPr="00FF353C">
                <w:rPr>
                  <w:lang w:val="en-GB"/>
                </w:rPr>
                <w:t xml:space="preserve">Solvency Capital Requirement ratio calculated considering technical provisions </w:t>
              </w:r>
              <w:r w:rsidR="00561D73" w:rsidRPr="00FF353C">
                <w:rPr>
                  <w:lang w:val="en-GB"/>
                </w:rPr>
                <w:t xml:space="preserve">as reported in R0010 of each column </w:t>
              </w:r>
            </w:ins>
          </w:p>
          <w:p w14:paraId="237E3B99" w14:textId="46BE1E12" w:rsidR="00146025" w:rsidRPr="00FF353C" w:rsidRDefault="00146025" w:rsidP="00561D73">
            <w:pPr>
              <w:pStyle w:val="NormalLeft"/>
              <w:rPr>
                <w:ins w:id="2727" w:author="Author"/>
                <w:lang w:val="en-GB"/>
              </w:rPr>
            </w:pPr>
            <w:ins w:id="2728" w:author="Author">
              <w:r w:rsidRPr="00FF353C">
                <w:rPr>
                  <w:lang w:val="en-GB"/>
                </w:rPr>
                <w:t xml:space="preserve">Total amount of eligible own funds to meet SCR (R0050) divided by the total amount of SCR (R0090) </w:t>
              </w:r>
              <w:r w:rsidR="00561D73" w:rsidRPr="00FF353C">
                <w:rPr>
                  <w:lang w:val="en-GB"/>
                </w:rPr>
                <w:t>of each column</w:t>
              </w:r>
              <w:r w:rsidRPr="00FF353C">
                <w:rPr>
                  <w:lang w:val="en-GB"/>
                </w:rPr>
                <w:t>.</w:t>
              </w:r>
            </w:ins>
          </w:p>
        </w:tc>
      </w:tr>
      <w:tr w:rsidR="00146025" w:rsidRPr="00FF353C" w14:paraId="7C97CB8E" w14:textId="77777777" w:rsidTr="00565850">
        <w:trPr>
          <w:ins w:id="2729" w:author="Author"/>
        </w:trPr>
        <w:tc>
          <w:tcPr>
            <w:tcW w:w="1671" w:type="dxa"/>
            <w:tcBorders>
              <w:top w:val="single" w:sz="2" w:space="0" w:color="auto"/>
              <w:left w:val="single" w:sz="2" w:space="0" w:color="auto"/>
              <w:bottom w:val="single" w:sz="2" w:space="0" w:color="auto"/>
              <w:right w:val="single" w:sz="2" w:space="0" w:color="auto"/>
            </w:tcBorders>
          </w:tcPr>
          <w:p w14:paraId="50A7CDD5" w14:textId="66CEB61A" w:rsidR="00146025" w:rsidRPr="00FF353C" w:rsidRDefault="00146025" w:rsidP="00146025">
            <w:pPr>
              <w:pStyle w:val="NormalLeft"/>
              <w:rPr>
                <w:ins w:id="2730" w:author="Author"/>
                <w:lang w:val="en-GB"/>
              </w:rPr>
            </w:pPr>
            <w:ins w:id="2731" w:author="Author">
              <w:r w:rsidRPr="00FF353C">
                <w:rPr>
                  <w:lang w:val="en-GB"/>
                </w:rPr>
                <w:t>C0010</w:t>
              </w:r>
              <w:r w:rsidR="00561D73" w:rsidRPr="00FF353C">
                <w:rPr>
                  <w:lang w:val="en-GB"/>
                </w:rPr>
                <w:t>-C0100</w:t>
              </w:r>
              <w:r w:rsidRPr="00FF353C">
                <w:rPr>
                  <w:lang w:val="en-GB"/>
                </w:rPr>
                <w:t>/R0130</w:t>
              </w:r>
            </w:ins>
          </w:p>
        </w:tc>
        <w:tc>
          <w:tcPr>
            <w:tcW w:w="1858" w:type="dxa"/>
            <w:tcBorders>
              <w:top w:val="single" w:sz="2" w:space="0" w:color="auto"/>
              <w:left w:val="single" w:sz="2" w:space="0" w:color="auto"/>
              <w:bottom w:val="single" w:sz="2" w:space="0" w:color="auto"/>
              <w:right w:val="single" w:sz="2" w:space="0" w:color="auto"/>
            </w:tcBorders>
          </w:tcPr>
          <w:p w14:paraId="509057C5" w14:textId="3D6FB97C" w:rsidR="00146025" w:rsidRPr="00FF353C" w:rsidRDefault="00146025" w:rsidP="00146025">
            <w:pPr>
              <w:pStyle w:val="NormalLeft"/>
              <w:rPr>
                <w:ins w:id="2732" w:author="Author"/>
                <w:lang w:val="en-GB"/>
              </w:rPr>
            </w:pPr>
            <w:ins w:id="2733" w:author="Author">
              <w:r w:rsidRPr="00FF353C">
                <w:rPr>
                  <w:lang w:val="en-GB"/>
                </w:rPr>
                <w:t>Amount with LTG measures and transitionals — Minimum Capital Requirement Ratio</w:t>
              </w:r>
            </w:ins>
          </w:p>
        </w:tc>
        <w:tc>
          <w:tcPr>
            <w:tcW w:w="5757" w:type="dxa"/>
            <w:gridSpan w:val="2"/>
            <w:tcBorders>
              <w:top w:val="single" w:sz="2" w:space="0" w:color="auto"/>
              <w:left w:val="single" w:sz="2" w:space="0" w:color="auto"/>
              <w:bottom w:val="single" w:sz="2" w:space="0" w:color="auto"/>
              <w:right w:val="single" w:sz="2" w:space="0" w:color="auto"/>
            </w:tcBorders>
          </w:tcPr>
          <w:p w14:paraId="6BECC6CE" w14:textId="07C6C6FC" w:rsidR="00146025" w:rsidRPr="00FF353C" w:rsidRDefault="00146025" w:rsidP="00146025">
            <w:pPr>
              <w:pStyle w:val="NormalLeft"/>
              <w:rPr>
                <w:ins w:id="2734" w:author="Author"/>
                <w:lang w:val="en-GB"/>
              </w:rPr>
            </w:pPr>
            <w:ins w:id="2735" w:author="Author">
              <w:r w:rsidRPr="00FF353C">
                <w:rPr>
                  <w:lang w:val="en-GB"/>
                </w:rPr>
                <w:t xml:space="preserve">Minimum Capital Requirement ratio calculated considering technical provisions </w:t>
              </w:r>
              <w:r w:rsidR="00561D73" w:rsidRPr="00FF353C">
                <w:rPr>
                  <w:lang w:val="en-GB"/>
                </w:rPr>
                <w:t>as reported in R0010 of each column</w:t>
              </w:r>
              <w:r w:rsidRPr="00FF353C">
                <w:rPr>
                  <w:lang w:val="en-GB"/>
                </w:rPr>
                <w:t>.</w:t>
              </w:r>
            </w:ins>
          </w:p>
          <w:p w14:paraId="4C83EFEA" w14:textId="52FC4D11" w:rsidR="00146025" w:rsidRPr="00FF353C" w:rsidRDefault="00146025" w:rsidP="00561D73">
            <w:pPr>
              <w:pStyle w:val="NormalLeft"/>
              <w:rPr>
                <w:ins w:id="2736" w:author="Author"/>
                <w:lang w:val="en-GB"/>
              </w:rPr>
            </w:pPr>
            <w:ins w:id="2737" w:author="Author">
              <w:r w:rsidRPr="00FF353C">
                <w:rPr>
                  <w:lang w:val="en-GB"/>
                </w:rPr>
                <w:t>Total amount of eligible own funds to meet MCR (R0100) divided by the total amount of MCR (R0110)</w:t>
              </w:r>
              <w:r w:rsidR="00561D73" w:rsidRPr="00FF353C">
                <w:rPr>
                  <w:lang w:val="en-GB"/>
                </w:rPr>
                <w:t xml:space="preserve"> of each column</w:t>
              </w:r>
              <w:r w:rsidRPr="00FF353C">
                <w:rPr>
                  <w:lang w:val="en-GB"/>
                </w:rPr>
                <w:t>.</w:t>
              </w:r>
            </w:ins>
          </w:p>
        </w:tc>
      </w:tr>
    </w:tbl>
    <w:p w14:paraId="45DD22A9" w14:textId="1E066D81" w:rsidR="00E6364D" w:rsidRPr="00FF353C" w:rsidDel="00ED25BF" w:rsidRDefault="00E6364D" w:rsidP="00E6364D">
      <w:pPr>
        <w:rPr>
          <w:del w:id="2738" w:author="Author"/>
          <w:lang w:val="en-GB"/>
        </w:rPr>
      </w:pPr>
    </w:p>
    <w:p w14:paraId="4F878E5A" w14:textId="77777777" w:rsidR="00E6364D" w:rsidRPr="00FF353C" w:rsidRDefault="00E6364D" w:rsidP="00E6364D">
      <w:pPr>
        <w:pStyle w:val="ManualHeading2"/>
        <w:numPr>
          <w:ilvl w:val="0"/>
          <w:numId w:val="0"/>
        </w:numPr>
        <w:ind w:left="851" w:hanging="851"/>
        <w:rPr>
          <w:lang w:val="en-GB"/>
        </w:rPr>
      </w:pPr>
      <w:r w:rsidRPr="00FF353C">
        <w:rPr>
          <w:i/>
          <w:iCs/>
          <w:lang w:val="en-GB"/>
        </w:rPr>
        <w:t>S.22.02 — Projection of future cash flows (Best Estimate — Matching portfolios)</w:t>
      </w:r>
    </w:p>
    <w:p w14:paraId="1E6CEE2F" w14:textId="77777777" w:rsidR="00E6364D" w:rsidRPr="00FF353C" w:rsidRDefault="00E6364D" w:rsidP="00E6364D">
      <w:pPr>
        <w:rPr>
          <w:lang w:val="en-GB"/>
        </w:rPr>
      </w:pPr>
      <w:r w:rsidRPr="00FF353C">
        <w:rPr>
          <w:i/>
          <w:iCs/>
          <w:lang w:val="en-GB"/>
        </w:rPr>
        <w:t>General comments:</w:t>
      </w:r>
    </w:p>
    <w:p w14:paraId="53FA5298" w14:textId="77777777" w:rsidR="00E6364D" w:rsidRPr="00FF353C" w:rsidRDefault="00E6364D" w:rsidP="00E6364D">
      <w:pPr>
        <w:rPr>
          <w:lang w:val="en-GB"/>
        </w:rPr>
      </w:pPr>
      <w:r w:rsidRPr="00FF353C">
        <w:rPr>
          <w:lang w:val="en-GB"/>
        </w:rPr>
        <w:t>This section relates to annual submission of information for individual entities.</w:t>
      </w:r>
    </w:p>
    <w:p w14:paraId="453F8309" w14:textId="77777777" w:rsidR="00E6364D" w:rsidRPr="00FF353C" w:rsidRDefault="00E6364D" w:rsidP="00E6364D">
      <w:pPr>
        <w:rPr>
          <w:lang w:val="en-GB"/>
        </w:rPr>
      </w:pPr>
      <w:r w:rsidRPr="00FF353C">
        <w:rPr>
          <w:lang w:val="en-GB"/>
        </w:rPr>
        <w:t>This template shall be reported by each matching portfolio approved by the supervisory authority.</w:t>
      </w:r>
    </w:p>
    <w:tbl>
      <w:tblPr>
        <w:tblW w:w="0" w:type="auto"/>
        <w:tblLayout w:type="fixed"/>
        <w:tblLook w:val="0000" w:firstRow="0" w:lastRow="0" w:firstColumn="0" w:lastColumn="0" w:noHBand="0" w:noVBand="0"/>
      </w:tblPr>
      <w:tblGrid>
        <w:gridCol w:w="1671"/>
        <w:gridCol w:w="2322"/>
        <w:gridCol w:w="5293"/>
      </w:tblGrid>
      <w:tr w:rsidR="00E6364D" w:rsidRPr="00FF353C" w14:paraId="479AF506" w14:textId="77777777" w:rsidTr="00485DF3">
        <w:tc>
          <w:tcPr>
            <w:tcW w:w="1671" w:type="dxa"/>
            <w:tcBorders>
              <w:top w:val="single" w:sz="2" w:space="0" w:color="auto"/>
              <w:left w:val="single" w:sz="2" w:space="0" w:color="auto"/>
              <w:bottom w:val="single" w:sz="2" w:space="0" w:color="auto"/>
              <w:right w:val="single" w:sz="2" w:space="0" w:color="auto"/>
            </w:tcBorders>
          </w:tcPr>
          <w:p w14:paraId="3092C6BD" w14:textId="77777777" w:rsidR="00E6364D" w:rsidRPr="00FF353C" w:rsidRDefault="00E6364D" w:rsidP="00485DF3">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09DF0BAB" w14:textId="77777777" w:rsidR="00E6364D" w:rsidRPr="00FF353C" w:rsidRDefault="00E6364D" w:rsidP="00485DF3">
            <w:pPr>
              <w:pStyle w:val="NormalCentered"/>
              <w:rPr>
                <w:lang w:val="en-GB"/>
              </w:rPr>
            </w:pPr>
            <w:r w:rsidRPr="00FF353C">
              <w:rPr>
                <w:lang w:val="en-GB"/>
              </w:rPr>
              <w:t>ITEM</w:t>
            </w:r>
          </w:p>
        </w:tc>
        <w:tc>
          <w:tcPr>
            <w:tcW w:w="5293" w:type="dxa"/>
            <w:tcBorders>
              <w:top w:val="single" w:sz="2" w:space="0" w:color="auto"/>
              <w:left w:val="single" w:sz="2" w:space="0" w:color="auto"/>
              <w:bottom w:val="single" w:sz="2" w:space="0" w:color="auto"/>
              <w:right w:val="single" w:sz="2" w:space="0" w:color="auto"/>
            </w:tcBorders>
          </w:tcPr>
          <w:p w14:paraId="4CCF4BC7" w14:textId="77777777" w:rsidR="00E6364D" w:rsidRPr="00FF353C" w:rsidRDefault="00E6364D" w:rsidP="00485DF3">
            <w:pPr>
              <w:pStyle w:val="NormalCentered"/>
              <w:rPr>
                <w:lang w:val="en-GB"/>
              </w:rPr>
            </w:pPr>
            <w:r w:rsidRPr="00FF353C">
              <w:rPr>
                <w:lang w:val="en-GB"/>
              </w:rPr>
              <w:t>INSTRUCTIONS</w:t>
            </w:r>
          </w:p>
        </w:tc>
      </w:tr>
      <w:tr w:rsidR="00E6364D" w:rsidRPr="00FF353C" w14:paraId="344B1B22" w14:textId="77777777" w:rsidTr="00485DF3">
        <w:tc>
          <w:tcPr>
            <w:tcW w:w="1671" w:type="dxa"/>
            <w:tcBorders>
              <w:top w:val="single" w:sz="2" w:space="0" w:color="auto"/>
              <w:left w:val="single" w:sz="2" w:space="0" w:color="auto"/>
              <w:bottom w:val="single" w:sz="2" w:space="0" w:color="auto"/>
              <w:right w:val="single" w:sz="2" w:space="0" w:color="auto"/>
            </w:tcBorders>
          </w:tcPr>
          <w:p w14:paraId="1EB6B7F4" w14:textId="77777777" w:rsidR="00E6364D" w:rsidRPr="00FF353C" w:rsidRDefault="00E6364D" w:rsidP="00485DF3">
            <w:pPr>
              <w:pStyle w:val="NormalLeft"/>
              <w:rPr>
                <w:lang w:val="en-GB"/>
              </w:rPr>
            </w:pPr>
            <w:r w:rsidRPr="00FF353C">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62BBDE23" w14:textId="77777777" w:rsidR="00E6364D" w:rsidRPr="00FF353C" w:rsidRDefault="00E6364D" w:rsidP="00485DF3">
            <w:pPr>
              <w:pStyle w:val="NormalLeft"/>
              <w:rPr>
                <w:lang w:val="en-GB"/>
              </w:rPr>
            </w:pPr>
            <w:r w:rsidRPr="00FF353C">
              <w:rPr>
                <w:lang w:val="en-GB"/>
              </w:rPr>
              <w:t>Matching portfolio</w:t>
            </w:r>
          </w:p>
        </w:tc>
        <w:tc>
          <w:tcPr>
            <w:tcW w:w="5293" w:type="dxa"/>
            <w:tcBorders>
              <w:top w:val="single" w:sz="2" w:space="0" w:color="auto"/>
              <w:left w:val="single" w:sz="2" w:space="0" w:color="auto"/>
              <w:bottom w:val="single" w:sz="2" w:space="0" w:color="auto"/>
              <w:right w:val="single" w:sz="2" w:space="0" w:color="auto"/>
            </w:tcBorders>
          </w:tcPr>
          <w:p w14:paraId="5C45BE07" w14:textId="77777777" w:rsidR="00E6364D" w:rsidRPr="00FF353C" w:rsidRDefault="00E6364D" w:rsidP="00485DF3">
            <w:pPr>
              <w:pStyle w:val="NormalLeft"/>
              <w:rPr>
                <w:lang w:val="en-GB"/>
              </w:rPr>
            </w:pPr>
            <w:r w:rsidRPr="00FF353C">
              <w:rPr>
                <w:lang w:val="en-GB"/>
              </w:rPr>
              <w:t>Indicate the number which is attributed by the undertaking, corresponding to the unique number assigned to each matching portfolio.</w:t>
            </w:r>
          </w:p>
          <w:p w14:paraId="7A980029" w14:textId="77777777" w:rsidR="00E6364D" w:rsidRPr="00FF353C" w:rsidRDefault="00E6364D" w:rsidP="00485DF3">
            <w:pPr>
              <w:pStyle w:val="NormalLeft"/>
              <w:rPr>
                <w:lang w:val="en-GB"/>
              </w:rPr>
            </w:pPr>
            <w:r w:rsidRPr="00FF353C">
              <w:rPr>
                <w:lang w:val="en-GB"/>
              </w:rPr>
              <w:t>This number shall be consistent over time and shall be used to identify the matching portfolio number in other templates.</w:t>
            </w:r>
          </w:p>
        </w:tc>
      </w:tr>
      <w:tr w:rsidR="00E6364D" w:rsidRPr="00FF353C" w14:paraId="2A436370" w14:textId="77777777" w:rsidTr="00485DF3">
        <w:tc>
          <w:tcPr>
            <w:tcW w:w="1671" w:type="dxa"/>
            <w:tcBorders>
              <w:top w:val="single" w:sz="2" w:space="0" w:color="auto"/>
              <w:left w:val="single" w:sz="2" w:space="0" w:color="auto"/>
              <w:bottom w:val="single" w:sz="2" w:space="0" w:color="auto"/>
              <w:right w:val="single" w:sz="2" w:space="0" w:color="auto"/>
            </w:tcBorders>
          </w:tcPr>
          <w:p w14:paraId="405CB31B" w14:textId="77777777" w:rsidR="00E6364D" w:rsidRPr="00FF353C" w:rsidRDefault="00E6364D" w:rsidP="00485DF3">
            <w:pPr>
              <w:pStyle w:val="NormalLeft"/>
              <w:rPr>
                <w:lang w:val="en-GB"/>
              </w:rPr>
            </w:pPr>
            <w:r w:rsidRPr="00FF353C">
              <w:rPr>
                <w:lang w:val="en-GB"/>
              </w:rPr>
              <w:t>C0020/R0010 to R0450</w:t>
            </w:r>
          </w:p>
        </w:tc>
        <w:tc>
          <w:tcPr>
            <w:tcW w:w="2322" w:type="dxa"/>
            <w:tcBorders>
              <w:top w:val="single" w:sz="2" w:space="0" w:color="auto"/>
              <w:left w:val="single" w:sz="2" w:space="0" w:color="auto"/>
              <w:bottom w:val="single" w:sz="2" w:space="0" w:color="auto"/>
              <w:right w:val="single" w:sz="2" w:space="0" w:color="auto"/>
            </w:tcBorders>
          </w:tcPr>
          <w:p w14:paraId="3F4FDEC9" w14:textId="77777777" w:rsidR="00E6364D" w:rsidRPr="00FF353C" w:rsidRDefault="00E6364D" w:rsidP="00485DF3">
            <w:pPr>
              <w:pStyle w:val="NormalLeft"/>
              <w:rPr>
                <w:lang w:val="en-GB"/>
              </w:rPr>
            </w:pPr>
            <w:r w:rsidRPr="00FF353C">
              <w:rPr>
                <w:lang w:val="en-GB"/>
              </w:rPr>
              <w:t>Projection of future cash–flows at the end of the reporting period — Longevity, mortality and revision obligations cash outflows</w:t>
            </w:r>
          </w:p>
        </w:tc>
        <w:tc>
          <w:tcPr>
            <w:tcW w:w="5293" w:type="dxa"/>
            <w:tcBorders>
              <w:top w:val="single" w:sz="2" w:space="0" w:color="auto"/>
              <w:left w:val="single" w:sz="2" w:space="0" w:color="auto"/>
              <w:bottom w:val="single" w:sz="2" w:space="0" w:color="auto"/>
              <w:right w:val="single" w:sz="2" w:space="0" w:color="auto"/>
            </w:tcBorders>
          </w:tcPr>
          <w:p w14:paraId="7622A5E6" w14:textId="77777777" w:rsidR="00E6364D" w:rsidRPr="00FF353C" w:rsidRDefault="00E6364D" w:rsidP="00485DF3">
            <w:pPr>
              <w:pStyle w:val="NormalLeft"/>
              <w:rPr>
                <w:lang w:val="en-GB"/>
              </w:rPr>
            </w:pPr>
            <w:r w:rsidRPr="00FF353C">
              <w:rPr>
                <w:lang w:val="en-GB"/>
              </w:rPr>
              <w:t>Future cash out–flows related to the longevity, mortality and revision benefits of insurance and reinsurance obligations for each matching portfolio and split by year of due payment of the cash flow, counting the periods of 12 months from the date of reference of the reporting.</w:t>
            </w:r>
          </w:p>
        </w:tc>
      </w:tr>
      <w:tr w:rsidR="00E6364D" w:rsidRPr="00FF353C" w14:paraId="132CE7A0" w14:textId="77777777" w:rsidTr="00485DF3">
        <w:tc>
          <w:tcPr>
            <w:tcW w:w="1671" w:type="dxa"/>
            <w:tcBorders>
              <w:top w:val="single" w:sz="2" w:space="0" w:color="auto"/>
              <w:left w:val="single" w:sz="2" w:space="0" w:color="auto"/>
              <w:bottom w:val="single" w:sz="2" w:space="0" w:color="auto"/>
              <w:right w:val="single" w:sz="2" w:space="0" w:color="auto"/>
            </w:tcBorders>
          </w:tcPr>
          <w:p w14:paraId="764A9554" w14:textId="77777777" w:rsidR="00E6364D" w:rsidRPr="00FF353C" w:rsidRDefault="00E6364D" w:rsidP="00485DF3">
            <w:pPr>
              <w:pStyle w:val="NormalLeft"/>
              <w:rPr>
                <w:lang w:val="en-GB"/>
              </w:rPr>
            </w:pPr>
            <w:r w:rsidRPr="00FF353C">
              <w:rPr>
                <w:lang w:val="en-GB"/>
              </w:rPr>
              <w:t>C0030/R0010 to R0450</w:t>
            </w:r>
          </w:p>
        </w:tc>
        <w:tc>
          <w:tcPr>
            <w:tcW w:w="2322" w:type="dxa"/>
            <w:tcBorders>
              <w:top w:val="single" w:sz="2" w:space="0" w:color="auto"/>
              <w:left w:val="single" w:sz="2" w:space="0" w:color="auto"/>
              <w:bottom w:val="single" w:sz="2" w:space="0" w:color="auto"/>
              <w:right w:val="single" w:sz="2" w:space="0" w:color="auto"/>
            </w:tcBorders>
          </w:tcPr>
          <w:p w14:paraId="264FA8F5" w14:textId="77777777" w:rsidR="00E6364D" w:rsidRPr="00FF353C" w:rsidRDefault="00E6364D" w:rsidP="00485DF3">
            <w:pPr>
              <w:pStyle w:val="NormalLeft"/>
              <w:rPr>
                <w:lang w:val="en-GB"/>
              </w:rPr>
            </w:pPr>
            <w:r w:rsidRPr="00FF353C">
              <w:rPr>
                <w:lang w:val="en-GB"/>
              </w:rPr>
              <w:t xml:space="preserve">Projection of future cash–flows at the end of the reporting period — Expenses </w:t>
            </w:r>
            <w:r w:rsidRPr="00FF353C">
              <w:rPr>
                <w:lang w:val="en-GB"/>
              </w:rPr>
              <w:lastRenderedPageBreak/>
              <w:t>cash outflows</w:t>
            </w:r>
          </w:p>
        </w:tc>
        <w:tc>
          <w:tcPr>
            <w:tcW w:w="5293" w:type="dxa"/>
            <w:tcBorders>
              <w:top w:val="single" w:sz="2" w:space="0" w:color="auto"/>
              <w:left w:val="single" w:sz="2" w:space="0" w:color="auto"/>
              <w:bottom w:val="single" w:sz="2" w:space="0" w:color="auto"/>
              <w:right w:val="single" w:sz="2" w:space="0" w:color="auto"/>
            </w:tcBorders>
          </w:tcPr>
          <w:p w14:paraId="59119924" w14:textId="77777777" w:rsidR="00E6364D" w:rsidRPr="00FF353C" w:rsidRDefault="00E6364D" w:rsidP="00485DF3">
            <w:pPr>
              <w:pStyle w:val="NormalLeft"/>
              <w:rPr>
                <w:lang w:val="en-GB"/>
              </w:rPr>
            </w:pPr>
            <w:r w:rsidRPr="00FF353C">
              <w:rPr>
                <w:lang w:val="en-GB"/>
              </w:rPr>
              <w:lastRenderedPageBreak/>
              <w:t xml:space="preserve">Future cash out–flows related to the expenses of insurance and reinsurance obligations for each matching portfolio and split by year of due payment of the cash flow, counting the periods of 12 months </w:t>
            </w:r>
            <w:r w:rsidRPr="00FF353C">
              <w:rPr>
                <w:lang w:val="en-GB"/>
              </w:rPr>
              <w:lastRenderedPageBreak/>
              <w:t>from the date of reference of the reporting.</w:t>
            </w:r>
          </w:p>
        </w:tc>
      </w:tr>
      <w:tr w:rsidR="00E6364D" w:rsidRPr="00FF353C" w14:paraId="1B4E20AD" w14:textId="77777777" w:rsidTr="00485DF3">
        <w:tc>
          <w:tcPr>
            <w:tcW w:w="1671" w:type="dxa"/>
            <w:tcBorders>
              <w:top w:val="single" w:sz="2" w:space="0" w:color="auto"/>
              <w:left w:val="single" w:sz="2" w:space="0" w:color="auto"/>
              <w:bottom w:val="single" w:sz="2" w:space="0" w:color="auto"/>
              <w:right w:val="single" w:sz="2" w:space="0" w:color="auto"/>
            </w:tcBorders>
          </w:tcPr>
          <w:p w14:paraId="3CBEAE08" w14:textId="77777777" w:rsidR="00E6364D" w:rsidRPr="00FF353C" w:rsidRDefault="00E6364D" w:rsidP="00485DF3">
            <w:pPr>
              <w:pStyle w:val="NormalLeft"/>
              <w:rPr>
                <w:lang w:val="en-GB"/>
              </w:rPr>
            </w:pPr>
            <w:r w:rsidRPr="00FF353C">
              <w:rPr>
                <w:lang w:val="en-GB"/>
              </w:rPr>
              <w:lastRenderedPageBreak/>
              <w:t>C0040/R0010 to R0450</w:t>
            </w:r>
          </w:p>
        </w:tc>
        <w:tc>
          <w:tcPr>
            <w:tcW w:w="2322" w:type="dxa"/>
            <w:tcBorders>
              <w:top w:val="single" w:sz="2" w:space="0" w:color="auto"/>
              <w:left w:val="single" w:sz="2" w:space="0" w:color="auto"/>
              <w:bottom w:val="single" w:sz="2" w:space="0" w:color="auto"/>
              <w:right w:val="single" w:sz="2" w:space="0" w:color="auto"/>
            </w:tcBorders>
          </w:tcPr>
          <w:p w14:paraId="7A2738A0" w14:textId="77777777" w:rsidR="00E6364D" w:rsidRPr="00FF353C" w:rsidRDefault="00E6364D" w:rsidP="00485DF3">
            <w:pPr>
              <w:pStyle w:val="NormalLeft"/>
              <w:rPr>
                <w:lang w:val="en-GB"/>
              </w:rPr>
            </w:pPr>
            <w:r w:rsidRPr="00FF353C">
              <w:rPr>
                <w:lang w:val="en-GB"/>
              </w:rPr>
              <w:t>Projection of future cash–flows at the end of the reporting period — De–risked Assets cash–flows</w:t>
            </w:r>
          </w:p>
        </w:tc>
        <w:tc>
          <w:tcPr>
            <w:tcW w:w="5293" w:type="dxa"/>
            <w:tcBorders>
              <w:top w:val="single" w:sz="2" w:space="0" w:color="auto"/>
              <w:left w:val="single" w:sz="2" w:space="0" w:color="auto"/>
              <w:bottom w:val="single" w:sz="2" w:space="0" w:color="auto"/>
              <w:right w:val="single" w:sz="2" w:space="0" w:color="auto"/>
            </w:tcBorders>
          </w:tcPr>
          <w:p w14:paraId="4DB45C84" w14:textId="77777777" w:rsidR="00E6364D" w:rsidRPr="00FF353C" w:rsidRDefault="00E6364D" w:rsidP="00485DF3">
            <w:pPr>
              <w:pStyle w:val="NormalLeft"/>
              <w:rPr>
                <w:lang w:val="en-GB"/>
              </w:rPr>
            </w:pPr>
            <w:r w:rsidRPr="00FF353C">
              <w:rPr>
                <w:lang w:val="en-GB"/>
              </w:rPr>
              <w:t>Cash flows (out–flows and in–flows) of assets linked to each matching portfolio and split by year of due payment or receipt of the cash flow. These flows shall be appropriately corrected to take into account the probability of default or the portion of the long term average of the spread over the risk–free interest rate as set out in Article 53 of Delegated Regulation (EU) 2015/35.</w:t>
            </w:r>
          </w:p>
        </w:tc>
      </w:tr>
      <w:tr w:rsidR="00E6364D" w:rsidRPr="00FF353C" w14:paraId="2663AA70" w14:textId="77777777" w:rsidTr="00485DF3">
        <w:tc>
          <w:tcPr>
            <w:tcW w:w="1671" w:type="dxa"/>
            <w:tcBorders>
              <w:top w:val="single" w:sz="2" w:space="0" w:color="auto"/>
              <w:left w:val="single" w:sz="2" w:space="0" w:color="auto"/>
              <w:bottom w:val="single" w:sz="2" w:space="0" w:color="auto"/>
              <w:right w:val="single" w:sz="2" w:space="0" w:color="auto"/>
            </w:tcBorders>
          </w:tcPr>
          <w:p w14:paraId="1F4855D5" w14:textId="77777777" w:rsidR="00E6364D" w:rsidRPr="00FF353C" w:rsidRDefault="00E6364D" w:rsidP="00485DF3">
            <w:pPr>
              <w:pStyle w:val="NormalLeft"/>
              <w:rPr>
                <w:lang w:val="en-GB"/>
              </w:rPr>
            </w:pPr>
            <w:r w:rsidRPr="00FF353C">
              <w:rPr>
                <w:lang w:val="en-GB"/>
              </w:rPr>
              <w:t>C0050/R0010 to R0450</w:t>
            </w:r>
          </w:p>
        </w:tc>
        <w:tc>
          <w:tcPr>
            <w:tcW w:w="2322" w:type="dxa"/>
            <w:tcBorders>
              <w:top w:val="single" w:sz="2" w:space="0" w:color="auto"/>
              <w:left w:val="single" w:sz="2" w:space="0" w:color="auto"/>
              <w:bottom w:val="single" w:sz="2" w:space="0" w:color="auto"/>
              <w:right w:val="single" w:sz="2" w:space="0" w:color="auto"/>
            </w:tcBorders>
          </w:tcPr>
          <w:p w14:paraId="35117CB5" w14:textId="77777777" w:rsidR="00E6364D" w:rsidRPr="00FF353C" w:rsidRDefault="00E6364D" w:rsidP="00485DF3">
            <w:pPr>
              <w:pStyle w:val="NormalLeft"/>
              <w:rPr>
                <w:lang w:val="en-GB"/>
              </w:rPr>
            </w:pPr>
            <w:r w:rsidRPr="00FF353C">
              <w:rPr>
                <w:lang w:val="en-GB"/>
              </w:rPr>
              <w:t>Mismatch during reporting period — Positive undiscounted mismatch (inflows &gt; outflows)</w:t>
            </w:r>
          </w:p>
        </w:tc>
        <w:tc>
          <w:tcPr>
            <w:tcW w:w="5293" w:type="dxa"/>
            <w:tcBorders>
              <w:top w:val="single" w:sz="2" w:space="0" w:color="auto"/>
              <w:left w:val="single" w:sz="2" w:space="0" w:color="auto"/>
              <w:bottom w:val="single" w:sz="2" w:space="0" w:color="auto"/>
              <w:right w:val="single" w:sz="2" w:space="0" w:color="auto"/>
            </w:tcBorders>
          </w:tcPr>
          <w:p w14:paraId="7AEA0BA9" w14:textId="4B2D4538" w:rsidR="00E6364D" w:rsidRPr="00FF353C" w:rsidRDefault="00E6364D" w:rsidP="00485DF3">
            <w:pPr>
              <w:pStyle w:val="NormalLeft"/>
              <w:rPr>
                <w:lang w:val="en-GB"/>
              </w:rPr>
            </w:pPr>
            <w:r w:rsidRPr="00FF353C">
              <w:rPr>
                <w:lang w:val="en-GB"/>
              </w:rPr>
              <w:t>If the frequency is lower than yearly</w:t>
            </w:r>
            <w:ins w:id="2739" w:author="Author">
              <w:r w:rsidR="0061766F" w:rsidRPr="00FF353C">
                <w:rPr>
                  <w:lang w:val="en-GB"/>
                </w:rPr>
                <w:t>,</w:t>
              </w:r>
            </w:ins>
            <w:r w:rsidRPr="00FF353C">
              <w:rPr>
                <w:lang w:val="en-GB"/>
              </w:rPr>
              <w:t xml:space="preserve"> then report the sum of the positive undiscounted mismatches (inflows &gt; outflows) through the year of each row.</w:t>
            </w:r>
          </w:p>
          <w:p w14:paraId="7FCE3F69" w14:textId="77777777" w:rsidR="00E6364D" w:rsidRPr="00FF353C" w:rsidRDefault="00E6364D" w:rsidP="00485DF3">
            <w:pPr>
              <w:pStyle w:val="NormalLeft"/>
              <w:rPr>
                <w:lang w:val="en-GB"/>
              </w:rPr>
            </w:pPr>
            <w:r w:rsidRPr="00FF353C">
              <w:rPr>
                <w:lang w:val="en-GB"/>
              </w:rPr>
              <w:t>Positive mismatches for some periods shall not be netted off of negative mismatches.</w:t>
            </w:r>
          </w:p>
        </w:tc>
      </w:tr>
      <w:tr w:rsidR="00E6364D" w:rsidRPr="00FF353C" w14:paraId="59D95BEC" w14:textId="77777777" w:rsidTr="00485DF3">
        <w:tc>
          <w:tcPr>
            <w:tcW w:w="1671" w:type="dxa"/>
            <w:tcBorders>
              <w:top w:val="single" w:sz="2" w:space="0" w:color="auto"/>
              <w:left w:val="single" w:sz="2" w:space="0" w:color="auto"/>
              <w:bottom w:val="single" w:sz="2" w:space="0" w:color="auto"/>
              <w:right w:val="single" w:sz="2" w:space="0" w:color="auto"/>
            </w:tcBorders>
          </w:tcPr>
          <w:p w14:paraId="588E57F0" w14:textId="77777777" w:rsidR="00E6364D" w:rsidRPr="00FF353C" w:rsidRDefault="00E6364D" w:rsidP="00485DF3">
            <w:pPr>
              <w:pStyle w:val="NormalLeft"/>
              <w:rPr>
                <w:lang w:val="en-GB"/>
              </w:rPr>
            </w:pPr>
            <w:r w:rsidRPr="00FF353C">
              <w:rPr>
                <w:lang w:val="en-GB"/>
              </w:rPr>
              <w:t>C0060/R0010 to R0450</w:t>
            </w:r>
          </w:p>
        </w:tc>
        <w:tc>
          <w:tcPr>
            <w:tcW w:w="2322" w:type="dxa"/>
            <w:tcBorders>
              <w:top w:val="single" w:sz="2" w:space="0" w:color="auto"/>
              <w:left w:val="single" w:sz="2" w:space="0" w:color="auto"/>
              <w:bottom w:val="single" w:sz="2" w:space="0" w:color="auto"/>
              <w:right w:val="single" w:sz="2" w:space="0" w:color="auto"/>
            </w:tcBorders>
          </w:tcPr>
          <w:p w14:paraId="67D07670" w14:textId="77777777" w:rsidR="00E6364D" w:rsidRPr="00FF353C" w:rsidRDefault="00E6364D" w:rsidP="00485DF3">
            <w:pPr>
              <w:pStyle w:val="NormalLeft"/>
              <w:rPr>
                <w:lang w:val="en-GB"/>
              </w:rPr>
            </w:pPr>
            <w:r w:rsidRPr="00FF353C">
              <w:rPr>
                <w:lang w:val="en-GB"/>
              </w:rPr>
              <w:t>Mismatch during reporting period — Negative undiscounted mismatch (inflows &lt; outflows)</w:t>
            </w:r>
          </w:p>
        </w:tc>
        <w:tc>
          <w:tcPr>
            <w:tcW w:w="5293" w:type="dxa"/>
            <w:tcBorders>
              <w:top w:val="single" w:sz="2" w:space="0" w:color="auto"/>
              <w:left w:val="single" w:sz="2" w:space="0" w:color="auto"/>
              <w:bottom w:val="single" w:sz="2" w:space="0" w:color="auto"/>
              <w:right w:val="single" w:sz="2" w:space="0" w:color="auto"/>
            </w:tcBorders>
          </w:tcPr>
          <w:p w14:paraId="435CA83D" w14:textId="22C564C4" w:rsidR="00E6364D" w:rsidRPr="00FF353C" w:rsidRDefault="00E6364D" w:rsidP="00485DF3">
            <w:pPr>
              <w:pStyle w:val="NormalLeft"/>
              <w:rPr>
                <w:lang w:val="en-GB"/>
              </w:rPr>
            </w:pPr>
            <w:r w:rsidRPr="00FF353C">
              <w:rPr>
                <w:lang w:val="en-GB"/>
              </w:rPr>
              <w:t>If the frequency is lower than yearly</w:t>
            </w:r>
            <w:ins w:id="2740" w:author="Author">
              <w:r w:rsidR="0061766F" w:rsidRPr="00FF353C">
                <w:rPr>
                  <w:lang w:val="en-GB"/>
                </w:rPr>
                <w:t>,</w:t>
              </w:r>
            </w:ins>
            <w:r w:rsidRPr="00FF353C">
              <w:rPr>
                <w:lang w:val="en-GB"/>
              </w:rPr>
              <w:t xml:space="preserve"> then report the sum of the deficit undiscounted mismatches (inflows &lt; outflows) through the year of each row.</w:t>
            </w:r>
          </w:p>
          <w:p w14:paraId="54AF082C" w14:textId="77777777" w:rsidR="00E6364D" w:rsidRPr="00FF353C" w:rsidRDefault="00E6364D" w:rsidP="00485DF3">
            <w:pPr>
              <w:pStyle w:val="NormalLeft"/>
              <w:rPr>
                <w:lang w:val="en-GB"/>
              </w:rPr>
            </w:pPr>
            <w:r w:rsidRPr="00FF353C">
              <w:rPr>
                <w:lang w:val="en-GB"/>
              </w:rPr>
              <w:t>Negative mismatches for some periods shall not be netted off of positive mismatches.</w:t>
            </w:r>
          </w:p>
        </w:tc>
      </w:tr>
    </w:tbl>
    <w:p w14:paraId="02A841B5" w14:textId="77777777" w:rsidR="00E6364D" w:rsidRPr="00FF353C" w:rsidRDefault="00E6364D" w:rsidP="00E6364D">
      <w:pPr>
        <w:rPr>
          <w:lang w:val="en-GB"/>
        </w:rPr>
      </w:pPr>
    </w:p>
    <w:p w14:paraId="0BED6F7C" w14:textId="77777777" w:rsidR="00E6364D" w:rsidRPr="00FF353C" w:rsidRDefault="00E6364D" w:rsidP="00E6364D">
      <w:pPr>
        <w:pStyle w:val="ManualHeading2"/>
        <w:numPr>
          <w:ilvl w:val="0"/>
          <w:numId w:val="0"/>
        </w:numPr>
        <w:ind w:left="851" w:hanging="851"/>
        <w:rPr>
          <w:lang w:val="en-GB"/>
        </w:rPr>
      </w:pPr>
      <w:r w:rsidRPr="00FF353C">
        <w:rPr>
          <w:i/>
          <w:iCs/>
          <w:lang w:val="en-GB"/>
        </w:rPr>
        <w:t>S.22.03 –Information on the matching adjustment calculation</w:t>
      </w:r>
    </w:p>
    <w:p w14:paraId="2EDA9A67" w14:textId="77777777" w:rsidR="00E6364D" w:rsidRPr="00FF353C" w:rsidRDefault="00E6364D" w:rsidP="00E6364D">
      <w:pPr>
        <w:rPr>
          <w:lang w:val="en-GB"/>
        </w:rPr>
      </w:pPr>
      <w:r w:rsidRPr="00FF353C">
        <w:rPr>
          <w:i/>
          <w:iCs/>
          <w:lang w:val="en-GB"/>
        </w:rPr>
        <w:t>General comments:</w:t>
      </w:r>
    </w:p>
    <w:p w14:paraId="13622E4A" w14:textId="77777777" w:rsidR="00E6364D" w:rsidRPr="00FF353C" w:rsidRDefault="00E6364D" w:rsidP="00E6364D">
      <w:pPr>
        <w:rPr>
          <w:lang w:val="en-GB"/>
        </w:rPr>
      </w:pPr>
      <w:r w:rsidRPr="00FF353C">
        <w:rPr>
          <w:lang w:val="en-GB"/>
        </w:rPr>
        <w:t>This section relates to annual submission of information for individual entities.</w:t>
      </w:r>
    </w:p>
    <w:p w14:paraId="38967F0C" w14:textId="77777777" w:rsidR="00E6364D" w:rsidRPr="00FF353C" w:rsidRDefault="00E6364D" w:rsidP="00E6364D">
      <w:pPr>
        <w:rPr>
          <w:lang w:val="en-GB"/>
        </w:rPr>
      </w:pPr>
      <w:r w:rsidRPr="00FF353C">
        <w:rPr>
          <w:lang w:val="en-GB"/>
        </w:rPr>
        <w:t>This template shall be reported by each matching portfolio approved by the supervisory authority.</w:t>
      </w:r>
    </w:p>
    <w:tbl>
      <w:tblPr>
        <w:tblW w:w="0" w:type="auto"/>
        <w:tblLayout w:type="fixed"/>
        <w:tblLook w:val="0000" w:firstRow="0" w:lastRow="0" w:firstColumn="0" w:lastColumn="0" w:noHBand="0" w:noVBand="0"/>
      </w:tblPr>
      <w:tblGrid>
        <w:gridCol w:w="1950"/>
        <w:gridCol w:w="1857"/>
        <w:gridCol w:w="5479"/>
      </w:tblGrid>
      <w:tr w:rsidR="00E6364D" w:rsidRPr="00FF353C" w14:paraId="7D7CA541" w14:textId="77777777" w:rsidTr="00485DF3">
        <w:tc>
          <w:tcPr>
            <w:tcW w:w="1950" w:type="dxa"/>
            <w:tcBorders>
              <w:top w:val="single" w:sz="2" w:space="0" w:color="auto"/>
              <w:left w:val="single" w:sz="2" w:space="0" w:color="auto"/>
              <w:bottom w:val="single" w:sz="2" w:space="0" w:color="auto"/>
              <w:right w:val="single" w:sz="2" w:space="0" w:color="auto"/>
            </w:tcBorders>
          </w:tcPr>
          <w:p w14:paraId="0094CD5C" w14:textId="77777777" w:rsidR="00E6364D" w:rsidRPr="00FF353C" w:rsidRDefault="00E6364D" w:rsidP="00485DF3">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6797040F" w14:textId="77777777" w:rsidR="00E6364D" w:rsidRPr="00FF353C" w:rsidRDefault="00E6364D" w:rsidP="00485DF3">
            <w:pPr>
              <w:pStyle w:val="NormalCentered"/>
              <w:rPr>
                <w:lang w:val="en-GB"/>
              </w:rPr>
            </w:pPr>
            <w:r w:rsidRPr="00FF353C">
              <w:rPr>
                <w:lang w:val="en-GB"/>
              </w:rPr>
              <w:t>ITEM</w:t>
            </w:r>
          </w:p>
        </w:tc>
        <w:tc>
          <w:tcPr>
            <w:tcW w:w="5479" w:type="dxa"/>
            <w:tcBorders>
              <w:top w:val="single" w:sz="2" w:space="0" w:color="auto"/>
              <w:left w:val="single" w:sz="2" w:space="0" w:color="auto"/>
              <w:bottom w:val="single" w:sz="2" w:space="0" w:color="auto"/>
              <w:right w:val="single" w:sz="2" w:space="0" w:color="auto"/>
            </w:tcBorders>
          </w:tcPr>
          <w:p w14:paraId="278391C9" w14:textId="77777777" w:rsidR="00E6364D" w:rsidRPr="00FF353C" w:rsidRDefault="00E6364D" w:rsidP="00485DF3">
            <w:pPr>
              <w:pStyle w:val="NormalCentered"/>
              <w:rPr>
                <w:lang w:val="en-GB"/>
              </w:rPr>
            </w:pPr>
            <w:r w:rsidRPr="00FF353C">
              <w:rPr>
                <w:lang w:val="en-GB"/>
              </w:rPr>
              <w:t>INSTRUCTIONS</w:t>
            </w:r>
          </w:p>
        </w:tc>
      </w:tr>
      <w:tr w:rsidR="00E6364D" w:rsidRPr="00FF353C" w14:paraId="6E835A92" w14:textId="77777777" w:rsidTr="00485DF3">
        <w:tc>
          <w:tcPr>
            <w:tcW w:w="1950" w:type="dxa"/>
            <w:tcBorders>
              <w:top w:val="single" w:sz="2" w:space="0" w:color="auto"/>
              <w:left w:val="single" w:sz="2" w:space="0" w:color="auto"/>
              <w:bottom w:val="single" w:sz="2" w:space="0" w:color="auto"/>
              <w:right w:val="single" w:sz="2" w:space="0" w:color="auto"/>
            </w:tcBorders>
          </w:tcPr>
          <w:p w14:paraId="31DCBBA1" w14:textId="77777777" w:rsidR="00E6364D" w:rsidRPr="00FF353C" w:rsidRDefault="00E6364D" w:rsidP="00485DF3">
            <w:pPr>
              <w:pStyle w:val="NormalLeft"/>
              <w:rPr>
                <w:lang w:val="en-GB"/>
              </w:rPr>
            </w:pPr>
            <w:r w:rsidRPr="00FF353C">
              <w:rPr>
                <w:lang w:val="en-GB"/>
              </w:rPr>
              <w:t>Z0010</w:t>
            </w:r>
          </w:p>
        </w:tc>
        <w:tc>
          <w:tcPr>
            <w:tcW w:w="1857" w:type="dxa"/>
            <w:tcBorders>
              <w:top w:val="single" w:sz="2" w:space="0" w:color="auto"/>
              <w:left w:val="single" w:sz="2" w:space="0" w:color="auto"/>
              <w:bottom w:val="single" w:sz="2" w:space="0" w:color="auto"/>
              <w:right w:val="single" w:sz="2" w:space="0" w:color="auto"/>
            </w:tcBorders>
          </w:tcPr>
          <w:p w14:paraId="7C16E3A1" w14:textId="77777777" w:rsidR="00E6364D" w:rsidRPr="00FF353C" w:rsidRDefault="00E6364D" w:rsidP="00485DF3">
            <w:pPr>
              <w:pStyle w:val="NormalLeft"/>
              <w:rPr>
                <w:lang w:val="en-GB"/>
              </w:rPr>
            </w:pPr>
            <w:r w:rsidRPr="00FF353C">
              <w:rPr>
                <w:lang w:val="en-GB"/>
              </w:rPr>
              <w:t>Matching portfolio</w:t>
            </w:r>
          </w:p>
        </w:tc>
        <w:tc>
          <w:tcPr>
            <w:tcW w:w="5479" w:type="dxa"/>
            <w:tcBorders>
              <w:top w:val="single" w:sz="2" w:space="0" w:color="auto"/>
              <w:left w:val="single" w:sz="2" w:space="0" w:color="auto"/>
              <w:bottom w:val="single" w:sz="2" w:space="0" w:color="auto"/>
              <w:right w:val="single" w:sz="2" w:space="0" w:color="auto"/>
            </w:tcBorders>
          </w:tcPr>
          <w:p w14:paraId="15279705" w14:textId="77777777" w:rsidR="00E6364D" w:rsidRPr="00FF353C" w:rsidRDefault="00E6364D" w:rsidP="00485DF3">
            <w:pPr>
              <w:pStyle w:val="NormalLeft"/>
              <w:rPr>
                <w:lang w:val="en-GB"/>
              </w:rPr>
            </w:pPr>
            <w:r w:rsidRPr="00FF353C">
              <w:rPr>
                <w:lang w:val="en-GB"/>
              </w:rPr>
              <w:t>Indicate the number which is attributed by the undertaking, corresponding to the unique number assigned to each matching portfolio.</w:t>
            </w:r>
          </w:p>
          <w:p w14:paraId="2AD9544A" w14:textId="77777777" w:rsidR="00E6364D" w:rsidRPr="00FF353C" w:rsidRDefault="00E6364D" w:rsidP="00485DF3">
            <w:pPr>
              <w:pStyle w:val="NormalLeft"/>
              <w:rPr>
                <w:lang w:val="en-GB"/>
              </w:rPr>
            </w:pPr>
            <w:r w:rsidRPr="00FF353C">
              <w:rPr>
                <w:lang w:val="en-GB"/>
              </w:rPr>
              <w:t>This number has to be consistent over time and shall be used to identify the matching portfolio number in other templates.</w:t>
            </w:r>
          </w:p>
        </w:tc>
      </w:tr>
      <w:tr w:rsidR="00E6364D" w:rsidRPr="00FF353C" w14:paraId="6E3DD6D7" w14:textId="77777777" w:rsidTr="00485DF3">
        <w:tc>
          <w:tcPr>
            <w:tcW w:w="1950" w:type="dxa"/>
            <w:tcBorders>
              <w:top w:val="single" w:sz="2" w:space="0" w:color="auto"/>
              <w:left w:val="single" w:sz="2" w:space="0" w:color="auto"/>
              <w:bottom w:val="single" w:sz="2" w:space="0" w:color="auto"/>
              <w:right w:val="single" w:sz="2" w:space="0" w:color="auto"/>
            </w:tcBorders>
          </w:tcPr>
          <w:p w14:paraId="40367C04" w14:textId="77777777" w:rsidR="00E6364D" w:rsidRPr="00FF353C" w:rsidRDefault="00E6364D" w:rsidP="00485DF3">
            <w:pPr>
              <w:pStyle w:val="NormalCentered"/>
              <w:rPr>
                <w:lang w:val="en-GB"/>
              </w:rPr>
            </w:pPr>
            <w:r w:rsidRPr="00FF353C">
              <w:rPr>
                <w:i/>
                <w:iCs/>
                <w:lang w:val="en-GB"/>
              </w:rPr>
              <w:t>Overall calculation of the matching adjustment</w:t>
            </w:r>
          </w:p>
        </w:tc>
        <w:tc>
          <w:tcPr>
            <w:tcW w:w="1857" w:type="dxa"/>
            <w:tcBorders>
              <w:top w:val="single" w:sz="2" w:space="0" w:color="auto"/>
              <w:left w:val="single" w:sz="2" w:space="0" w:color="auto"/>
              <w:bottom w:val="single" w:sz="2" w:space="0" w:color="auto"/>
              <w:right w:val="single" w:sz="2" w:space="0" w:color="auto"/>
            </w:tcBorders>
          </w:tcPr>
          <w:p w14:paraId="05406B5D" w14:textId="77777777" w:rsidR="00E6364D" w:rsidRPr="00FF353C"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13639452" w14:textId="77777777" w:rsidR="00E6364D" w:rsidRPr="00FF353C" w:rsidRDefault="00E6364D" w:rsidP="00485DF3">
            <w:pPr>
              <w:pStyle w:val="NormalCentered"/>
              <w:rPr>
                <w:lang w:val="en-GB"/>
              </w:rPr>
            </w:pPr>
          </w:p>
        </w:tc>
      </w:tr>
      <w:tr w:rsidR="00E6364D" w:rsidRPr="00FF353C" w14:paraId="75809143" w14:textId="77777777" w:rsidTr="00485DF3">
        <w:tc>
          <w:tcPr>
            <w:tcW w:w="1950" w:type="dxa"/>
            <w:tcBorders>
              <w:top w:val="single" w:sz="2" w:space="0" w:color="auto"/>
              <w:left w:val="single" w:sz="2" w:space="0" w:color="auto"/>
              <w:bottom w:val="single" w:sz="2" w:space="0" w:color="auto"/>
              <w:right w:val="single" w:sz="2" w:space="0" w:color="auto"/>
            </w:tcBorders>
          </w:tcPr>
          <w:p w14:paraId="5567FA21" w14:textId="77777777" w:rsidR="00E6364D" w:rsidRPr="00FF353C" w:rsidRDefault="00E6364D" w:rsidP="00485DF3">
            <w:pPr>
              <w:pStyle w:val="NormalLeft"/>
              <w:rPr>
                <w:lang w:val="en-GB"/>
              </w:rPr>
            </w:pPr>
            <w:r w:rsidRPr="00FF353C">
              <w:rPr>
                <w:lang w:val="en-GB"/>
              </w:rPr>
              <w:t>C0010/R0010</w:t>
            </w:r>
          </w:p>
        </w:tc>
        <w:tc>
          <w:tcPr>
            <w:tcW w:w="1857" w:type="dxa"/>
            <w:tcBorders>
              <w:top w:val="single" w:sz="2" w:space="0" w:color="auto"/>
              <w:left w:val="single" w:sz="2" w:space="0" w:color="auto"/>
              <w:bottom w:val="single" w:sz="2" w:space="0" w:color="auto"/>
              <w:right w:val="single" w:sz="2" w:space="0" w:color="auto"/>
            </w:tcBorders>
          </w:tcPr>
          <w:p w14:paraId="10F39FEE" w14:textId="77777777" w:rsidR="00E6364D" w:rsidRPr="00FF353C" w:rsidRDefault="00E6364D" w:rsidP="00485DF3">
            <w:pPr>
              <w:pStyle w:val="NormalLeft"/>
              <w:rPr>
                <w:lang w:val="en-GB"/>
              </w:rPr>
            </w:pPr>
            <w:r w:rsidRPr="00FF353C">
              <w:rPr>
                <w:lang w:val="en-GB"/>
              </w:rPr>
              <w:t xml:space="preserve">Annual effective rate applied to the CF of the </w:t>
            </w:r>
            <w:r w:rsidRPr="00FF353C">
              <w:rPr>
                <w:lang w:val="en-GB"/>
              </w:rPr>
              <w:lastRenderedPageBreak/>
              <w:t>obligations</w:t>
            </w:r>
          </w:p>
        </w:tc>
        <w:tc>
          <w:tcPr>
            <w:tcW w:w="5479" w:type="dxa"/>
            <w:tcBorders>
              <w:top w:val="single" w:sz="2" w:space="0" w:color="auto"/>
              <w:left w:val="single" w:sz="2" w:space="0" w:color="auto"/>
              <w:bottom w:val="single" w:sz="2" w:space="0" w:color="auto"/>
              <w:right w:val="single" w:sz="2" w:space="0" w:color="auto"/>
            </w:tcBorders>
          </w:tcPr>
          <w:p w14:paraId="6D4B1C10" w14:textId="77777777" w:rsidR="00E6364D" w:rsidRPr="00FF353C" w:rsidRDefault="00E6364D" w:rsidP="00485DF3">
            <w:pPr>
              <w:pStyle w:val="NormalLeft"/>
              <w:rPr>
                <w:lang w:val="en-GB"/>
              </w:rPr>
            </w:pPr>
            <w:r w:rsidRPr="00FF353C">
              <w:rPr>
                <w:lang w:val="en-GB"/>
              </w:rPr>
              <w:lastRenderedPageBreak/>
              <w:t xml:space="preserve">The annual effective rate, calculated as the single discount rate that, where applied to the cash flows (‘CF’) of the portfolio of insurance or reinsurance obligations, results in a value that is equal to the value </w:t>
            </w:r>
            <w:r w:rsidRPr="00FF353C">
              <w:rPr>
                <w:lang w:val="en-GB"/>
              </w:rPr>
              <w:lastRenderedPageBreak/>
              <w:t>in accordance with Article 75 of Directive 2009/138/EC of the portfolio of assigned assets.</w:t>
            </w:r>
          </w:p>
        </w:tc>
      </w:tr>
      <w:tr w:rsidR="00E6364D" w:rsidRPr="00FF353C" w14:paraId="1AD5705F" w14:textId="77777777" w:rsidTr="00485DF3">
        <w:tc>
          <w:tcPr>
            <w:tcW w:w="1950" w:type="dxa"/>
            <w:tcBorders>
              <w:top w:val="single" w:sz="2" w:space="0" w:color="auto"/>
              <w:left w:val="single" w:sz="2" w:space="0" w:color="auto"/>
              <w:bottom w:val="single" w:sz="2" w:space="0" w:color="auto"/>
              <w:right w:val="single" w:sz="2" w:space="0" w:color="auto"/>
            </w:tcBorders>
          </w:tcPr>
          <w:p w14:paraId="6051B67E" w14:textId="77777777" w:rsidR="00E6364D" w:rsidRPr="00FF353C" w:rsidRDefault="00E6364D" w:rsidP="00485DF3">
            <w:pPr>
              <w:pStyle w:val="NormalLeft"/>
              <w:rPr>
                <w:lang w:val="en-GB"/>
              </w:rPr>
            </w:pPr>
            <w:r w:rsidRPr="00FF353C">
              <w:rPr>
                <w:lang w:val="en-GB"/>
              </w:rPr>
              <w:lastRenderedPageBreak/>
              <w:t>C0010/R0020</w:t>
            </w:r>
          </w:p>
        </w:tc>
        <w:tc>
          <w:tcPr>
            <w:tcW w:w="1857" w:type="dxa"/>
            <w:tcBorders>
              <w:top w:val="single" w:sz="2" w:space="0" w:color="auto"/>
              <w:left w:val="single" w:sz="2" w:space="0" w:color="auto"/>
              <w:bottom w:val="single" w:sz="2" w:space="0" w:color="auto"/>
              <w:right w:val="single" w:sz="2" w:space="0" w:color="auto"/>
            </w:tcBorders>
          </w:tcPr>
          <w:p w14:paraId="39D2E30E" w14:textId="77777777" w:rsidR="00E6364D" w:rsidRPr="00FF353C" w:rsidRDefault="00E6364D" w:rsidP="00485DF3">
            <w:pPr>
              <w:pStyle w:val="NormalLeft"/>
              <w:rPr>
                <w:lang w:val="en-GB"/>
              </w:rPr>
            </w:pPr>
            <w:r w:rsidRPr="00FF353C">
              <w:rPr>
                <w:lang w:val="en-GB"/>
              </w:rPr>
              <w:t>Annual effective rate of the best estimate</w:t>
            </w:r>
          </w:p>
        </w:tc>
        <w:tc>
          <w:tcPr>
            <w:tcW w:w="5479" w:type="dxa"/>
            <w:tcBorders>
              <w:top w:val="single" w:sz="2" w:space="0" w:color="auto"/>
              <w:left w:val="single" w:sz="2" w:space="0" w:color="auto"/>
              <w:bottom w:val="single" w:sz="2" w:space="0" w:color="auto"/>
              <w:right w:val="single" w:sz="2" w:space="0" w:color="auto"/>
            </w:tcBorders>
          </w:tcPr>
          <w:p w14:paraId="6A5D5D69" w14:textId="77777777" w:rsidR="00E6364D" w:rsidRPr="00FF353C" w:rsidRDefault="00E6364D" w:rsidP="00485DF3">
            <w:pPr>
              <w:pStyle w:val="NormalLeft"/>
              <w:rPr>
                <w:lang w:val="en-GB"/>
              </w:rPr>
            </w:pPr>
            <w:r w:rsidRPr="00FF353C">
              <w:rPr>
                <w:lang w:val="en-GB"/>
              </w:rPr>
              <w:t>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risk–free interest rate term structure.</w:t>
            </w:r>
          </w:p>
        </w:tc>
      </w:tr>
      <w:tr w:rsidR="00E6364D" w:rsidRPr="00FF353C" w14:paraId="5B9032B0" w14:textId="77777777" w:rsidTr="00485DF3">
        <w:tc>
          <w:tcPr>
            <w:tcW w:w="1950" w:type="dxa"/>
            <w:tcBorders>
              <w:top w:val="single" w:sz="2" w:space="0" w:color="auto"/>
              <w:left w:val="single" w:sz="2" w:space="0" w:color="auto"/>
              <w:bottom w:val="single" w:sz="2" w:space="0" w:color="auto"/>
              <w:right w:val="single" w:sz="2" w:space="0" w:color="auto"/>
            </w:tcBorders>
          </w:tcPr>
          <w:p w14:paraId="09449D38" w14:textId="77777777" w:rsidR="00E6364D" w:rsidRPr="00FF353C" w:rsidRDefault="00E6364D" w:rsidP="00485DF3">
            <w:pPr>
              <w:pStyle w:val="NormalLeft"/>
              <w:rPr>
                <w:lang w:val="en-GB"/>
              </w:rPr>
            </w:pPr>
            <w:r w:rsidRPr="00FF353C">
              <w:rPr>
                <w:lang w:val="en-GB"/>
              </w:rPr>
              <w:t>C0010/R0030</w:t>
            </w:r>
          </w:p>
        </w:tc>
        <w:tc>
          <w:tcPr>
            <w:tcW w:w="1857" w:type="dxa"/>
            <w:tcBorders>
              <w:top w:val="single" w:sz="2" w:space="0" w:color="auto"/>
              <w:left w:val="single" w:sz="2" w:space="0" w:color="auto"/>
              <w:bottom w:val="single" w:sz="2" w:space="0" w:color="auto"/>
              <w:right w:val="single" w:sz="2" w:space="0" w:color="auto"/>
            </w:tcBorders>
          </w:tcPr>
          <w:p w14:paraId="2850235E" w14:textId="77777777" w:rsidR="00E6364D" w:rsidRPr="00FF353C" w:rsidRDefault="00E6364D" w:rsidP="00485DF3">
            <w:pPr>
              <w:pStyle w:val="NormalLeft"/>
              <w:rPr>
                <w:lang w:val="en-GB"/>
              </w:rPr>
            </w:pPr>
            <w:r w:rsidRPr="00FF353C">
              <w:rPr>
                <w:lang w:val="en-GB"/>
              </w:rPr>
              <w:t>Probability of default used to de–risk assets cash flows</w:t>
            </w:r>
          </w:p>
        </w:tc>
        <w:tc>
          <w:tcPr>
            <w:tcW w:w="5479" w:type="dxa"/>
            <w:tcBorders>
              <w:top w:val="single" w:sz="2" w:space="0" w:color="auto"/>
              <w:left w:val="single" w:sz="2" w:space="0" w:color="auto"/>
              <w:bottom w:val="single" w:sz="2" w:space="0" w:color="auto"/>
              <w:right w:val="single" w:sz="2" w:space="0" w:color="auto"/>
            </w:tcBorders>
          </w:tcPr>
          <w:p w14:paraId="2569A591" w14:textId="77777777" w:rsidR="00E6364D" w:rsidRPr="00FF353C" w:rsidRDefault="00E6364D" w:rsidP="00485DF3">
            <w:pPr>
              <w:pStyle w:val="NormalLeft"/>
              <w:rPr>
                <w:lang w:val="en-GB"/>
              </w:rPr>
            </w:pPr>
            <w:r w:rsidRPr="00FF353C">
              <w:rPr>
                <w:lang w:val="en-GB"/>
              </w:rPr>
              <w:t>The probability of default corresponds to the amount expressed as a financial percentage (same format as for rows R0010 and R0020) used to adjust the assets cash flows of the assigned portfolio of assets pursuant to Article 53 of Delegated Regulation (EU) 2015/35.</w:t>
            </w:r>
          </w:p>
          <w:p w14:paraId="61016C0A" w14:textId="77777777" w:rsidR="00E6364D" w:rsidRPr="00FF353C" w:rsidRDefault="00E6364D" w:rsidP="00485DF3">
            <w:pPr>
              <w:pStyle w:val="NormalLeft"/>
              <w:rPr>
                <w:lang w:val="en-GB"/>
              </w:rPr>
            </w:pPr>
            <w:r w:rsidRPr="00FF353C">
              <w:rPr>
                <w:lang w:val="en-GB"/>
              </w:rPr>
              <w:t>‘De–risked assets cash flows’ means ‘expected assets cash–flows’ as referred to in Article 53 of Delegated Regulation (EU) 2015/35.</w:t>
            </w:r>
          </w:p>
          <w:p w14:paraId="0E9A9699" w14:textId="77777777" w:rsidR="00E6364D" w:rsidRPr="00FF353C" w:rsidRDefault="00E6364D" w:rsidP="00485DF3">
            <w:pPr>
              <w:pStyle w:val="NormalLeft"/>
              <w:rPr>
                <w:lang w:val="en-GB"/>
              </w:rPr>
            </w:pPr>
            <w:r w:rsidRPr="00FF353C">
              <w:rPr>
                <w:lang w:val="en-GB"/>
              </w:rPr>
              <w:t>This amount shall not include the increase reported in row R0050.</w:t>
            </w:r>
          </w:p>
        </w:tc>
      </w:tr>
      <w:tr w:rsidR="00E6364D" w:rsidRPr="00FF353C" w14:paraId="7C77F31E" w14:textId="77777777" w:rsidTr="00485DF3">
        <w:tc>
          <w:tcPr>
            <w:tcW w:w="1950" w:type="dxa"/>
            <w:tcBorders>
              <w:top w:val="single" w:sz="2" w:space="0" w:color="auto"/>
              <w:left w:val="single" w:sz="2" w:space="0" w:color="auto"/>
              <w:bottom w:val="single" w:sz="2" w:space="0" w:color="auto"/>
              <w:right w:val="single" w:sz="2" w:space="0" w:color="auto"/>
            </w:tcBorders>
          </w:tcPr>
          <w:p w14:paraId="45F5723D" w14:textId="77777777" w:rsidR="00E6364D" w:rsidRPr="00FF353C" w:rsidRDefault="00E6364D" w:rsidP="00485DF3">
            <w:pPr>
              <w:pStyle w:val="NormalLeft"/>
              <w:rPr>
                <w:lang w:val="en-GB"/>
              </w:rPr>
            </w:pPr>
            <w:r w:rsidRPr="00FF353C">
              <w:rPr>
                <w:lang w:val="en-GB"/>
              </w:rPr>
              <w:t>C0010/R0040</w:t>
            </w:r>
          </w:p>
        </w:tc>
        <w:tc>
          <w:tcPr>
            <w:tcW w:w="1857" w:type="dxa"/>
            <w:tcBorders>
              <w:top w:val="single" w:sz="2" w:space="0" w:color="auto"/>
              <w:left w:val="single" w:sz="2" w:space="0" w:color="auto"/>
              <w:bottom w:val="single" w:sz="2" w:space="0" w:color="auto"/>
              <w:right w:val="single" w:sz="2" w:space="0" w:color="auto"/>
            </w:tcBorders>
          </w:tcPr>
          <w:p w14:paraId="742C6201" w14:textId="77777777" w:rsidR="00E6364D" w:rsidRPr="00FF353C" w:rsidRDefault="00E6364D" w:rsidP="00485DF3">
            <w:pPr>
              <w:pStyle w:val="NormalLeft"/>
              <w:rPr>
                <w:lang w:val="en-GB"/>
              </w:rPr>
            </w:pPr>
            <w:r w:rsidRPr="00FF353C">
              <w:rPr>
                <w:lang w:val="en-GB"/>
              </w:rPr>
              <w:t>Portion of the fundamental spread not reflected when de–risking assets cash flows</w:t>
            </w:r>
          </w:p>
        </w:tc>
        <w:tc>
          <w:tcPr>
            <w:tcW w:w="5479" w:type="dxa"/>
            <w:tcBorders>
              <w:top w:val="single" w:sz="2" w:space="0" w:color="auto"/>
              <w:left w:val="single" w:sz="2" w:space="0" w:color="auto"/>
              <w:bottom w:val="single" w:sz="2" w:space="0" w:color="auto"/>
              <w:right w:val="single" w:sz="2" w:space="0" w:color="auto"/>
            </w:tcBorders>
          </w:tcPr>
          <w:p w14:paraId="65B8A404" w14:textId="77777777" w:rsidR="00E6364D" w:rsidRPr="00FF353C" w:rsidRDefault="00E6364D" w:rsidP="00485DF3">
            <w:pPr>
              <w:pStyle w:val="NormalLeft"/>
              <w:rPr>
                <w:lang w:val="en-GB"/>
              </w:rPr>
            </w:pPr>
            <w:r w:rsidRPr="00FF353C">
              <w:rPr>
                <w:lang w:val="en-GB"/>
              </w:rPr>
              <w:t>Portion of the fundamental spread that has not been reflected in the adjustment to the cash–flows of the assigned portfolio of assets as set out in Article 53 of Delegated Regulation (EU) 2015/35.</w:t>
            </w:r>
          </w:p>
          <w:p w14:paraId="77791DC4" w14:textId="77777777" w:rsidR="00E6364D" w:rsidRPr="00FF353C" w:rsidRDefault="00E6364D" w:rsidP="00485DF3">
            <w:pPr>
              <w:pStyle w:val="NormalLeft"/>
              <w:rPr>
                <w:lang w:val="en-GB"/>
              </w:rPr>
            </w:pPr>
            <w:r w:rsidRPr="00FF353C">
              <w:rPr>
                <w:lang w:val="en-GB"/>
              </w:rPr>
              <w:t>This amount shall be expressed as a financial percentage (same format as rows R0010 and R0020). This amount shall not include the increase reported in row R0050.</w:t>
            </w:r>
          </w:p>
        </w:tc>
      </w:tr>
      <w:tr w:rsidR="00E6364D" w:rsidRPr="00FF353C" w14:paraId="26723BAB" w14:textId="77777777" w:rsidTr="00485DF3">
        <w:tc>
          <w:tcPr>
            <w:tcW w:w="1950" w:type="dxa"/>
            <w:tcBorders>
              <w:top w:val="single" w:sz="2" w:space="0" w:color="auto"/>
              <w:left w:val="single" w:sz="2" w:space="0" w:color="auto"/>
              <w:bottom w:val="single" w:sz="2" w:space="0" w:color="auto"/>
              <w:right w:val="single" w:sz="2" w:space="0" w:color="auto"/>
            </w:tcBorders>
          </w:tcPr>
          <w:p w14:paraId="20B6BD1D" w14:textId="77777777" w:rsidR="00E6364D" w:rsidRPr="00FF353C" w:rsidRDefault="00E6364D" w:rsidP="00485DF3">
            <w:pPr>
              <w:pStyle w:val="NormalLeft"/>
              <w:rPr>
                <w:lang w:val="en-GB"/>
              </w:rPr>
            </w:pPr>
            <w:r w:rsidRPr="00FF353C">
              <w:rPr>
                <w:lang w:val="en-GB"/>
              </w:rPr>
              <w:t>C0010/R0050</w:t>
            </w:r>
          </w:p>
        </w:tc>
        <w:tc>
          <w:tcPr>
            <w:tcW w:w="1857" w:type="dxa"/>
            <w:tcBorders>
              <w:top w:val="single" w:sz="2" w:space="0" w:color="auto"/>
              <w:left w:val="single" w:sz="2" w:space="0" w:color="auto"/>
              <w:bottom w:val="single" w:sz="2" w:space="0" w:color="auto"/>
              <w:right w:val="single" w:sz="2" w:space="0" w:color="auto"/>
            </w:tcBorders>
          </w:tcPr>
          <w:p w14:paraId="1D81B4B7" w14:textId="77777777" w:rsidR="00E6364D" w:rsidRPr="00FF353C" w:rsidRDefault="00E6364D" w:rsidP="00485DF3">
            <w:pPr>
              <w:pStyle w:val="NormalLeft"/>
              <w:rPr>
                <w:lang w:val="en-GB"/>
              </w:rPr>
            </w:pPr>
            <w:r w:rsidRPr="00FF353C">
              <w:rPr>
                <w:lang w:val="en-GB"/>
              </w:rPr>
              <w:t>Increase of fundamental spread for sub investment grade assets</w:t>
            </w:r>
          </w:p>
        </w:tc>
        <w:tc>
          <w:tcPr>
            <w:tcW w:w="5479" w:type="dxa"/>
            <w:tcBorders>
              <w:top w:val="single" w:sz="2" w:space="0" w:color="auto"/>
              <w:left w:val="single" w:sz="2" w:space="0" w:color="auto"/>
              <w:bottom w:val="single" w:sz="2" w:space="0" w:color="auto"/>
              <w:right w:val="single" w:sz="2" w:space="0" w:color="auto"/>
            </w:tcBorders>
          </w:tcPr>
          <w:p w14:paraId="13FE8648" w14:textId="77777777" w:rsidR="00E6364D" w:rsidRPr="00FF353C" w:rsidRDefault="00E6364D" w:rsidP="00485DF3">
            <w:pPr>
              <w:pStyle w:val="NormalLeft"/>
              <w:rPr>
                <w:lang w:val="en-GB"/>
              </w:rPr>
            </w:pPr>
            <w:r w:rsidRPr="00FF353C">
              <w:rPr>
                <w:lang w:val="en-GB"/>
              </w:rPr>
              <w:t>Increase of the fundamental spread for sub–investment grade assets expressed as a financial percentage (same format as rows R0010, R0020 and R0120). The increase of the probability of default for sub investment grade assets shall be considered in the de–risking of cash flows.</w:t>
            </w:r>
          </w:p>
        </w:tc>
      </w:tr>
      <w:tr w:rsidR="00E6364D" w:rsidRPr="00FF353C" w14:paraId="72CC24EB" w14:textId="77777777" w:rsidTr="00485DF3">
        <w:tc>
          <w:tcPr>
            <w:tcW w:w="1950" w:type="dxa"/>
            <w:tcBorders>
              <w:top w:val="single" w:sz="2" w:space="0" w:color="auto"/>
              <w:left w:val="single" w:sz="2" w:space="0" w:color="auto"/>
              <w:bottom w:val="single" w:sz="2" w:space="0" w:color="auto"/>
              <w:right w:val="single" w:sz="2" w:space="0" w:color="auto"/>
            </w:tcBorders>
          </w:tcPr>
          <w:p w14:paraId="0767DBDA" w14:textId="77777777" w:rsidR="00E6364D" w:rsidRPr="00FF353C" w:rsidRDefault="00E6364D" w:rsidP="00485DF3">
            <w:pPr>
              <w:pStyle w:val="NormalLeft"/>
              <w:rPr>
                <w:lang w:val="en-GB"/>
              </w:rPr>
            </w:pPr>
            <w:r w:rsidRPr="00FF353C">
              <w:rPr>
                <w:lang w:val="en-GB"/>
              </w:rPr>
              <w:t>C0010/R0060</w:t>
            </w:r>
          </w:p>
        </w:tc>
        <w:tc>
          <w:tcPr>
            <w:tcW w:w="1857" w:type="dxa"/>
            <w:tcBorders>
              <w:top w:val="single" w:sz="2" w:space="0" w:color="auto"/>
              <w:left w:val="single" w:sz="2" w:space="0" w:color="auto"/>
              <w:bottom w:val="single" w:sz="2" w:space="0" w:color="auto"/>
              <w:right w:val="single" w:sz="2" w:space="0" w:color="auto"/>
            </w:tcBorders>
          </w:tcPr>
          <w:p w14:paraId="3669EDAC" w14:textId="77777777" w:rsidR="00E6364D" w:rsidRPr="00FF353C" w:rsidRDefault="00E6364D" w:rsidP="00485DF3">
            <w:pPr>
              <w:pStyle w:val="NormalLeft"/>
              <w:rPr>
                <w:lang w:val="en-GB"/>
              </w:rPr>
            </w:pPr>
            <w:r w:rsidRPr="00FF353C">
              <w:rPr>
                <w:lang w:val="en-GB"/>
              </w:rPr>
              <w:t>Matching adjustment to the risk free rate</w:t>
            </w:r>
          </w:p>
        </w:tc>
        <w:tc>
          <w:tcPr>
            <w:tcW w:w="5479" w:type="dxa"/>
            <w:tcBorders>
              <w:top w:val="single" w:sz="2" w:space="0" w:color="auto"/>
              <w:left w:val="single" w:sz="2" w:space="0" w:color="auto"/>
              <w:bottom w:val="single" w:sz="2" w:space="0" w:color="auto"/>
              <w:right w:val="single" w:sz="2" w:space="0" w:color="auto"/>
            </w:tcBorders>
          </w:tcPr>
          <w:p w14:paraId="18CFB129" w14:textId="3F186C93" w:rsidR="00E6364D" w:rsidRPr="00FF353C" w:rsidRDefault="00E6364D" w:rsidP="00842B58">
            <w:pPr>
              <w:pStyle w:val="NormalLeft"/>
              <w:rPr>
                <w:lang w:val="en-GB"/>
              </w:rPr>
            </w:pPr>
            <w:r w:rsidRPr="00FF353C">
              <w:rPr>
                <w:lang w:val="en-GB"/>
              </w:rPr>
              <w:t xml:space="preserve">Matching adjustment to the </w:t>
            </w:r>
            <w:del w:id="2741" w:author="Author">
              <w:r w:rsidRPr="00FF353C" w:rsidDel="009E395B">
                <w:rPr>
                  <w:lang w:val="en-GB"/>
                </w:rPr>
                <w:delText>risk free</w:delText>
              </w:r>
            </w:del>
            <w:ins w:id="2742" w:author="Author">
              <w:r w:rsidR="009E395B" w:rsidRPr="00FF353C">
                <w:rPr>
                  <w:lang w:val="en-GB"/>
                </w:rPr>
                <w:t>risk-free</w:t>
              </w:r>
            </w:ins>
            <w:r w:rsidRPr="00FF353C">
              <w:rPr>
                <w:lang w:val="en-GB"/>
              </w:rPr>
              <w:t xml:space="preserve"> rate for the reported portfolio, reported in basis points using decimal notation, e.g. 100bp reported as 0.01. </w:t>
            </w:r>
            <w:r w:rsidR="00842B58" w:rsidRPr="00FF353C">
              <w:rPr>
                <w:lang w:val="en-GB"/>
              </w:rPr>
              <w:t xml:space="preserve"> </w:t>
            </w:r>
          </w:p>
        </w:tc>
      </w:tr>
      <w:tr w:rsidR="00E6364D" w:rsidRPr="00FF353C" w14:paraId="17A2FE0C" w14:textId="77777777" w:rsidTr="00485DF3">
        <w:tc>
          <w:tcPr>
            <w:tcW w:w="1950" w:type="dxa"/>
            <w:tcBorders>
              <w:top w:val="single" w:sz="2" w:space="0" w:color="auto"/>
              <w:left w:val="single" w:sz="2" w:space="0" w:color="auto"/>
              <w:bottom w:val="single" w:sz="2" w:space="0" w:color="auto"/>
              <w:right w:val="single" w:sz="2" w:space="0" w:color="auto"/>
            </w:tcBorders>
          </w:tcPr>
          <w:p w14:paraId="1CB13FF6" w14:textId="77777777" w:rsidR="00E6364D" w:rsidRPr="00FF353C" w:rsidRDefault="00E6364D" w:rsidP="00485DF3">
            <w:pPr>
              <w:pStyle w:val="NormalCentered"/>
              <w:rPr>
                <w:lang w:val="en-GB"/>
              </w:rPr>
            </w:pPr>
            <w:r w:rsidRPr="00FF353C">
              <w:rPr>
                <w:i/>
                <w:iCs/>
                <w:lang w:val="en-GB"/>
              </w:rPr>
              <w:t>Eligibility criteria using SCR mortality stress</w:t>
            </w:r>
          </w:p>
        </w:tc>
        <w:tc>
          <w:tcPr>
            <w:tcW w:w="1857" w:type="dxa"/>
            <w:tcBorders>
              <w:top w:val="single" w:sz="2" w:space="0" w:color="auto"/>
              <w:left w:val="single" w:sz="2" w:space="0" w:color="auto"/>
              <w:bottom w:val="single" w:sz="2" w:space="0" w:color="auto"/>
              <w:right w:val="single" w:sz="2" w:space="0" w:color="auto"/>
            </w:tcBorders>
          </w:tcPr>
          <w:p w14:paraId="56EF8C1E" w14:textId="77777777" w:rsidR="00E6364D" w:rsidRPr="00FF353C"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3EDF4D3D" w14:textId="77777777" w:rsidR="00E6364D" w:rsidRPr="00FF353C" w:rsidRDefault="00E6364D" w:rsidP="00485DF3">
            <w:pPr>
              <w:pStyle w:val="NormalCentered"/>
              <w:rPr>
                <w:lang w:val="en-GB"/>
              </w:rPr>
            </w:pPr>
          </w:p>
        </w:tc>
      </w:tr>
      <w:tr w:rsidR="00E6364D" w:rsidRPr="00FF353C" w14:paraId="4CD00A88" w14:textId="77777777" w:rsidTr="00485DF3">
        <w:tc>
          <w:tcPr>
            <w:tcW w:w="1950" w:type="dxa"/>
            <w:tcBorders>
              <w:top w:val="single" w:sz="2" w:space="0" w:color="auto"/>
              <w:left w:val="single" w:sz="2" w:space="0" w:color="auto"/>
              <w:bottom w:val="single" w:sz="2" w:space="0" w:color="auto"/>
              <w:right w:val="single" w:sz="2" w:space="0" w:color="auto"/>
            </w:tcBorders>
          </w:tcPr>
          <w:p w14:paraId="62F8C083" w14:textId="77777777" w:rsidR="00E6364D" w:rsidRPr="00FF353C" w:rsidRDefault="00E6364D" w:rsidP="00485DF3">
            <w:pPr>
              <w:pStyle w:val="NormalLeft"/>
              <w:rPr>
                <w:lang w:val="en-GB"/>
              </w:rPr>
            </w:pPr>
            <w:r w:rsidRPr="00FF353C">
              <w:rPr>
                <w:lang w:val="en-GB"/>
              </w:rPr>
              <w:t>C0010/R0070</w:t>
            </w:r>
          </w:p>
        </w:tc>
        <w:tc>
          <w:tcPr>
            <w:tcW w:w="1857" w:type="dxa"/>
            <w:tcBorders>
              <w:top w:val="single" w:sz="2" w:space="0" w:color="auto"/>
              <w:left w:val="single" w:sz="2" w:space="0" w:color="auto"/>
              <w:bottom w:val="single" w:sz="2" w:space="0" w:color="auto"/>
              <w:right w:val="single" w:sz="2" w:space="0" w:color="auto"/>
            </w:tcBorders>
          </w:tcPr>
          <w:p w14:paraId="7BFE5D98" w14:textId="77777777" w:rsidR="00E6364D" w:rsidRPr="00FF353C" w:rsidRDefault="00E6364D" w:rsidP="00485DF3">
            <w:pPr>
              <w:pStyle w:val="NormalLeft"/>
              <w:rPr>
                <w:lang w:val="en-GB"/>
              </w:rPr>
            </w:pPr>
            <w:r w:rsidRPr="00FF353C">
              <w:rPr>
                <w:lang w:val="en-GB"/>
              </w:rPr>
              <w:t xml:space="preserve">Mortality risk stress for the purpose of the </w:t>
            </w:r>
            <w:r w:rsidRPr="00FF353C">
              <w:rPr>
                <w:lang w:val="en-GB"/>
              </w:rPr>
              <w:lastRenderedPageBreak/>
              <w:t>matching adjustment</w:t>
            </w:r>
          </w:p>
        </w:tc>
        <w:tc>
          <w:tcPr>
            <w:tcW w:w="5479" w:type="dxa"/>
            <w:tcBorders>
              <w:top w:val="single" w:sz="2" w:space="0" w:color="auto"/>
              <w:left w:val="single" w:sz="2" w:space="0" w:color="auto"/>
              <w:bottom w:val="single" w:sz="2" w:space="0" w:color="auto"/>
              <w:right w:val="single" w:sz="2" w:space="0" w:color="auto"/>
            </w:tcBorders>
          </w:tcPr>
          <w:p w14:paraId="685981A8" w14:textId="28253514" w:rsidR="00E6364D" w:rsidRPr="00FF353C" w:rsidRDefault="00E6364D" w:rsidP="00485DF3">
            <w:pPr>
              <w:pStyle w:val="NormalLeft"/>
              <w:rPr>
                <w:lang w:val="en-GB"/>
              </w:rPr>
            </w:pPr>
            <w:r w:rsidRPr="00FF353C">
              <w:rPr>
                <w:lang w:val="en-GB"/>
              </w:rPr>
              <w:lastRenderedPageBreak/>
              <w:t xml:space="preserve">Increase of the gross best estimate calculated with the basic </w:t>
            </w:r>
            <w:del w:id="2743" w:author="Author">
              <w:r w:rsidRPr="00FF353C" w:rsidDel="009E395B">
                <w:rPr>
                  <w:lang w:val="en-GB"/>
                </w:rPr>
                <w:delText>risk free</w:delText>
              </w:r>
            </w:del>
            <w:ins w:id="2744" w:author="Author">
              <w:r w:rsidR="009E395B" w:rsidRPr="00FF353C">
                <w:rPr>
                  <w:lang w:val="en-GB"/>
                </w:rPr>
                <w:t>risk-free</w:t>
              </w:r>
            </w:ins>
            <w:r w:rsidRPr="00FF353C">
              <w:rPr>
                <w:lang w:val="en-GB"/>
              </w:rPr>
              <w:t xml:space="preserve"> rate following a mortality risk stress compared to the gross best estimate calculated </w:t>
            </w:r>
            <w:r w:rsidRPr="00FF353C">
              <w:rPr>
                <w:lang w:val="en-GB"/>
              </w:rPr>
              <w:lastRenderedPageBreak/>
              <w:t>with the basic risk rate, as set out in Article 77b (1–f) of Directive 2009/138/EC and Article 52 of Delegated Regulation (EU) 2015/35.</w:t>
            </w:r>
          </w:p>
        </w:tc>
      </w:tr>
      <w:tr w:rsidR="00E6364D" w:rsidRPr="00FF353C" w14:paraId="2A4E2B29" w14:textId="77777777" w:rsidTr="00485DF3">
        <w:tc>
          <w:tcPr>
            <w:tcW w:w="1950" w:type="dxa"/>
            <w:tcBorders>
              <w:top w:val="single" w:sz="2" w:space="0" w:color="auto"/>
              <w:left w:val="single" w:sz="2" w:space="0" w:color="auto"/>
              <w:bottom w:val="single" w:sz="2" w:space="0" w:color="auto"/>
              <w:right w:val="single" w:sz="2" w:space="0" w:color="auto"/>
            </w:tcBorders>
          </w:tcPr>
          <w:p w14:paraId="6430F0F3" w14:textId="77777777" w:rsidR="00E6364D" w:rsidRPr="00FF353C" w:rsidRDefault="00E6364D" w:rsidP="00485DF3">
            <w:pPr>
              <w:pStyle w:val="NormalCentered"/>
              <w:rPr>
                <w:lang w:val="en-GB"/>
              </w:rPr>
            </w:pPr>
            <w:r w:rsidRPr="00FF353C">
              <w:rPr>
                <w:i/>
                <w:iCs/>
                <w:lang w:val="en-GB"/>
              </w:rPr>
              <w:lastRenderedPageBreak/>
              <w:t>Portfolio</w:t>
            </w:r>
          </w:p>
        </w:tc>
        <w:tc>
          <w:tcPr>
            <w:tcW w:w="1857" w:type="dxa"/>
            <w:tcBorders>
              <w:top w:val="single" w:sz="2" w:space="0" w:color="auto"/>
              <w:left w:val="single" w:sz="2" w:space="0" w:color="auto"/>
              <w:bottom w:val="single" w:sz="2" w:space="0" w:color="auto"/>
              <w:right w:val="single" w:sz="2" w:space="0" w:color="auto"/>
            </w:tcBorders>
          </w:tcPr>
          <w:p w14:paraId="4498898C" w14:textId="77777777" w:rsidR="00E6364D" w:rsidRPr="00FF353C"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2AE18F96" w14:textId="77777777" w:rsidR="00E6364D" w:rsidRPr="00FF353C" w:rsidRDefault="00E6364D" w:rsidP="00485DF3">
            <w:pPr>
              <w:pStyle w:val="NormalCentered"/>
              <w:rPr>
                <w:lang w:val="en-GB"/>
              </w:rPr>
            </w:pPr>
          </w:p>
        </w:tc>
      </w:tr>
      <w:tr w:rsidR="00E6364D" w:rsidRPr="00FF353C" w14:paraId="79D36B59" w14:textId="77777777" w:rsidTr="00485DF3">
        <w:tc>
          <w:tcPr>
            <w:tcW w:w="1950" w:type="dxa"/>
            <w:tcBorders>
              <w:top w:val="single" w:sz="2" w:space="0" w:color="auto"/>
              <w:left w:val="single" w:sz="2" w:space="0" w:color="auto"/>
              <w:bottom w:val="single" w:sz="2" w:space="0" w:color="auto"/>
              <w:right w:val="single" w:sz="2" w:space="0" w:color="auto"/>
            </w:tcBorders>
          </w:tcPr>
          <w:p w14:paraId="13DA8A2E" w14:textId="77777777" w:rsidR="00E6364D" w:rsidRPr="00FF353C" w:rsidRDefault="00E6364D" w:rsidP="00485DF3">
            <w:pPr>
              <w:pStyle w:val="NormalLeft"/>
              <w:rPr>
                <w:lang w:val="en-GB"/>
              </w:rPr>
            </w:pPr>
            <w:r w:rsidRPr="00FF353C">
              <w:rPr>
                <w:lang w:val="en-GB"/>
              </w:rPr>
              <w:t>C0010/R0080</w:t>
            </w:r>
          </w:p>
        </w:tc>
        <w:tc>
          <w:tcPr>
            <w:tcW w:w="1857" w:type="dxa"/>
            <w:tcBorders>
              <w:top w:val="single" w:sz="2" w:space="0" w:color="auto"/>
              <w:left w:val="single" w:sz="2" w:space="0" w:color="auto"/>
              <w:bottom w:val="single" w:sz="2" w:space="0" w:color="auto"/>
              <w:right w:val="single" w:sz="2" w:space="0" w:color="auto"/>
            </w:tcBorders>
          </w:tcPr>
          <w:p w14:paraId="41F3C8B9" w14:textId="77777777" w:rsidR="00E6364D" w:rsidRPr="00FF353C" w:rsidRDefault="00E6364D" w:rsidP="00485DF3">
            <w:pPr>
              <w:pStyle w:val="NormalLeft"/>
              <w:rPr>
                <w:lang w:val="en-GB"/>
              </w:rPr>
            </w:pPr>
            <w:r w:rsidRPr="00FF353C">
              <w:rPr>
                <w:lang w:val="en-GB"/>
              </w:rPr>
              <w:t>Market value of the assets of the portfolio</w:t>
            </w:r>
          </w:p>
        </w:tc>
        <w:tc>
          <w:tcPr>
            <w:tcW w:w="5479" w:type="dxa"/>
            <w:tcBorders>
              <w:top w:val="single" w:sz="2" w:space="0" w:color="auto"/>
              <w:left w:val="single" w:sz="2" w:space="0" w:color="auto"/>
              <w:bottom w:val="single" w:sz="2" w:space="0" w:color="auto"/>
              <w:right w:val="single" w:sz="2" w:space="0" w:color="auto"/>
            </w:tcBorders>
          </w:tcPr>
          <w:p w14:paraId="40683C05" w14:textId="77777777" w:rsidR="00E6364D" w:rsidRPr="00FF353C" w:rsidRDefault="00E6364D" w:rsidP="00485DF3">
            <w:pPr>
              <w:pStyle w:val="NormalLeft"/>
              <w:rPr>
                <w:lang w:val="en-GB"/>
              </w:rPr>
            </w:pPr>
            <w:r w:rsidRPr="00FF353C">
              <w:rPr>
                <w:lang w:val="en-GB"/>
              </w:rPr>
              <w:t>Solvency II value of the assets of the portfolio.</w:t>
            </w:r>
          </w:p>
        </w:tc>
      </w:tr>
      <w:tr w:rsidR="00E6364D" w:rsidRPr="00FF353C" w14:paraId="411DA8D4" w14:textId="77777777" w:rsidTr="00485DF3">
        <w:tc>
          <w:tcPr>
            <w:tcW w:w="1950" w:type="dxa"/>
            <w:tcBorders>
              <w:top w:val="single" w:sz="2" w:space="0" w:color="auto"/>
              <w:left w:val="single" w:sz="2" w:space="0" w:color="auto"/>
              <w:bottom w:val="single" w:sz="2" w:space="0" w:color="auto"/>
              <w:right w:val="single" w:sz="2" w:space="0" w:color="auto"/>
            </w:tcBorders>
          </w:tcPr>
          <w:p w14:paraId="3ECA25E0" w14:textId="77777777" w:rsidR="00E6364D" w:rsidRPr="00FF353C" w:rsidRDefault="00E6364D" w:rsidP="00485DF3">
            <w:pPr>
              <w:pStyle w:val="NormalLeft"/>
              <w:rPr>
                <w:lang w:val="en-GB"/>
              </w:rPr>
            </w:pPr>
            <w:r w:rsidRPr="00FF353C">
              <w:rPr>
                <w:lang w:val="en-GB"/>
              </w:rPr>
              <w:t>C0010/R0090</w:t>
            </w:r>
          </w:p>
        </w:tc>
        <w:tc>
          <w:tcPr>
            <w:tcW w:w="1857" w:type="dxa"/>
            <w:tcBorders>
              <w:top w:val="single" w:sz="2" w:space="0" w:color="auto"/>
              <w:left w:val="single" w:sz="2" w:space="0" w:color="auto"/>
              <w:bottom w:val="single" w:sz="2" w:space="0" w:color="auto"/>
              <w:right w:val="single" w:sz="2" w:space="0" w:color="auto"/>
            </w:tcBorders>
          </w:tcPr>
          <w:p w14:paraId="6C1BD59E" w14:textId="77777777" w:rsidR="00E6364D" w:rsidRPr="00FF353C" w:rsidRDefault="00E6364D" w:rsidP="00485DF3">
            <w:pPr>
              <w:pStyle w:val="NormalLeft"/>
              <w:rPr>
                <w:lang w:val="en-GB"/>
              </w:rPr>
            </w:pPr>
            <w:r w:rsidRPr="00FF353C">
              <w:rPr>
                <w:lang w:val="en-GB"/>
              </w:rPr>
              <w:t>Market value of assets linked to inflation</w:t>
            </w:r>
          </w:p>
        </w:tc>
        <w:tc>
          <w:tcPr>
            <w:tcW w:w="5479" w:type="dxa"/>
            <w:tcBorders>
              <w:top w:val="single" w:sz="2" w:space="0" w:color="auto"/>
              <w:left w:val="single" w:sz="2" w:space="0" w:color="auto"/>
              <w:bottom w:val="single" w:sz="2" w:space="0" w:color="auto"/>
              <w:right w:val="single" w:sz="2" w:space="0" w:color="auto"/>
            </w:tcBorders>
          </w:tcPr>
          <w:p w14:paraId="02DF0709" w14:textId="77777777" w:rsidR="00E6364D" w:rsidRPr="00FF353C" w:rsidRDefault="00E6364D" w:rsidP="00485DF3">
            <w:pPr>
              <w:pStyle w:val="NormalLeft"/>
              <w:rPr>
                <w:lang w:val="en-GB"/>
              </w:rPr>
            </w:pPr>
            <w:r w:rsidRPr="00FF353C">
              <w:rPr>
                <w:lang w:val="en-GB"/>
              </w:rPr>
              <w:t>Solvency II value of the assets with return linked to inflation (Article 77b (1) of Directive 2009/138/EC).</w:t>
            </w:r>
          </w:p>
        </w:tc>
      </w:tr>
      <w:tr w:rsidR="00E6364D" w:rsidRPr="00FF353C" w14:paraId="169BD746" w14:textId="77777777" w:rsidTr="00485DF3">
        <w:tc>
          <w:tcPr>
            <w:tcW w:w="1950" w:type="dxa"/>
            <w:tcBorders>
              <w:top w:val="single" w:sz="2" w:space="0" w:color="auto"/>
              <w:left w:val="single" w:sz="2" w:space="0" w:color="auto"/>
              <w:bottom w:val="single" w:sz="2" w:space="0" w:color="auto"/>
              <w:right w:val="single" w:sz="2" w:space="0" w:color="auto"/>
            </w:tcBorders>
          </w:tcPr>
          <w:p w14:paraId="29E2AE94" w14:textId="77777777" w:rsidR="00E6364D" w:rsidRPr="00FF353C" w:rsidRDefault="00E6364D" w:rsidP="00485DF3">
            <w:pPr>
              <w:pStyle w:val="NormalLeft"/>
              <w:rPr>
                <w:lang w:val="en-GB"/>
              </w:rPr>
            </w:pPr>
            <w:r w:rsidRPr="00FF353C">
              <w:rPr>
                <w:lang w:val="en-GB"/>
              </w:rPr>
              <w:t>C0010/R0100</w:t>
            </w:r>
          </w:p>
        </w:tc>
        <w:tc>
          <w:tcPr>
            <w:tcW w:w="1857" w:type="dxa"/>
            <w:tcBorders>
              <w:top w:val="single" w:sz="2" w:space="0" w:color="auto"/>
              <w:left w:val="single" w:sz="2" w:space="0" w:color="auto"/>
              <w:bottom w:val="single" w:sz="2" w:space="0" w:color="auto"/>
              <w:right w:val="single" w:sz="2" w:space="0" w:color="auto"/>
            </w:tcBorders>
          </w:tcPr>
          <w:p w14:paraId="78501AE9" w14:textId="77777777" w:rsidR="00E6364D" w:rsidRPr="00FF353C" w:rsidRDefault="00E6364D" w:rsidP="00485DF3">
            <w:pPr>
              <w:pStyle w:val="NormalLeft"/>
              <w:rPr>
                <w:lang w:val="en-GB"/>
              </w:rPr>
            </w:pPr>
            <w:r w:rsidRPr="00FF353C">
              <w:rPr>
                <w:lang w:val="en-GB"/>
              </w:rPr>
              <w:t>Best estimate linked to inflation</w:t>
            </w:r>
          </w:p>
        </w:tc>
        <w:tc>
          <w:tcPr>
            <w:tcW w:w="5479" w:type="dxa"/>
            <w:tcBorders>
              <w:top w:val="single" w:sz="2" w:space="0" w:color="auto"/>
              <w:left w:val="single" w:sz="2" w:space="0" w:color="auto"/>
              <w:bottom w:val="single" w:sz="2" w:space="0" w:color="auto"/>
              <w:right w:val="single" w:sz="2" w:space="0" w:color="auto"/>
            </w:tcBorders>
          </w:tcPr>
          <w:p w14:paraId="342550DC" w14:textId="77777777" w:rsidR="00E6364D" w:rsidRPr="00FF353C" w:rsidRDefault="00E6364D" w:rsidP="00485DF3">
            <w:pPr>
              <w:pStyle w:val="NormalLeft"/>
              <w:rPr>
                <w:lang w:val="en-GB"/>
              </w:rPr>
            </w:pPr>
            <w:r w:rsidRPr="00FF353C">
              <w:rPr>
                <w:lang w:val="en-GB"/>
              </w:rPr>
              <w:t>Amount of best estimate of cash flows of the insurance or reinsurance obligations that depend on inflation.</w:t>
            </w:r>
          </w:p>
        </w:tc>
      </w:tr>
      <w:tr w:rsidR="00E6364D" w:rsidRPr="00FF353C" w14:paraId="0F5A2C1D" w14:textId="77777777" w:rsidTr="00485DF3">
        <w:tc>
          <w:tcPr>
            <w:tcW w:w="1950" w:type="dxa"/>
            <w:tcBorders>
              <w:top w:val="single" w:sz="2" w:space="0" w:color="auto"/>
              <w:left w:val="single" w:sz="2" w:space="0" w:color="auto"/>
              <w:bottom w:val="single" w:sz="2" w:space="0" w:color="auto"/>
              <w:right w:val="single" w:sz="2" w:space="0" w:color="auto"/>
            </w:tcBorders>
          </w:tcPr>
          <w:p w14:paraId="739E599D" w14:textId="77777777" w:rsidR="00E6364D" w:rsidRPr="00FF353C" w:rsidRDefault="00E6364D" w:rsidP="00485DF3">
            <w:pPr>
              <w:pStyle w:val="NormalLeft"/>
              <w:rPr>
                <w:lang w:val="en-GB"/>
              </w:rPr>
            </w:pPr>
            <w:r w:rsidRPr="00FF353C">
              <w:rPr>
                <w:lang w:val="en-GB"/>
              </w:rPr>
              <w:t>C0010/R0110</w:t>
            </w:r>
          </w:p>
        </w:tc>
        <w:tc>
          <w:tcPr>
            <w:tcW w:w="1857" w:type="dxa"/>
            <w:tcBorders>
              <w:top w:val="single" w:sz="2" w:space="0" w:color="auto"/>
              <w:left w:val="single" w:sz="2" w:space="0" w:color="auto"/>
              <w:bottom w:val="single" w:sz="2" w:space="0" w:color="auto"/>
              <w:right w:val="single" w:sz="2" w:space="0" w:color="auto"/>
            </w:tcBorders>
          </w:tcPr>
          <w:p w14:paraId="1CE0DD4A" w14:textId="77777777" w:rsidR="00E6364D" w:rsidRPr="00FF353C" w:rsidRDefault="00E6364D" w:rsidP="00485DF3">
            <w:pPr>
              <w:pStyle w:val="NormalLeft"/>
              <w:rPr>
                <w:lang w:val="en-GB"/>
              </w:rPr>
            </w:pPr>
            <w:r w:rsidRPr="00FF353C">
              <w:rPr>
                <w:lang w:val="en-GB"/>
              </w:rPr>
              <w:t>Market value assets where third party can change the cash flows</w:t>
            </w:r>
          </w:p>
        </w:tc>
        <w:tc>
          <w:tcPr>
            <w:tcW w:w="5479" w:type="dxa"/>
            <w:tcBorders>
              <w:top w:val="single" w:sz="2" w:space="0" w:color="auto"/>
              <w:left w:val="single" w:sz="2" w:space="0" w:color="auto"/>
              <w:bottom w:val="single" w:sz="2" w:space="0" w:color="auto"/>
              <w:right w:val="single" w:sz="2" w:space="0" w:color="auto"/>
            </w:tcBorders>
          </w:tcPr>
          <w:p w14:paraId="79962018" w14:textId="77777777" w:rsidR="00E6364D" w:rsidRPr="00FF353C" w:rsidRDefault="00E6364D" w:rsidP="00485DF3">
            <w:pPr>
              <w:pStyle w:val="NormalLeft"/>
              <w:rPr>
                <w:lang w:val="en-GB"/>
              </w:rPr>
            </w:pPr>
            <w:r w:rsidRPr="00FF353C">
              <w:rPr>
                <w:lang w:val="en-GB"/>
              </w:rPr>
              <w:t>Value of the assets where third party can change the cash flows (Article 77b (1) of Directive 2009/138/EC).</w:t>
            </w:r>
          </w:p>
        </w:tc>
      </w:tr>
      <w:tr w:rsidR="00E6364D" w:rsidRPr="00FF353C" w14:paraId="3BF3DF46" w14:textId="77777777" w:rsidTr="00485DF3">
        <w:tc>
          <w:tcPr>
            <w:tcW w:w="1950" w:type="dxa"/>
            <w:tcBorders>
              <w:top w:val="single" w:sz="2" w:space="0" w:color="auto"/>
              <w:left w:val="single" w:sz="2" w:space="0" w:color="auto"/>
              <w:bottom w:val="single" w:sz="2" w:space="0" w:color="auto"/>
              <w:right w:val="single" w:sz="2" w:space="0" w:color="auto"/>
            </w:tcBorders>
          </w:tcPr>
          <w:p w14:paraId="115AFD86" w14:textId="77777777" w:rsidR="00E6364D" w:rsidRPr="00FF353C" w:rsidRDefault="00E6364D" w:rsidP="00485DF3">
            <w:pPr>
              <w:pStyle w:val="NormalLeft"/>
              <w:rPr>
                <w:lang w:val="en-GB"/>
              </w:rPr>
            </w:pPr>
            <w:r w:rsidRPr="00FF353C">
              <w:rPr>
                <w:lang w:val="en-GB"/>
              </w:rPr>
              <w:t>C0010/R0120</w:t>
            </w:r>
          </w:p>
        </w:tc>
        <w:tc>
          <w:tcPr>
            <w:tcW w:w="1857" w:type="dxa"/>
            <w:tcBorders>
              <w:top w:val="single" w:sz="2" w:space="0" w:color="auto"/>
              <w:left w:val="single" w:sz="2" w:space="0" w:color="auto"/>
              <w:bottom w:val="single" w:sz="2" w:space="0" w:color="auto"/>
              <w:right w:val="single" w:sz="2" w:space="0" w:color="auto"/>
            </w:tcBorders>
          </w:tcPr>
          <w:p w14:paraId="6ABCBEDD" w14:textId="77777777" w:rsidR="00E6364D" w:rsidRPr="00FF353C" w:rsidRDefault="00E6364D" w:rsidP="00485DF3">
            <w:pPr>
              <w:pStyle w:val="NormalLeft"/>
              <w:rPr>
                <w:lang w:val="en-GB"/>
              </w:rPr>
            </w:pPr>
            <w:r w:rsidRPr="00FF353C">
              <w:rPr>
                <w:lang w:val="en-GB"/>
              </w:rPr>
              <w:t>Return on assets — portfolio assets</w:t>
            </w:r>
          </w:p>
        </w:tc>
        <w:tc>
          <w:tcPr>
            <w:tcW w:w="5479" w:type="dxa"/>
            <w:tcBorders>
              <w:top w:val="single" w:sz="2" w:space="0" w:color="auto"/>
              <w:left w:val="single" w:sz="2" w:space="0" w:color="auto"/>
              <w:bottom w:val="single" w:sz="2" w:space="0" w:color="auto"/>
              <w:right w:val="single" w:sz="2" w:space="0" w:color="auto"/>
            </w:tcBorders>
          </w:tcPr>
          <w:p w14:paraId="65F32589" w14:textId="77777777" w:rsidR="00E6364D" w:rsidRPr="00FF353C" w:rsidRDefault="00E6364D" w:rsidP="00485DF3">
            <w:pPr>
              <w:pStyle w:val="NormalLeft"/>
              <w:rPr>
                <w:lang w:val="en-GB"/>
              </w:rPr>
            </w:pPr>
            <w:r w:rsidRPr="00FF353C">
              <w:rPr>
                <w:lang w:val="en-GB"/>
              </w:rPr>
              <w:t>Identify the de–risked Internal Rate of Return (‘IRR’) of the assets linked to any matching adjustment portfolio measured as the discount rate at which the present value of the cash outflows of an asset equals the present value of its de–risked cash inflows.</w:t>
            </w:r>
          </w:p>
        </w:tc>
      </w:tr>
      <w:tr w:rsidR="00E6364D" w:rsidRPr="00FF353C" w14:paraId="4DCE316B" w14:textId="77777777" w:rsidTr="00485DF3">
        <w:tc>
          <w:tcPr>
            <w:tcW w:w="1950" w:type="dxa"/>
            <w:tcBorders>
              <w:top w:val="single" w:sz="2" w:space="0" w:color="auto"/>
              <w:left w:val="single" w:sz="2" w:space="0" w:color="auto"/>
              <w:bottom w:val="single" w:sz="2" w:space="0" w:color="auto"/>
              <w:right w:val="single" w:sz="2" w:space="0" w:color="auto"/>
            </w:tcBorders>
          </w:tcPr>
          <w:p w14:paraId="15C9467E" w14:textId="77777777" w:rsidR="00E6364D" w:rsidRPr="00FF353C" w:rsidRDefault="00E6364D" w:rsidP="00485DF3">
            <w:pPr>
              <w:pStyle w:val="NormalLeft"/>
              <w:rPr>
                <w:lang w:val="en-GB"/>
              </w:rPr>
            </w:pPr>
            <w:r w:rsidRPr="00FF353C">
              <w:rPr>
                <w:lang w:val="en-GB"/>
              </w:rPr>
              <w:t>C0010/R0130</w:t>
            </w:r>
          </w:p>
        </w:tc>
        <w:tc>
          <w:tcPr>
            <w:tcW w:w="1857" w:type="dxa"/>
            <w:tcBorders>
              <w:top w:val="single" w:sz="2" w:space="0" w:color="auto"/>
              <w:left w:val="single" w:sz="2" w:space="0" w:color="auto"/>
              <w:bottom w:val="single" w:sz="2" w:space="0" w:color="auto"/>
              <w:right w:val="single" w:sz="2" w:space="0" w:color="auto"/>
            </w:tcBorders>
          </w:tcPr>
          <w:p w14:paraId="65A1FCE1" w14:textId="77777777" w:rsidR="00E6364D" w:rsidRPr="00FF353C" w:rsidRDefault="00E6364D" w:rsidP="00485DF3">
            <w:pPr>
              <w:pStyle w:val="NormalLeft"/>
              <w:rPr>
                <w:lang w:val="en-GB"/>
              </w:rPr>
            </w:pPr>
            <w:r w:rsidRPr="00FF353C">
              <w:rPr>
                <w:lang w:val="en-GB"/>
              </w:rPr>
              <w:t>Market value of surrendered contracts</w:t>
            </w:r>
          </w:p>
        </w:tc>
        <w:tc>
          <w:tcPr>
            <w:tcW w:w="5479" w:type="dxa"/>
            <w:tcBorders>
              <w:top w:val="single" w:sz="2" w:space="0" w:color="auto"/>
              <w:left w:val="single" w:sz="2" w:space="0" w:color="auto"/>
              <w:bottom w:val="single" w:sz="2" w:space="0" w:color="auto"/>
              <w:right w:val="single" w:sz="2" w:space="0" w:color="auto"/>
            </w:tcBorders>
          </w:tcPr>
          <w:p w14:paraId="126F2AEB" w14:textId="77777777" w:rsidR="00E6364D" w:rsidRPr="00FF353C" w:rsidRDefault="00E6364D" w:rsidP="00485DF3">
            <w:pPr>
              <w:pStyle w:val="NormalLeft"/>
              <w:rPr>
                <w:lang w:val="en-GB"/>
              </w:rPr>
            </w:pPr>
            <w:r w:rsidRPr="00FF353C">
              <w:rPr>
                <w:lang w:val="en-GB"/>
              </w:rPr>
              <w:t>Value of the best estimate of the insurance and reinsurance obligations stemming from contracts underlying each matching adjustment portfolio which have been surrendered during the reporting period.</w:t>
            </w:r>
          </w:p>
        </w:tc>
      </w:tr>
      <w:tr w:rsidR="00E6364D" w:rsidRPr="00FF353C" w14:paraId="0DAB4C1D" w14:textId="77777777" w:rsidTr="00485DF3">
        <w:tc>
          <w:tcPr>
            <w:tcW w:w="1950" w:type="dxa"/>
            <w:tcBorders>
              <w:top w:val="single" w:sz="2" w:space="0" w:color="auto"/>
              <w:left w:val="single" w:sz="2" w:space="0" w:color="auto"/>
              <w:bottom w:val="single" w:sz="2" w:space="0" w:color="auto"/>
              <w:right w:val="single" w:sz="2" w:space="0" w:color="auto"/>
            </w:tcBorders>
          </w:tcPr>
          <w:p w14:paraId="7A4AAA9D" w14:textId="77777777" w:rsidR="00E6364D" w:rsidRPr="00FF353C" w:rsidRDefault="00E6364D" w:rsidP="00485DF3">
            <w:pPr>
              <w:pStyle w:val="NormalLeft"/>
              <w:rPr>
                <w:lang w:val="en-GB"/>
              </w:rPr>
            </w:pPr>
            <w:r w:rsidRPr="00FF353C">
              <w:rPr>
                <w:lang w:val="en-GB"/>
              </w:rPr>
              <w:t>C0010/R0140</w:t>
            </w:r>
          </w:p>
        </w:tc>
        <w:tc>
          <w:tcPr>
            <w:tcW w:w="1857" w:type="dxa"/>
            <w:tcBorders>
              <w:top w:val="single" w:sz="2" w:space="0" w:color="auto"/>
              <w:left w:val="single" w:sz="2" w:space="0" w:color="auto"/>
              <w:bottom w:val="single" w:sz="2" w:space="0" w:color="auto"/>
              <w:right w:val="single" w:sz="2" w:space="0" w:color="auto"/>
            </w:tcBorders>
          </w:tcPr>
          <w:p w14:paraId="1D803396" w14:textId="77777777" w:rsidR="00E6364D" w:rsidRPr="00FF353C" w:rsidRDefault="00E6364D" w:rsidP="00485DF3">
            <w:pPr>
              <w:pStyle w:val="NormalLeft"/>
              <w:rPr>
                <w:lang w:val="en-GB"/>
              </w:rPr>
            </w:pPr>
            <w:r w:rsidRPr="00FF353C">
              <w:rPr>
                <w:lang w:val="en-GB"/>
              </w:rPr>
              <w:t>Number of surrender options exercised</w:t>
            </w:r>
          </w:p>
        </w:tc>
        <w:tc>
          <w:tcPr>
            <w:tcW w:w="5479" w:type="dxa"/>
            <w:tcBorders>
              <w:top w:val="single" w:sz="2" w:space="0" w:color="auto"/>
              <w:left w:val="single" w:sz="2" w:space="0" w:color="auto"/>
              <w:bottom w:val="single" w:sz="2" w:space="0" w:color="auto"/>
              <w:right w:val="single" w:sz="2" w:space="0" w:color="auto"/>
            </w:tcBorders>
          </w:tcPr>
          <w:p w14:paraId="5A47C05B" w14:textId="77777777" w:rsidR="00E6364D" w:rsidRPr="00FF353C" w:rsidRDefault="00E6364D" w:rsidP="00485DF3">
            <w:pPr>
              <w:pStyle w:val="NormalLeft"/>
              <w:rPr>
                <w:lang w:val="en-GB"/>
              </w:rPr>
            </w:pPr>
            <w:r w:rsidRPr="00FF353C">
              <w:rPr>
                <w:lang w:val="en-GB"/>
              </w:rPr>
              <w:t>Number of surrender options exercised during the reporting period related to insurance and reinsurance obligations of each matching portfolio.</w:t>
            </w:r>
          </w:p>
        </w:tc>
      </w:tr>
      <w:tr w:rsidR="00E6364D" w:rsidRPr="00FF353C" w14:paraId="0FEC5861" w14:textId="77777777" w:rsidTr="00485DF3">
        <w:tc>
          <w:tcPr>
            <w:tcW w:w="1950" w:type="dxa"/>
            <w:tcBorders>
              <w:top w:val="single" w:sz="2" w:space="0" w:color="auto"/>
              <w:left w:val="single" w:sz="2" w:space="0" w:color="auto"/>
              <w:bottom w:val="single" w:sz="2" w:space="0" w:color="auto"/>
              <w:right w:val="single" w:sz="2" w:space="0" w:color="auto"/>
            </w:tcBorders>
          </w:tcPr>
          <w:p w14:paraId="7F939AF8" w14:textId="77777777" w:rsidR="00E6364D" w:rsidRPr="00FF353C" w:rsidRDefault="00E6364D" w:rsidP="00485DF3">
            <w:pPr>
              <w:pStyle w:val="NormalLeft"/>
              <w:rPr>
                <w:lang w:val="en-GB"/>
              </w:rPr>
            </w:pPr>
            <w:r w:rsidRPr="00FF353C">
              <w:rPr>
                <w:lang w:val="en-GB"/>
              </w:rPr>
              <w:t>C0010/R0150</w:t>
            </w:r>
          </w:p>
        </w:tc>
        <w:tc>
          <w:tcPr>
            <w:tcW w:w="1857" w:type="dxa"/>
            <w:tcBorders>
              <w:top w:val="single" w:sz="2" w:space="0" w:color="auto"/>
              <w:left w:val="single" w:sz="2" w:space="0" w:color="auto"/>
              <w:bottom w:val="single" w:sz="2" w:space="0" w:color="auto"/>
              <w:right w:val="single" w:sz="2" w:space="0" w:color="auto"/>
            </w:tcBorders>
          </w:tcPr>
          <w:p w14:paraId="5CAD2343" w14:textId="77777777" w:rsidR="00E6364D" w:rsidRPr="00FF353C" w:rsidRDefault="00E6364D" w:rsidP="00485DF3">
            <w:pPr>
              <w:pStyle w:val="NormalLeft"/>
              <w:rPr>
                <w:lang w:val="en-GB"/>
              </w:rPr>
            </w:pPr>
            <w:r w:rsidRPr="00FF353C">
              <w:rPr>
                <w:lang w:val="en-GB"/>
              </w:rPr>
              <w:t>Market value of assets covering surrendered contracts</w:t>
            </w:r>
          </w:p>
        </w:tc>
        <w:tc>
          <w:tcPr>
            <w:tcW w:w="5479" w:type="dxa"/>
            <w:tcBorders>
              <w:top w:val="single" w:sz="2" w:space="0" w:color="auto"/>
              <w:left w:val="single" w:sz="2" w:space="0" w:color="auto"/>
              <w:bottom w:val="single" w:sz="2" w:space="0" w:color="auto"/>
              <w:right w:val="single" w:sz="2" w:space="0" w:color="auto"/>
            </w:tcBorders>
          </w:tcPr>
          <w:p w14:paraId="792EB540" w14:textId="77777777" w:rsidR="00E6364D" w:rsidRPr="00FF353C" w:rsidRDefault="00E6364D" w:rsidP="00485DF3">
            <w:pPr>
              <w:pStyle w:val="NormalLeft"/>
              <w:rPr>
                <w:lang w:val="en-GB"/>
              </w:rPr>
            </w:pPr>
            <w:r w:rsidRPr="00FF353C">
              <w:rPr>
                <w:lang w:val="en-GB"/>
              </w:rPr>
              <w:t>Value of the assets, valued in accordance with Article 75 of the Directive 2009/138/EC, covering the insurance and reinsurance obligations surrendered at the time the surrender options were exercised.</w:t>
            </w:r>
          </w:p>
        </w:tc>
      </w:tr>
      <w:tr w:rsidR="00E6364D" w:rsidRPr="00FF353C" w14:paraId="605F4828" w14:textId="77777777" w:rsidTr="00485DF3">
        <w:tc>
          <w:tcPr>
            <w:tcW w:w="1950" w:type="dxa"/>
            <w:tcBorders>
              <w:top w:val="single" w:sz="2" w:space="0" w:color="auto"/>
              <w:left w:val="single" w:sz="2" w:space="0" w:color="auto"/>
              <w:bottom w:val="single" w:sz="2" w:space="0" w:color="auto"/>
              <w:right w:val="single" w:sz="2" w:space="0" w:color="auto"/>
            </w:tcBorders>
          </w:tcPr>
          <w:p w14:paraId="79074C17" w14:textId="77777777" w:rsidR="00E6364D" w:rsidRPr="00FF353C" w:rsidRDefault="00E6364D" w:rsidP="00485DF3">
            <w:pPr>
              <w:pStyle w:val="NormalLeft"/>
              <w:rPr>
                <w:lang w:val="en-GB"/>
              </w:rPr>
            </w:pPr>
            <w:r w:rsidRPr="00FF353C">
              <w:rPr>
                <w:lang w:val="en-GB"/>
              </w:rPr>
              <w:t>C0010/R0160</w:t>
            </w:r>
          </w:p>
        </w:tc>
        <w:tc>
          <w:tcPr>
            <w:tcW w:w="1857" w:type="dxa"/>
            <w:tcBorders>
              <w:top w:val="single" w:sz="2" w:space="0" w:color="auto"/>
              <w:left w:val="single" w:sz="2" w:space="0" w:color="auto"/>
              <w:bottom w:val="single" w:sz="2" w:space="0" w:color="auto"/>
              <w:right w:val="single" w:sz="2" w:space="0" w:color="auto"/>
            </w:tcBorders>
          </w:tcPr>
          <w:p w14:paraId="27FEF9CE" w14:textId="77777777" w:rsidR="00E6364D" w:rsidRPr="00FF353C" w:rsidRDefault="00E6364D" w:rsidP="00485DF3">
            <w:pPr>
              <w:pStyle w:val="NormalLeft"/>
              <w:rPr>
                <w:lang w:val="en-GB"/>
              </w:rPr>
            </w:pPr>
            <w:r w:rsidRPr="00FF353C">
              <w:rPr>
                <w:lang w:val="en-GB"/>
              </w:rPr>
              <w:t>Amount paid to policyholders</w:t>
            </w:r>
          </w:p>
        </w:tc>
        <w:tc>
          <w:tcPr>
            <w:tcW w:w="5479" w:type="dxa"/>
            <w:tcBorders>
              <w:top w:val="single" w:sz="2" w:space="0" w:color="auto"/>
              <w:left w:val="single" w:sz="2" w:space="0" w:color="auto"/>
              <w:bottom w:val="single" w:sz="2" w:space="0" w:color="auto"/>
              <w:right w:val="single" w:sz="2" w:space="0" w:color="auto"/>
            </w:tcBorders>
          </w:tcPr>
          <w:p w14:paraId="7BC21997" w14:textId="77777777" w:rsidR="00E6364D" w:rsidRPr="00FF353C" w:rsidRDefault="00E6364D" w:rsidP="00485DF3">
            <w:pPr>
              <w:pStyle w:val="NormalLeft"/>
              <w:rPr>
                <w:lang w:val="en-GB"/>
              </w:rPr>
            </w:pPr>
            <w:r w:rsidRPr="00FF353C">
              <w:rPr>
                <w:lang w:val="en-GB"/>
              </w:rPr>
              <w:t>Value of the amount paid to policyholders according to their surrender rights.</w:t>
            </w:r>
          </w:p>
          <w:p w14:paraId="605CBA2D" w14:textId="77777777" w:rsidR="00E6364D" w:rsidRPr="00FF353C" w:rsidRDefault="00E6364D" w:rsidP="00485DF3">
            <w:pPr>
              <w:pStyle w:val="NormalLeft"/>
              <w:rPr>
                <w:lang w:val="en-GB"/>
              </w:rPr>
            </w:pPr>
            <w:r w:rsidRPr="00FF353C">
              <w:rPr>
                <w:lang w:val="en-GB"/>
              </w:rPr>
              <w:t>This amount differs from row R0130 and R0150 where the surrender clause of the contract does not give the policyholder the right to receive the full amount in those rows.</w:t>
            </w:r>
          </w:p>
        </w:tc>
      </w:tr>
      <w:tr w:rsidR="00E6364D" w:rsidRPr="00FF353C" w14:paraId="514F937C" w14:textId="77777777" w:rsidTr="00485DF3">
        <w:tc>
          <w:tcPr>
            <w:tcW w:w="1950" w:type="dxa"/>
            <w:tcBorders>
              <w:top w:val="single" w:sz="2" w:space="0" w:color="auto"/>
              <w:left w:val="single" w:sz="2" w:space="0" w:color="auto"/>
              <w:bottom w:val="single" w:sz="2" w:space="0" w:color="auto"/>
              <w:right w:val="single" w:sz="2" w:space="0" w:color="auto"/>
            </w:tcBorders>
          </w:tcPr>
          <w:p w14:paraId="42601161" w14:textId="77777777" w:rsidR="00E6364D" w:rsidRPr="00FF353C" w:rsidRDefault="00E6364D" w:rsidP="00485DF3">
            <w:pPr>
              <w:pStyle w:val="NormalCentered"/>
              <w:rPr>
                <w:lang w:val="en-GB"/>
              </w:rPr>
            </w:pPr>
            <w:r w:rsidRPr="00FF353C">
              <w:rPr>
                <w:i/>
                <w:iCs/>
                <w:lang w:val="en-GB"/>
              </w:rPr>
              <w:lastRenderedPageBreak/>
              <w:t>Liabilities</w:t>
            </w:r>
          </w:p>
        </w:tc>
        <w:tc>
          <w:tcPr>
            <w:tcW w:w="1857" w:type="dxa"/>
            <w:tcBorders>
              <w:top w:val="single" w:sz="2" w:space="0" w:color="auto"/>
              <w:left w:val="single" w:sz="2" w:space="0" w:color="auto"/>
              <w:bottom w:val="single" w:sz="2" w:space="0" w:color="auto"/>
              <w:right w:val="single" w:sz="2" w:space="0" w:color="auto"/>
            </w:tcBorders>
          </w:tcPr>
          <w:p w14:paraId="7A8790D3" w14:textId="77777777" w:rsidR="00E6364D" w:rsidRPr="00FF353C"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3DCBDFA5" w14:textId="77777777" w:rsidR="00E6364D" w:rsidRPr="00FF353C" w:rsidRDefault="00E6364D" w:rsidP="00485DF3">
            <w:pPr>
              <w:pStyle w:val="NormalCentered"/>
              <w:rPr>
                <w:lang w:val="en-GB"/>
              </w:rPr>
            </w:pPr>
          </w:p>
        </w:tc>
      </w:tr>
      <w:tr w:rsidR="00E6364D" w:rsidRPr="00FF353C" w14:paraId="6156BB9D" w14:textId="77777777" w:rsidTr="00485DF3">
        <w:tc>
          <w:tcPr>
            <w:tcW w:w="1950" w:type="dxa"/>
            <w:tcBorders>
              <w:top w:val="single" w:sz="2" w:space="0" w:color="auto"/>
              <w:left w:val="single" w:sz="2" w:space="0" w:color="auto"/>
              <w:bottom w:val="single" w:sz="2" w:space="0" w:color="auto"/>
              <w:right w:val="single" w:sz="2" w:space="0" w:color="auto"/>
            </w:tcBorders>
          </w:tcPr>
          <w:p w14:paraId="74D9CE04" w14:textId="77777777" w:rsidR="00E6364D" w:rsidRPr="00FF353C" w:rsidRDefault="00E6364D" w:rsidP="00485DF3">
            <w:pPr>
              <w:pStyle w:val="NormalLeft"/>
              <w:rPr>
                <w:lang w:val="en-GB"/>
              </w:rPr>
            </w:pPr>
            <w:r w:rsidRPr="00FF353C">
              <w:rPr>
                <w:lang w:val="en-GB"/>
              </w:rPr>
              <w:t>C0010/R0170</w:t>
            </w:r>
          </w:p>
        </w:tc>
        <w:tc>
          <w:tcPr>
            <w:tcW w:w="1857" w:type="dxa"/>
            <w:tcBorders>
              <w:top w:val="single" w:sz="2" w:space="0" w:color="auto"/>
              <w:left w:val="single" w:sz="2" w:space="0" w:color="auto"/>
              <w:bottom w:val="single" w:sz="2" w:space="0" w:color="auto"/>
              <w:right w:val="single" w:sz="2" w:space="0" w:color="auto"/>
            </w:tcBorders>
          </w:tcPr>
          <w:p w14:paraId="62C164B7" w14:textId="77777777" w:rsidR="00E6364D" w:rsidRPr="00FF353C" w:rsidRDefault="00E6364D" w:rsidP="00485DF3">
            <w:pPr>
              <w:pStyle w:val="NormalLeft"/>
              <w:rPr>
                <w:lang w:val="en-GB"/>
              </w:rPr>
            </w:pPr>
            <w:r w:rsidRPr="00FF353C">
              <w:rPr>
                <w:lang w:val="en-GB"/>
              </w:rPr>
              <w:t>Duration</w:t>
            </w:r>
          </w:p>
        </w:tc>
        <w:tc>
          <w:tcPr>
            <w:tcW w:w="5479" w:type="dxa"/>
            <w:tcBorders>
              <w:top w:val="single" w:sz="2" w:space="0" w:color="auto"/>
              <w:left w:val="single" w:sz="2" w:space="0" w:color="auto"/>
              <w:bottom w:val="single" w:sz="2" w:space="0" w:color="auto"/>
              <w:right w:val="single" w:sz="2" w:space="0" w:color="auto"/>
            </w:tcBorders>
          </w:tcPr>
          <w:p w14:paraId="3041A4A9" w14:textId="77777777" w:rsidR="00E6364D" w:rsidRPr="00FF353C" w:rsidRDefault="00E6364D" w:rsidP="00485DF3">
            <w:pPr>
              <w:pStyle w:val="NormalLeft"/>
              <w:rPr>
                <w:lang w:val="en-GB"/>
              </w:rPr>
            </w:pPr>
            <w:r w:rsidRPr="00FF353C">
              <w:rPr>
                <w:lang w:val="en-GB"/>
              </w:rPr>
              <w:t>Measure equivalent to Macaulay duration for liabilities considering all cash flows of insurance or reinsurance obligations arising from portfolios where the matching adjustment has been used.</w:t>
            </w:r>
          </w:p>
        </w:tc>
      </w:tr>
    </w:tbl>
    <w:p w14:paraId="58BE8B2F" w14:textId="77777777" w:rsidR="00E6364D" w:rsidRPr="00FF353C" w:rsidRDefault="00E6364D" w:rsidP="00E6364D">
      <w:pPr>
        <w:pStyle w:val="ManualHeading2"/>
        <w:numPr>
          <w:ilvl w:val="0"/>
          <w:numId w:val="0"/>
        </w:numPr>
        <w:ind w:left="851" w:hanging="851"/>
        <w:rPr>
          <w:lang w:val="en-GB"/>
        </w:rPr>
      </w:pPr>
      <w:r w:rsidRPr="00FF353C">
        <w:rPr>
          <w:i/>
          <w:iCs/>
          <w:lang w:val="en-GB"/>
        </w:rPr>
        <w:t>S.22.04 — Information on the transitional on interest rates calculation</w:t>
      </w:r>
    </w:p>
    <w:p w14:paraId="20EE6291" w14:textId="77777777" w:rsidR="00E6364D" w:rsidRPr="00FF353C" w:rsidRDefault="00E6364D" w:rsidP="00E6364D">
      <w:pPr>
        <w:rPr>
          <w:lang w:val="en-GB"/>
        </w:rPr>
      </w:pPr>
      <w:r w:rsidRPr="00FF353C">
        <w:rPr>
          <w:i/>
          <w:iCs/>
          <w:lang w:val="en-GB"/>
        </w:rPr>
        <w:t>General comments:</w:t>
      </w:r>
    </w:p>
    <w:p w14:paraId="74481C01" w14:textId="77777777" w:rsidR="00E6364D" w:rsidRPr="00FF353C" w:rsidRDefault="00E6364D" w:rsidP="00E6364D">
      <w:pPr>
        <w:rPr>
          <w:lang w:val="en-GB"/>
        </w:rPr>
      </w:pPr>
      <w:r w:rsidRPr="00FF353C">
        <w:rPr>
          <w:lang w:val="en-GB"/>
        </w:rPr>
        <w:t>This section relates to annual submission of information for individual entities.</w:t>
      </w:r>
    </w:p>
    <w:p w14:paraId="0D674F92" w14:textId="77777777" w:rsidR="00E6364D" w:rsidRPr="00FF353C" w:rsidRDefault="00E6364D" w:rsidP="00E6364D">
      <w:pPr>
        <w:rPr>
          <w:lang w:val="en-GB"/>
        </w:rPr>
      </w:pPr>
      <w:r w:rsidRPr="00FF353C">
        <w:rPr>
          <w:lang w:val="en-GB"/>
        </w:rPr>
        <w:t>This template shall be reported by currency for which the transitional adjustment to the relevant risk-free interest rate term structure is applied. When filling C0020 only the guaranteed Best Estimate of obligations stemming from products providing a guaranteed rate shall be considered. The Future Discretionary Benefits shall not be considered.</w:t>
      </w:r>
    </w:p>
    <w:p w14:paraId="4F645B98" w14:textId="77777777" w:rsidR="00E6364D" w:rsidRPr="00FF353C" w:rsidRDefault="00E6364D" w:rsidP="00E6364D">
      <w:pPr>
        <w:rPr>
          <w:lang w:val="en-GB"/>
        </w:rPr>
      </w:pPr>
      <w:r w:rsidRPr="00FF353C">
        <w:rPr>
          <w:lang w:val="en-GB"/>
        </w:rPr>
        <w:t>The assessment to distinguish between the Solvency I interest rate intervals might be done by Homogeneous Risk Groups (HRG).</w:t>
      </w:r>
    </w:p>
    <w:tbl>
      <w:tblPr>
        <w:tblW w:w="0" w:type="auto"/>
        <w:tblLayout w:type="fixed"/>
        <w:tblLook w:val="0000" w:firstRow="0" w:lastRow="0" w:firstColumn="0" w:lastColumn="0" w:noHBand="0" w:noVBand="0"/>
      </w:tblPr>
      <w:tblGrid>
        <w:gridCol w:w="1857"/>
        <w:gridCol w:w="2043"/>
        <w:gridCol w:w="5386"/>
      </w:tblGrid>
      <w:tr w:rsidR="00E6364D" w:rsidRPr="00FF353C" w14:paraId="4CDA445B" w14:textId="77777777" w:rsidTr="00485DF3">
        <w:tc>
          <w:tcPr>
            <w:tcW w:w="1857" w:type="dxa"/>
            <w:tcBorders>
              <w:top w:val="single" w:sz="2" w:space="0" w:color="auto"/>
              <w:left w:val="single" w:sz="2" w:space="0" w:color="auto"/>
              <w:bottom w:val="single" w:sz="2" w:space="0" w:color="auto"/>
              <w:right w:val="single" w:sz="2" w:space="0" w:color="auto"/>
            </w:tcBorders>
          </w:tcPr>
          <w:p w14:paraId="581AC1F7" w14:textId="77777777" w:rsidR="00E6364D" w:rsidRPr="00FF353C"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15900237" w14:textId="77777777" w:rsidR="00E6364D" w:rsidRPr="00FF353C" w:rsidRDefault="00E6364D" w:rsidP="00485DF3">
            <w:pPr>
              <w:pStyle w:val="NormalCentered"/>
              <w:rPr>
                <w:lang w:val="en-GB"/>
              </w:rPr>
            </w:pPr>
            <w:r w:rsidRPr="00FF353C">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50B1B785" w14:textId="77777777" w:rsidR="00E6364D" w:rsidRPr="00FF353C" w:rsidRDefault="00E6364D" w:rsidP="00485DF3">
            <w:pPr>
              <w:pStyle w:val="NormalCentered"/>
              <w:rPr>
                <w:lang w:val="en-GB"/>
              </w:rPr>
            </w:pPr>
            <w:r w:rsidRPr="00FF353C">
              <w:rPr>
                <w:lang w:val="en-GB"/>
              </w:rPr>
              <w:t>INSTRUCTIONS</w:t>
            </w:r>
          </w:p>
        </w:tc>
      </w:tr>
      <w:tr w:rsidR="00E6364D" w:rsidRPr="00FF353C" w14:paraId="529A9021" w14:textId="77777777" w:rsidTr="00485DF3">
        <w:tc>
          <w:tcPr>
            <w:tcW w:w="1857" w:type="dxa"/>
            <w:tcBorders>
              <w:top w:val="single" w:sz="2" w:space="0" w:color="auto"/>
              <w:left w:val="single" w:sz="2" w:space="0" w:color="auto"/>
              <w:bottom w:val="single" w:sz="2" w:space="0" w:color="auto"/>
              <w:right w:val="single" w:sz="2" w:space="0" w:color="auto"/>
            </w:tcBorders>
          </w:tcPr>
          <w:p w14:paraId="6C7D2522" w14:textId="77777777" w:rsidR="00E6364D" w:rsidRPr="00FF353C" w:rsidRDefault="00E6364D" w:rsidP="00485DF3">
            <w:pPr>
              <w:pStyle w:val="NormalCentered"/>
              <w:rPr>
                <w:lang w:val="en-GB"/>
              </w:rPr>
            </w:pPr>
            <w:r w:rsidRPr="00FF353C">
              <w:rPr>
                <w:i/>
                <w:iCs/>
                <w:lang w:val="en-GB"/>
              </w:rPr>
              <w:t>Overall calculation of the transitional adjustment</w:t>
            </w:r>
          </w:p>
        </w:tc>
        <w:tc>
          <w:tcPr>
            <w:tcW w:w="2043" w:type="dxa"/>
            <w:tcBorders>
              <w:top w:val="single" w:sz="2" w:space="0" w:color="auto"/>
              <w:left w:val="single" w:sz="2" w:space="0" w:color="auto"/>
              <w:bottom w:val="single" w:sz="2" w:space="0" w:color="auto"/>
              <w:right w:val="single" w:sz="2" w:space="0" w:color="auto"/>
            </w:tcBorders>
          </w:tcPr>
          <w:p w14:paraId="18066D89" w14:textId="77777777" w:rsidR="00E6364D" w:rsidRPr="00FF353C" w:rsidRDefault="00E6364D" w:rsidP="00485DF3">
            <w:pPr>
              <w:pStyle w:val="NormalCentered"/>
              <w:rPr>
                <w:lang w:val="en-GB"/>
              </w:rPr>
            </w:pPr>
          </w:p>
        </w:tc>
        <w:tc>
          <w:tcPr>
            <w:tcW w:w="5386" w:type="dxa"/>
            <w:tcBorders>
              <w:top w:val="single" w:sz="2" w:space="0" w:color="auto"/>
              <w:left w:val="single" w:sz="2" w:space="0" w:color="auto"/>
              <w:bottom w:val="single" w:sz="2" w:space="0" w:color="auto"/>
              <w:right w:val="single" w:sz="2" w:space="0" w:color="auto"/>
            </w:tcBorders>
          </w:tcPr>
          <w:p w14:paraId="49A4CEB3" w14:textId="77777777" w:rsidR="00E6364D" w:rsidRPr="00FF353C" w:rsidRDefault="00E6364D" w:rsidP="00485DF3">
            <w:pPr>
              <w:pStyle w:val="NormalCentered"/>
              <w:rPr>
                <w:lang w:val="en-GB"/>
              </w:rPr>
            </w:pPr>
          </w:p>
        </w:tc>
      </w:tr>
      <w:tr w:rsidR="00E6364D" w:rsidRPr="00FF353C" w14:paraId="6B156053" w14:textId="77777777" w:rsidTr="00485DF3">
        <w:tc>
          <w:tcPr>
            <w:tcW w:w="1857" w:type="dxa"/>
            <w:tcBorders>
              <w:top w:val="single" w:sz="2" w:space="0" w:color="auto"/>
              <w:left w:val="single" w:sz="2" w:space="0" w:color="auto"/>
              <w:bottom w:val="single" w:sz="2" w:space="0" w:color="auto"/>
              <w:right w:val="single" w:sz="2" w:space="0" w:color="auto"/>
            </w:tcBorders>
          </w:tcPr>
          <w:p w14:paraId="0E98196F" w14:textId="77777777" w:rsidR="00E6364D" w:rsidRPr="00FF353C" w:rsidRDefault="00E6364D" w:rsidP="00485DF3">
            <w:pPr>
              <w:pStyle w:val="NormalLeft"/>
              <w:rPr>
                <w:lang w:val="en-GB"/>
              </w:rPr>
            </w:pPr>
            <w:r w:rsidRPr="00FF353C">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7C1469D3" w14:textId="77777777" w:rsidR="00E6364D" w:rsidRPr="00FF353C" w:rsidRDefault="00E6364D" w:rsidP="00485DF3">
            <w:pPr>
              <w:pStyle w:val="NormalLeft"/>
              <w:rPr>
                <w:lang w:val="en-GB"/>
              </w:rPr>
            </w:pPr>
            <w:r w:rsidRPr="00FF353C">
              <w:rPr>
                <w:lang w:val="en-GB"/>
              </w:rPr>
              <w:t>Currency</w:t>
            </w:r>
          </w:p>
        </w:tc>
        <w:tc>
          <w:tcPr>
            <w:tcW w:w="5386" w:type="dxa"/>
            <w:tcBorders>
              <w:top w:val="single" w:sz="2" w:space="0" w:color="auto"/>
              <w:left w:val="single" w:sz="2" w:space="0" w:color="auto"/>
              <w:bottom w:val="single" w:sz="2" w:space="0" w:color="auto"/>
              <w:right w:val="single" w:sz="2" w:space="0" w:color="auto"/>
            </w:tcBorders>
          </w:tcPr>
          <w:p w14:paraId="362CADD4" w14:textId="77777777" w:rsidR="00E6364D" w:rsidRPr="00FF353C" w:rsidRDefault="00E6364D" w:rsidP="00485DF3">
            <w:pPr>
              <w:pStyle w:val="NormalLeft"/>
              <w:rPr>
                <w:lang w:val="en-GB"/>
              </w:rPr>
            </w:pPr>
            <w:r w:rsidRPr="00FF353C">
              <w:rPr>
                <w:lang w:val="en-GB"/>
              </w:rPr>
              <w:t>Identify the ISO 4217 alphabetic code of each of the currency for which the transitional adjustment to the relevant risk-free interest rate term structure is applied.</w:t>
            </w:r>
          </w:p>
        </w:tc>
      </w:tr>
      <w:tr w:rsidR="00E6364D" w:rsidRPr="00FF353C" w14:paraId="7FAC1B9F" w14:textId="77777777" w:rsidTr="00485DF3">
        <w:tc>
          <w:tcPr>
            <w:tcW w:w="1857" w:type="dxa"/>
            <w:tcBorders>
              <w:top w:val="single" w:sz="2" w:space="0" w:color="auto"/>
              <w:left w:val="single" w:sz="2" w:space="0" w:color="auto"/>
              <w:bottom w:val="single" w:sz="2" w:space="0" w:color="auto"/>
              <w:right w:val="single" w:sz="2" w:space="0" w:color="auto"/>
            </w:tcBorders>
          </w:tcPr>
          <w:p w14:paraId="2E1D46D7" w14:textId="77777777" w:rsidR="00E6364D" w:rsidRPr="00FF353C" w:rsidRDefault="00E6364D" w:rsidP="00485DF3">
            <w:pPr>
              <w:pStyle w:val="NormalLeft"/>
              <w:rPr>
                <w:lang w:val="en-GB"/>
              </w:rPr>
            </w:pPr>
            <w:r w:rsidRPr="00FF353C">
              <w:rPr>
                <w:lang w:val="en-GB"/>
              </w:rPr>
              <w:t>C0010/R0010</w:t>
            </w:r>
          </w:p>
        </w:tc>
        <w:tc>
          <w:tcPr>
            <w:tcW w:w="2043" w:type="dxa"/>
            <w:tcBorders>
              <w:top w:val="single" w:sz="2" w:space="0" w:color="auto"/>
              <w:left w:val="single" w:sz="2" w:space="0" w:color="auto"/>
              <w:bottom w:val="single" w:sz="2" w:space="0" w:color="auto"/>
              <w:right w:val="single" w:sz="2" w:space="0" w:color="auto"/>
            </w:tcBorders>
          </w:tcPr>
          <w:p w14:paraId="34337528" w14:textId="77777777" w:rsidR="00E6364D" w:rsidRPr="00FF353C" w:rsidRDefault="00E6364D" w:rsidP="00485DF3">
            <w:pPr>
              <w:pStyle w:val="NormalLeft"/>
              <w:rPr>
                <w:lang w:val="en-GB"/>
              </w:rPr>
            </w:pPr>
            <w:r w:rsidRPr="00FF353C">
              <w:rPr>
                <w:lang w:val="en-GB"/>
              </w:rPr>
              <w:t>Solvency I interest rate</w:t>
            </w:r>
          </w:p>
        </w:tc>
        <w:tc>
          <w:tcPr>
            <w:tcW w:w="5386" w:type="dxa"/>
            <w:tcBorders>
              <w:top w:val="single" w:sz="2" w:space="0" w:color="auto"/>
              <w:left w:val="single" w:sz="2" w:space="0" w:color="auto"/>
              <w:bottom w:val="single" w:sz="2" w:space="0" w:color="auto"/>
              <w:right w:val="single" w:sz="2" w:space="0" w:color="auto"/>
            </w:tcBorders>
          </w:tcPr>
          <w:p w14:paraId="35224B36" w14:textId="77777777" w:rsidR="00E6364D" w:rsidRPr="00FF353C" w:rsidRDefault="00E6364D" w:rsidP="00485DF3">
            <w:pPr>
              <w:pStyle w:val="NormalLeft"/>
              <w:rPr>
                <w:lang w:val="en-GB"/>
              </w:rPr>
            </w:pPr>
            <w:r w:rsidRPr="00FF353C">
              <w:rPr>
                <w:lang w:val="en-GB"/>
              </w:rPr>
              <w:t>The interest rate (as a decimal) as determined by the insurance or reinsurance undertaking in accordance with the laws, regulations and administrative provisions which are adopted pursuant to Article 20 of Directive 2002/83/EC at the last date of the application of that Directive.</w:t>
            </w:r>
          </w:p>
        </w:tc>
      </w:tr>
      <w:tr w:rsidR="00E6364D" w:rsidRPr="00FF353C" w14:paraId="31DD10A3" w14:textId="77777777" w:rsidTr="00485DF3">
        <w:tc>
          <w:tcPr>
            <w:tcW w:w="1857" w:type="dxa"/>
            <w:tcBorders>
              <w:top w:val="single" w:sz="2" w:space="0" w:color="auto"/>
              <w:left w:val="single" w:sz="2" w:space="0" w:color="auto"/>
              <w:bottom w:val="single" w:sz="2" w:space="0" w:color="auto"/>
              <w:right w:val="single" w:sz="2" w:space="0" w:color="auto"/>
            </w:tcBorders>
          </w:tcPr>
          <w:p w14:paraId="08ACAE22" w14:textId="77777777" w:rsidR="00E6364D" w:rsidRPr="00FF353C" w:rsidRDefault="00E6364D" w:rsidP="00485DF3">
            <w:pPr>
              <w:pStyle w:val="NormalLeft"/>
              <w:rPr>
                <w:lang w:val="en-GB"/>
              </w:rPr>
            </w:pPr>
            <w:r w:rsidRPr="00FF353C">
              <w:rPr>
                <w:lang w:val="en-GB"/>
              </w:rPr>
              <w:t>C0010/R0020</w:t>
            </w:r>
          </w:p>
        </w:tc>
        <w:tc>
          <w:tcPr>
            <w:tcW w:w="2043" w:type="dxa"/>
            <w:tcBorders>
              <w:top w:val="single" w:sz="2" w:space="0" w:color="auto"/>
              <w:left w:val="single" w:sz="2" w:space="0" w:color="auto"/>
              <w:bottom w:val="single" w:sz="2" w:space="0" w:color="auto"/>
              <w:right w:val="single" w:sz="2" w:space="0" w:color="auto"/>
            </w:tcBorders>
          </w:tcPr>
          <w:p w14:paraId="63A0FC22" w14:textId="77777777" w:rsidR="00E6364D" w:rsidRPr="00FF353C" w:rsidRDefault="00E6364D" w:rsidP="00485DF3">
            <w:pPr>
              <w:pStyle w:val="NormalLeft"/>
              <w:rPr>
                <w:lang w:val="en-GB"/>
              </w:rPr>
            </w:pPr>
            <w:r w:rsidRPr="00FF353C">
              <w:rPr>
                <w:lang w:val="en-GB"/>
              </w:rPr>
              <w:t>Annual effective rate</w:t>
            </w:r>
          </w:p>
        </w:tc>
        <w:tc>
          <w:tcPr>
            <w:tcW w:w="5386" w:type="dxa"/>
            <w:tcBorders>
              <w:top w:val="single" w:sz="2" w:space="0" w:color="auto"/>
              <w:left w:val="single" w:sz="2" w:space="0" w:color="auto"/>
              <w:bottom w:val="single" w:sz="2" w:space="0" w:color="auto"/>
              <w:right w:val="single" w:sz="2" w:space="0" w:color="auto"/>
            </w:tcBorders>
          </w:tcPr>
          <w:p w14:paraId="31F57D84" w14:textId="77777777" w:rsidR="00E6364D" w:rsidRPr="00FF353C" w:rsidRDefault="00E6364D" w:rsidP="00485DF3">
            <w:pPr>
              <w:pStyle w:val="NormalLeft"/>
              <w:rPr>
                <w:lang w:val="en-GB"/>
              </w:rPr>
            </w:pPr>
            <w:r w:rsidRPr="00FF353C">
              <w:rPr>
                <w:lang w:val="en-GB"/>
              </w:rPr>
              <w:t>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risk–free interest rate term structure referred to in Article 77(2) of Directive 2009/138/EC.</w:t>
            </w:r>
          </w:p>
        </w:tc>
      </w:tr>
      <w:tr w:rsidR="00E6364D" w:rsidRPr="00FF353C" w14:paraId="11036A37" w14:textId="77777777" w:rsidTr="00485DF3">
        <w:tc>
          <w:tcPr>
            <w:tcW w:w="1857" w:type="dxa"/>
            <w:tcBorders>
              <w:top w:val="single" w:sz="2" w:space="0" w:color="auto"/>
              <w:left w:val="single" w:sz="2" w:space="0" w:color="auto"/>
              <w:bottom w:val="single" w:sz="2" w:space="0" w:color="auto"/>
              <w:right w:val="single" w:sz="2" w:space="0" w:color="auto"/>
            </w:tcBorders>
          </w:tcPr>
          <w:p w14:paraId="08D41556" w14:textId="77777777" w:rsidR="00E6364D" w:rsidRPr="00FF353C" w:rsidRDefault="00E6364D" w:rsidP="00485DF3">
            <w:pPr>
              <w:pStyle w:val="NormalLeft"/>
              <w:rPr>
                <w:lang w:val="en-GB"/>
              </w:rPr>
            </w:pPr>
            <w:r w:rsidRPr="00FF353C">
              <w:rPr>
                <w:lang w:val="en-GB"/>
              </w:rPr>
              <w:t>C0010/R0030</w:t>
            </w:r>
          </w:p>
        </w:tc>
        <w:tc>
          <w:tcPr>
            <w:tcW w:w="2043" w:type="dxa"/>
            <w:tcBorders>
              <w:top w:val="single" w:sz="2" w:space="0" w:color="auto"/>
              <w:left w:val="single" w:sz="2" w:space="0" w:color="auto"/>
              <w:bottom w:val="single" w:sz="2" w:space="0" w:color="auto"/>
              <w:right w:val="single" w:sz="2" w:space="0" w:color="auto"/>
            </w:tcBorders>
          </w:tcPr>
          <w:p w14:paraId="4B4328BB" w14:textId="77777777" w:rsidR="00E6364D" w:rsidRPr="00FF353C" w:rsidRDefault="00E6364D" w:rsidP="00485DF3">
            <w:pPr>
              <w:pStyle w:val="NormalLeft"/>
              <w:rPr>
                <w:lang w:val="en-GB"/>
              </w:rPr>
            </w:pPr>
            <w:r w:rsidRPr="00FF353C">
              <w:rPr>
                <w:lang w:val="en-GB"/>
              </w:rPr>
              <w:t xml:space="preserve">Portion of the difference applied at the reporting </w:t>
            </w:r>
            <w:r w:rsidRPr="00FF353C">
              <w:rPr>
                <w:lang w:val="en-GB"/>
              </w:rPr>
              <w:lastRenderedPageBreak/>
              <w:t>date</w:t>
            </w:r>
          </w:p>
        </w:tc>
        <w:tc>
          <w:tcPr>
            <w:tcW w:w="5386" w:type="dxa"/>
            <w:tcBorders>
              <w:top w:val="single" w:sz="2" w:space="0" w:color="auto"/>
              <w:left w:val="single" w:sz="2" w:space="0" w:color="auto"/>
              <w:bottom w:val="single" w:sz="2" w:space="0" w:color="auto"/>
              <w:right w:val="single" w:sz="2" w:space="0" w:color="auto"/>
            </w:tcBorders>
          </w:tcPr>
          <w:p w14:paraId="6A7E7961" w14:textId="77777777" w:rsidR="00E6364D" w:rsidRPr="00FF353C" w:rsidRDefault="00E6364D" w:rsidP="00485DF3">
            <w:pPr>
              <w:pStyle w:val="NormalLeft"/>
              <w:rPr>
                <w:lang w:val="en-GB"/>
              </w:rPr>
            </w:pPr>
            <w:r w:rsidRPr="00FF353C">
              <w:rPr>
                <w:lang w:val="en-GB"/>
              </w:rPr>
              <w:lastRenderedPageBreak/>
              <w:t xml:space="preserve">Percentage (as a decimal) of the difference between the Solvency I interest rate (R0010) and the Annual effective rate (R0020) (e.g. 1,00 at the beginning of </w:t>
            </w:r>
            <w:r w:rsidRPr="00FF353C">
              <w:rPr>
                <w:lang w:val="en-GB"/>
              </w:rPr>
              <w:lastRenderedPageBreak/>
              <w:t>the transitional period and 0,00 at the end).</w:t>
            </w:r>
          </w:p>
        </w:tc>
      </w:tr>
      <w:tr w:rsidR="00E6364D" w:rsidRPr="00FF353C" w14:paraId="0D0ADA54" w14:textId="77777777" w:rsidTr="00485DF3">
        <w:tc>
          <w:tcPr>
            <w:tcW w:w="1857" w:type="dxa"/>
            <w:tcBorders>
              <w:top w:val="single" w:sz="2" w:space="0" w:color="auto"/>
              <w:left w:val="single" w:sz="2" w:space="0" w:color="auto"/>
              <w:bottom w:val="single" w:sz="2" w:space="0" w:color="auto"/>
              <w:right w:val="single" w:sz="2" w:space="0" w:color="auto"/>
            </w:tcBorders>
          </w:tcPr>
          <w:p w14:paraId="4B0E69A4" w14:textId="77777777" w:rsidR="00E6364D" w:rsidRPr="00FF353C" w:rsidRDefault="00E6364D" w:rsidP="00485DF3">
            <w:pPr>
              <w:pStyle w:val="NormalLeft"/>
              <w:rPr>
                <w:lang w:val="en-GB"/>
              </w:rPr>
            </w:pPr>
            <w:r w:rsidRPr="00FF353C">
              <w:rPr>
                <w:lang w:val="en-GB"/>
              </w:rPr>
              <w:lastRenderedPageBreak/>
              <w:t>C0010/R0040</w:t>
            </w:r>
          </w:p>
        </w:tc>
        <w:tc>
          <w:tcPr>
            <w:tcW w:w="2043" w:type="dxa"/>
            <w:tcBorders>
              <w:top w:val="single" w:sz="2" w:space="0" w:color="auto"/>
              <w:left w:val="single" w:sz="2" w:space="0" w:color="auto"/>
              <w:bottom w:val="single" w:sz="2" w:space="0" w:color="auto"/>
              <w:right w:val="single" w:sz="2" w:space="0" w:color="auto"/>
            </w:tcBorders>
          </w:tcPr>
          <w:p w14:paraId="02F7921F" w14:textId="77777777" w:rsidR="00E6364D" w:rsidRPr="00FF353C" w:rsidRDefault="00E6364D" w:rsidP="00485DF3">
            <w:pPr>
              <w:pStyle w:val="NormalLeft"/>
              <w:rPr>
                <w:lang w:val="en-GB"/>
              </w:rPr>
            </w:pPr>
            <w:r w:rsidRPr="00FF353C">
              <w:rPr>
                <w:lang w:val="en-GB"/>
              </w:rPr>
              <w:t>Adjustment to risk free rate</w:t>
            </w:r>
          </w:p>
        </w:tc>
        <w:tc>
          <w:tcPr>
            <w:tcW w:w="5386" w:type="dxa"/>
            <w:tcBorders>
              <w:top w:val="single" w:sz="2" w:space="0" w:color="auto"/>
              <w:left w:val="single" w:sz="2" w:space="0" w:color="auto"/>
              <w:bottom w:val="single" w:sz="2" w:space="0" w:color="auto"/>
              <w:right w:val="single" w:sz="2" w:space="0" w:color="auto"/>
            </w:tcBorders>
          </w:tcPr>
          <w:p w14:paraId="6EAD650F" w14:textId="5C65C89D" w:rsidR="00E6364D" w:rsidRPr="00FF353C" w:rsidRDefault="00E6364D" w:rsidP="00485DF3">
            <w:pPr>
              <w:pStyle w:val="NormalLeft"/>
              <w:rPr>
                <w:lang w:val="en-GB"/>
              </w:rPr>
            </w:pPr>
            <w:r w:rsidRPr="00FF353C">
              <w:rPr>
                <w:lang w:val="en-GB"/>
              </w:rPr>
              <w:t xml:space="preserve">Transitional adjustment to the </w:t>
            </w:r>
            <w:del w:id="2745" w:author="Author">
              <w:r w:rsidRPr="00FF353C" w:rsidDel="0036000B">
                <w:rPr>
                  <w:lang w:val="en-GB"/>
                </w:rPr>
                <w:delText>risk free</w:delText>
              </w:r>
            </w:del>
            <w:ins w:id="2746" w:author="Author">
              <w:r w:rsidR="0036000B" w:rsidRPr="00FF353C">
                <w:rPr>
                  <w:lang w:val="en-GB"/>
                </w:rPr>
                <w:t>risk-free</w:t>
              </w:r>
            </w:ins>
            <w:r w:rsidRPr="00FF353C">
              <w:rPr>
                <w:lang w:val="en-GB"/>
              </w:rPr>
              <w:t xml:space="preserve"> rate expressed as a percentage (as a decimal).</w:t>
            </w:r>
          </w:p>
        </w:tc>
      </w:tr>
      <w:tr w:rsidR="00E6364D" w:rsidRPr="00FF353C" w14:paraId="7AC53210" w14:textId="77777777" w:rsidTr="00485DF3">
        <w:tc>
          <w:tcPr>
            <w:tcW w:w="1857" w:type="dxa"/>
            <w:tcBorders>
              <w:top w:val="single" w:sz="2" w:space="0" w:color="auto"/>
              <w:left w:val="single" w:sz="2" w:space="0" w:color="auto"/>
              <w:bottom w:val="single" w:sz="2" w:space="0" w:color="auto"/>
              <w:right w:val="single" w:sz="2" w:space="0" w:color="auto"/>
            </w:tcBorders>
          </w:tcPr>
          <w:p w14:paraId="746685E1" w14:textId="77777777" w:rsidR="00E6364D" w:rsidRPr="00FF353C" w:rsidRDefault="00E6364D" w:rsidP="00485DF3">
            <w:pPr>
              <w:pStyle w:val="NormalCentered"/>
              <w:rPr>
                <w:lang w:val="en-GB"/>
              </w:rPr>
            </w:pPr>
            <w:r w:rsidRPr="00FF353C">
              <w:rPr>
                <w:i/>
                <w:iCs/>
                <w:lang w:val="en-GB"/>
              </w:rPr>
              <w:t>Solvency I interest rate</w:t>
            </w:r>
          </w:p>
        </w:tc>
        <w:tc>
          <w:tcPr>
            <w:tcW w:w="2043" w:type="dxa"/>
            <w:tcBorders>
              <w:top w:val="single" w:sz="2" w:space="0" w:color="auto"/>
              <w:left w:val="single" w:sz="2" w:space="0" w:color="auto"/>
              <w:bottom w:val="single" w:sz="2" w:space="0" w:color="auto"/>
              <w:right w:val="single" w:sz="2" w:space="0" w:color="auto"/>
            </w:tcBorders>
          </w:tcPr>
          <w:p w14:paraId="1C2AFFE0" w14:textId="77777777" w:rsidR="00E6364D" w:rsidRPr="00FF353C" w:rsidRDefault="00E6364D" w:rsidP="00485DF3">
            <w:pPr>
              <w:pStyle w:val="NormalCentered"/>
              <w:rPr>
                <w:lang w:val="en-GB"/>
              </w:rPr>
            </w:pPr>
          </w:p>
        </w:tc>
        <w:tc>
          <w:tcPr>
            <w:tcW w:w="5386" w:type="dxa"/>
            <w:tcBorders>
              <w:top w:val="single" w:sz="2" w:space="0" w:color="auto"/>
              <w:left w:val="single" w:sz="2" w:space="0" w:color="auto"/>
              <w:bottom w:val="single" w:sz="2" w:space="0" w:color="auto"/>
              <w:right w:val="single" w:sz="2" w:space="0" w:color="auto"/>
            </w:tcBorders>
          </w:tcPr>
          <w:p w14:paraId="38A70706" w14:textId="77777777" w:rsidR="00E6364D" w:rsidRPr="00FF353C" w:rsidRDefault="00E6364D" w:rsidP="00485DF3">
            <w:pPr>
              <w:pStyle w:val="NormalCentered"/>
              <w:rPr>
                <w:lang w:val="en-GB"/>
              </w:rPr>
            </w:pPr>
          </w:p>
        </w:tc>
      </w:tr>
      <w:tr w:rsidR="00E6364D" w:rsidRPr="00FF353C" w14:paraId="700DDDE2" w14:textId="77777777" w:rsidTr="00485DF3">
        <w:tc>
          <w:tcPr>
            <w:tcW w:w="1857" w:type="dxa"/>
            <w:tcBorders>
              <w:top w:val="single" w:sz="2" w:space="0" w:color="auto"/>
              <w:left w:val="single" w:sz="2" w:space="0" w:color="auto"/>
              <w:bottom w:val="single" w:sz="2" w:space="0" w:color="auto"/>
              <w:right w:val="single" w:sz="2" w:space="0" w:color="auto"/>
            </w:tcBorders>
          </w:tcPr>
          <w:p w14:paraId="7A1E9B8D" w14:textId="77777777" w:rsidR="00E6364D" w:rsidRPr="00FF353C" w:rsidRDefault="00E6364D" w:rsidP="00485DF3">
            <w:pPr>
              <w:pStyle w:val="NormalLeft"/>
              <w:rPr>
                <w:lang w:val="en-GB"/>
              </w:rPr>
            </w:pPr>
            <w:r w:rsidRPr="00FF353C">
              <w:rPr>
                <w:lang w:val="en-GB"/>
              </w:rPr>
              <w:t>C0020/R0100</w:t>
            </w:r>
          </w:p>
        </w:tc>
        <w:tc>
          <w:tcPr>
            <w:tcW w:w="2043" w:type="dxa"/>
            <w:tcBorders>
              <w:top w:val="single" w:sz="2" w:space="0" w:color="auto"/>
              <w:left w:val="single" w:sz="2" w:space="0" w:color="auto"/>
              <w:bottom w:val="single" w:sz="2" w:space="0" w:color="auto"/>
              <w:right w:val="single" w:sz="2" w:space="0" w:color="auto"/>
            </w:tcBorders>
          </w:tcPr>
          <w:p w14:paraId="0342674A" w14:textId="77777777" w:rsidR="00E6364D" w:rsidRPr="00FF353C" w:rsidRDefault="00E6364D" w:rsidP="00485DF3">
            <w:pPr>
              <w:pStyle w:val="NormalLeft"/>
              <w:rPr>
                <w:lang w:val="en-GB"/>
              </w:rPr>
            </w:pPr>
            <w:r w:rsidRPr="00FF353C">
              <w:rPr>
                <w:lang w:val="en-GB"/>
              </w:rPr>
              <w:t>Best estimate — Up to 0.5 per cent</w:t>
            </w:r>
          </w:p>
        </w:tc>
        <w:tc>
          <w:tcPr>
            <w:tcW w:w="5386" w:type="dxa"/>
            <w:tcBorders>
              <w:top w:val="single" w:sz="2" w:space="0" w:color="auto"/>
              <w:left w:val="single" w:sz="2" w:space="0" w:color="auto"/>
              <w:bottom w:val="single" w:sz="2" w:space="0" w:color="auto"/>
              <w:right w:val="single" w:sz="2" w:space="0" w:color="auto"/>
            </w:tcBorders>
          </w:tcPr>
          <w:p w14:paraId="25812720" w14:textId="77777777" w:rsidR="00E6364D" w:rsidRPr="00FF353C" w:rsidRDefault="00E6364D" w:rsidP="00485DF3">
            <w:pPr>
              <w:pStyle w:val="NormalLeft"/>
              <w:rPr>
                <w:lang w:val="en-GB"/>
              </w:rPr>
            </w:pPr>
            <w:r w:rsidRPr="00FF353C">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 (inclusive).</w:t>
            </w:r>
          </w:p>
          <w:p w14:paraId="66C6B4AA" w14:textId="77777777" w:rsidR="00E6364D" w:rsidRPr="00FF353C" w:rsidRDefault="00E6364D" w:rsidP="00485DF3">
            <w:pPr>
              <w:pStyle w:val="NormalLeft"/>
              <w:rPr>
                <w:lang w:val="en-GB"/>
              </w:rPr>
            </w:pPr>
            <w:r w:rsidRPr="00FF353C">
              <w:rPr>
                <w:lang w:val="en-GB"/>
              </w:rPr>
              <w:t>Only the guaranteed Best Estimate of obligations stemming from products providing a guaranteed rate shall be considered. The Future Discretionary Benefits shall not be considered.</w:t>
            </w:r>
          </w:p>
        </w:tc>
      </w:tr>
      <w:tr w:rsidR="00E6364D" w:rsidRPr="00FF353C" w14:paraId="45DFAC7C" w14:textId="77777777" w:rsidTr="00485DF3">
        <w:tc>
          <w:tcPr>
            <w:tcW w:w="1857" w:type="dxa"/>
            <w:tcBorders>
              <w:top w:val="single" w:sz="2" w:space="0" w:color="auto"/>
              <w:left w:val="single" w:sz="2" w:space="0" w:color="auto"/>
              <w:bottom w:val="single" w:sz="2" w:space="0" w:color="auto"/>
              <w:right w:val="single" w:sz="2" w:space="0" w:color="auto"/>
            </w:tcBorders>
          </w:tcPr>
          <w:p w14:paraId="5F06182B" w14:textId="77777777" w:rsidR="00E6364D" w:rsidRPr="00FF353C" w:rsidRDefault="00E6364D" w:rsidP="00485DF3">
            <w:pPr>
              <w:pStyle w:val="NormalLeft"/>
              <w:rPr>
                <w:lang w:val="en-GB"/>
              </w:rPr>
            </w:pPr>
            <w:r w:rsidRPr="00FF353C">
              <w:rPr>
                <w:lang w:val="en-GB"/>
              </w:rPr>
              <w:t>C0020/R0110 to R0200</w:t>
            </w:r>
          </w:p>
        </w:tc>
        <w:tc>
          <w:tcPr>
            <w:tcW w:w="2043" w:type="dxa"/>
            <w:tcBorders>
              <w:top w:val="single" w:sz="2" w:space="0" w:color="auto"/>
              <w:left w:val="single" w:sz="2" w:space="0" w:color="auto"/>
              <w:bottom w:val="single" w:sz="2" w:space="0" w:color="auto"/>
              <w:right w:val="single" w:sz="2" w:space="0" w:color="auto"/>
            </w:tcBorders>
          </w:tcPr>
          <w:p w14:paraId="07DA0736" w14:textId="4401CD1D" w:rsidR="00E6364D" w:rsidRPr="00FF353C" w:rsidRDefault="00E6364D" w:rsidP="00485DF3">
            <w:pPr>
              <w:pStyle w:val="NormalLeft"/>
              <w:rPr>
                <w:lang w:val="en-GB"/>
              </w:rPr>
            </w:pPr>
            <w:r w:rsidRPr="00FF353C">
              <w:rPr>
                <w:lang w:val="en-GB"/>
              </w:rPr>
              <w:t xml:space="preserve">Best estimate — </w:t>
            </w:r>
            <w:del w:id="2747" w:author="Author">
              <w:r w:rsidRPr="00FF353C" w:rsidDel="0036000B">
                <w:rPr>
                  <w:lang w:val="en-GB"/>
                </w:rPr>
                <w:delText>Best estimate</w:delText>
              </w:r>
            </w:del>
            <w:ins w:id="2748" w:author="Author">
              <w:r w:rsidR="0036000B">
                <w:rPr>
                  <w:lang w:val="en-GB"/>
                </w:rPr>
                <w:t>between 0.5% and 8.0%</w:t>
              </w:r>
            </w:ins>
          </w:p>
        </w:tc>
        <w:tc>
          <w:tcPr>
            <w:tcW w:w="5386" w:type="dxa"/>
            <w:tcBorders>
              <w:top w:val="single" w:sz="2" w:space="0" w:color="auto"/>
              <w:left w:val="single" w:sz="2" w:space="0" w:color="auto"/>
              <w:bottom w:val="single" w:sz="2" w:space="0" w:color="auto"/>
              <w:right w:val="single" w:sz="2" w:space="0" w:color="auto"/>
            </w:tcBorders>
          </w:tcPr>
          <w:p w14:paraId="52535112" w14:textId="77777777" w:rsidR="00E6364D" w:rsidRPr="00FF353C" w:rsidRDefault="00E6364D" w:rsidP="00485DF3">
            <w:pPr>
              <w:pStyle w:val="NormalLeft"/>
              <w:rPr>
                <w:lang w:val="en-GB"/>
              </w:rPr>
            </w:pPr>
            <w:r w:rsidRPr="00FF353C">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14:paraId="615A110E" w14:textId="77777777" w:rsidR="00E6364D" w:rsidRPr="00FF353C" w:rsidRDefault="00E6364D" w:rsidP="00485DF3">
            <w:pPr>
              <w:pStyle w:val="NormalLeft"/>
              <w:rPr>
                <w:lang w:val="en-GB"/>
              </w:rPr>
            </w:pPr>
            <w:r w:rsidRPr="00FF353C">
              <w:rPr>
                <w:lang w:val="en-GB"/>
              </w:rPr>
              <w:t>The lower reference is exclusive and the higher reference is inclusive.</w:t>
            </w:r>
          </w:p>
          <w:p w14:paraId="574D270B" w14:textId="77777777" w:rsidR="00E6364D" w:rsidRPr="00FF353C" w:rsidRDefault="00E6364D" w:rsidP="00485DF3">
            <w:pPr>
              <w:pStyle w:val="NormalLeft"/>
              <w:rPr>
                <w:lang w:val="en-GB"/>
              </w:rPr>
            </w:pPr>
            <w:r w:rsidRPr="00FF353C">
              <w:rPr>
                <w:lang w:val="en-GB"/>
              </w:rPr>
              <w:t>Only the guaranteed Best Estimate of obligations stemming from products providing a guaranteed rate shall be considered. The Future Discretionary Benefits shall not be considered.</w:t>
            </w:r>
          </w:p>
        </w:tc>
      </w:tr>
      <w:tr w:rsidR="00E6364D" w:rsidRPr="00FF353C" w14:paraId="7B25C4CD" w14:textId="77777777" w:rsidTr="00485DF3">
        <w:tc>
          <w:tcPr>
            <w:tcW w:w="1857" w:type="dxa"/>
            <w:tcBorders>
              <w:top w:val="single" w:sz="2" w:space="0" w:color="auto"/>
              <w:left w:val="single" w:sz="2" w:space="0" w:color="auto"/>
              <w:bottom w:val="single" w:sz="2" w:space="0" w:color="auto"/>
              <w:right w:val="single" w:sz="2" w:space="0" w:color="auto"/>
            </w:tcBorders>
          </w:tcPr>
          <w:p w14:paraId="30E8E292" w14:textId="77777777" w:rsidR="00E6364D" w:rsidRPr="00FF353C" w:rsidRDefault="00E6364D" w:rsidP="00485DF3">
            <w:pPr>
              <w:pStyle w:val="NormalLeft"/>
              <w:rPr>
                <w:lang w:val="en-GB"/>
              </w:rPr>
            </w:pPr>
            <w:r w:rsidRPr="00FF353C">
              <w:rPr>
                <w:lang w:val="en-GB"/>
              </w:rPr>
              <w:t>C0020/R0210</w:t>
            </w:r>
          </w:p>
        </w:tc>
        <w:tc>
          <w:tcPr>
            <w:tcW w:w="2043" w:type="dxa"/>
            <w:tcBorders>
              <w:top w:val="single" w:sz="2" w:space="0" w:color="auto"/>
              <w:left w:val="single" w:sz="2" w:space="0" w:color="auto"/>
              <w:bottom w:val="single" w:sz="2" w:space="0" w:color="auto"/>
              <w:right w:val="single" w:sz="2" w:space="0" w:color="auto"/>
            </w:tcBorders>
          </w:tcPr>
          <w:p w14:paraId="7148C67D" w14:textId="77777777" w:rsidR="00E6364D" w:rsidRPr="00FF353C" w:rsidRDefault="00E6364D" w:rsidP="00485DF3">
            <w:pPr>
              <w:pStyle w:val="NormalLeft"/>
              <w:rPr>
                <w:lang w:val="en-GB"/>
              </w:rPr>
            </w:pPr>
            <w:r w:rsidRPr="00FF353C">
              <w:rPr>
                <w:lang w:val="en-GB"/>
              </w:rPr>
              <w:t>Best estimate — Above 8.0 per cent</w:t>
            </w:r>
          </w:p>
        </w:tc>
        <w:tc>
          <w:tcPr>
            <w:tcW w:w="5386" w:type="dxa"/>
            <w:tcBorders>
              <w:top w:val="single" w:sz="2" w:space="0" w:color="auto"/>
              <w:left w:val="single" w:sz="2" w:space="0" w:color="auto"/>
              <w:bottom w:val="single" w:sz="2" w:space="0" w:color="auto"/>
              <w:right w:val="single" w:sz="2" w:space="0" w:color="auto"/>
            </w:tcBorders>
          </w:tcPr>
          <w:p w14:paraId="0FF3A63E" w14:textId="77777777" w:rsidR="00E6364D" w:rsidRPr="00FF353C" w:rsidRDefault="00E6364D" w:rsidP="00485DF3">
            <w:pPr>
              <w:pStyle w:val="NormalLeft"/>
              <w:rPr>
                <w:lang w:val="en-GB"/>
              </w:rPr>
            </w:pPr>
            <w:r w:rsidRPr="00FF353C">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 (exclusive).</w:t>
            </w:r>
          </w:p>
          <w:p w14:paraId="113D63AE" w14:textId="77777777" w:rsidR="00E6364D" w:rsidRPr="00FF353C" w:rsidRDefault="00E6364D" w:rsidP="00485DF3">
            <w:pPr>
              <w:pStyle w:val="NormalLeft"/>
              <w:rPr>
                <w:lang w:val="en-GB"/>
              </w:rPr>
            </w:pPr>
            <w:r w:rsidRPr="00FF353C">
              <w:rPr>
                <w:lang w:val="en-GB"/>
              </w:rPr>
              <w:t>Only the guaranteed Best Estimate of obligations stemming from products providing a guaranteed rate shall be considered. The Future Discretionary Benefits shall not be considered.</w:t>
            </w:r>
          </w:p>
        </w:tc>
      </w:tr>
      <w:tr w:rsidR="00E6364D" w:rsidRPr="00FF353C" w14:paraId="4B6F3133" w14:textId="77777777" w:rsidTr="00485DF3">
        <w:tc>
          <w:tcPr>
            <w:tcW w:w="1857" w:type="dxa"/>
            <w:tcBorders>
              <w:top w:val="single" w:sz="2" w:space="0" w:color="auto"/>
              <w:left w:val="single" w:sz="2" w:space="0" w:color="auto"/>
              <w:bottom w:val="single" w:sz="2" w:space="0" w:color="auto"/>
              <w:right w:val="single" w:sz="2" w:space="0" w:color="auto"/>
            </w:tcBorders>
          </w:tcPr>
          <w:p w14:paraId="72FBEE52" w14:textId="77777777" w:rsidR="00E6364D" w:rsidRPr="00FF353C" w:rsidRDefault="00E6364D" w:rsidP="00485DF3">
            <w:pPr>
              <w:pStyle w:val="NormalLeft"/>
              <w:rPr>
                <w:lang w:val="en-GB"/>
              </w:rPr>
            </w:pPr>
            <w:r w:rsidRPr="00FF353C">
              <w:rPr>
                <w:lang w:val="en-GB"/>
              </w:rPr>
              <w:t>C0030/R0100</w:t>
            </w:r>
          </w:p>
        </w:tc>
        <w:tc>
          <w:tcPr>
            <w:tcW w:w="2043" w:type="dxa"/>
            <w:tcBorders>
              <w:top w:val="single" w:sz="2" w:space="0" w:color="auto"/>
              <w:left w:val="single" w:sz="2" w:space="0" w:color="auto"/>
              <w:bottom w:val="single" w:sz="2" w:space="0" w:color="auto"/>
              <w:right w:val="single" w:sz="2" w:space="0" w:color="auto"/>
            </w:tcBorders>
          </w:tcPr>
          <w:p w14:paraId="45F2B7C0" w14:textId="77777777" w:rsidR="00E6364D" w:rsidRPr="00FF353C" w:rsidRDefault="00E6364D" w:rsidP="00485DF3">
            <w:pPr>
              <w:pStyle w:val="NormalLeft"/>
              <w:rPr>
                <w:lang w:val="en-GB"/>
              </w:rPr>
            </w:pPr>
            <w:r w:rsidRPr="00FF353C">
              <w:rPr>
                <w:lang w:val="en-GB"/>
              </w:rPr>
              <w:t xml:space="preserve">Average duration </w:t>
            </w:r>
            <w:r w:rsidRPr="00FF353C">
              <w:rPr>
                <w:lang w:val="en-GB"/>
              </w:rPr>
              <w:lastRenderedPageBreak/>
              <w:t>of insurance and reinsurance obligations — Up to 0.5 per cent</w:t>
            </w:r>
          </w:p>
        </w:tc>
        <w:tc>
          <w:tcPr>
            <w:tcW w:w="5386" w:type="dxa"/>
            <w:tcBorders>
              <w:top w:val="single" w:sz="2" w:space="0" w:color="auto"/>
              <w:left w:val="single" w:sz="2" w:space="0" w:color="auto"/>
              <w:bottom w:val="single" w:sz="2" w:space="0" w:color="auto"/>
              <w:right w:val="single" w:sz="2" w:space="0" w:color="auto"/>
            </w:tcBorders>
          </w:tcPr>
          <w:p w14:paraId="0B801340" w14:textId="77777777" w:rsidR="00E6364D" w:rsidRPr="00FF353C" w:rsidRDefault="00E6364D" w:rsidP="00485DF3">
            <w:pPr>
              <w:pStyle w:val="NormalLeft"/>
              <w:rPr>
                <w:lang w:val="en-GB"/>
              </w:rPr>
            </w:pPr>
            <w:r w:rsidRPr="00FF353C">
              <w:rPr>
                <w:lang w:val="en-GB"/>
              </w:rPr>
              <w:lastRenderedPageBreak/>
              <w:t xml:space="preserve">Residual Macaulay duration of the insurance and </w:t>
            </w:r>
            <w:r w:rsidRPr="00FF353C">
              <w:rPr>
                <w:lang w:val="en-GB"/>
              </w:rPr>
              <w:lastRenderedPageBreak/>
              <w:t>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 (inclusive).</w:t>
            </w:r>
          </w:p>
        </w:tc>
      </w:tr>
      <w:tr w:rsidR="00E6364D" w:rsidRPr="00FF353C" w14:paraId="6771C1DA" w14:textId="77777777" w:rsidTr="00485DF3">
        <w:tc>
          <w:tcPr>
            <w:tcW w:w="1857" w:type="dxa"/>
            <w:tcBorders>
              <w:top w:val="single" w:sz="2" w:space="0" w:color="auto"/>
              <w:left w:val="single" w:sz="2" w:space="0" w:color="auto"/>
              <w:bottom w:val="single" w:sz="2" w:space="0" w:color="auto"/>
              <w:right w:val="single" w:sz="2" w:space="0" w:color="auto"/>
            </w:tcBorders>
          </w:tcPr>
          <w:p w14:paraId="03BF5F27" w14:textId="77777777" w:rsidR="00E6364D" w:rsidRPr="00FF353C" w:rsidRDefault="00E6364D" w:rsidP="00485DF3">
            <w:pPr>
              <w:pStyle w:val="NormalLeft"/>
              <w:rPr>
                <w:lang w:val="en-GB"/>
              </w:rPr>
            </w:pPr>
            <w:r w:rsidRPr="00FF353C">
              <w:rPr>
                <w:lang w:val="en-GB"/>
              </w:rPr>
              <w:lastRenderedPageBreak/>
              <w:t>C0030/R0110 to R0200</w:t>
            </w:r>
          </w:p>
        </w:tc>
        <w:tc>
          <w:tcPr>
            <w:tcW w:w="2043" w:type="dxa"/>
            <w:tcBorders>
              <w:top w:val="single" w:sz="2" w:space="0" w:color="auto"/>
              <w:left w:val="single" w:sz="2" w:space="0" w:color="auto"/>
              <w:bottom w:val="single" w:sz="2" w:space="0" w:color="auto"/>
              <w:right w:val="single" w:sz="2" w:space="0" w:color="auto"/>
            </w:tcBorders>
          </w:tcPr>
          <w:p w14:paraId="5FB204AD" w14:textId="07721E6A" w:rsidR="00E6364D" w:rsidRPr="00FF353C" w:rsidRDefault="00E6364D" w:rsidP="00485DF3">
            <w:pPr>
              <w:pStyle w:val="NormalLeft"/>
              <w:rPr>
                <w:lang w:val="en-GB"/>
              </w:rPr>
            </w:pPr>
            <w:r w:rsidRPr="00FF353C">
              <w:rPr>
                <w:lang w:val="en-GB"/>
              </w:rPr>
              <w:t xml:space="preserve">Average duration of insurance and reinsurance obligations — </w:t>
            </w:r>
            <w:ins w:id="2749" w:author="Author">
              <w:r w:rsidR="00512620">
                <w:rPr>
                  <w:lang w:val="en-GB"/>
                </w:rPr>
                <w:t>between 0.5% and 8.0%</w:t>
              </w:r>
            </w:ins>
            <w:del w:id="2750" w:author="Author">
              <w:r w:rsidRPr="00FF353C" w:rsidDel="00512620">
                <w:rPr>
                  <w:lang w:val="en-GB"/>
                </w:rPr>
                <w:delText>Average duration of insurance and reinsurance obligations</w:delText>
              </w:r>
            </w:del>
          </w:p>
        </w:tc>
        <w:tc>
          <w:tcPr>
            <w:tcW w:w="5386" w:type="dxa"/>
            <w:tcBorders>
              <w:top w:val="single" w:sz="2" w:space="0" w:color="auto"/>
              <w:left w:val="single" w:sz="2" w:space="0" w:color="auto"/>
              <w:bottom w:val="single" w:sz="2" w:space="0" w:color="auto"/>
              <w:right w:val="single" w:sz="2" w:space="0" w:color="auto"/>
            </w:tcBorders>
          </w:tcPr>
          <w:p w14:paraId="4B6A52D0" w14:textId="77777777" w:rsidR="00E6364D" w:rsidRPr="00FF353C" w:rsidRDefault="00E6364D" w:rsidP="00485DF3">
            <w:pPr>
              <w:pStyle w:val="NormalLeft"/>
              <w:rPr>
                <w:lang w:val="en-GB"/>
              </w:rPr>
            </w:pPr>
            <w:r w:rsidRPr="00FF353C">
              <w:rPr>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14:paraId="48F7D9F7" w14:textId="77777777" w:rsidR="00E6364D" w:rsidRPr="00FF353C" w:rsidRDefault="00E6364D" w:rsidP="00485DF3">
            <w:pPr>
              <w:pStyle w:val="NormalLeft"/>
              <w:rPr>
                <w:lang w:val="en-GB"/>
              </w:rPr>
            </w:pPr>
            <w:r w:rsidRPr="00FF353C">
              <w:rPr>
                <w:lang w:val="en-GB"/>
              </w:rPr>
              <w:t>The lower reference is exclusive and the higher reference is inclusive.</w:t>
            </w:r>
          </w:p>
        </w:tc>
      </w:tr>
      <w:tr w:rsidR="00E6364D" w:rsidRPr="00FF353C" w14:paraId="666B752B" w14:textId="77777777" w:rsidTr="00485DF3">
        <w:tc>
          <w:tcPr>
            <w:tcW w:w="1857" w:type="dxa"/>
            <w:tcBorders>
              <w:top w:val="single" w:sz="2" w:space="0" w:color="auto"/>
              <w:left w:val="single" w:sz="2" w:space="0" w:color="auto"/>
              <w:bottom w:val="single" w:sz="2" w:space="0" w:color="auto"/>
              <w:right w:val="single" w:sz="2" w:space="0" w:color="auto"/>
            </w:tcBorders>
          </w:tcPr>
          <w:p w14:paraId="1226C255" w14:textId="77777777" w:rsidR="00E6364D" w:rsidRPr="00FF353C" w:rsidRDefault="00E6364D" w:rsidP="00485DF3">
            <w:pPr>
              <w:pStyle w:val="NormalLeft"/>
              <w:rPr>
                <w:lang w:val="en-GB"/>
              </w:rPr>
            </w:pPr>
            <w:r w:rsidRPr="00FF353C">
              <w:rPr>
                <w:lang w:val="en-GB"/>
              </w:rPr>
              <w:t>C0030/R0210</w:t>
            </w:r>
          </w:p>
        </w:tc>
        <w:tc>
          <w:tcPr>
            <w:tcW w:w="2043" w:type="dxa"/>
            <w:tcBorders>
              <w:top w:val="single" w:sz="2" w:space="0" w:color="auto"/>
              <w:left w:val="single" w:sz="2" w:space="0" w:color="auto"/>
              <w:bottom w:val="single" w:sz="2" w:space="0" w:color="auto"/>
              <w:right w:val="single" w:sz="2" w:space="0" w:color="auto"/>
            </w:tcBorders>
          </w:tcPr>
          <w:p w14:paraId="73F9ED33" w14:textId="77777777" w:rsidR="00E6364D" w:rsidRPr="00FF353C" w:rsidRDefault="00E6364D" w:rsidP="00485DF3">
            <w:pPr>
              <w:pStyle w:val="NormalLeft"/>
              <w:rPr>
                <w:lang w:val="en-GB"/>
              </w:rPr>
            </w:pPr>
            <w:r w:rsidRPr="00FF353C">
              <w:rPr>
                <w:lang w:val="en-GB"/>
              </w:rPr>
              <w:t>Average duration of insurance and reinsurance obligations — Above 8.0 per cent</w:t>
            </w:r>
          </w:p>
        </w:tc>
        <w:tc>
          <w:tcPr>
            <w:tcW w:w="5386" w:type="dxa"/>
            <w:tcBorders>
              <w:top w:val="single" w:sz="2" w:space="0" w:color="auto"/>
              <w:left w:val="single" w:sz="2" w:space="0" w:color="auto"/>
              <w:bottom w:val="single" w:sz="2" w:space="0" w:color="auto"/>
              <w:right w:val="single" w:sz="2" w:space="0" w:color="auto"/>
            </w:tcBorders>
          </w:tcPr>
          <w:p w14:paraId="560DB1D1" w14:textId="77777777" w:rsidR="00E6364D" w:rsidRPr="00FF353C" w:rsidRDefault="00E6364D" w:rsidP="00485DF3">
            <w:pPr>
              <w:pStyle w:val="NormalLeft"/>
              <w:rPr>
                <w:lang w:val="en-GB"/>
              </w:rPr>
            </w:pPr>
            <w:r w:rsidRPr="00FF353C">
              <w:rPr>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 (exclusive).</w:t>
            </w:r>
          </w:p>
        </w:tc>
      </w:tr>
    </w:tbl>
    <w:p w14:paraId="437ACF15" w14:textId="77777777" w:rsidR="00E6364D" w:rsidRPr="00FF353C" w:rsidRDefault="00E6364D" w:rsidP="00E6364D">
      <w:pPr>
        <w:rPr>
          <w:lang w:val="en-GB"/>
        </w:rPr>
      </w:pPr>
    </w:p>
    <w:p w14:paraId="59673803" w14:textId="77777777" w:rsidR="00E6364D" w:rsidRPr="00FF353C" w:rsidRDefault="00E6364D" w:rsidP="00E6364D">
      <w:pPr>
        <w:pStyle w:val="ManualHeading2"/>
        <w:numPr>
          <w:ilvl w:val="0"/>
          <w:numId w:val="0"/>
        </w:numPr>
        <w:ind w:left="851" w:hanging="851"/>
        <w:rPr>
          <w:lang w:val="en-GB"/>
        </w:rPr>
      </w:pPr>
      <w:r w:rsidRPr="00FF353C">
        <w:rPr>
          <w:i/>
          <w:iCs/>
          <w:lang w:val="en-GB"/>
        </w:rPr>
        <w:t>S.22.05 — Overall calculation of the transitional on technical provisions</w:t>
      </w:r>
    </w:p>
    <w:p w14:paraId="67DCADB2" w14:textId="77777777" w:rsidR="00E6364D" w:rsidRPr="00FF353C" w:rsidRDefault="00E6364D" w:rsidP="00E6364D">
      <w:pPr>
        <w:rPr>
          <w:lang w:val="en-GB"/>
        </w:rPr>
      </w:pPr>
      <w:r w:rsidRPr="00FF353C">
        <w:rPr>
          <w:i/>
          <w:iCs/>
          <w:lang w:val="en-GB"/>
        </w:rPr>
        <w:t>General comments:</w:t>
      </w:r>
    </w:p>
    <w:p w14:paraId="18006101" w14:textId="77777777" w:rsidR="00E6364D" w:rsidRPr="00FF353C" w:rsidRDefault="00E6364D" w:rsidP="00E6364D">
      <w:pPr>
        <w:rPr>
          <w:lang w:val="en-GB"/>
        </w:rPr>
      </w:pPr>
      <w:r w:rsidRPr="00FF353C">
        <w:rPr>
          <w:lang w:val="en-GB"/>
        </w:rPr>
        <w:t>This section relates to annual submission of information for individual entities.</w:t>
      </w:r>
    </w:p>
    <w:tbl>
      <w:tblPr>
        <w:tblW w:w="0" w:type="auto"/>
        <w:tblLayout w:type="fixed"/>
        <w:tblLook w:val="0000" w:firstRow="0" w:lastRow="0" w:firstColumn="0" w:lastColumn="0" w:noHBand="0" w:noVBand="0"/>
      </w:tblPr>
      <w:tblGrid>
        <w:gridCol w:w="1671"/>
        <w:gridCol w:w="1765"/>
        <w:gridCol w:w="5850"/>
      </w:tblGrid>
      <w:tr w:rsidR="00E6364D" w:rsidRPr="00FF353C" w14:paraId="2C400165" w14:textId="77777777" w:rsidTr="00485DF3">
        <w:tc>
          <w:tcPr>
            <w:tcW w:w="1671" w:type="dxa"/>
            <w:tcBorders>
              <w:top w:val="single" w:sz="2" w:space="0" w:color="auto"/>
              <w:left w:val="single" w:sz="2" w:space="0" w:color="auto"/>
              <w:bottom w:val="single" w:sz="2" w:space="0" w:color="auto"/>
              <w:right w:val="single" w:sz="2" w:space="0" w:color="auto"/>
            </w:tcBorders>
          </w:tcPr>
          <w:p w14:paraId="619626F2" w14:textId="77777777" w:rsidR="00E6364D" w:rsidRPr="00FF353C" w:rsidRDefault="00E6364D" w:rsidP="00485DF3">
            <w:pPr>
              <w:adjustRightInd w:val="0"/>
              <w:spacing w:before="0" w:after="0"/>
              <w:jc w:val="left"/>
              <w:rPr>
                <w:lang w:val="en-GB"/>
              </w:rPr>
            </w:pPr>
          </w:p>
        </w:tc>
        <w:tc>
          <w:tcPr>
            <w:tcW w:w="1765" w:type="dxa"/>
            <w:tcBorders>
              <w:top w:val="single" w:sz="2" w:space="0" w:color="auto"/>
              <w:left w:val="single" w:sz="2" w:space="0" w:color="auto"/>
              <w:bottom w:val="single" w:sz="2" w:space="0" w:color="auto"/>
              <w:right w:val="single" w:sz="2" w:space="0" w:color="auto"/>
            </w:tcBorders>
          </w:tcPr>
          <w:p w14:paraId="58610BF9" w14:textId="77777777" w:rsidR="00E6364D" w:rsidRPr="00FF353C" w:rsidRDefault="00E6364D" w:rsidP="00485DF3">
            <w:pPr>
              <w:pStyle w:val="NormalCentered"/>
              <w:rPr>
                <w:lang w:val="en-GB"/>
              </w:rPr>
            </w:pPr>
            <w:r w:rsidRPr="00FF353C">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1E15252D" w14:textId="77777777" w:rsidR="00E6364D" w:rsidRPr="00FF353C" w:rsidRDefault="00E6364D" w:rsidP="00485DF3">
            <w:pPr>
              <w:pStyle w:val="NormalCentered"/>
              <w:rPr>
                <w:lang w:val="en-GB"/>
              </w:rPr>
            </w:pPr>
            <w:r w:rsidRPr="00FF353C">
              <w:rPr>
                <w:lang w:val="en-GB"/>
              </w:rPr>
              <w:t>INSTRUCTIONS</w:t>
            </w:r>
          </w:p>
        </w:tc>
      </w:tr>
      <w:tr w:rsidR="00E6364D" w:rsidRPr="00FF353C" w14:paraId="6078882C" w14:textId="77777777" w:rsidTr="00485DF3">
        <w:tc>
          <w:tcPr>
            <w:tcW w:w="1671" w:type="dxa"/>
            <w:tcBorders>
              <w:top w:val="single" w:sz="2" w:space="0" w:color="auto"/>
              <w:left w:val="single" w:sz="2" w:space="0" w:color="auto"/>
              <w:bottom w:val="single" w:sz="2" w:space="0" w:color="auto"/>
              <w:right w:val="single" w:sz="2" w:space="0" w:color="auto"/>
            </w:tcBorders>
          </w:tcPr>
          <w:p w14:paraId="2E825590" w14:textId="77777777" w:rsidR="00E6364D" w:rsidRPr="00FF353C" w:rsidRDefault="00E6364D" w:rsidP="00485DF3">
            <w:pPr>
              <w:pStyle w:val="NormalLeft"/>
              <w:rPr>
                <w:lang w:val="en-GB"/>
              </w:rPr>
            </w:pPr>
            <w:r w:rsidRPr="00FF353C">
              <w:rPr>
                <w:lang w:val="en-GB"/>
              </w:rPr>
              <w:t>C0010/R0010</w:t>
            </w:r>
          </w:p>
        </w:tc>
        <w:tc>
          <w:tcPr>
            <w:tcW w:w="1765" w:type="dxa"/>
            <w:tcBorders>
              <w:top w:val="single" w:sz="2" w:space="0" w:color="auto"/>
              <w:left w:val="single" w:sz="2" w:space="0" w:color="auto"/>
              <w:bottom w:val="single" w:sz="2" w:space="0" w:color="auto"/>
              <w:right w:val="single" w:sz="2" w:space="0" w:color="auto"/>
            </w:tcBorders>
          </w:tcPr>
          <w:p w14:paraId="59192EEE" w14:textId="77777777" w:rsidR="00E6364D" w:rsidRPr="00FF353C" w:rsidRDefault="00E6364D" w:rsidP="00485DF3">
            <w:pPr>
              <w:pStyle w:val="NormalLeft"/>
              <w:rPr>
                <w:lang w:val="en-GB"/>
              </w:rPr>
            </w:pPr>
            <w:r w:rsidRPr="00FF353C">
              <w:rPr>
                <w:lang w:val="en-GB"/>
              </w:rPr>
              <w:t>Day 1 Solvency II technical provisions</w:t>
            </w:r>
          </w:p>
        </w:tc>
        <w:tc>
          <w:tcPr>
            <w:tcW w:w="5850" w:type="dxa"/>
            <w:tcBorders>
              <w:top w:val="single" w:sz="2" w:space="0" w:color="auto"/>
              <w:left w:val="single" w:sz="2" w:space="0" w:color="auto"/>
              <w:bottom w:val="single" w:sz="2" w:space="0" w:color="auto"/>
              <w:right w:val="single" w:sz="2" w:space="0" w:color="auto"/>
            </w:tcBorders>
          </w:tcPr>
          <w:p w14:paraId="362A5473" w14:textId="77777777" w:rsidR="00E6364D" w:rsidRPr="00FF353C" w:rsidRDefault="00E6364D" w:rsidP="00485DF3">
            <w:pPr>
              <w:pStyle w:val="NormalLeft"/>
              <w:rPr>
                <w:lang w:val="en-GB"/>
              </w:rPr>
            </w:pPr>
            <w:r w:rsidRPr="00FF353C">
              <w:rPr>
                <w:lang w:val="en-GB"/>
              </w:rPr>
              <w:t>Amount of technical provisions, subject to transitional deduction to technical provisions, after deduction of the amounts recoverable from reinsurance contracts and special purpose vehicles, calculated in accordance with Article 76 of Directive 2009/138/EC at the first date of the application of the Directive 2009/138/EC. This calculation shall consider all insurance and reinsurance obligations existing at the first date of application of the Directive 2009/138/EC.</w:t>
            </w:r>
          </w:p>
          <w:p w14:paraId="10F6A083" w14:textId="3A0B63E4" w:rsidR="00E6364D" w:rsidRPr="00FF353C" w:rsidRDefault="00E6364D" w:rsidP="00842B58">
            <w:pPr>
              <w:pStyle w:val="NormalLeft"/>
              <w:rPr>
                <w:lang w:val="en-GB"/>
              </w:rPr>
            </w:pPr>
            <w:r w:rsidRPr="00FF353C">
              <w:rPr>
                <w:lang w:val="en-GB"/>
              </w:rPr>
              <w:t xml:space="preserve">If a re–calculation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reducing the contracts not existing </w:t>
            </w:r>
            <w:r w:rsidRPr="00FF353C">
              <w:rPr>
                <w:lang w:val="en-GB"/>
              </w:rPr>
              <w:lastRenderedPageBreak/>
              <w:t>anymore). </w:t>
            </w:r>
            <w:r w:rsidR="00842B58" w:rsidRPr="00FF353C">
              <w:rPr>
                <w:lang w:val="en-GB"/>
              </w:rPr>
              <w:t xml:space="preserve"> </w:t>
            </w:r>
          </w:p>
        </w:tc>
      </w:tr>
      <w:tr w:rsidR="00E6364D" w:rsidRPr="00FF353C" w14:paraId="6E34AE4A" w14:textId="77777777" w:rsidTr="00485DF3">
        <w:tc>
          <w:tcPr>
            <w:tcW w:w="1671" w:type="dxa"/>
            <w:tcBorders>
              <w:top w:val="single" w:sz="2" w:space="0" w:color="auto"/>
              <w:left w:val="single" w:sz="2" w:space="0" w:color="auto"/>
              <w:bottom w:val="single" w:sz="2" w:space="0" w:color="auto"/>
              <w:right w:val="single" w:sz="2" w:space="0" w:color="auto"/>
            </w:tcBorders>
          </w:tcPr>
          <w:p w14:paraId="0B0CDDE0" w14:textId="77777777" w:rsidR="00E6364D" w:rsidRPr="00FF353C" w:rsidRDefault="00E6364D" w:rsidP="00485DF3">
            <w:pPr>
              <w:pStyle w:val="NormalLeft"/>
              <w:rPr>
                <w:lang w:val="en-GB"/>
              </w:rPr>
            </w:pPr>
            <w:r w:rsidRPr="00FF353C">
              <w:rPr>
                <w:lang w:val="en-GB"/>
              </w:rPr>
              <w:lastRenderedPageBreak/>
              <w:t>C0010/R0020</w:t>
            </w:r>
          </w:p>
        </w:tc>
        <w:tc>
          <w:tcPr>
            <w:tcW w:w="1765" w:type="dxa"/>
            <w:tcBorders>
              <w:top w:val="single" w:sz="2" w:space="0" w:color="auto"/>
              <w:left w:val="single" w:sz="2" w:space="0" w:color="auto"/>
              <w:bottom w:val="single" w:sz="2" w:space="0" w:color="auto"/>
              <w:right w:val="single" w:sz="2" w:space="0" w:color="auto"/>
            </w:tcBorders>
          </w:tcPr>
          <w:p w14:paraId="07A87E58" w14:textId="77777777" w:rsidR="00E6364D" w:rsidRPr="00FF353C" w:rsidRDefault="00E6364D" w:rsidP="00485DF3">
            <w:pPr>
              <w:pStyle w:val="NormalLeft"/>
              <w:rPr>
                <w:lang w:val="en-GB"/>
              </w:rPr>
            </w:pPr>
            <w:r w:rsidRPr="00FF353C">
              <w:rPr>
                <w:lang w:val="en-GB"/>
              </w:rPr>
              <w:t>Technical provisions subject to transitional measure on technical provisions — TP calculated as a whole</w:t>
            </w:r>
          </w:p>
        </w:tc>
        <w:tc>
          <w:tcPr>
            <w:tcW w:w="5850" w:type="dxa"/>
            <w:tcBorders>
              <w:top w:val="single" w:sz="2" w:space="0" w:color="auto"/>
              <w:left w:val="single" w:sz="2" w:space="0" w:color="auto"/>
              <w:bottom w:val="single" w:sz="2" w:space="0" w:color="auto"/>
              <w:right w:val="single" w:sz="2" w:space="0" w:color="auto"/>
            </w:tcBorders>
          </w:tcPr>
          <w:p w14:paraId="6603B0A3" w14:textId="77777777" w:rsidR="00E6364D" w:rsidRPr="00FF353C" w:rsidRDefault="00E6364D" w:rsidP="00485DF3">
            <w:pPr>
              <w:pStyle w:val="NormalLeft"/>
              <w:rPr>
                <w:lang w:val="en-GB"/>
              </w:rPr>
            </w:pPr>
            <w:r w:rsidRPr="00FF353C">
              <w:rPr>
                <w:lang w:val="en-GB"/>
              </w:rPr>
              <w:t>Amount of the technical provisions calculated as a whole,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234376E3" w14:textId="57453F96" w:rsidR="00E6364D" w:rsidRPr="00FF353C" w:rsidRDefault="00842B58" w:rsidP="00842B58">
            <w:pPr>
              <w:pStyle w:val="NormalLeft"/>
              <w:rPr>
                <w:lang w:val="en-GB"/>
              </w:rPr>
            </w:pPr>
            <w:r w:rsidRPr="00FF353C">
              <w:rPr>
                <w:lang w:val="en-GB"/>
              </w:rPr>
              <w:t xml:space="preserve"> </w:t>
            </w:r>
          </w:p>
        </w:tc>
      </w:tr>
      <w:tr w:rsidR="00E6364D" w:rsidRPr="00FF353C" w14:paraId="785B6BCD" w14:textId="77777777" w:rsidTr="00485DF3">
        <w:tc>
          <w:tcPr>
            <w:tcW w:w="1671" w:type="dxa"/>
            <w:tcBorders>
              <w:top w:val="single" w:sz="2" w:space="0" w:color="auto"/>
              <w:left w:val="single" w:sz="2" w:space="0" w:color="auto"/>
              <w:bottom w:val="single" w:sz="2" w:space="0" w:color="auto"/>
              <w:right w:val="single" w:sz="2" w:space="0" w:color="auto"/>
            </w:tcBorders>
          </w:tcPr>
          <w:p w14:paraId="760F4630" w14:textId="77777777" w:rsidR="00E6364D" w:rsidRPr="00FF353C" w:rsidRDefault="00E6364D" w:rsidP="00485DF3">
            <w:pPr>
              <w:pStyle w:val="NormalLeft"/>
              <w:rPr>
                <w:lang w:val="en-GB"/>
              </w:rPr>
            </w:pPr>
            <w:r w:rsidRPr="00FF353C">
              <w:rPr>
                <w:lang w:val="en-GB"/>
              </w:rPr>
              <w:t>C0010/R0030</w:t>
            </w:r>
          </w:p>
        </w:tc>
        <w:tc>
          <w:tcPr>
            <w:tcW w:w="1765" w:type="dxa"/>
            <w:tcBorders>
              <w:top w:val="single" w:sz="2" w:space="0" w:color="auto"/>
              <w:left w:val="single" w:sz="2" w:space="0" w:color="auto"/>
              <w:bottom w:val="single" w:sz="2" w:space="0" w:color="auto"/>
              <w:right w:val="single" w:sz="2" w:space="0" w:color="auto"/>
            </w:tcBorders>
          </w:tcPr>
          <w:p w14:paraId="4304A2A3" w14:textId="31D57A63" w:rsidR="00E6364D" w:rsidRPr="00FF353C" w:rsidRDefault="00E6364D" w:rsidP="00485DF3">
            <w:pPr>
              <w:pStyle w:val="NormalLeft"/>
              <w:rPr>
                <w:lang w:val="en-GB"/>
              </w:rPr>
            </w:pPr>
            <w:r w:rsidRPr="00FF353C">
              <w:rPr>
                <w:lang w:val="en-GB"/>
              </w:rPr>
              <w:t xml:space="preserve">Technical provisions subject to </w:t>
            </w:r>
            <w:ins w:id="2751" w:author="Author">
              <w:r w:rsidR="005F3899" w:rsidRPr="00FF353C">
                <w:rPr>
                  <w:lang w:val="en-GB"/>
                </w:rPr>
                <w:t xml:space="preserve">transitional measure on technical provisions </w:t>
              </w:r>
            </w:ins>
            <w:del w:id="2752" w:author="Author">
              <w:r w:rsidRPr="00FF353C" w:rsidDel="005F3899">
                <w:rPr>
                  <w:lang w:val="en-GB"/>
                </w:rPr>
                <w:delText xml:space="preserve">technical provisions transitional </w:delText>
              </w:r>
            </w:del>
            <w:r w:rsidRPr="00FF353C">
              <w:rPr>
                <w:lang w:val="en-GB"/>
              </w:rPr>
              <w:t>— Best estimate</w:t>
            </w:r>
          </w:p>
        </w:tc>
        <w:tc>
          <w:tcPr>
            <w:tcW w:w="5850" w:type="dxa"/>
            <w:tcBorders>
              <w:top w:val="single" w:sz="2" w:space="0" w:color="auto"/>
              <w:left w:val="single" w:sz="2" w:space="0" w:color="auto"/>
              <w:bottom w:val="single" w:sz="2" w:space="0" w:color="auto"/>
              <w:right w:val="single" w:sz="2" w:space="0" w:color="auto"/>
            </w:tcBorders>
          </w:tcPr>
          <w:p w14:paraId="23E02327" w14:textId="77777777" w:rsidR="00E6364D" w:rsidRPr="00FF353C" w:rsidRDefault="00E6364D" w:rsidP="00485DF3">
            <w:pPr>
              <w:pStyle w:val="NormalLeft"/>
              <w:rPr>
                <w:lang w:val="en-GB"/>
              </w:rPr>
            </w:pPr>
            <w:r w:rsidRPr="00FF353C">
              <w:rPr>
                <w:lang w:val="en-GB"/>
              </w:rPr>
              <w:t>Amount of the best estimate,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68B16422" w14:textId="7CBC4C15" w:rsidR="00E6364D" w:rsidRPr="00FF353C" w:rsidRDefault="00E6364D" w:rsidP="00842B58">
            <w:pPr>
              <w:pStyle w:val="NormalLeft"/>
              <w:rPr>
                <w:lang w:val="en-GB"/>
              </w:rPr>
            </w:pPr>
            <w:r w:rsidRPr="00FF353C">
              <w:rPr>
                <w:lang w:val="en-GB"/>
              </w:rPr>
              <w:t>If a re–calculation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minus contracts not existing anymore). </w:t>
            </w:r>
            <w:r w:rsidR="00842B58" w:rsidRPr="00FF353C">
              <w:rPr>
                <w:lang w:val="en-GB"/>
              </w:rPr>
              <w:t xml:space="preserve"> </w:t>
            </w:r>
          </w:p>
        </w:tc>
      </w:tr>
      <w:tr w:rsidR="00E6364D" w:rsidRPr="00FF353C" w14:paraId="703D1F66" w14:textId="77777777" w:rsidTr="00485DF3">
        <w:tc>
          <w:tcPr>
            <w:tcW w:w="1671" w:type="dxa"/>
            <w:tcBorders>
              <w:top w:val="single" w:sz="2" w:space="0" w:color="auto"/>
              <w:left w:val="single" w:sz="2" w:space="0" w:color="auto"/>
              <w:bottom w:val="single" w:sz="2" w:space="0" w:color="auto"/>
              <w:right w:val="single" w:sz="2" w:space="0" w:color="auto"/>
            </w:tcBorders>
          </w:tcPr>
          <w:p w14:paraId="6643968D" w14:textId="77777777" w:rsidR="00E6364D" w:rsidRPr="00FF353C" w:rsidRDefault="00E6364D" w:rsidP="00485DF3">
            <w:pPr>
              <w:pStyle w:val="NormalLeft"/>
              <w:rPr>
                <w:lang w:val="en-GB"/>
              </w:rPr>
            </w:pPr>
            <w:r w:rsidRPr="00FF353C">
              <w:rPr>
                <w:lang w:val="en-GB"/>
              </w:rPr>
              <w:t>C0010/R0040</w:t>
            </w:r>
          </w:p>
        </w:tc>
        <w:tc>
          <w:tcPr>
            <w:tcW w:w="1765" w:type="dxa"/>
            <w:tcBorders>
              <w:top w:val="single" w:sz="2" w:space="0" w:color="auto"/>
              <w:left w:val="single" w:sz="2" w:space="0" w:color="auto"/>
              <w:bottom w:val="single" w:sz="2" w:space="0" w:color="auto"/>
              <w:right w:val="single" w:sz="2" w:space="0" w:color="auto"/>
            </w:tcBorders>
          </w:tcPr>
          <w:p w14:paraId="49F37B76" w14:textId="22F5ED79" w:rsidR="00E6364D" w:rsidRPr="00FF353C" w:rsidRDefault="0057285B" w:rsidP="00485DF3">
            <w:pPr>
              <w:pStyle w:val="NormalLeft"/>
              <w:rPr>
                <w:lang w:val="en-GB"/>
              </w:rPr>
            </w:pPr>
            <w:ins w:id="2753" w:author="Author">
              <w:r w:rsidRPr="00FF353C">
                <w:rPr>
                  <w:lang w:val="en-GB"/>
                </w:rPr>
                <w:t xml:space="preserve">transitional measure on technical provisions </w:t>
              </w:r>
            </w:ins>
            <w:del w:id="2754" w:author="Author">
              <w:r w:rsidR="00E6364D" w:rsidRPr="00FF353C" w:rsidDel="0057285B">
                <w:rPr>
                  <w:lang w:val="en-GB"/>
                </w:rPr>
                <w:delText xml:space="preserve">Technical provisions subject to technical provisions transitional </w:delText>
              </w:r>
            </w:del>
            <w:r w:rsidR="00E6364D" w:rsidRPr="00FF353C">
              <w:rPr>
                <w:lang w:val="en-GB"/>
              </w:rPr>
              <w:t>— Risk margin</w:t>
            </w:r>
          </w:p>
        </w:tc>
        <w:tc>
          <w:tcPr>
            <w:tcW w:w="5850" w:type="dxa"/>
            <w:tcBorders>
              <w:top w:val="single" w:sz="2" w:space="0" w:color="auto"/>
              <w:left w:val="single" w:sz="2" w:space="0" w:color="auto"/>
              <w:bottom w:val="single" w:sz="2" w:space="0" w:color="auto"/>
              <w:right w:val="single" w:sz="2" w:space="0" w:color="auto"/>
            </w:tcBorders>
          </w:tcPr>
          <w:p w14:paraId="1CD42859" w14:textId="77777777" w:rsidR="00E6364D" w:rsidRPr="00FF353C" w:rsidRDefault="00E6364D" w:rsidP="00485DF3">
            <w:pPr>
              <w:pStyle w:val="NormalLeft"/>
              <w:rPr>
                <w:lang w:val="en-GB"/>
              </w:rPr>
            </w:pPr>
            <w:r w:rsidRPr="00FF353C">
              <w:rPr>
                <w:lang w:val="en-GB"/>
              </w:rPr>
              <w:t>Amount of the Risk margin,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121CA6F1" w14:textId="5D70D124" w:rsidR="00E6364D" w:rsidRPr="00FF353C" w:rsidRDefault="00E6364D" w:rsidP="00842B58">
            <w:pPr>
              <w:pStyle w:val="NormalLeft"/>
              <w:rPr>
                <w:lang w:val="en-GB"/>
              </w:rPr>
            </w:pPr>
            <w:r w:rsidRPr="00FF353C">
              <w:rPr>
                <w:lang w:val="en-GB"/>
              </w:rPr>
              <w:t>If a re–calculation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minus contracts not existing anymore). </w:t>
            </w:r>
            <w:r w:rsidR="00842B58" w:rsidRPr="00FF353C">
              <w:rPr>
                <w:lang w:val="en-GB"/>
              </w:rPr>
              <w:t xml:space="preserve"> </w:t>
            </w:r>
          </w:p>
        </w:tc>
      </w:tr>
      <w:tr w:rsidR="00E6364D" w:rsidRPr="00FF353C" w14:paraId="620EDB1C" w14:textId="77777777" w:rsidTr="00485DF3">
        <w:tc>
          <w:tcPr>
            <w:tcW w:w="1671" w:type="dxa"/>
            <w:tcBorders>
              <w:top w:val="single" w:sz="2" w:space="0" w:color="auto"/>
              <w:left w:val="single" w:sz="2" w:space="0" w:color="auto"/>
              <w:bottom w:val="single" w:sz="2" w:space="0" w:color="auto"/>
              <w:right w:val="single" w:sz="2" w:space="0" w:color="auto"/>
            </w:tcBorders>
          </w:tcPr>
          <w:p w14:paraId="73EA8091" w14:textId="77777777" w:rsidR="00E6364D" w:rsidRPr="00FF353C" w:rsidRDefault="00E6364D" w:rsidP="00485DF3">
            <w:pPr>
              <w:pStyle w:val="NormalLeft"/>
              <w:rPr>
                <w:lang w:val="en-GB"/>
              </w:rPr>
            </w:pPr>
            <w:r w:rsidRPr="00FF353C">
              <w:rPr>
                <w:lang w:val="en-GB"/>
              </w:rPr>
              <w:t>C0010/R0050</w:t>
            </w:r>
          </w:p>
        </w:tc>
        <w:tc>
          <w:tcPr>
            <w:tcW w:w="1765" w:type="dxa"/>
            <w:tcBorders>
              <w:top w:val="single" w:sz="2" w:space="0" w:color="auto"/>
              <w:left w:val="single" w:sz="2" w:space="0" w:color="auto"/>
              <w:bottom w:val="single" w:sz="2" w:space="0" w:color="auto"/>
              <w:right w:val="single" w:sz="2" w:space="0" w:color="auto"/>
            </w:tcBorders>
          </w:tcPr>
          <w:p w14:paraId="065325E7" w14:textId="65DF9439" w:rsidR="00E6364D" w:rsidRPr="00FF353C" w:rsidRDefault="0095685B" w:rsidP="00485DF3">
            <w:pPr>
              <w:pStyle w:val="NormalLeft"/>
              <w:rPr>
                <w:lang w:val="en-GB"/>
              </w:rPr>
            </w:pPr>
            <w:ins w:id="2755" w:author="Author">
              <w:r w:rsidRPr="00FF353C">
                <w:rPr>
                  <w:lang w:val="en-GB"/>
                </w:rPr>
                <w:t xml:space="preserve">Technical provisions subject to </w:t>
              </w:r>
              <w:r w:rsidR="0057285B" w:rsidRPr="00FF353C">
                <w:rPr>
                  <w:lang w:val="en-GB"/>
                </w:rPr>
                <w:t xml:space="preserve">transitional measure on technical provisions </w:t>
              </w:r>
              <w:r w:rsidRPr="00FF353C">
                <w:rPr>
                  <w:lang w:val="en-GB"/>
                </w:rPr>
                <w:t xml:space="preserve">— </w:t>
              </w:r>
            </w:ins>
            <w:r w:rsidR="00E6364D" w:rsidRPr="00FF353C">
              <w:rPr>
                <w:lang w:val="en-GB"/>
              </w:rPr>
              <w:t>Solvency I technical provisions</w:t>
            </w:r>
          </w:p>
        </w:tc>
        <w:tc>
          <w:tcPr>
            <w:tcW w:w="5850" w:type="dxa"/>
            <w:tcBorders>
              <w:top w:val="single" w:sz="2" w:space="0" w:color="auto"/>
              <w:left w:val="single" w:sz="2" w:space="0" w:color="auto"/>
              <w:bottom w:val="single" w:sz="2" w:space="0" w:color="auto"/>
              <w:right w:val="single" w:sz="2" w:space="0" w:color="auto"/>
            </w:tcBorders>
          </w:tcPr>
          <w:p w14:paraId="3EE1BFB2" w14:textId="08CAA898" w:rsidR="00E6364D" w:rsidRPr="00FF353C" w:rsidRDefault="00E6364D" w:rsidP="00485DF3">
            <w:pPr>
              <w:pStyle w:val="NormalLeft"/>
              <w:rPr>
                <w:lang w:val="en-GB"/>
              </w:rPr>
            </w:pPr>
            <w:r w:rsidRPr="00FF353C">
              <w:rPr>
                <w:lang w:val="en-GB"/>
              </w:rPr>
              <w:t>Amount of technical provisions, subject to transitional deduction to technical provisions, 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to Article 310 of Directive 2009/138/EC.</w:t>
            </w:r>
          </w:p>
          <w:p w14:paraId="7583F304" w14:textId="7569531C" w:rsidR="00E6364D" w:rsidRPr="00FF353C" w:rsidRDefault="00E6364D" w:rsidP="00842B58">
            <w:pPr>
              <w:pStyle w:val="NormalLeft"/>
              <w:rPr>
                <w:lang w:val="en-GB"/>
              </w:rPr>
            </w:pPr>
            <w:r w:rsidRPr="00FF353C">
              <w:rPr>
                <w:lang w:val="en-GB"/>
              </w:rPr>
              <w:lastRenderedPageBreak/>
              <w:t>If a re–calculation was requested on the basis of Article 308d(3) of the Directive 2009/138/EC this calculation shall consider only those insurance and reinsurance obligations existing at the recalculation reference date. </w:t>
            </w:r>
            <w:r w:rsidR="00842B58" w:rsidRPr="00FF353C">
              <w:rPr>
                <w:lang w:val="en-GB"/>
              </w:rPr>
              <w:t xml:space="preserve"> </w:t>
            </w:r>
          </w:p>
        </w:tc>
      </w:tr>
      <w:tr w:rsidR="00E6364D" w:rsidRPr="00FF353C" w14:paraId="055ED0D5" w14:textId="77777777" w:rsidTr="00485DF3">
        <w:tc>
          <w:tcPr>
            <w:tcW w:w="1671" w:type="dxa"/>
            <w:tcBorders>
              <w:top w:val="single" w:sz="2" w:space="0" w:color="auto"/>
              <w:left w:val="single" w:sz="2" w:space="0" w:color="auto"/>
              <w:bottom w:val="single" w:sz="2" w:space="0" w:color="auto"/>
              <w:right w:val="single" w:sz="2" w:space="0" w:color="auto"/>
            </w:tcBorders>
          </w:tcPr>
          <w:p w14:paraId="6EF8A858" w14:textId="77777777" w:rsidR="00E6364D" w:rsidRPr="00FF353C" w:rsidRDefault="00E6364D" w:rsidP="00485DF3">
            <w:pPr>
              <w:pStyle w:val="NormalLeft"/>
              <w:rPr>
                <w:lang w:val="en-GB"/>
              </w:rPr>
            </w:pPr>
            <w:r w:rsidRPr="00FF353C">
              <w:rPr>
                <w:lang w:val="en-GB"/>
              </w:rPr>
              <w:lastRenderedPageBreak/>
              <w:t>C0010/R0060</w:t>
            </w:r>
          </w:p>
        </w:tc>
        <w:tc>
          <w:tcPr>
            <w:tcW w:w="1765" w:type="dxa"/>
            <w:tcBorders>
              <w:top w:val="single" w:sz="2" w:space="0" w:color="auto"/>
              <w:left w:val="single" w:sz="2" w:space="0" w:color="auto"/>
              <w:bottom w:val="single" w:sz="2" w:space="0" w:color="auto"/>
              <w:right w:val="single" w:sz="2" w:space="0" w:color="auto"/>
            </w:tcBorders>
          </w:tcPr>
          <w:p w14:paraId="545F3CBE" w14:textId="4E82D333" w:rsidR="00E6364D" w:rsidRPr="00FF353C" w:rsidRDefault="0095685B" w:rsidP="00485DF3">
            <w:pPr>
              <w:pStyle w:val="NormalLeft"/>
              <w:rPr>
                <w:lang w:val="en-GB"/>
              </w:rPr>
            </w:pPr>
            <w:ins w:id="2756" w:author="Author">
              <w:r w:rsidRPr="00FF353C">
                <w:rPr>
                  <w:lang w:val="en-GB"/>
                </w:rPr>
                <w:t xml:space="preserve">Technical provisions subject to </w:t>
              </w:r>
              <w:r w:rsidR="0057285B" w:rsidRPr="00FF353C">
                <w:rPr>
                  <w:lang w:val="en-GB"/>
                </w:rPr>
                <w:t xml:space="preserve">transitional measure on technical provisions </w:t>
              </w:r>
              <w:r w:rsidRPr="00FF353C">
                <w:rPr>
                  <w:lang w:val="en-GB"/>
                </w:rPr>
                <w:t xml:space="preserve">— </w:t>
              </w:r>
            </w:ins>
            <w:r w:rsidR="00E6364D" w:rsidRPr="00FF353C">
              <w:rPr>
                <w:lang w:val="en-GB"/>
              </w:rPr>
              <w:t>Portion of the difference adjusted</w:t>
            </w:r>
          </w:p>
        </w:tc>
        <w:tc>
          <w:tcPr>
            <w:tcW w:w="5850" w:type="dxa"/>
            <w:tcBorders>
              <w:top w:val="single" w:sz="2" w:space="0" w:color="auto"/>
              <w:left w:val="single" w:sz="2" w:space="0" w:color="auto"/>
              <w:bottom w:val="single" w:sz="2" w:space="0" w:color="auto"/>
              <w:right w:val="single" w:sz="2" w:space="0" w:color="auto"/>
            </w:tcBorders>
          </w:tcPr>
          <w:p w14:paraId="64AA19C4" w14:textId="77777777" w:rsidR="00E6364D" w:rsidRPr="00FF353C" w:rsidRDefault="00E6364D" w:rsidP="00485DF3">
            <w:pPr>
              <w:pStyle w:val="NormalLeft"/>
              <w:rPr>
                <w:lang w:val="en-GB"/>
              </w:rPr>
            </w:pPr>
            <w:r w:rsidRPr="00FF353C">
              <w:rPr>
                <w:lang w:val="en-GB"/>
              </w:rPr>
              <w:t>Percentage (in decimals) of the portion of the difference adjusted.</w:t>
            </w:r>
          </w:p>
          <w:p w14:paraId="6CAB5EC0" w14:textId="77777777" w:rsidR="00E6364D" w:rsidRPr="00FF353C" w:rsidRDefault="00E6364D" w:rsidP="00485DF3">
            <w:pPr>
              <w:pStyle w:val="NormalLeft"/>
              <w:rPr>
                <w:lang w:val="en-GB"/>
              </w:rPr>
            </w:pPr>
            <w:r w:rsidRPr="00FF353C">
              <w:rPr>
                <w:lang w:val="en-GB"/>
              </w:rPr>
              <w:t>The maximum portion deductible shall decrease linearly at the end of each year from 1 during the year starting from 1 January 2016 to 0 on 1 January 2032.</w:t>
            </w:r>
          </w:p>
        </w:tc>
      </w:tr>
      <w:tr w:rsidR="00E6364D" w:rsidRPr="00FF353C" w14:paraId="0561DC9A" w14:textId="77777777" w:rsidTr="00485DF3">
        <w:tc>
          <w:tcPr>
            <w:tcW w:w="1671" w:type="dxa"/>
            <w:tcBorders>
              <w:top w:val="single" w:sz="2" w:space="0" w:color="auto"/>
              <w:left w:val="single" w:sz="2" w:space="0" w:color="auto"/>
              <w:bottom w:val="single" w:sz="2" w:space="0" w:color="auto"/>
              <w:right w:val="single" w:sz="2" w:space="0" w:color="auto"/>
            </w:tcBorders>
          </w:tcPr>
          <w:p w14:paraId="217E3035" w14:textId="77777777" w:rsidR="00E6364D" w:rsidRPr="00FF353C" w:rsidRDefault="00E6364D" w:rsidP="00485DF3">
            <w:pPr>
              <w:pStyle w:val="NormalLeft"/>
              <w:rPr>
                <w:lang w:val="en-GB"/>
              </w:rPr>
            </w:pPr>
            <w:r w:rsidRPr="00FF353C">
              <w:rPr>
                <w:lang w:val="en-GB"/>
              </w:rPr>
              <w:t>C0010/R0070</w:t>
            </w:r>
          </w:p>
        </w:tc>
        <w:tc>
          <w:tcPr>
            <w:tcW w:w="1765" w:type="dxa"/>
            <w:tcBorders>
              <w:top w:val="single" w:sz="2" w:space="0" w:color="auto"/>
              <w:left w:val="single" w:sz="2" w:space="0" w:color="auto"/>
              <w:bottom w:val="single" w:sz="2" w:space="0" w:color="auto"/>
              <w:right w:val="single" w:sz="2" w:space="0" w:color="auto"/>
            </w:tcBorders>
          </w:tcPr>
          <w:p w14:paraId="010C16E8" w14:textId="22AADF6B" w:rsidR="00E6364D" w:rsidRPr="00FF353C" w:rsidRDefault="00E6364D" w:rsidP="00485DF3">
            <w:pPr>
              <w:pStyle w:val="NormalLeft"/>
              <w:rPr>
                <w:lang w:val="en-GB"/>
              </w:rPr>
            </w:pPr>
            <w:del w:id="2757" w:author="Author">
              <w:r w:rsidRPr="00FF353C" w:rsidDel="00C70065">
                <w:rPr>
                  <w:lang w:val="en-GB"/>
                </w:rPr>
                <w:delText>L</w:delText>
              </w:r>
            </w:del>
            <w:ins w:id="2758" w:author="Author">
              <w:r w:rsidR="00C70065">
                <w:rPr>
                  <w:lang w:val="en-GB"/>
                </w:rPr>
                <w:t>Adjustment to technical provisions after any l</w:t>
              </w:r>
            </w:ins>
            <w:r w:rsidRPr="00FF353C">
              <w:rPr>
                <w:lang w:val="en-GB"/>
              </w:rPr>
              <w:t xml:space="preserve">imitation applied in accordance </w:t>
            </w:r>
            <w:del w:id="2759" w:author="Author">
              <w:r w:rsidRPr="00FF353C" w:rsidDel="00FF353C">
                <w:rPr>
                  <w:lang w:val="en-GB"/>
                </w:rPr>
                <w:delText xml:space="preserve">to </w:delText>
              </w:r>
            </w:del>
            <w:ins w:id="2760" w:author="Author">
              <w:r w:rsidR="00FF353C">
                <w:rPr>
                  <w:lang w:val="en-GB"/>
                </w:rPr>
                <w:t>with</w:t>
              </w:r>
              <w:r w:rsidR="00FF353C" w:rsidRPr="00FF353C">
                <w:rPr>
                  <w:lang w:val="en-GB"/>
                </w:rPr>
                <w:t xml:space="preserve"> </w:t>
              </w:r>
            </w:ins>
            <w:r w:rsidRPr="00FF353C">
              <w:rPr>
                <w:lang w:val="en-GB"/>
              </w:rPr>
              <w:t>Article 308d(4)</w:t>
            </w:r>
          </w:p>
        </w:tc>
        <w:tc>
          <w:tcPr>
            <w:tcW w:w="5850" w:type="dxa"/>
            <w:tcBorders>
              <w:top w:val="single" w:sz="2" w:space="0" w:color="auto"/>
              <w:left w:val="single" w:sz="2" w:space="0" w:color="auto"/>
              <w:bottom w:val="single" w:sz="2" w:space="0" w:color="auto"/>
              <w:right w:val="single" w:sz="2" w:space="0" w:color="auto"/>
            </w:tcBorders>
          </w:tcPr>
          <w:p w14:paraId="47D777DB" w14:textId="7B52D929" w:rsidR="00E6364D" w:rsidRPr="00FF353C" w:rsidRDefault="00E6364D" w:rsidP="00485DF3">
            <w:pPr>
              <w:pStyle w:val="NormalLeft"/>
              <w:rPr>
                <w:lang w:val="en-GB"/>
              </w:rPr>
            </w:pPr>
            <w:r w:rsidRPr="00FF353C">
              <w:rPr>
                <w:lang w:val="en-GB"/>
              </w:rPr>
              <w:t xml:space="preserve">Amount of the adjustment to the technical provisions after any limitation applied in accordance </w:t>
            </w:r>
            <w:ins w:id="2761" w:author="Author">
              <w:r w:rsidR="00FF353C">
                <w:rPr>
                  <w:lang w:val="en-GB"/>
                </w:rPr>
                <w:t>with</w:t>
              </w:r>
            </w:ins>
            <w:del w:id="2762" w:author="Author">
              <w:r w:rsidRPr="00FF353C" w:rsidDel="00FF353C">
                <w:rPr>
                  <w:lang w:val="en-GB"/>
                </w:rPr>
                <w:delText>to</w:delText>
              </w:r>
            </w:del>
            <w:r w:rsidRPr="00FF353C">
              <w:rPr>
                <w:lang w:val="en-GB"/>
              </w:rPr>
              <w:t xml:space="preserve"> Article 308d(4) of the Directive 2009/138/EC, if applicable. </w:t>
            </w:r>
            <w:r w:rsidR="00842B58" w:rsidRPr="00FF353C">
              <w:rPr>
                <w:lang w:val="en-GB"/>
              </w:rPr>
              <w:t xml:space="preserve"> </w:t>
            </w:r>
          </w:p>
          <w:p w14:paraId="301DE188" w14:textId="1829CF4C" w:rsidR="00E6364D" w:rsidRPr="00FF353C" w:rsidRDefault="00E6364D" w:rsidP="00842B58">
            <w:pPr>
              <w:pStyle w:val="NormalLeft"/>
              <w:rPr>
                <w:lang w:val="en-GB"/>
              </w:rPr>
            </w:pPr>
            <w:r w:rsidRPr="00FF353C">
              <w:rPr>
                <w:lang w:val="en-GB"/>
              </w:rPr>
              <w:t>If no limitation the amount calculated as R0060*(R0010-R0050) shall be reported. </w:t>
            </w:r>
            <w:r w:rsidR="00842B58" w:rsidRPr="00FF353C">
              <w:rPr>
                <w:lang w:val="en-GB"/>
              </w:rPr>
              <w:t xml:space="preserve"> </w:t>
            </w:r>
          </w:p>
        </w:tc>
      </w:tr>
      <w:tr w:rsidR="00E6364D" w:rsidRPr="00FF353C" w14:paraId="71BAE3F8" w14:textId="77777777" w:rsidTr="00485DF3">
        <w:tc>
          <w:tcPr>
            <w:tcW w:w="1671" w:type="dxa"/>
            <w:tcBorders>
              <w:top w:val="single" w:sz="2" w:space="0" w:color="auto"/>
              <w:left w:val="single" w:sz="2" w:space="0" w:color="auto"/>
              <w:bottom w:val="single" w:sz="2" w:space="0" w:color="auto"/>
              <w:right w:val="single" w:sz="2" w:space="0" w:color="auto"/>
            </w:tcBorders>
          </w:tcPr>
          <w:p w14:paraId="1658AA48" w14:textId="77777777" w:rsidR="00E6364D" w:rsidRPr="00FF353C" w:rsidRDefault="00E6364D" w:rsidP="00485DF3">
            <w:pPr>
              <w:pStyle w:val="NormalLeft"/>
              <w:rPr>
                <w:lang w:val="en-GB"/>
              </w:rPr>
            </w:pPr>
            <w:r w:rsidRPr="00FF353C">
              <w:rPr>
                <w:lang w:val="en-GB"/>
              </w:rPr>
              <w:t>C0010/R0080</w:t>
            </w:r>
          </w:p>
        </w:tc>
        <w:tc>
          <w:tcPr>
            <w:tcW w:w="1765" w:type="dxa"/>
            <w:tcBorders>
              <w:top w:val="single" w:sz="2" w:space="0" w:color="auto"/>
              <w:left w:val="single" w:sz="2" w:space="0" w:color="auto"/>
              <w:bottom w:val="single" w:sz="2" w:space="0" w:color="auto"/>
              <w:right w:val="single" w:sz="2" w:space="0" w:color="auto"/>
            </w:tcBorders>
          </w:tcPr>
          <w:p w14:paraId="628957AF" w14:textId="77777777" w:rsidR="00E6364D" w:rsidRPr="00FF353C" w:rsidRDefault="00E6364D" w:rsidP="00485DF3">
            <w:pPr>
              <w:pStyle w:val="NormalLeft"/>
              <w:rPr>
                <w:lang w:val="en-GB"/>
              </w:rPr>
            </w:pPr>
            <w:r w:rsidRPr="00FF353C">
              <w:rPr>
                <w:lang w:val="en-GB"/>
              </w:rPr>
              <w:t>Technical provision after transitional on technical provisions</w:t>
            </w:r>
          </w:p>
        </w:tc>
        <w:tc>
          <w:tcPr>
            <w:tcW w:w="5850" w:type="dxa"/>
            <w:tcBorders>
              <w:top w:val="single" w:sz="2" w:space="0" w:color="auto"/>
              <w:left w:val="single" w:sz="2" w:space="0" w:color="auto"/>
              <w:bottom w:val="single" w:sz="2" w:space="0" w:color="auto"/>
              <w:right w:val="single" w:sz="2" w:space="0" w:color="auto"/>
            </w:tcBorders>
          </w:tcPr>
          <w:p w14:paraId="49F5B202" w14:textId="77777777" w:rsidR="00E6364D" w:rsidRPr="00FF353C" w:rsidRDefault="00E6364D" w:rsidP="00485DF3">
            <w:pPr>
              <w:pStyle w:val="NormalLeft"/>
              <w:rPr>
                <w:lang w:val="en-GB"/>
              </w:rPr>
            </w:pPr>
            <w:r w:rsidRPr="00FF353C">
              <w:rPr>
                <w:lang w:val="en-GB"/>
              </w:rPr>
              <w:t>Amount of technical provisions, subject to transitional deduction to technical provisions, after transitional deduction to technical provisions.</w:t>
            </w:r>
          </w:p>
        </w:tc>
      </w:tr>
    </w:tbl>
    <w:p w14:paraId="29C89ADB" w14:textId="77777777" w:rsidR="00E6364D" w:rsidRPr="00FF353C" w:rsidRDefault="00E6364D" w:rsidP="00E6364D">
      <w:pPr>
        <w:rPr>
          <w:lang w:val="en-GB"/>
        </w:rPr>
      </w:pPr>
    </w:p>
    <w:p w14:paraId="0FE97D7B" w14:textId="77777777" w:rsidR="00E6364D" w:rsidRPr="00FF353C" w:rsidRDefault="00E6364D" w:rsidP="00E6364D">
      <w:pPr>
        <w:pStyle w:val="ManualHeading2"/>
        <w:numPr>
          <w:ilvl w:val="0"/>
          <w:numId w:val="0"/>
        </w:numPr>
        <w:ind w:left="851" w:hanging="851"/>
        <w:rPr>
          <w:lang w:val="en-GB"/>
        </w:rPr>
      </w:pPr>
      <w:r w:rsidRPr="00FF353C">
        <w:rPr>
          <w:i/>
          <w:iCs/>
          <w:lang w:val="en-GB"/>
        </w:rPr>
        <w:t>S.22.06 — Best estimate subject to volatility adjustment by country and currency</w:t>
      </w:r>
    </w:p>
    <w:p w14:paraId="0B7F9AD3" w14:textId="77777777" w:rsidR="00E6364D" w:rsidRPr="00FF353C" w:rsidRDefault="00E6364D" w:rsidP="00E6364D">
      <w:pPr>
        <w:rPr>
          <w:lang w:val="en-GB"/>
        </w:rPr>
      </w:pPr>
      <w:r w:rsidRPr="00FF353C">
        <w:rPr>
          <w:i/>
          <w:iCs/>
          <w:lang w:val="en-GB"/>
        </w:rPr>
        <w:t>General comments:</w:t>
      </w:r>
    </w:p>
    <w:p w14:paraId="39633A8A" w14:textId="77777777" w:rsidR="00E6364D" w:rsidRPr="00FF353C" w:rsidRDefault="00E6364D" w:rsidP="00E6364D">
      <w:pPr>
        <w:rPr>
          <w:lang w:val="en-GB"/>
        </w:rPr>
      </w:pPr>
      <w:r w:rsidRPr="00FF353C">
        <w:rPr>
          <w:lang w:val="en-GB"/>
        </w:rPr>
        <w:t>This section relates to annual submission of information for individual entities.</w:t>
      </w:r>
    </w:p>
    <w:p w14:paraId="2EC98837" w14:textId="77777777" w:rsidR="00E6364D" w:rsidRPr="00FF353C" w:rsidRDefault="00E6364D" w:rsidP="00E6364D">
      <w:pPr>
        <w:rPr>
          <w:lang w:val="en-GB"/>
        </w:rPr>
      </w:pPr>
      <w:r w:rsidRPr="00FF353C">
        <w:rPr>
          <w:lang w:val="en-GB"/>
        </w:rPr>
        <w:t>This template shall only be reported by insurance and reinsurance undertakings that apply volatility adjustment in accordance with Article 77d of the Directive 2009/138/EC.</w:t>
      </w:r>
    </w:p>
    <w:p w14:paraId="46FC8568" w14:textId="3B482F20" w:rsidR="00E6364D" w:rsidRPr="00FF353C" w:rsidRDefault="00E6364D" w:rsidP="00842B58">
      <w:pPr>
        <w:rPr>
          <w:lang w:val="en-GB"/>
        </w:rPr>
      </w:pPr>
      <w:r w:rsidRPr="00FF353C">
        <w:rPr>
          <w:lang w:val="en-GB"/>
        </w:rPr>
        <w:t>This template shall reflect the gross best estimate of insurance and reinsurance life obligations subject to volatility adjustment split by currency of the obligations and by country in which the contract was entered into. The best estimate reported shall take into account the volatility adjustment. The best estimate subject to any matching adjustment shall not be reported in this template.</w:t>
      </w:r>
    </w:p>
    <w:p w14:paraId="6096CF88" w14:textId="77777777" w:rsidR="00E6364D" w:rsidRPr="00FF353C" w:rsidRDefault="00E6364D" w:rsidP="00E6364D">
      <w:pPr>
        <w:rPr>
          <w:lang w:val="en-GB"/>
        </w:rPr>
      </w:pPr>
      <w:r w:rsidRPr="00FF353C">
        <w:rPr>
          <w:lang w:val="en-GB"/>
        </w:rPr>
        <w:t>Information shall be reported in relation to material obligations in countries and currencies for which a currency volatility adjustment, and a country increase if applicable, is applied until 90 % of the total best estimate subject to volatility adjustment is reported by currency and country.</w:t>
      </w:r>
    </w:p>
    <w:tbl>
      <w:tblPr>
        <w:tblW w:w="9286" w:type="dxa"/>
        <w:tblLayout w:type="fixed"/>
        <w:tblLook w:val="0000" w:firstRow="0" w:lastRow="0" w:firstColumn="0" w:lastColumn="0" w:noHBand="0" w:noVBand="0"/>
      </w:tblPr>
      <w:tblGrid>
        <w:gridCol w:w="2600"/>
        <w:gridCol w:w="2414"/>
        <w:gridCol w:w="4272"/>
      </w:tblGrid>
      <w:tr w:rsidR="00E6364D" w:rsidRPr="00FF353C" w14:paraId="6DF0E471" w14:textId="77777777" w:rsidTr="00842B58">
        <w:tc>
          <w:tcPr>
            <w:tcW w:w="2600" w:type="dxa"/>
            <w:tcBorders>
              <w:top w:val="single" w:sz="2" w:space="0" w:color="auto"/>
              <w:left w:val="single" w:sz="2" w:space="0" w:color="auto"/>
              <w:bottom w:val="single" w:sz="2" w:space="0" w:color="auto"/>
              <w:right w:val="single" w:sz="2" w:space="0" w:color="auto"/>
            </w:tcBorders>
          </w:tcPr>
          <w:p w14:paraId="65705180" w14:textId="77777777" w:rsidR="00E6364D" w:rsidRPr="00FF353C" w:rsidRDefault="00E6364D" w:rsidP="00485DF3">
            <w:pPr>
              <w:adjustRightInd w:val="0"/>
              <w:spacing w:before="0" w:after="0"/>
              <w:jc w:val="left"/>
              <w:rPr>
                <w:lang w:val="en-GB"/>
              </w:rPr>
            </w:pPr>
          </w:p>
        </w:tc>
        <w:tc>
          <w:tcPr>
            <w:tcW w:w="2414" w:type="dxa"/>
            <w:tcBorders>
              <w:top w:val="single" w:sz="2" w:space="0" w:color="auto"/>
              <w:left w:val="single" w:sz="2" w:space="0" w:color="auto"/>
              <w:bottom w:val="single" w:sz="2" w:space="0" w:color="auto"/>
              <w:right w:val="single" w:sz="2" w:space="0" w:color="auto"/>
            </w:tcBorders>
          </w:tcPr>
          <w:p w14:paraId="20F38E84" w14:textId="77777777" w:rsidR="00E6364D" w:rsidRPr="00FF353C" w:rsidRDefault="00E6364D" w:rsidP="00485DF3">
            <w:pPr>
              <w:pStyle w:val="NormalCentered"/>
              <w:rPr>
                <w:lang w:val="en-GB"/>
              </w:rPr>
            </w:pPr>
            <w:r w:rsidRPr="00FF353C">
              <w:rPr>
                <w:lang w:val="en-GB"/>
              </w:rPr>
              <w:t>ITEM</w:t>
            </w:r>
          </w:p>
        </w:tc>
        <w:tc>
          <w:tcPr>
            <w:tcW w:w="4272" w:type="dxa"/>
            <w:tcBorders>
              <w:top w:val="single" w:sz="2" w:space="0" w:color="auto"/>
              <w:left w:val="single" w:sz="2" w:space="0" w:color="auto"/>
              <w:bottom w:val="single" w:sz="2" w:space="0" w:color="auto"/>
              <w:right w:val="single" w:sz="2" w:space="0" w:color="auto"/>
            </w:tcBorders>
          </w:tcPr>
          <w:p w14:paraId="3AAF30D3" w14:textId="77777777" w:rsidR="00E6364D" w:rsidRPr="00FF353C" w:rsidRDefault="00E6364D" w:rsidP="00485DF3">
            <w:pPr>
              <w:pStyle w:val="NormalCentered"/>
              <w:rPr>
                <w:lang w:val="en-GB"/>
              </w:rPr>
            </w:pPr>
            <w:r w:rsidRPr="00FF353C">
              <w:rPr>
                <w:lang w:val="en-GB"/>
              </w:rPr>
              <w:t>INSTRUCTIONS</w:t>
            </w:r>
          </w:p>
        </w:tc>
      </w:tr>
      <w:tr w:rsidR="00E6364D" w:rsidRPr="00FF353C" w14:paraId="60559435" w14:textId="77777777" w:rsidTr="00842B58">
        <w:tc>
          <w:tcPr>
            <w:tcW w:w="2600" w:type="dxa"/>
            <w:tcBorders>
              <w:top w:val="single" w:sz="2" w:space="0" w:color="auto"/>
              <w:left w:val="single" w:sz="2" w:space="0" w:color="auto"/>
              <w:bottom w:val="single" w:sz="2" w:space="0" w:color="auto"/>
              <w:right w:val="single" w:sz="2" w:space="0" w:color="auto"/>
            </w:tcBorders>
          </w:tcPr>
          <w:p w14:paraId="4D78C26E" w14:textId="77777777" w:rsidR="00E6364D" w:rsidRPr="00FF353C" w:rsidRDefault="00E6364D" w:rsidP="00485DF3">
            <w:pPr>
              <w:pStyle w:val="NormalLeft"/>
              <w:rPr>
                <w:lang w:val="en-GB"/>
              </w:rPr>
            </w:pPr>
            <w:r w:rsidRPr="00FF353C">
              <w:rPr>
                <w:lang w:val="en-GB"/>
              </w:rPr>
              <w:lastRenderedPageBreak/>
              <w:t>Z0010</w:t>
            </w:r>
          </w:p>
        </w:tc>
        <w:tc>
          <w:tcPr>
            <w:tcW w:w="2414" w:type="dxa"/>
            <w:tcBorders>
              <w:top w:val="single" w:sz="2" w:space="0" w:color="auto"/>
              <w:left w:val="single" w:sz="2" w:space="0" w:color="auto"/>
              <w:bottom w:val="single" w:sz="2" w:space="0" w:color="auto"/>
              <w:right w:val="single" w:sz="2" w:space="0" w:color="auto"/>
            </w:tcBorders>
          </w:tcPr>
          <w:p w14:paraId="2CC7C7B6" w14:textId="77777777" w:rsidR="00E6364D" w:rsidRPr="00FF353C" w:rsidRDefault="00E6364D" w:rsidP="00485DF3">
            <w:pPr>
              <w:pStyle w:val="NormalLeft"/>
              <w:rPr>
                <w:lang w:val="en-GB"/>
              </w:rPr>
            </w:pPr>
            <w:r w:rsidRPr="00FF353C">
              <w:rPr>
                <w:lang w:val="en-GB"/>
              </w:rPr>
              <w:t>Line of Business</w:t>
            </w:r>
          </w:p>
        </w:tc>
        <w:tc>
          <w:tcPr>
            <w:tcW w:w="4272" w:type="dxa"/>
            <w:tcBorders>
              <w:top w:val="single" w:sz="2" w:space="0" w:color="auto"/>
              <w:left w:val="single" w:sz="2" w:space="0" w:color="auto"/>
              <w:bottom w:val="single" w:sz="2" w:space="0" w:color="auto"/>
              <w:right w:val="single" w:sz="2" w:space="0" w:color="auto"/>
            </w:tcBorders>
          </w:tcPr>
          <w:p w14:paraId="07454B1E" w14:textId="77777777" w:rsidR="00E6364D" w:rsidRPr="00FF353C" w:rsidRDefault="00E6364D" w:rsidP="00485DF3">
            <w:pPr>
              <w:pStyle w:val="NormalLeft"/>
              <w:rPr>
                <w:lang w:val="en-GB"/>
              </w:rPr>
            </w:pPr>
            <w:r w:rsidRPr="00FF353C">
              <w:rPr>
                <w:lang w:val="en-GB"/>
              </w:rPr>
              <w:t>Identify if the information is being reported in relation to life or non-life activity. The following close list shall be used:</w:t>
            </w:r>
          </w:p>
          <w:p w14:paraId="085F61A5" w14:textId="77777777" w:rsidR="00E6364D" w:rsidRPr="00FF353C" w:rsidRDefault="00E6364D" w:rsidP="00485DF3">
            <w:pPr>
              <w:pStyle w:val="NormalLeft"/>
              <w:rPr>
                <w:lang w:val="en-GB"/>
              </w:rPr>
            </w:pPr>
            <w:r w:rsidRPr="00FF353C">
              <w:rPr>
                <w:lang w:val="en-GB"/>
              </w:rPr>
              <w:t>1 — Life and health SLT</w:t>
            </w:r>
          </w:p>
          <w:p w14:paraId="4E319CB4" w14:textId="77777777" w:rsidR="00E6364D" w:rsidRPr="00FF353C" w:rsidRDefault="00E6364D" w:rsidP="00485DF3">
            <w:pPr>
              <w:pStyle w:val="NormalLeft"/>
              <w:rPr>
                <w:lang w:val="en-GB"/>
              </w:rPr>
            </w:pPr>
            <w:r w:rsidRPr="00FF353C">
              <w:rPr>
                <w:lang w:val="en-GB"/>
              </w:rPr>
              <w:t>2 — Non–life and health other than that pursued on a similar basis to that of life insurance</w:t>
            </w:r>
          </w:p>
        </w:tc>
      </w:tr>
      <w:tr w:rsidR="00E6364D" w:rsidRPr="00FF353C" w14:paraId="791D7A2E" w14:textId="77777777" w:rsidTr="00842B58">
        <w:tc>
          <w:tcPr>
            <w:tcW w:w="2600" w:type="dxa"/>
            <w:tcBorders>
              <w:top w:val="single" w:sz="2" w:space="0" w:color="auto"/>
              <w:left w:val="single" w:sz="2" w:space="0" w:color="auto"/>
              <w:bottom w:val="single" w:sz="2" w:space="0" w:color="auto"/>
              <w:right w:val="single" w:sz="2" w:space="0" w:color="auto"/>
            </w:tcBorders>
          </w:tcPr>
          <w:p w14:paraId="4E23A7E5" w14:textId="01F51C78" w:rsidR="00E6364D" w:rsidRPr="00FF353C" w:rsidRDefault="00E6364D" w:rsidP="00485DF3">
            <w:pPr>
              <w:pStyle w:val="NormalLeft"/>
              <w:rPr>
                <w:lang w:val="en-GB"/>
              </w:rPr>
            </w:pPr>
            <w:del w:id="2763" w:author="Author">
              <w:r w:rsidRPr="00FF353C" w:rsidDel="0095685B">
                <w:rPr>
                  <w:lang w:val="en-GB"/>
                </w:rPr>
                <w:delText>C0010/</w:delText>
              </w:r>
            </w:del>
            <w:r w:rsidRPr="00FF353C">
              <w:rPr>
                <w:lang w:val="en-GB"/>
              </w:rPr>
              <w:t>R0010</w:t>
            </w:r>
          </w:p>
        </w:tc>
        <w:tc>
          <w:tcPr>
            <w:tcW w:w="2414" w:type="dxa"/>
            <w:tcBorders>
              <w:top w:val="single" w:sz="2" w:space="0" w:color="auto"/>
              <w:left w:val="single" w:sz="2" w:space="0" w:color="auto"/>
              <w:bottom w:val="single" w:sz="2" w:space="0" w:color="auto"/>
              <w:right w:val="single" w:sz="2" w:space="0" w:color="auto"/>
            </w:tcBorders>
          </w:tcPr>
          <w:p w14:paraId="48ECD295" w14:textId="02149CEF" w:rsidR="00E6364D" w:rsidRPr="00FF353C" w:rsidRDefault="002F4B58" w:rsidP="00485DF3">
            <w:pPr>
              <w:pStyle w:val="NormalLeft"/>
              <w:rPr>
                <w:lang w:val="en-GB"/>
              </w:rPr>
            </w:pPr>
            <w:ins w:id="2764" w:author="Author">
              <w:r w:rsidRPr="002F4B58">
                <w:rPr>
                  <w:lang w:val="en-GB"/>
                </w:rPr>
                <w:t>Other than reporting currency</w:t>
              </w:r>
            </w:ins>
            <w:del w:id="2765" w:author="Author">
              <w:r w:rsidR="00E6364D" w:rsidRPr="00FF353C" w:rsidDel="002F4B58">
                <w:rPr>
                  <w:lang w:val="en-GB"/>
                </w:rPr>
                <w:delText>By currency</w:delText>
              </w:r>
            </w:del>
          </w:p>
        </w:tc>
        <w:tc>
          <w:tcPr>
            <w:tcW w:w="4272" w:type="dxa"/>
            <w:tcBorders>
              <w:top w:val="single" w:sz="2" w:space="0" w:color="auto"/>
              <w:left w:val="single" w:sz="2" w:space="0" w:color="auto"/>
              <w:bottom w:val="single" w:sz="2" w:space="0" w:color="auto"/>
              <w:right w:val="single" w:sz="2" w:space="0" w:color="auto"/>
            </w:tcBorders>
          </w:tcPr>
          <w:p w14:paraId="40578887" w14:textId="77777777" w:rsidR="00E6364D" w:rsidRPr="00FF353C" w:rsidRDefault="00E6364D" w:rsidP="00485DF3">
            <w:pPr>
              <w:pStyle w:val="NormalLeft"/>
              <w:rPr>
                <w:lang w:val="en-GB"/>
              </w:rPr>
            </w:pPr>
            <w:r w:rsidRPr="00FF353C">
              <w:rPr>
                <w:lang w:val="en-GB"/>
              </w:rPr>
              <w:t>Report the ISO 4217 alphabetic code of each currency reported.</w:t>
            </w:r>
          </w:p>
        </w:tc>
      </w:tr>
      <w:tr w:rsidR="003677E7" w:rsidRPr="00FF353C" w14:paraId="09D79B94"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4CE1B488" w14:textId="17007611" w:rsidR="003677E7" w:rsidRPr="00FF353C" w:rsidRDefault="003677E7" w:rsidP="00485DF3">
            <w:pPr>
              <w:pStyle w:val="NormalCentered"/>
              <w:rPr>
                <w:lang w:val="en-GB"/>
              </w:rPr>
            </w:pPr>
            <w:r w:rsidRPr="00FF353C">
              <w:rPr>
                <w:i/>
                <w:iCs/>
                <w:lang w:val="en-GB"/>
              </w:rPr>
              <w:t>Best estimate subject to country and currency volatility adjustment — Total and home country by currency</w:t>
            </w:r>
          </w:p>
        </w:tc>
      </w:tr>
      <w:tr w:rsidR="00E6364D" w:rsidRPr="00FF353C" w14:paraId="1506710E" w14:textId="77777777" w:rsidTr="00842B58">
        <w:tc>
          <w:tcPr>
            <w:tcW w:w="2600" w:type="dxa"/>
            <w:tcBorders>
              <w:top w:val="single" w:sz="2" w:space="0" w:color="auto"/>
              <w:left w:val="single" w:sz="2" w:space="0" w:color="auto"/>
              <w:bottom w:val="single" w:sz="2" w:space="0" w:color="auto"/>
              <w:right w:val="single" w:sz="2" w:space="0" w:color="auto"/>
            </w:tcBorders>
          </w:tcPr>
          <w:p w14:paraId="2F782BE6" w14:textId="77777777" w:rsidR="00E6364D" w:rsidRPr="00FF353C" w:rsidRDefault="00E6364D" w:rsidP="00485DF3">
            <w:pPr>
              <w:pStyle w:val="NormalLeft"/>
              <w:rPr>
                <w:lang w:val="en-GB"/>
              </w:rPr>
            </w:pPr>
            <w:r w:rsidRPr="00FF353C">
              <w:rPr>
                <w:lang w:val="en-GB"/>
              </w:rPr>
              <w:t>C0030/R0020</w:t>
            </w:r>
          </w:p>
        </w:tc>
        <w:tc>
          <w:tcPr>
            <w:tcW w:w="2414" w:type="dxa"/>
            <w:tcBorders>
              <w:top w:val="single" w:sz="2" w:space="0" w:color="auto"/>
              <w:left w:val="single" w:sz="2" w:space="0" w:color="auto"/>
              <w:bottom w:val="single" w:sz="2" w:space="0" w:color="auto"/>
              <w:right w:val="single" w:sz="2" w:space="0" w:color="auto"/>
            </w:tcBorders>
          </w:tcPr>
          <w:p w14:paraId="3038D3B3" w14:textId="6568A454" w:rsidR="00E6364D" w:rsidRPr="00FF353C" w:rsidRDefault="00E6364D" w:rsidP="00485DF3">
            <w:pPr>
              <w:pStyle w:val="NormalLeft"/>
              <w:rPr>
                <w:lang w:val="en-GB"/>
              </w:rPr>
            </w:pPr>
            <w:r w:rsidRPr="00FF353C">
              <w:rPr>
                <w:lang w:val="en-GB"/>
              </w:rPr>
              <w:t>Total value of Best Estimate subject to volatility adjustment (for all currencies)/Total value of all countries</w:t>
            </w:r>
          </w:p>
        </w:tc>
        <w:tc>
          <w:tcPr>
            <w:tcW w:w="4272" w:type="dxa"/>
            <w:tcBorders>
              <w:top w:val="single" w:sz="2" w:space="0" w:color="auto"/>
              <w:left w:val="single" w:sz="2" w:space="0" w:color="auto"/>
              <w:bottom w:val="single" w:sz="2" w:space="0" w:color="auto"/>
              <w:right w:val="single" w:sz="2" w:space="0" w:color="auto"/>
            </w:tcBorders>
          </w:tcPr>
          <w:p w14:paraId="0F1E35E6" w14:textId="77777777" w:rsidR="00E6364D" w:rsidRPr="00FF353C" w:rsidRDefault="00E6364D" w:rsidP="00485DF3">
            <w:pPr>
              <w:pStyle w:val="NormalLeft"/>
              <w:rPr>
                <w:lang w:val="en-GB"/>
              </w:rPr>
            </w:pPr>
            <w:r w:rsidRPr="00FF353C">
              <w:rPr>
                <w:lang w:val="en-GB"/>
              </w:rPr>
              <w:t>Total value, for all currencies and all countries, of the best estimate of the insurance and reinsurance obligations subject to volatility adjustment.</w:t>
            </w:r>
          </w:p>
        </w:tc>
      </w:tr>
      <w:tr w:rsidR="00E6364D" w:rsidRPr="00FF353C" w14:paraId="612216F3" w14:textId="77777777" w:rsidTr="00842B58">
        <w:tc>
          <w:tcPr>
            <w:tcW w:w="2600" w:type="dxa"/>
            <w:tcBorders>
              <w:top w:val="single" w:sz="2" w:space="0" w:color="auto"/>
              <w:left w:val="single" w:sz="2" w:space="0" w:color="auto"/>
              <w:bottom w:val="single" w:sz="2" w:space="0" w:color="auto"/>
              <w:right w:val="single" w:sz="2" w:space="0" w:color="auto"/>
            </w:tcBorders>
          </w:tcPr>
          <w:p w14:paraId="332BD7EA" w14:textId="77777777" w:rsidR="00E6364D" w:rsidRPr="00FF353C" w:rsidRDefault="00E6364D" w:rsidP="00485DF3">
            <w:pPr>
              <w:pStyle w:val="NormalLeft"/>
              <w:rPr>
                <w:lang w:val="en-GB"/>
              </w:rPr>
            </w:pPr>
            <w:r w:rsidRPr="00FF353C">
              <w:rPr>
                <w:lang w:val="en-GB"/>
              </w:rPr>
              <w:t>C0040/R0020</w:t>
            </w:r>
          </w:p>
        </w:tc>
        <w:tc>
          <w:tcPr>
            <w:tcW w:w="2414" w:type="dxa"/>
            <w:tcBorders>
              <w:top w:val="single" w:sz="2" w:space="0" w:color="auto"/>
              <w:left w:val="single" w:sz="2" w:space="0" w:color="auto"/>
              <w:bottom w:val="single" w:sz="2" w:space="0" w:color="auto"/>
              <w:right w:val="single" w:sz="2" w:space="0" w:color="auto"/>
            </w:tcBorders>
          </w:tcPr>
          <w:p w14:paraId="3406FDD5" w14:textId="77777777" w:rsidR="00E6364D" w:rsidRPr="00FF353C" w:rsidRDefault="00E6364D" w:rsidP="00485DF3">
            <w:pPr>
              <w:pStyle w:val="NormalLeft"/>
              <w:rPr>
                <w:lang w:val="en-GB"/>
              </w:rPr>
            </w:pPr>
            <w:r w:rsidRPr="00FF353C">
              <w:rPr>
                <w:lang w:val="en-GB"/>
              </w:rPr>
              <w:t>Part of the Best Estimate subject to volatility adjustment written in the reporting currency/Total value of all countries</w:t>
            </w:r>
          </w:p>
        </w:tc>
        <w:tc>
          <w:tcPr>
            <w:tcW w:w="4272" w:type="dxa"/>
            <w:tcBorders>
              <w:top w:val="single" w:sz="2" w:space="0" w:color="auto"/>
              <w:left w:val="single" w:sz="2" w:space="0" w:color="auto"/>
              <w:bottom w:val="single" w:sz="2" w:space="0" w:color="auto"/>
              <w:right w:val="single" w:sz="2" w:space="0" w:color="auto"/>
            </w:tcBorders>
          </w:tcPr>
          <w:p w14:paraId="0B449558" w14:textId="77777777" w:rsidR="00E6364D" w:rsidRPr="00FF353C" w:rsidRDefault="00E6364D" w:rsidP="00485DF3">
            <w:pPr>
              <w:pStyle w:val="NormalLeft"/>
              <w:rPr>
                <w:lang w:val="en-GB"/>
              </w:rPr>
            </w:pPr>
            <w:r w:rsidRPr="00FF353C">
              <w:rPr>
                <w:lang w:val="en-GB"/>
              </w:rPr>
              <w:t>Total value for all countries, of the best estimate of the insurance and reinsurance obligations subject to volatility adjustment for the reporting currency.</w:t>
            </w:r>
          </w:p>
        </w:tc>
      </w:tr>
      <w:tr w:rsidR="00E6364D" w:rsidRPr="00FF353C" w14:paraId="795399E8" w14:textId="77777777" w:rsidTr="00842B58">
        <w:tc>
          <w:tcPr>
            <w:tcW w:w="2600" w:type="dxa"/>
            <w:tcBorders>
              <w:top w:val="single" w:sz="2" w:space="0" w:color="auto"/>
              <w:left w:val="single" w:sz="2" w:space="0" w:color="auto"/>
              <w:bottom w:val="single" w:sz="2" w:space="0" w:color="auto"/>
              <w:right w:val="single" w:sz="2" w:space="0" w:color="auto"/>
            </w:tcBorders>
          </w:tcPr>
          <w:p w14:paraId="73D75B24" w14:textId="77777777" w:rsidR="00E6364D" w:rsidRPr="00FF353C" w:rsidRDefault="00E6364D" w:rsidP="00485DF3">
            <w:pPr>
              <w:pStyle w:val="NormalLeft"/>
              <w:rPr>
                <w:lang w:val="en-GB"/>
              </w:rPr>
            </w:pPr>
            <w:r w:rsidRPr="00FF353C">
              <w:rPr>
                <w:lang w:val="en-GB"/>
              </w:rPr>
              <w:t>C0050/R0020</w:t>
            </w:r>
          </w:p>
        </w:tc>
        <w:tc>
          <w:tcPr>
            <w:tcW w:w="2414" w:type="dxa"/>
            <w:tcBorders>
              <w:top w:val="single" w:sz="2" w:space="0" w:color="auto"/>
              <w:left w:val="single" w:sz="2" w:space="0" w:color="auto"/>
              <w:bottom w:val="single" w:sz="2" w:space="0" w:color="auto"/>
              <w:right w:val="single" w:sz="2" w:space="0" w:color="auto"/>
            </w:tcBorders>
          </w:tcPr>
          <w:p w14:paraId="27D05F61" w14:textId="77777777" w:rsidR="00E6364D" w:rsidRPr="00FF353C" w:rsidRDefault="00E6364D" w:rsidP="00485DF3">
            <w:pPr>
              <w:pStyle w:val="NormalLeft"/>
              <w:rPr>
                <w:lang w:val="en-GB"/>
              </w:rPr>
            </w:pPr>
            <w:r w:rsidRPr="00FF353C">
              <w:rPr>
                <w:lang w:val="en-GB"/>
              </w:rPr>
              <w:t>Part of the Best Estimate subject to volatility adjustment written in currencies/Total value of all countries</w:t>
            </w:r>
          </w:p>
        </w:tc>
        <w:tc>
          <w:tcPr>
            <w:tcW w:w="4272" w:type="dxa"/>
            <w:tcBorders>
              <w:top w:val="single" w:sz="2" w:space="0" w:color="auto"/>
              <w:left w:val="single" w:sz="2" w:space="0" w:color="auto"/>
              <w:bottom w:val="single" w:sz="2" w:space="0" w:color="auto"/>
              <w:right w:val="single" w:sz="2" w:space="0" w:color="auto"/>
            </w:tcBorders>
          </w:tcPr>
          <w:p w14:paraId="7FE7C3E8" w14:textId="77777777" w:rsidR="00E6364D" w:rsidRPr="00FF353C" w:rsidRDefault="00E6364D" w:rsidP="00485DF3">
            <w:pPr>
              <w:pStyle w:val="NormalLeft"/>
              <w:rPr>
                <w:lang w:val="en-GB"/>
              </w:rPr>
            </w:pPr>
            <w:r w:rsidRPr="00FF353C">
              <w:rPr>
                <w:lang w:val="en-GB"/>
              </w:rPr>
              <w:t>Total value for all countries of the best estimate of the insurance and reinsurance obligations subject to volatility adjustment split by currency.</w:t>
            </w:r>
          </w:p>
        </w:tc>
      </w:tr>
      <w:tr w:rsidR="00E6364D" w:rsidRPr="00FF353C" w14:paraId="0852827C" w14:textId="77777777" w:rsidTr="00842B58">
        <w:tc>
          <w:tcPr>
            <w:tcW w:w="2600" w:type="dxa"/>
            <w:tcBorders>
              <w:top w:val="single" w:sz="2" w:space="0" w:color="auto"/>
              <w:left w:val="single" w:sz="2" w:space="0" w:color="auto"/>
              <w:bottom w:val="single" w:sz="2" w:space="0" w:color="auto"/>
              <w:right w:val="single" w:sz="2" w:space="0" w:color="auto"/>
            </w:tcBorders>
          </w:tcPr>
          <w:p w14:paraId="17445896" w14:textId="77777777" w:rsidR="00E6364D" w:rsidRPr="00FF353C" w:rsidRDefault="00E6364D" w:rsidP="00485DF3">
            <w:pPr>
              <w:pStyle w:val="NormalLeft"/>
              <w:rPr>
                <w:lang w:val="en-GB"/>
              </w:rPr>
            </w:pPr>
            <w:r w:rsidRPr="00FF353C">
              <w:rPr>
                <w:lang w:val="en-GB"/>
              </w:rPr>
              <w:t>C0030/R0030</w:t>
            </w:r>
          </w:p>
        </w:tc>
        <w:tc>
          <w:tcPr>
            <w:tcW w:w="2414" w:type="dxa"/>
            <w:tcBorders>
              <w:top w:val="single" w:sz="2" w:space="0" w:color="auto"/>
              <w:left w:val="single" w:sz="2" w:space="0" w:color="auto"/>
              <w:bottom w:val="single" w:sz="2" w:space="0" w:color="auto"/>
              <w:right w:val="single" w:sz="2" w:space="0" w:color="auto"/>
            </w:tcBorders>
          </w:tcPr>
          <w:p w14:paraId="34073D59" w14:textId="77777777" w:rsidR="00E6364D" w:rsidRPr="00FF353C" w:rsidRDefault="00E6364D" w:rsidP="00485DF3">
            <w:pPr>
              <w:pStyle w:val="NormalLeft"/>
              <w:rPr>
                <w:lang w:val="en-GB"/>
              </w:rPr>
            </w:pPr>
            <w:r w:rsidRPr="00FF353C">
              <w:rPr>
                <w:lang w:val="en-GB"/>
              </w:rPr>
              <w:t>Total value of Best Estimate subject to volatility adjustment (for all currencies)/Home country</w:t>
            </w:r>
          </w:p>
        </w:tc>
        <w:tc>
          <w:tcPr>
            <w:tcW w:w="4272" w:type="dxa"/>
            <w:tcBorders>
              <w:top w:val="single" w:sz="2" w:space="0" w:color="auto"/>
              <w:left w:val="single" w:sz="2" w:space="0" w:color="auto"/>
              <w:bottom w:val="single" w:sz="2" w:space="0" w:color="auto"/>
              <w:right w:val="single" w:sz="2" w:space="0" w:color="auto"/>
            </w:tcBorders>
          </w:tcPr>
          <w:p w14:paraId="14C9446B" w14:textId="77777777" w:rsidR="00E6364D" w:rsidRPr="00FF353C" w:rsidRDefault="00E6364D" w:rsidP="00485DF3">
            <w:pPr>
              <w:pStyle w:val="NormalLeft"/>
              <w:rPr>
                <w:lang w:val="en-GB"/>
              </w:rPr>
            </w:pPr>
            <w:r w:rsidRPr="00FF353C">
              <w:rPr>
                <w:lang w:val="en-GB"/>
              </w:rPr>
              <w:t>Total value, for all currencies for the home country, of the best estimate of the insurance and reinsurance obligations subject to volatility adjustment.</w:t>
            </w:r>
          </w:p>
        </w:tc>
      </w:tr>
      <w:tr w:rsidR="00E6364D" w:rsidRPr="00FF353C" w14:paraId="6A816DA7" w14:textId="77777777" w:rsidTr="00842B58">
        <w:tc>
          <w:tcPr>
            <w:tcW w:w="2600" w:type="dxa"/>
            <w:tcBorders>
              <w:top w:val="single" w:sz="2" w:space="0" w:color="auto"/>
              <w:left w:val="single" w:sz="2" w:space="0" w:color="auto"/>
              <w:bottom w:val="single" w:sz="2" w:space="0" w:color="auto"/>
              <w:right w:val="single" w:sz="2" w:space="0" w:color="auto"/>
            </w:tcBorders>
          </w:tcPr>
          <w:p w14:paraId="606478B5" w14:textId="77777777" w:rsidR="00E6364D" w:rsidRPr="00FF353C" w:rsidRDefault="00E6364D" w:rsidP="00485DF3">
            <w:pPr>
              <w:pStyle w:val="NormalLeft"/>
              <w:rPr>
                <w:lang w:val="en-GB"/>
              </w:rPr>
            </w:pPr>
            <w:r w:rsidRPr="00FF353C">
              <w:rPr>
                <w:lang w:val="en-GB"/>
              </w:rPr>
              <w:t>C0040/R0030</w:t>
            </w:r>
          </w:p>
        </w:tc>
        <w:tc>
          <w:tcPr>
            <w:tcW w:w="2414" w:type="dxa"/>
            <w:tcBorders>
              <w:top w:val="single" w:sz="2" w:space="0" w:color="auto"/>
              <w:left w:val="single" w:sz="2" w:space="0" w:color="auto"/>
              <w:bottom w:val="single" w:sz="2" w:space="0" w:color="auto"/>
              <w:right w:val="single" w:sz="2" w:space="0" w:color="auto"/>
            </w:tcBorders>
          </w:tcPr>
          <w:p w14:paraId="0977914C" w14:textId="77777777" w:rsidR="00E6364D" w:rsidRPr="00FF353C" w:rsidRDefault="00E6364D" w:rsidP="00485DF3">
            <w:pPr>
              <w:pStyle w:val="NormalLeft"/>
              <w:rPr>
                <w:lang w:val="en-GB"/>
              </w:rPr>
            </w:pPr>
            <w:r w:rsidRPr="00FF353C">
              <w:rPr>
                <w:lang w:val="en-GB"/>
              </w:rPr>
              <w:t xml:space="preserve">Part of the Best Estimate subject to volatility adjustment written in the reporting currency/Home </w:t>
            </w:r>
            <w:r w:rsidRPr="00FF353C">
              <w:rPr>
                <w:lang w:val="en-GB"/>
              </w:rPr>
              <w:lastRenderedPageBreak/>
              <w:t>country</w:t>
            </w:r>
          </w:p>
        </w:tc>
        <w:tc>
          <w:tcPr>
            <w:tcW w:w="4272" w:type="dxa"/>
            <w:tcBorders>
              <w:top w:val="single" w:sz="2" w:space="0" w:color="auto"/>
              <w:left w:val="single" w:sz="2" w:space="0" w:color="auto"/>
              <w:bottom w:val="single" w:sz="2" w:space="0" w:color="auto"/>
              <w:right w:val="single" w:sz="2" w:space="0" w:color="auto"/>
            </w:tcBorders>
          </w:tcPr>
          <w:p w14:paraId="4B0DC668" w14:textId="77777777" w:rsidR="00E6364D" w:rsidRPr="00FF353C" w:rsidRDefault="00E6364D" w:rsidP="00485DF3">
            <w:pPr>
              <w:pStyle w:val="NormalLeft"/>
              <w:rPr>
                <w:lang w:val="en-GB"/>
              </w:rPr>
            </w:pPr>
            <w:r w:rsidRPr="00FF353C">
              <w:rPr>
                <w:lang w:val="en-GB"/>
              </w:rPr>
              <w:lastRenderedPageBreak/>
              <w:t>Total value for the home country, of the best estimate of the insurance and reinsurance obligations subject to volatility adjustment for the reporting currency.</w:t>
            </w:r>
          </w:p>
        </w:tc>
      </w:tr>
      <w:tr w:rsidR="00E6364D" w:rsidRPr="00FF353C" w14:paraId="1670D67A" w14:textId="77777777" w:rsidTr="00842B58">
        <w:tc>
          <w:tcPr>
            <w:tcW w:w="2600" w:type="dxa"/>
            <w:tcBorders>
              <w:top w:val="single" w:sz="2" w:space="0" w:color="auto"/>
              <w:left w:val="single" w:sz="2" w:space="0" w:color="auto"/>
              <w:bottom w:val="single" w:sz="2" w:space="0" w:color="auto"/>
              <w:right w:val="single" w:sz="2" w:space="0" w:color="auto"/>
            </w:tcBorders>
          </w:tcPr>
          <w:p w14:paraId="025892C3" w14:textId="77777777" w:rsidR="00E6364D" w:rsidRPr="00FF353C" w:rsidRDefault="00E6364D" w:rsidP="00485DF3">
            <w:pPr>
              <w:pStyle w:val="NormalLeft"/>
              <w:rPr>
                <w:lang w:val="en-GB"/>
              </w:rPr>
            </w:pPr>
            <w:r w:rsidRPr="00FF353C">
              <w:rPr>
                <w:lang w:val="en-GB"/>
              </w:rPr>
              <w:t>C0050/R0030</w:t>
            </w:r>
          </w:p>
        </w:tc>
        <w:tc>
          <w:tcPr>
            <w:tcW w:w="2414" w:type="dxa"/>
            <w:tcBorders>
              <w:top w:val="single" w:sz="2" w:space="0" w:color="auto"/>
              <w:left w:val="single" w:sz="2" w:space="0" w:color="auto"/>
              <w:bottom w:val="single" w:sz="2" w:space="0" w:color="auto"/>
              <w:right w:val="single" w:sz="2" w:space="0" w:color="auto"/>
            </w:tcBorders>
          </w:tcPr>
          <w:p w14:paraId="1B02F651" w14:textId="77777777" w:rsidR="00E6364D" w:rsidRPr="00FF353C" w:rsidRDefault="00E6364D" w:rsidP="00485DF3">
            <w:pPr>
              <w:pStyle w:val="NormalLeft"/>
              <w:rPr>
                <w:lang w:val="en-GB"/>
              </w:rPr>
            </w:pPr>
            <w:r w:rsidRPr="00FF353C">
              <w:rPr>
                <w:lang w:val="en-GB"/>
              </w:rPr>
              <w:t>Part of the Best Estimate subject to volatility adjustment written in currencies/Home country</w:t>
            </w:r>
          </w:p>
        </w:tc>
        <w:tc>
          <w:tcPr>
            <w:tcW w:w="4272" w:type="dxa"/>
            <w:tcBorders>
              <w:top w:val="single" w:sz="2" w:space="0" w:color="auto"/>
              <w:left w:val="single" w:sz="2" w:space="0" w:color="auto"/>
              <w:bottom w:val="single" w:sz="2" w:space="0" w:color="auto"/>
              <w:right w:val="single" w:sz="2" w:space="0" w:color="auto"/>
            </w:tcBorders>
          </w:tcPr>
          <w:p w14:paraId="5BB05319" w14:textId="77777777" w:rsidR="00E6364D" w:rsidRPr="00FF353C" w:rsidRDefault="00E6364D" w:rsidP="00485DF3">
            <w:pPr>
              <w:pStyle w:val="NormalLeft"/>
              <w:rPr>
                <w:lang w:val="en-GB"/>
              </w:rPr>
            </w:pPr>
            <w:r w:rsidRPr="00FF353C">
              <w:rPr>
                <w:lang w:val="en-GB"/>
              </w:rPr>
              <w:t>Value of the best estimate of the insurance and reinsurance obligations subject to volatility adjustment split by currency for the home country.</w:t>
            </w:r>
          </w:p>
        </w:tc>
      </w:tr>
      <w:tr w:rsidR="003677E7" w:rsidRPr="00FF353C" w14:paraId="2E364371"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7C8FA83E" w14:textId="19E21D12" w:rsidR="003677E7" w:rsidRPr="00FF353C" w:rsidRDefault="003677E7" w:rsidP="00485DF3">
            <w:pPr>
              <w:pStyle w:val="NormalCentered"/>
              <w:rPr>
                <w:lang w:val="en-GB"/>
              </w:rPr>
            </w:pPr>
            <w:r w:rsidRPr="00FF353C">
              <w:rPr>
                <w:i/>
                <w:iCs/>
                <w:lang w:val="en-GB"/>
              </w:rPr>
              <w:t>Best estimate subject to country and currency volatility adjustment — By country and currency</w:t>
            </w:r>
          </w:p>
        </w:tc>
      </w:tr>
      <w:tr w:rsidR="00E6364D" w:rsidRPr="00FF353C" w14:paraId="155D1F39" w14:textId="77777777" w:rsidTr="00842B58">
        <w:tc>
          <w:tcPr>
            <w:tcW w:w="2600" w:type="dxa"/>
            <w:tcBorders>
              <w:top w:val="single" w:sz="2" w:space="0" w:color="auto"/>
              <w:left w:val="single" w:sz="2" w:space="0" w:color="auto"/>
              <w:bottom w:val="single" w:sz="2" w:space="0" w:color="auto"/>
              <w:right w:val="single" w:sz="2" w:space="0" w:color="auto"/>
            </w:tcBorders>
          </w:tcPr>
          <w:p w14:paraId="72C615B2" w14:textId="77777777" w:rsidR="00E6364D" w:rsidRPr="00FF353C" w:rsidRDefault="00E6364D" w:rsidP="00485DF3">
            <w:pPr>
              <w:pStyle w:val="NormalLeft"/>
              <w:rPr>
                <w:lang w:val="en-GB"/>
              </w:rPr>
            </w:pPr>
            <w:r w:rsidRPr="00FF353C">
              <w:rPr>
                <w:lang w:val="en-GB"/>
              </w:rPr>
              <w:t>C0020/R0040</w:t>
            </w:r>
          </w:p>
        </w:tc>
        <w:tc>
          <w:tcPr>
            <w:tcW w:w="2414" w:type="dxa"/>
            <w:tcBorders>
              <w:top w:val="single" w:sz="2" w:space="0" w:color="auto"/>
              <w:left w:val="single" w:sz="2" w:space="0" w:color="auto"/>
              <w:bottom w:val="single" w:sz="2" w:space="0" w:color="auto"/>
              <w:right w:val="single" w:sz="2" w:space="0" w:color="auto"/>
            </w:tcBorders>
          </w:tcPr>
          <w:p w14:paraId="343B5117" w14:textId="77777777" w:rsidR="00E6364D" w:rsidRPr="00FF353C" w:rsidRDefault="00E6364D" w:rsidP="00485DF3">
            <w:pPr>
              <w:pStyle w:val="NormalLeft"/>
              <w:rPr>
                <w:lang w:val="en-GB"/>
              </w:rPr>
            </w:pPr>
            <w:r w:rsidRPr="00FF353C">
              <w:rPr>
                <w:lang w:val="en-GB"/>
              </w:rPr>
              <w:t>Countries</w:t>
            </w:r>
          </w:p>
        </w:tc>
        <w:tc>
          <w:tcPr>
            <w:tcW w:w="4272" w:type="dxa"/>
            <w:tcBorders>
              <w:top w:val="single" w:sz="2" w:space="0" w:color="auto"/>
              <w:left w:val="single" w:sz="2" w:space="0" w:color="auto"/>
              <w:bottom w:val="single" w:sz="2" w:space="0" w:color="auto"/>
              <w:right w:val="single" w:sz="2" w:space="0" w:color="auto"/>
            </w:tcBorders>
          </w:tcPr>
          <w:p w14:paraId="62A2A9E8" w14:textId="77777777" w:rsidR="00E6364D" w:rsidRPr="00FF353C" w:rsidRDefault="00E6364D" w:rsidP="00485DF3">
            <w:pPr>
              <w:pStyle w:val="NormalLeft"/>
              <w:rPr>
                <w:lang w:val="en-GB"/>
              </w:rPr>
            </w:pPr>
            <w:r w:rsidRPr="00FF353C">
              <w:rPr>
                <w:lang w:val="en-GB"/>
              </w:rPr>
              <w:t>Report the ISO 3166–1 alpha–2 code of each country reported.</w:t>
            </w:r>
          </w:p>
        </w:tc>
      </w:tr>
      <w:tr w:rsidR="00E6364D" w:rsidRPr="00FF353C" w14:paraId="0E80CF62" w14:textId="77777777" w:rsidTr="00842B58">
        <w:tc>
          <w:tcPr>
            <w:tcW w:w="2600" w:type="dxa"/>
            <w:tcBorders>
              <w:top w:val="single" w:sz="2" w:space="0" w:color="auto"/>
              <w:left w:val="single" w:sz="2" w:space="0" w:color="auto"/>
              <w:bottom w:val="single" w:sz="2" w:space="0" w:color="auto"/>
              <w:right w:val="single" w:sz="2" w:space="0" w:color="auto"/>
            </w:tcBorders>
          </w:tcPr>
          <w:p w14:paraId="30837D70" w14:textId="77777777" w:rsidR="00E6364D" w:rsidRPr="00FF353C" w:rsidRDefault="00E6364D" w:rsidP="00485DF3">
            <w:pPr>
              <w:pStyle w:val="NormalLeft"/>
              <w:rPr>
                <w:lang w:val="en-GB"/>
              </w:rPr>
            </w:pPr>
            <w:r w:rsidRPr="00FF353C">
              <w:rPr>
                <w:lang w:val="en-GB"/>
              </w:rPr>
              <w:t>C0030/R0040</w:t>
            </w:r>
          </w:p>
        </w:tc>
        <w:tc>
          <w:tcPr>
            <w:tcW w:w="2414" w:type="dxa"/>
            <w:tcBorders>
              <w:top w:val="single" w:sz="2" w:space="0" w:color="auto"/>
              <w:left w:val="single" w:sz="2" w:space="0" w:color="auto"/>
              <w:bottom w:val="single" w:sz="2" w:space="0" w:color="auto"/>
              <w:right w:val="single" w:sz="2" w:space="0" w:color="auto"/>
            </w:tcBorders>
          </w:tcPr>
          <w:p w14:paraId="3F700036" w14:textId="77777777" w:rsidR="00E6364D" w:rsidRPr="00FF353C" w:rsidRDefault="00E6364D" w:rsidP="00485DF3">
            <w:pPr>
              <w:pStyle w:val="NormalLeft"/>
              <w:rPr>
                <w:lang w:val="en-GB"/>
              </w:rPr>
            </w:pPr>
            <w:r w:rsidRPr="00FF353C">
              <w:rPr>
                <w:lang w:val="en-GB"/>
              </w:rPr>
              <w:t>Total value of Best Estimate subject to volatility adjustment (for all currencies) — by country</w:t>
            </w:r>
          </w:p>
        </w:tc>
        <w:tc>
          <w:tcPr>
            <w:tcW w:w="4272" w:type="dxa"/>
            <w:tcBorders>
              <w:top w:val="single" w:sz="2" w:space="0" w:color="auto"/>
              <w:left w:val="single" w:sz="2" w:space="0" w:color="auto"/>
              <w:bottom w:val="single" w:sz="2" w:space="0" w:color="auto"/>
              <w:right w:val="single" w:sz="2" w:space="0" w:color="auto"/>
            </w:tcBorders>
          </w:tcPr>
          <w:p w14:paraId="46C4FF3E" w14:textId="77777777" w:rsidR="00E6364D" w:rsidRPr="00FF353C" w:rsidRDefault="00E6364D" w:rsidP="00485DF3">
            <w:pPr>
              <w:pStyle w:val="NormalLeft"/>
              <w:rPr>
                <w:lang w:val="en-GB"/>
              </w:rPr>
            </w:pPr>
            <w:r w:rsidRPr="00FF353C">
              <w:rPr>
                <w:lang w:val="en-GB"/>
              </w:rPr>
              <w:t>Total value, for all currencies by country, of the best estimate of the insurance and reinsurance obligations subject to volatility adjustment.</w:t>
            </w:r>
          </w:p>
        </w:tc>
      </w:tr>
      <w:tr w:rsidR="00E6364D" w:rsidRPr="00FF353C" w14:paraId="5F07812E" w14:textId="77777777" w:rsidTr="00842B58">
        <w:tc>
          <w:tcPr>
            <w:tcW w:w="2600" w:type="dxa"/>
            <w:tcBorders>
              <w:top w:val="single" w:sz="2" w:space="0" w:color="auto"/>
              <w:left w:val="single" w:sz="2" w:space="0" w:color="auto"/>
              <w:bottom w:val="single" w:sz="2" w:space="0" w:color="auto"/>
              <w:right w:val="single" w:sz="2" w:space="0" w:color="auto"/>
            </w:tcBorders>
          </w:tcPr>
          <w:p w14:paraId="7EA09E9E" w14:textId="77777777" w:rsidR="00E6364D" w:rsidRPr="00FF353C" w:rsidRDefault="00E6364D" w:rsidP="00485DF3">
            <w:pPr>
              <w:pStyle w:val="NormalLeft"/>
              <w:rPr>
                <w:lang w:val="en-GB"/>
              </w:rPr>
            </w:pPr>
            <w:r w:rsidRPr="00FF353C">
              <w:rPr>
                <w:lang w:val="en-GB"/>
              </w:rPr>
              <w:t>C0040/R0040</w:t>
            </w:r>
          </w:p>
        </w:tc>
        <w:tc>
          <w:tcPr>
            <w:tcW w:w="2414" w:type="dxa"/>
            <w:tcBorders>
              <w:top w:val="single" w:sz="2" w:space="0" w:color="auto"/>
              <w:left w:val="single" w:sz="2" w:space="0" w:color="auto"/>
              <w:bottom w:val="single" w:sz="2" w:space="0" w:color="auto"/>
              <w:right w:val="single" w:sz="2" w:space="0" w:color="auto"/>
            </w:tcBorders>
          </w:tcPr>
          <w:p w14:paraId="72F20031" w14:textId="77777777" w:rsidR="00E6364D" w:rsidRPr="00FF353C" w:rsidRDefault="00E6364D" w:rsidP="00485DF3">
            <w:pPr>
              <w:pStyle w:val="NormalLeft"/>
              <w:rPr>
                <w:lang w:val="en-GB"/>
              </w:rPr>
            </w:pPr>
            <w:r w:rsidRPr="00FF353C">
              <w:rPr>
                <w:lang w:val="en-GB"/>
              </w:rPr>
              <w:t>Part of the Best Estimate subject to volatility adjustment written in the reporting currency — by country</w:t>
            </w:r>
          </w:p>
        </w:tc>
        <w:tc>
          <w:tcPr>
            <w:tcW w:w="4272" w:type="dxa"/>
            <w:tcBorders>
              <w:top w:val="single" w:sz="2" w:space="0" w:color="auto"/>
              <w:left w:val="single" w:sz="2" w:space="0" w:color="auto"/>
              <w:bottom w:val="single" w:sz="2" w:space="0" w:color="auto"/>
              <w:right w:val="single" w:sz="2" w:space="0" w:color="auto"/>
            </w:tcBorders>
          </w:tcPr>
          <w:p w14:paraId="48FE4E1D" w14:textId="77777777" w:rsidR="00E6364D" w:rsidRPr="00FF353C" w:rsidRDefault="00E6364D" w:rsidP="00485DF3">
            <w:pPr>
              <w:pStyle w:val="NormalLeft"/>
              <w:rPr>
                <w:lang w:val="en-GB"/>
              </w:rPr>
            </w:pPr>
            <w:r w:rsidRPr="00FF353C">
              <w:rPr>
                <w:lang w:val="en-GB"/>
              </w:rPr>
              <w:t>Value of the best estimate of the insurance and reinsurance obligations subject to volatility adjustment for the reporting currency split by country.</w:t>
            </w:r>
          </w:p>
        </w:tc>
      </w:tr>
      <w:tr w:rsidR="00E6364D" w:rsidRPr="00FF353C" w14:paraId="7D0881A5" w14:textId="77777777" w:rsidTr="00842B58">
        <w:tc>
          <w:tcPr>
            <w:tcW w:w="2600" w:type="dxa"/>
            <w:tcBorders>
              <w:top w:val="single" w:sz="2" w:space="0" w:color="auto"/>
              <w:left w:val="single" w:sz="2" w:space="0" w:color="auto"/>
              <w:bottom w:val="single" w:sz="2" w:space="0" w:color="auto"/>
              <w:right w:val="single" w:sz="2" w:space="0" w:color="auto"/>
            </w:tcBorders>
          </w:tcPr>
          <w:p w14:paraId="3DF3A8F6" w14:textId="77777777" w:rsidR="00E6364D" w:rsidRPr="00FF353C" w:rsidRDefault="00E6364D" w:rsidP="00485DF3">
            <w:pPr>
              <w:pStyle w:val="NormalLeft"/>
              <w:rPr>
                <w:lang w:val="en-GB"/>
              </w:rPr>
            </w:pPr>
            <w:r w:rsidRPr="00FF353C">
              <w:rPr>
                <w:lang w:val="en-GB"/>
              </w:rPr>
              <w:t>C0050/R0040</w:t>
            </w:r>
          </w:p>
        </w:tc>
        <w:tc>
          <w:tcPr>
            <w:tcW w:w="2414" w:type="dxa"/>
            <w:tcBorders>
              <w:top w:val="single" w:sz="2" w:space="0" w:color="auto"/>
              <w:left w:val="single" w:sz="2" w:space="0" w:color="auto"/>
              <w:bottom w:val="single" w:sz="2" w:space="0" w:color="auto"/>
              <w:right w:val="single" w:sz="2" w:space="0" w:color="auto"/>
            </w:tcBorders>
          </w:tcPr>
          <w:p w14:paraId="47A5CABF" w14:textId="77777777" w:rsidR="00E6364D" w:rsidRPr="00FF353C" w:rsidRDefault="00E6364D" w:rsidP="00485DF3">
            <w:pPr>
              <w:pStyle w:val="NormalLeft"/>
              <w:rPr>
                <w:lang w:val="en-GB"/>
              </w:rPr>
            </w:pPr>
            <w:r w:rsidRPr="00FF353C">
              <w:rPr>
                <w:lang w:val="en-GB"/>
              </w:rPr>
              <w:t>Part of the Best Estimate subject to volatility adjustment written in currencies — by country</w:t>
            </w:r>
          </w:p>
        </w:tc>
        <w:tc>
          <w:tcPr>
            <w:tcW w:w="4272" w:type="dxa"/>
            <w:tcBorders>
              <w:top w:val="single" w:sz="2" w:space="0" w:color="auto"/>
              <w:left w:val="single" w:sz="2" w:space="0" w:color="auto"/>
              <w:bottom w:val="single" w:sz="2" w:space="0" w:color="auto"/>
              <w:right w:val="single" w:sz="2" w:space="0" w:color="auto"/>
            </w:tcBorders>
          </w:tcPr>
          <w:p w14:paraId="3E5FD203" w14:textId="77777777" w:rsidR="00E6364D" w:rsidRPr="00FF353C" w:rsidRDefault="00E6364D" w:rsidP="00485DF3">
            <w:pPr>
              <w:pStyle w:val="NormalLeft"/>
              <w:rPr>
                <w:lang w:val="en-GB"/>
              </w:rPr>
            </w:pPr>
            <w:r w:rsidRPr="00FF353C">
              <w:rPr>
                <w:lang w:val="en-GB"/>
              </w:rPr>
              <w:t>Value of the best estimate of the insurance and reinsurance obligations subject to volatility adjustment split by currency and by country.</w:t>
            </w:r>
          </w:p>
        </w:tc>
      </w:tr>
    </w:tbl>
    <w:p w14:paraId="4A629EDC" w14:textId="77777777" w:rsidR="00E6364D" w:rsidRPr="00FF353C" w:rsidRDefault="00E6364D" w:rsidP="00E6364D">
      <w:pPr>
        <w:rPr>
          <w:lang w:val="en-GB"/>
        </w:rPr>
      </w:pPr>
    </w:p>
    <w:p w14:paraId="44754AF1" w14:textId="77777777" w:rsidR="00E6364D" w:rsidRPr="00FF353C" w:rsidRDefault="00E6364D" w:rsidP="00E6364D">
      <w:pPr>
        <w:pStyle w:val="ManualHeading2"/>
        <w:numPr>
          <w:ilvl w:val="0"/>
          <w:numId w:val="0"/>
        </w:numPr>
        <w:ind w:left="851" w:hanging="851"/>
        <w:rPr>
          <w:lang w:val="en-GB"/>
        </w:rPr>
      </w:pPr>
      <w:r w:rsidRPr="00FF353C">
        <w:rPr>
          <w:i/>
          <w:iCs/>
          <w:lang w:val="en-GB"/>
        </w:rPr>
        <w:t>S.23.01 — Own Funds</w:t>
      </w:r>
    </w:p>
    <w:p w14:paraId="62C8E467" w14:textId="77777777" w:rsidR="00E6364D" w:rsidRPr="00FF353C" w:rsidRDefault="00E6364D" w:rsidP="00E6364D">
      <w:pPr>
        <w:rPr>
          <w:lang w:val="en-GB"/>
        </w:rPr>
      </w:pPr>
      <w:r w:rsidRPr="00FF353C">
        <w:rPr>
          <w:i/>
          <w:iCs/>
          <w:lang w:val="en-GB"/>
        </w:rPr>
        <w:t>General comments:</w:t>
      </w:r>
    </w:p>
    <w:p w14:paraId="4FEF2FFD" w14:textId="293E9888" w:rsidR="00E6364D" w:rsidRPr="00FF353C" w:rsidRDefault="00E6364D" w:rsidP="00E6364D">
      <w:pPr>
        <w:rPr>
          <w:lang w:val="en-GB"/>
        </w:rPr>
      </w:pPr>
      <w:r w:rsidRPr="00FF353C">
        <w:rPr>
          <w:lang w:val="en-GB"/>
        </w:rPr>
        <w:t xml:space="preserve">This section relates to </w:t>
      </w:r>
      <w:del w:id="2766" w:author="Author">
        <w:r w:rsidRPr="00FF353C" w:rsidDel="00AB47BD">
          <w:rPr>
            <w:lang w:val="en-GB"/>
          </w:rPr>
          <w:delText xml:space="preserve">opening, </w:delText>
        </w:r>
      </w:del>
      <w:r w:rsidRPr="00FF353C">
        <w:rPr>
          <w:lang w:val="en-GB"/>
        </w:rPr>
        <w:t>quarterly and annual submission for individual entities.</w:t>
      </w:r>
    </w:p>
    <w:tbl>
      <w:tblPr>
        <w:tblW w:w="0" w:type="auto"/>
        <w:tblLayout w:type="fixed"/>
        <w:tblLook w:val="0000" w:firstRow="0" w:lastRow="0" w:firstColumn="0" w:lastColumn="0" w:noHBand="0" w:noVBand="0"/>
      </w:tblPr>
      <w:tblGrid>
        <w:gridCol w:w="2507"/>
        <w:gridCol w:w="2322"/>
        <w:gridCol w:w="4457"/>
      </w:tblGrid>
      <w:tr w:rsidR="00E6364D" w:rsidRPr="00FF353C" w14:paraId="09A311FC" w14:textId="77777777" w:rsidTr="00485DF3">
        <w:tc>
          <w:tcPr>
            <w:tcW w:w="2507" w:type="dxa"/>
            <w:tcBorders>
              <w:top w:val="single" w:sz="2" w:space="0" w:color="auto"/>
              <w:left w:val="single" w:sz="2" w:space="0" w:color="auto"/>
              <w:bottom w:val="single" w:sz="2" w:space="0" w:color="auto"/>
              <w:right w:val="single" w:sz="2" w:space="0" w:color="auto"/>
            </w:tcBorders>
          </w:tcPr>
          <w:p w14:paraId="2610DE52" w14:textId="77777777" w:rsidR="00E6364D" w:rsidRPr="00FF353C" w:rsidRDefault="00E6364D" w:rsidP="00485DF3">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702DA85B" w14:textId="77777777" w:rsidR="00E6364D" w:rsidRPr="00FF353C" w:rsidRDefault="00E6364D" w:rsidP="00485DF3">
            <w:pPr>
              <w:pStyle w:val="NormalCentered"/>
              <w:rPr>
                <w:lang w:val="en-GB"/>
              </w:rPr>
            </w:pPr>
            <w:r w:rsidRPr="00FF353C">
              <w:rPr>
                <w:lang w:val="en-GB"/>
              </w:rPr>
              <w:t>ITEM</w:t>
            </w:r>
          </w:p>
        </w:tc>
        <w:tc>
          <w:tcPr>
            <w:tcW w:w="4457" w:type="dxa"/>
            <w:tcBorders>
              <w:top w:val="single" w:sz="2" w:space="0" w:color="auto"/>
              <w:left w:val="single" w:sz="2" w:space="0" w:color="auto"/>
              <w:bottom w:val="single" w:sz="2" w:space="0" w:color="auto"/>
              <w:right w:val="single" w:sz="2" w:space="0" w:color="auto"/>
            </w:tcBorders>
          </w:tcPr>
          <w:p w14:paraId="22A0B095" w14:textId="77777777" w:rsidR="00E6364D" w:rsidRPr="00FF353C" w:rsidRDefault="00E6364D" w:rsidP="00485DF3">
            <w:pPr>
              <w:pStyle w:val="NormalCentered"/>
              <w:rPr>
                <w:lang w:val="en-GB"/>
              </w:rPr>
            </w:pPr>
            <w:r w:rsidRPr="00FF353C">
              <w:rPr>
                <w:lang w:val="en-GB"/>
              </w:rPr>
              <w:t>INSTRUCTIONS</w:t>
            </w:r>
          </w:p>
        </w:tc>
      </w:tr>
      <w:tr w:rsidR="00AB47BD" w:rsidRPr="00FF353C" w14:paraId="7607F320"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397C7101" w14:textId="61D6F66B" w:rsidR="00AB47BD" w:rsidRPr="00FF353C" w:rsidRDefault="00AB47BD" w:rsidP="00A75973">
            <w:pPr>
              <w:pStyle w:val="NormalCentered"/>
              <w:jc w:val="left"/>
              <w:rPr>
                <w:lang w:val="en-GB"/>
              </w:rPr>
            </w:pPr>
            <w:r w:rsidRPr="00FF353C">
              <w:rPr>
                <w:i/>
                <w:iCs/>
                <w:lang w:val="en-GB"/>
              </w:rPr>
              <w:t>Basic own funds before deduction for participations in other financial sector as foreseen in Article 68 of Delegated Regulation (EU) 2015/35</w:t>
            </w:r>
          </w:p>
        </w:tc>
      </w:tr>
      <w:tr w:rsidR="00E6364D" w:rsidRPr="00FF353C" w14:paraId="349F1186" w14:textId="77777777" w:rsidTr="00485DF3">
        <w:tc>
          <w:tcPr>
            <w:tcW w:w="2507" w:type="dxa"/>
            <w:tcBorders>
              <w:top w:val="single" w:sz="2" w:space="0" w:color="auto"/>
              <w:left w:val="single" w:sz="2" w:space="0" w:color="auto"/>
              <w:bottom w:val="single" w:sz="2" w:space="0" w:color="auto"/>
              <w:right w:val="single" w:sz="2" w:space="0" w:color="auto"/>
            </w:tcBorders>
          </w:tcPr>
          <w:p w14:paraId="2A070292" w14:textId="77777777" w:rsidR="00E6364D" w:rsidRPr="00FF353C" w:rsidRDefault="00E6364D" w:rsidP="00485DF3">
            <w:pPr>
              <w:pStyle w:val="NormalLeft"/>
              <w:rPr>
                <w:lang w:val="en-GB"/>
              </w:rPr>
            </w:pPr>
            <w:r w:rsidRPr="00FF353C">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69FA5CE6" w14:textId="77777777" w:rsidR="00E6364D" w:rsidRPr="00FF353C" w:rsidRDefault="00E6364D" w:rsidP="00485DF3">
            <w:pPr>
              <w:pStyle w:val="NormalLeft"/>
              <w:rPr>
                <w:lang w:val="en-GB"/>
              </w:rPr>
            </w:pPr>
            <w:r w:rsidRPr="00FF353C">
              <w:rPr>
                <w:lang w:val="en-GB"/>
              </w:rPr>
              <w:t>Ordinary share capital (gross of own shares) — total</w:t>
            </w:r>
          </w:p>
        </w:tc>
        <w:tc>
          <w:tcPr>
            <w:tcW w:w="4457" w:type="dxa"/>
            <w:tcBorders>
              <w:top w:val="single" w:sz="2" w:space="0" w:color="auto"/>
              <w:left w:val="single" w:sz="2" w:space="0" w:color="auto"/>
              <w:bottom w:val="single" w:sz="2" w:space="0" w:color="auto"/>
              <w:right w:val="single" w:sz="2" w:space="0" w:color="auto"/>
            </w:tcBorders>
          </w:tcPr>
          <w:p w14:paraId="44CAD6CB" w14:textId="77777777" w:rsidR="00E6364D" w:rsidRPr="00FF353C" w:rsidRDefault="00E6364D" w:rsidP="00485DF3">
            <w:pPr>
              <w:pStyle w:val="NormalLeft"/>
              <w:rPr>
                <w:lang w:val="en-GB"/>
              </w:rPr>
            </w:pPr>
            <w:r w:rsidRPr="00FF353C">
              <w:rPr>
                <w:lang w:val="en-GB"/>
              </w:rPr>
              <w:t xml:space="preserve">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w:t>
            </w:r>
            <w:r w:rsidRPr="00FF353C">
              <w:rPr>
                <w:lang w:val="en-GB"/>
              </w:rPr>
              <w:lastRenderedPageBreak/>
              <w:t>be treated as preference shares capital and classified accordingly notwithstanding their description or designation.</w:t>
            </w:r>
          </w:p>
        </w:tc>
      </w:tr>
      <w:tr w:rsidR="00E6364D" w:rsidRPr="00FF353C" w14:paraId="2F3410CB" w14:textId="77777777" w:rsidTr="00485DF3">
        <w:tc>
          <w:tcPr>
            <w:tcW w:w="2507" w:type="dxa"/>
            <w:tcBorders>
              <w:top w:val="single" w:sz="2" w:space="0" w:color="auto"/>
              <w:left w:val="single" w:sz="2" w:space="0" w:color="auto"/>
              <w:bottom w:val="single" w:sz="2" w:space="0" w:color="auto"/>
              <w:right w:val="single" w:sz="2" w:space="0" w:color="auto"/>
            </w:tcBorders>
          </w:tcPr>
          <w:p w14:paraId="55700B1C" w14:textId="77777777" w:rsidR="00E6364D" w:rsidRPr="00FF353C" w:rsidRDefault="00E6364D" w:rsidP="00485DF3">
            <w:pPr>
              <w:pStyle w:val="NormalLeft"/>
              <w:rPr>
                <w:lang w:val="en-GB"/>
              </w:rPr>
            </w:pPr>
            <w:r w:rsidRPr="00FF353C">
              <w:rPr>
                <w:lang w:val="en-GB"/>
              </w:rPr>
              <w:lastRenderedPageBreak/>
              <w:t>R0010/C0020</w:t>
            </w:r>
          </w:p>
        </w:tc>
        <w:tc>
          <w:tcPr>
            <w:tcW w:w="2322" w:type="dxa"/>
            <w:tcBorders>
              <w:top w:val="single" w:sz="2" w:space="0" w:color="auto"/>
              <w:left w:val="single" w:sz="2" w:space="0" w:color="auto"/>
              <w:bottom w:val="single" w:sz="2" w:space="0" w:color="auto"/>
              <w:right w:val="single" w:sz="2" w:space="0" w:color="auto"/>
            </w:tcBorders>
          </w:tcPr>
          <w:p w14:paraId="46670B4F" w14:textId="77777777" w:rsidR="00E6364D" w:rsidRPr="00FF353C" w:rsidRDefault="00E6364D" w:rsidP="00485DF3">
            <w:pPr>
              <w:pStyle w:val="NormalLeft"/>
              <w:rPr>
                <w:lang w:val="en-GB"/>
              </w:rPr>
            </w:pPr>
            <w:r w:rsidRPr="00FF353C">
              <w:rPr>
                <w:lang w:val="en-GB"/>
              </w:rPr>
              <w:t>Ordinary share capital (gross of own shares) — tier 1 unrestricted</w:t>
            </w:r>
          </w:p>
        </w:tc>
        <w:tc>
          <w:tcPr>
            <w:tcW w:w="4457" w:type="dxa"/>
            <w:tcBorders>
              <w:top w:val="single" w:sz="2" w:space="0" w:color="auto"/>
              <w:left w:val="single" w:sz="2" w:space="0" w:color="auto"/>
              <w:bottom w:val="single" w:sz="2" w:space="0" w:color="auto"/>
              <w:right w:val="single" w:sz="2" w:space="0" w:color="auto"/>
            </w:tcBorders>
          </w:tcPr>
          <w:p w14:paraId="7A29C33E" w14:textId="77777777" w:rsidR="00E6364D" w:rsidRPr="00FF353C" w:rsidRDefault="00E6364D" w:rsidP="00485DF3">
            <w:pPr>
              <w:pStyle w:val="NormalLeft"/>
              <w:rPr>
                <w:lang w:val="en-GB"/>
              </w:rPr>
            </w:pPr>
            <w:r w:rsidRPr="00FF353C">
              <w:rPr>
                <w:lang w:val="en-GB"/>
              </w:rPr>
              <w:t>This is the amount of paid up ordinary share capital that meets unrestricted Tier 1 criteria.</w:t>
            </w:r>
          </w:p>
        </w:tc>
      </w:tr>
      <w:tr w:rsidR="00E6364D" w:rsidRPr="00FF353C" w14:paraId="5103DC5C" w14:textId="77777777" w:rsidTr="00485DF3">
        <w:tc>
          <w:tcPr>
            <w:tcW w:w="2507" w:type="dxa"/>
            <w:tcBorders>
              <w:top w:val="single" w:sz="2" w:space="0" w:color="auto"/>
              <w:left w:val="single" w:sz="2" w:space="0" w:color="auto"/>
              <w:bottom w:val="single" w:sz="2" w:space="0" w:color="auto"/>
              <w:right w:val="single" w:sz="2" w:space="0" w:color="auto"/>
            </w:tcBorders>
          </w:tcPr>
          <w:p w14:paraId="7B750B8B" w14:textId="77777777" w:rsidR="00E6364D" w:rsidRPr="00FF353C" w:rsidRDefault="00E6364D" w:rsidP="00485DF3">
            <w:pPr>
              <w:pStyle w:val="NormalLeft"/>
              <w:rPr>
                <w:lang w:val="en-GB"/>
              </w:rPr>
            </w:pPr>
            <w:r w:rsidRPr="00FF353C">
              <w:rPr>
                <w:lang w:val="en-GB"/>
              </w:rPr>
              <w:t>R0010/C0040</w:t>
            </w:r>
          </w:p>
        </w:tc>
        <w:tc>
          <w:tcPr>
            <w:tcW w:w="2322" w:type="dxa"/>
            <w:tcBorders>
              <w:top w:val="single" w:sz="2" w:space="0" w:color="auto"/>
              <w:left w:val="single" w:sz="2" w:space="0" w:color="auto"/>
              <w:bottom w:val="single" w:sz="2" w:space="0" w:color="auto"/>
              <w:right w:val="single" w:sz="2" w:space="0" w:color="auto"/>
            </w:tcBorders>
          </w:tcPr>
          <w:p w14:paraId="5448BE7E" w14:textId="77777777" w:rsidR="00E6364D" w:rsidRPr="00FF353C" w:rsidRDefault="00E6364D" w:rsidP="00485DF3">
            <w:pPr>
              <w:pStyle w:val="NormalLeft"/>
              <w:rPr>
                <w:lang w:val="en-GB"/>
              </w:rPr>
            </w:pPr>
            <w:r w:rsidRPr="00FF353C">
              <w:rPr>
                <w:lang w:val="en-GB"/>
              </w:rPr>
              <w:t>Ordinary share capital (gross of own shares) — tier 2</w:t>
            </w:r>
          </w:p>
        </w:tc>
        <w:tc>
          <w:tcPr>
            <w:tcW w:w="4457" w:type="dxa"/>
            <w:tcBorders>
              <w:top w:val="single" w:sz="2" w:space="0" w:color="auto"/>
              <w:left w:val="single" w:sz="2" w:space="0" w:color="auto"/>
              <w:bottom w:val="single" w:sz="2" w:space="0" w:color="auto"/>
              <w:right w:val="single" w:sz="2" w:space="0" w:color="auto"/>
            </w:tcBorders>
          </w:tcPr>
          <w:p w14:paraId="05C0D04D" w14:textId="77777777" w:rsidR="00E6364D" w:rsidRPr="00FF353C" w:rsidRDefault="00E6364D" w:rsidP="00485DF3">
            <w:pPr>
              <w:pStyle w:val="NormalLeft"/>
              <w:rPr>
                <w:lang w:val="en-GB"/>
              </w:rPr>
            </w:pPr>
            <w:r w:rsidRPr="00FF353C">
              <w:rPr>
                <w:lang w:val="en-GB"/>
              </w:rPr>
              <w:t>This is the amount of called up ordinary share capital that meets the criteria for Tier 2.</w:t>
            </w:r>
          </w:p>
        </w:tc>
      </w:tr>
      <w:tr w:rsidR="00E6364D" w:rsidRPr="00FF353C" w14:paraId="22FFB905" w14:textId="77777777" w:rsidTr="00485DF3">
        <w:tc>
          <w:tcPr>
            <w:tcW w:w="2507" w:type="dxa"/>
            <w:tcBorders>
              <w:top w:val="single" w:sz="2" w:space="0" w:color="auto"/>
              <w:left w:val="single" w:sz="2" w:space="0" w:color="auto"/>
              <w:bottom w:val="single" w:sz="2" w:space="0" w:color="auto"/>
              <w:right w:val="single" w:sz="2" w:space="0" w:color="auto"/>
            </w:tcBorders>
          </w:tcPr>
          <w:p w14:paraId="1C298CB7" w14:textId="77777777" w:rsidR="00E6364D" w:rsidRPr="00FF353C" w:rsidRDefault="00E6364D" w:rsidP="00485DF3">
            <w:pPr>
              <w:pStyle w:val="NormalLeft"/>
              <w:rPr>
                <w:lang w:val="en-GB"/>
              </w:rPr>
            </w:pPr>
            <w:r w:rsidRPr="00FF353C">
              <w:rPr>
                <w:lang w:val="en-GB"/>
              </w:rPr>
              <w:t>R0030/C0010</w:t>
            </w:r>
          </w:p>
        </w:tc>
        <w:tc>
          <w:tcPr>
            <w:tcW w:w="2322" w:type="dxa"/>
            <w:tcBorders>
              <w:top w:val="single" w:sz="2" w:space="0" w:color="auto"/>
              <w:left w:val="single" w:sz="2" w:space="0" w:color="auto"/>
              <w:bottom w:val="single" w:sz="2" w:space="0" w:color="auto"/>
              <w:right w:val="single" w:sz="2" w:space="0" w:color="auto"/>
            </w:tcBorders>
          </w:tcPr>
          <w:p w14:paraId="0108136A" w14:textId="77777777" w:rsidR="00E6364D" w:rsidRPr="00FF353C" w:rsidRDefault="00E6364D" w:rsidP="00485DF3">
            <w:pPr>
              <w:pStyle w:val="NormalLeft"/>
              <w:rPr>
                <w:lang w:val="en-GB"/>
              </w:rPr>
            </w:pPr>
            <w:r w:rsidRPr="00FF353C">
              <w:rPr>
                <w:lang w:val="en-GB"/>
              </w:rPr>
              <w:t>Share premium account related to ordinary share capital — total</w:t>
            </w:r>
          </w:p>
        </w:tc>
        <w:tc>
          <w:tcPr>
            <w:tcW w:w="4457" w:type="dxa"/>
            <w:tcBorders>
              <w:top w:val="single" w:sz="2" w:space="0" w:color="auto"/>
              <w:left w:val="single" w:sz="2" w:space="0" w:color="auto"/>
              <w:bottom w:val="single" w:sz="2" w:space="0" w:color="auto"/>
              <w:right w:val="single" w:sz="2" w:space="0" w:color="auto"/>
            </w:tcBorders>
          </w:tcPr>
          <w:p w14:paraId="2DDD6F33" w14:textId="77777777" w:rsidR="00E6364D" w:rsidRPr="00FF353C" w:rsidRDefault="00E6364D" w:rsidP="00485DF3">
            <w:pPr>
              <w:pStyle w:val="NormalLeft"/>
              <w:rPr>
                <w:lang w:val="en-GB"/>
              </w:rPr>
            </w:pPr>
            <w:r w:rsidRPr="00FF353C">
              <w:rPr>
                <w:lang w:val="en-GB"/>
              </w:rPr>
              <w:t>The total share premium account related to ordinary share capital of the undertaking that fully satisfies the criteria for Tier 1 or Tier 2 items.</w:t>
            </w:r>
          </w:p>
        </w:tc>
      </w:tr>
      <w:tr w:rsidR="00E6364D" w:rsidRPr="00FF353C" w14:paraId="1B3A4AB5" w14:textId="77777777" w:rsidTr="00485DF3">
        <w:tc>
          <w:tcPr>
            <w:tcW w:w="2507" w:type="dxa"/>
            <w:tcBorders>
              <w:top w:val="single" w:sz="2" w:space="0" w:color="auto"/>
              <w:left w:val="single" w:sz="2" w:space="0" w:color="auto"/>
              <w:bottom w:val="single" w:sz="2" w:space="0" w:color="auto"/>
              <w:right w:val="single" w:sz="2" w:space="0" w:color="auto"/>
            </w:tcBorders>
          </w:tcPr>
          <w:p w14:paraId="4769AA5A" w14:textId="77777777" w:rsidR="00E6364D" w:rsidRPr="00FF353C" w:rsidRDefault="00E6364D" w:rsidP="00485DF3">
            <w:pPr>
              <w:pStyle w:val="NormalLeft"/>
              <w:rPr>
                <w:lang w:val="en-GB"/>
              </w:rPr>
            </w:pPr>
            <w:r w:rsidRPr="00FF353C">
              <w:rPr>
                <w:lang w:val="en-GB"/>
              </w:rPr>
              <w:t>R0030/C0020</w:t>
            </w:r>
          </w:p>
        </w:tc>
        <w:tc>
          <w:tcPr>
            <w:tcW w:w="2322" w:type="dxa"/>
            <w:tcBorders>
              <w:top w:val="single" w:sz="2" w:space="0" w:color="auto"/>
              <w:left w:val="single" w:sz="2" w:space="0" w:color="auto"/>
              <w:bottom w:val="single" w:sz="2" w:space="0" w:color="auto"/>
              <w:right w:val="single" w:sz="2" w:space="0" w:color="auto"/>
            </w:tcBorders>
          </w:tcPr>
          <w:p w14:paraId="3BB9235D" w14:textId="77777777" w:rsidR="00E6364D" w:rsidRPr="00FF353C" w:rsidRDefault="00E6364D" w:rsidP="00485DF3">
            <w:pPr>
              <w:pStyle w:val="NormalLeft"/>
              <w:rPr>
                <w:lang w:val="en-GB"/>
              </w:rPr>
            </w:pPr>
            <w:r w:rsidRPr="00FF353C">
              <w:rPr>
                <w:lang w:val="en-GB"/>
              </w:rPr>
              <w:t>Share premium account related to ordinary share capital — tier 1 unrestricted</w:t>
            </w:r>
          </w:p>
        </w:tc>
        <w:tc>
          <w:tcPr>
            <w:tcW w:w="4457" w:type="dxa"/>
            <w:tcBorders>
              <w:top w:val="single" w:sz="2" w:space="0" w:color="auto"/>
              <w:left w:val="single" w:sz="2" w:space="0" w:color="auto"/>
              <w:bottom w:val="single" w:sz="2" w:space="0" w:color="auto"/>
              <w:right w:val="single" w:sz="2" w:space="0" w:color="auto"/>
            </w:tcBorders>
          </w:tcPr>
          <w:p w14:paraId="488E6EB7" w14:textId="77777777" w:rsidR="00E6364D" w:rsidRPr="00FF353C" w:rsidRDefault="00E6364D" w:rsidP="00485DF3">
            <w:pPr>
              <w:pStyle w:val="NormalLeft"/>
              <w:rPr>
                <w:lang w:val="en-GB"/>
              </w:rPr>
            </w:pPr>
            <w:r w:rsidRPr="00FF353C">
              <w:rPr>
                <w:lang w:val="en-GB"/>
              </w:rPr>
              <w:t>This is the amount of the share premium account related to ordinary shares that meets the criteria for Tier 1 unrestricted because it relates to ordinary share capital treated as unrestricted Tier 1.</w:t>
            </w:r>
          </w:p>
        </w:tc>
      </w:tr>
      <w:tr w:rsidR="00E6364D" w:rsidRPr="00FF353C" w14:paraId="2506127E" w14:textId="77777777" w:rsidTr="00485DF3">
        <w:tc>
          <w:tcPr>
            <w:tcW w:w="2507" w:type="dxa"/>
            <w:tcBorders>
              <w:top w:val="single" w:sz="2" w:space="0" w:color="auto"/>
              <w:left w:val="single" w:sz="2" w:space="0" w:color="auto"/>
              <w:bottom w:val="single" w:sz="2" w:space="0" w:color="auto"/>
              <w:right w:val="single" w:sz="2" w:space="0" w:color="auto"/>
            </w:tcBorders>
          </w:tcPr>
          <w:p w14:paraId="2650CEA2" w14:textId="77777777" w:rsidR="00E6364D" w:rsidRPr="00FF353C" w:rsidRDefault="00E6364D" w:rsidP="00485DF3">
            <w:pPr>
              <w:pStyle w:val="NormalLeft"/>
              <w:rPr>
                <w:lang w:val="en-GB"/>
              </w:rPr>
            </w:pPr>
            <w:r w:rsidRPr="00FF353C">
              <w:rPr>
                <w:lang w:val="en-GB"/>
              </w:rPr>
              <w:t>R0030/C0040</w:t>
            </w:r>
          </w:p>
        </w:tc>
        <w:tc>
          <w:tcPr>
            <w:tcW w:w="2322" w:type="dxa"/>
            <w:tcBorders>
              <w:top w:val="single" w:sz="2" w:space="0" w:color="auto"/>
              <w:left w:val="single" w:sz="2" w:space="0" w:color="auto"/>
              <w:bottom w:val="single" w:sz="2" w:space="0" w:color="auto"/>
              <w:right w:val="single" w:sz="2" w:space="0" w:color="auto"/>
            </w:tcBorders>
          </w:tcPr>
          <w:p w14:paraId="0513DE45" w14:textId="77777777" w:rsidR="00E6364D" w:rsidRPr="00FF353C" w:rsidRDefault="00E6364D" w:rsidP="00485DF3">
            <w:pPr>
              <w:pStyle w:val="NormalLeft"/>
              <w:rPr>
                <w:lang w:val="en-GB"/>
              </w:rPr>
            </w:pPr>
            <w:r w:rsidRPr="00FF353C">
              <w:rPr>
                <w:lang w:val="en-GB"/>
              </w:rPr>
              <w:t>Share premium account related to ordinary share capital — tier 2</w:t>
            </w:r>
          </w:p>
        </w:tc>
        <w:tc>
          <w:tcPr>
            <w:tcW w:w="4457" w:type="dxa"/>
            <w:tcBorders>
              <w:top w:val="single" w:sz="2" w:space="0" w:color="auto"/>
              <w:left w:val="single" w:sz="2" w:space="0" w:color="auto"/>
              <w:bottom w:val="single" w:sz="2" w:space="0" w:color="auto"/>
              <w:right w:val="single" w:sz="2" w:space="0" w:color="auto"/>
            </w:tcBorders>
          </w:tcPr>
          <w:p w14:paraId="6642A021" w14:textId="77777777" w:rsidR="00E6364D" w:rsidRPr="00FF353C" w:rsidRDefault="00E6364D" w:rsidP="00485DF3">
            <w:pPr>
              <w:pStyle w:val="NormalLeft"/>
              <w:rPr>
                <w:lang w:val="en-GB"/>
              </w:rPr>
            </w:pPr>
            <w:r w:rsidRPr="00FF353C">
              <w:rPr>
                <w:lang w:val="en-GB"/>
              </w:rPr>
              <w:t>This is the amount of the share premium account related to ordinary shares that meets the criteria for Tier 2 because it relates to ordinary share capital treated as Tier 2.</w:t>
            </w:r>
          </w:p>
        </w:tc>
      </w:tr>
      <w:tr w:rsidR="00E6364D" w:rsidRPr="00FF353C" w14:paraId="5CC11D0C" w14:textId="77777777" w:rsidTr="00485DF3">
        <w:tc>
          <w:tcPr>
            <w:tcW w:w="2507" w:type="dxa"/>
            <w:tcBorders>
              <w:top w:val="single" w:sz="2" w:space="0" w:color="auto"/>
              <w:left w:val="single" w:sz="2" w:space="0" w:color="auto"/>
              <w:bottom w:val="single" w:sz="2" w:space="0" w:color="auto"/>
              <w:right w:val="single" w:sz="2" w:space="0" w:color="auto"/>
            </w:tcBorders>
          </w:tcPr>
          <w:p w14:paraId="750032F4" w14:textId="77777777" w:rsidR="00E6364D" w:rsidRPr="00FF353C" w:rsidRDefault="00E6364D" w:rsidP="00485DF3">
            <w:pPr>
              <w:pStyle w:val="NormalLeft"/>
              <w:rPr>
                <w:lang w:val="en-GB"/>
              </w:rPr>
            </w:pPr>
            <w:r w:rsidRPr="00FF353C">
              <w:rPr>
                <w:lang w:val="en-GB"/>
              </w:rPr>
              <w:t>R0040/C0010</w:t>
            </w:r>
          </w:p>
        </w:tc>
        <w:tc>
          <w:tcPr>
            <w:tcW w:w="2322" w:type="dxa"/>
            <w:tcBorders>
              <w:top w:val="single" w:sz="2" w:space="0" w:color="auto"/>
              <w:left w:val="single" w:sz="2" w:space="0" w:color="auto"/>
              <w:bottom w:val="single" w:sz="2" w:space="0" w:color="auto"/>
              <w:right w:val="single" w:sz="2" w:space="0" w:color="auto"/>
            </w:tcBorders>
          </w:tcPr>
          <w:p w14:paraId="23AFA9E9"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mutual–type undertakings — total</w:t>
            </w:r>
          </w:p>
        </w:tc>
        <w:tc>
          <w:tcPr>
            <w:tcW w:w="4457" w:type="dxa"/>
            <w:tcBorders>
              <w:top w:val="single" w:sz="2" w:space="0" w:color="auto"/>
              <w:left w:val="single" w:sz="2" w:space="0" w:color="auto"/>
              <w:bottom w:val="single" w:sz="2" w:space="0" w:color="auto"/>
              <w:right w:val="single" w:sz="2" w:space="0" w:color="auto"/>
            </w:tcBorders>
          </w:tcPr>
          <w:p w14:paraId="25161F72" w14:textId="77777777" w:rsidR="00E6364D" w:rsidRPr="00FF353C" w:rsidRDefault="00E6364D" w:rsidP="00485DF3">
            <w:pPr>
              <w:pStyle w:val="NormalLeft"/>
              <w:rPr>
                <w:lang w:val="en-GB"/>
              </w:rPr>
            </w:pPr>
            <w:r w:rsidRPr="00FF353C">
              <w:rPr>
                <w:lang w:val="en-GB"/>
              </w:rPr>
              <w:t>The initial funds, members' contributions or the equivalent basic own fund item for mutual and mutual–type undertakings that fully meets the criteria for Tier 1 or Tier 2 items.</w:t>
            </w:r>
          </w:p>
        </w:tc>
      </w:tr>
      <w:tr w:rsidR="00E6364D" w:rsidRPr="00FF353C" w14:paraId="421E2714" w14:textId="77777777" w:rsidTr="00485DF3">
        <w:tc>
          <w:tcPr>
            <w:tcW w:w="2507" w:type="dxa"/>
            <w:tcBorders>
              <w:top w:val="single" w:sz="2" w:space="0" w:color="auto"/>
              <w:left w:val="single" w:sz="2" w:space="0" w:color="auto"/>
              <w:bottom w:val="single" w:sz="2" w:space="0" w:color="auto"/>
              <w:right w:val="single" w:sz="2" w:space="0" w:color="auto"/>
            </w:tcBorders>
          </w:tcPr>
          <w:p w14:paraId="77843DE2" w14:textId="77777777" w:rsidR="00E6364D" w:rsidRPr="00FF353C" w:rsidRDefault="00E6364D" w:rsidP="00485DF3">
            <w:pPr>
              <w:pStyle w:val="NormalLeft"/>
              <w:rPr>
                <w:lang w:val="en-GB"/>
              </w:rPr>
            </w:pPr>
            <w:r w:rsidRPr="00FF353C">
              <w:rPr>
                <w:lang w:val="en-GB"/>
              </w:rPr>
              <w:t>R0040/C0020</w:t>
            </w:r>
          </w:p>
        </w:tc>
        <w:tc>
          <w:tcPr>
            <w:tcW w:w="2322" w:type="dxa"/>
            <w:tcBorders>
              <w:top w:val="single" w:sz="2" w:space="0" w:color="auto"/>
              <w:left w:val="single" w:sz="2" w:space="0" w:color="auto"/>
              <w:bottom w:val="single" w:sz="2" w:space="0" w:color="auto"/>
              <w:right w:val="single" w:sz="2" w:space="0" w:color="auto"/>
            </w:tcBorders>
          </w:tcPr>
          <w:p w14:paraId="2746EFDA"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mutual–type undertakings — tier 1 unrestricted</w:t>
            </w:r>
          </w:p>
        </w:tc>
        <w:tc>
          <w:tcPr>
            <w:tcW w:w="4457" w:type="dxa"/>
            <w:tcBorders>
              <w:top w:val="single" w:sz="2" w:space="0" w:color="auto"/>
              <w:left w:val="single" w:sz="2" w:space="0" w:color="auto"/>
              <w:bottom w:val="single" w:sz="2" w:space="0" w:color="auto"/>
              <w:right w:val="single" w:sz="2" w:space="0" w:color="auto"/>
            </w:tcBorders>
          </w:tcPr>
          <w:p w14:paraId="676C55A2" w14:textId="77777777" w:rsidR="00E6364D" w:rsidRPr="00FF353C" w:rsidRDefault="00E6364D" w:rsidP="00485DF3">
            <w:pPr>
              <w:pStyle w:val="NormalLeft"/>
              <w:rPr>
                <w:lang w:val="en-GB"/>
              </w:rPr>
            </w:pPr>
            <w:r w:rsidRPr="00FF353C">
              <w:rPr>
                <w:lang w:val="en-GB"/>
              </w:rPr>
              <w:t>This is the amount of the initial funds, members' contributions or the equivalent basic own fund item for mutual and mutual–type undertakings that meets the criteria for Tier 1 unrestricted.</w:t>
            </w:r>
          </w:p>
        </w:tc>
      </w:tr>
      <w:tr w:rsidR="00E6364D" w:rsidRPr="00FF353C" w14:paraId="3FA5B455" w14:textId="77777777" w:rsidTr="00485DF3">
        <w:tc>
          <w:tcPr>
            <w:tcW w:w="2507" w:type="dxa"/>
            <w:tcBorders>
              <w:top w:val="single" w:sz="2" w:space="0" w:color="auto"/>
              <w:left w:val="single" w:sz="2" w:space="0" w:color="auto"/>
              <w:bottom w:val="single" w:sz="2" w:space="0" w:color="auto"/>
              <w:right w:val="single" w:sz="2" w:space="0" w:color="auto"/>
            </w:tcBorders>
          </w:tcPr>
          <w:p w14:paraId="19CE1471" w14:textId="77777777" w:rsidR="00E6364D" w:rsidRPr="00FF353C" w:rsidRDefault="00E6364D" w:rsidP="00485DF3">
            <w:pPr>
              <w:pStyle w:val="NormalLeft"/>
              <w:rPr>
                <w:lang w:val="en-GB"/>
              </w:rPr>
            </w:pPr>
            <w:r w:rsidRPr="00FF353C">
              <w:rPr>
                <w:lang w:val="en-GB"/>
              </w:rPr>
              <w:t>R0040/C0040</w:t>
            </w:r>
          </w:p>
        </w:tc>
        <w:tc>
          <w:tcPr>
            <w:tcW w:w="2322" w:type="dxa"/>
            <w:tcBorders>
              <w:top w:val="single" w:sz="2" w:space="0" w:color="auto"/>
              <w:left w:val="single" w:sz="2" w:space="0" w:color="auto"/>
              <w:bottom w:val="single" w:sz="2" w:space="0" w:color="auto"/>
              <w:right w:val="single" w:sz="2" w:space="0" w:color="auto"/>
            </w:tcBorders>
          </w:tcPr>
          <w:p w14:paraId="11F2F54A" w14:textId="77777777" w:rsidR="00E6364D" w:rsidRPr="00FF353C" w:rsidRDefault="00E6364D" w:rsidP="00485DF3">
            <w:pPr>
              <w:pStyle w:val="NormalLeft"/>
              <w:rPr>
                <w:lang w:val="en-GB"/>
              </w:rPr>
            </w:pPr>
            <w:r w:rsidRPr="00FF353C">
              <w:rPr>
                <w:lang w:val="en-GB"/>
              </w:rPr>
              <w:t xml:space="preserve">Initial funds, members' contributions or the equivalent basic own fund item for mutual </w:t>
            </w:r>
            <w:r w:rsidRPr="00FF353C">
              <w:rPr>
                <w:lang w:val="en-GB"/>
              </w:rPr>
              <w:lastRenderedPageBreak/>
              <w:t>and mutual–type undertakings — tier 2</w:t>
            </w:r>
          </w:p>
        </w:tc>
        <w:tc>
          <w:tcPr>
            <w:tcW w:w="4457" w:type="dxa"/>
            <w:tcBorders>
              <w:top w:val="single" w:sz="2" w:space="0" w:color="auto"/>
              <w:left w:val="single" w:sz="2" w:space="0" w:color="auto"/>
              <w:bottom w:val="single" w:sz="2" w:space="0" w:color="auto"/>
              <w:right w:val="single" w:sz="2" w:space="0" w:color="auto"/>
            </w:tcBorders>
          </w:tcPr>
          <w:p w14:paraId="30B8E13D" w14:textId="77777777" w:rsidR="00E6364D" w:rsidRPr="00FF353C" w:rsidRDefault="00E6364D" w:rsidP="00485DF3">
            <w:pPr>
              <w:pStyle w:val="NormalLeft"/>
              <w:rPr>
                <w:lang w:val="en-GB"/>
              </w:rPr>
            </w:pPr>
            <w:r w:rsidRPr="00FF353C">
              <w:rPr>
                <w:lang w:val="en-GB"/>
              </w:rPr>
              <w:lastRenderedPageBreak/>
              <w:t>This is the amount of the initial funds, members' contributions or the equivalent basic own fund item for mutual and mutual–type undertakings that meets Tier 2 criteria.</w:t>
            </w:r>
          </w:p>
        </w:tc>
      </w:tr>
      <w:tr w:rsidR="00E6364D" w:rsidRPr="00FF353C" w14:paraId="56F419DB" w14:textId="77777777" w:rsidTr="00485DF3">
        <w:tc>
          <w:tcPr>
            <w:tcW w:w="2507" w:type="dxa"/>
            <w:tcBorders>
              <w:top w:val="single" w:sz="2" w:space="0" w:color="auto"/>
              <w:left w:val="single" w:sz="2" w:space="0" w:color="auto"/>
              <w:bottom w:val="single" w:sz="2" w:space="0" w:color="auto"/>
              <w:right w:val="single" w:sz="2" w:space="0" w:color="auto"/>
            </w:tcBorders>
          </w:tcPr>
          <w:p w14:paraId="5303EC2E" w14:textId="77777777" w:rsidR="00E6364D" w:rsidRPr="00FF353C" w:rsidRDefault="00E6364D" w:rsidP="00485DF3">
            <w:pPr>
              <w:pStyle w:val="NormalLeft"/>
              <w:rPr>
                <w:lang w:val="en-GB"/>
              </w:rPr>
            </w:pPr>
            <w:r w:rsidRPr="00FF353C">
              <w:rPr>
                <w:lang w:val="en-GB"/>
              </w:rPr>
              <w:t>R0050/C0010</w:t>
            </w:r>
          </w:p>
        </w:tc>
        <w:tc>
          <w:tcPr>
            <w:tcW w:w="2322" w:type="dxa"/>
            <w:tcBorders>
              <w:top w:val="single" w:sz="2" w:space="0" w:color="auto"/>
              <w:left w:val="single" w:sz="2" w:space="0" w:color="auto"/>
              <w:bottom w:val="single" w:sz="2" w:space="0" w:color="auto"/>
              <w:right w:val="single" w:sz="2" w:space="0" w:color="auto"/>
            </w:tcBorders>
          </w:tcPr>
          <w:p w14:paraId="58888F9B" w14:textId="77777777" w:rsidR="00E6364D" w:rsidRPr="00FF353C" w:rsidRDefault="00E6364D" w:rsidP="00485DF3">
            <w:pPr>
              <w:pStyle w:val="NormalLeft"/>
              <w:rPr>
                <w:lang w:val="en-GB"/>
              </w:rPr>
            </w:pPr>
            <w:r w:rsidRPr="00FF353C">
              <w:rPr>
                <w:lang w:val="en-GB"/>
              </w:rPr>
              <w:t>Subordinated mutual member accounts — total</w:t>
            </w:r>
          </w:p>
        </w:tc>
        <w:tc>
          <w:tcPr>
            <w:tcW w:w="4457" w:type="dxa"/>
            <w:tcBorders>
              <w:top w:val="single" w:sz="2" w:space="0" w:color="auto"/>
              <w:left w:val="single" w:sz="2" w:space="0" w:color="auto"/>
              <w:bottom w:val="single" w:sz="2" w:space="0" w:color="auto"/>
              <w:right w:val="single" w:sz="2" w:space="0" w:color="auto"/>
            </w:tcBorders>
          </w:tcPr>
          <w:p w14:paraId="09FA008F" w14:textId="77777777" w:rsidR="00E6364D" w:rsidRPr="00FF353C" w:rsidRDefault="00E6364D" w:rsidP="00485DF3">
            <w:pPr>
              <w:pStyle w:val="NormalLeft"/>
              <w:rPr>
                <w:lang w:val="en-GB"/>
              </w:rPr>
            </w:pPr>
            <w:r w:rsidRPr="00FF353C">
              <w:rPr>
                <w:lang w:val="en-GB"/>
              </w:rPr>
              <w:t>This is the total amount of subordinated mutual member accounts that fully satisfy the criteria for Tier 1 restricted, Tier 2 or Tier 3 items.</w:t>
            </w:r>
          </w:p>
        </w:tc>
      </w:tr>
      <w:tr w:rsidR="00E6364D" w:rsidRPr="00FF353C" w14:paraId="55C17B6B" w14:textId="77777777" w:rsidTr="00485DF3">
        <w:tc>
          <w:tcPr>
            <w:tcW w:w="2507" w:type="dxa"/>
            <w:tcBorders>
              <w:top w:val="single" w:sz="2" w:space="0" w:color="auto"/>
              <w:left w:val="single" w:sz="2" w:space="0" w:color="auto"/>
              <w:bottom w:val="single" w:sz="2" w:space="0" w:color="auto"/>
              <w:right w:val="single" w:sz="2" w:space="0" w:color="auto"/>
            </w:tcBorders>
          </w:tcPr>
          <w:p w14:paraId="6D90D154" w14:textId="77777777" w:rsidR="00E6364D" w:rsidRPr="00FF353C" w:rsidRDefault="00E6364D" w:rsidP="00485DF3">
            <w:pPr>
              <w:pStyle w:val="NormalLeft"/>
              <w:rPr>
                <w:lang w:val="en-GB"/>
              </w:rPr>
            </w:pPr>
            <w:r w:rsidRPr="00FF353C">
              <w:rPr>
                <w:lang w:val="en-GB"/>
              </w:rPr>
              <w:t>R0050/C0030</w:t>
            </w:r>
          </w:p>
        </w:tc>
        <w:tc>
          <w:tcPr>
            <w:tcW w:w="2322" w:type="dxa"/>
            <w:tcBorders>
              <w:top w:val="single" w:sz="2" w:space="0" w:color="auto"/>
              <w:left w:val="single" w:sz="2" w:space="0" w:color="auto"/>
              <w:bottom w:val="single" w:sz="2" w:space="0" w:color="auto"/>
              <w:right w:val="single" w:sz="2" w:space="0" w:color="auto"/>
            </w:tcBorders>
          </w:tcPr>
          <w:p w14:paraId="67BB7D7F" w14:textId="77777777" w:rsidR="00E6364D" w:rsidRPr="00FF353C" w:rsidRDefault="00E6364D" w:rsidP="00485DF3">
            <w:pPr>
              <w:pStyle w:val="NormalLeft"/>
              <w:rPr>
                <w:lang w:val="en-GB"/>
              </w:rPr>
            </w:pPr>
            <w:r w:rsidRPr="00FF353C">
              <w:rPr>
                <w:lang w:val="en-GB"/>
              </w:rPr>
              <w:t>Subordinated mutual member accounts — tier 1 restricted</w:t>
            </w:r>
          </w:p>
        </w:tc>
        <w:tc>
          <w:tcPr>
            <w:tcW w:w="4457" w:type="dxa"/>
            <w:tcBorders>
              <w:top w:val="single" w:sz="2" w:space="0" w:color="auto"/>
              <w:left w:val="single" w:sz="2" w:space="0" w:color="auto"/>
              <w:bottom w:val="single" w:sz="2" w:space="0" w:color="auto"/>
              <w:right w:val="single" w:sz="2" w:space="0" w:color="auto"/>
            </w:tcBorders>
          </w:tcPr>
          <w:p w14:paraId="1ECA6641" w14:textId="77777777" w:rsidR="00E6364D" w:rsidRPr="00FF353C" w:rsidRDefault="00E6364D" w:rsidP="00485DF3">
            <w:pPr>
              <w:pStyle w:val="NormalLeft"/>
              <w:rPr>
                <w:lang w:val="en-GB"/>
              </w:rPr>
            </w:pPr>
            <w:r w:rsidRPr="00FF353C">
              <w:rPr>
                <w:lang w:val="en-GB"/>
              </w:rPr>
              <w:t>This is the amount of subordinated mutual member accounts that meet the criteria for Tier 1 restricted.</w:t>
            </w:r>
          </w:p>
        </w:tc>
      </w:tr>
      <w:tr w:rsidR="00E6364D" w:rsidRPr="00FF353C" w14:paraId="4F061865" w14:textId="77777777" w:rsidTr="00485DF3">
        <w:tc>
          <w:tcPr>
            <w:tcW w:w="2507" w:type="dxa"/>
            <w:tcBorders>
              <w:top w:val="single" w:sz="2" w:space="0" w:color="auto"/>
              <w:left w:val="single" w:sz="2" w:space="0" w:color="auto"/>
              <w:bottom w:val="single" w:sz="2" w:space="0" w:color="auto"/>
              <w:right w:val="single" w:sz="2" w:space="0" w:color="auto"/>
            </w:tcBorders>
          </w:tcPr>
          <w:p w14:paraId="7AA88D5C" w14:textId="77777777" w:rsidR="00E6364D" w:rsidRPr="00FF353C" w:rsidRDefault="00E6364D" w:rsidP="00485DF3">
            <w:pPr>
              <w:pStyle w:val="NormalLeft"/>
              <w:rPr>
                <w:lang w:val="en-GB"/>
              </w:rPr>
            </w:pPr>
            <w:r w:rsidRPr="00FF353C">
              <w:rPr>
                <w:lang w:val="en-GB"/>
              </w:rPr>
              <w:t>R0050/C0040</w:t>
            </w:r>
          </w:p>
        </w:tc>
        <w:tc>
          <w:tcPr>
            <w:tcW w:w="2322" w:type="dxa"/>
            <w:tcBorders>
              <w:top w:val="single" w:sz="2" w:space="0" w:color="auto"/>
              <w:left w:val="single" w:sz="2" w:space="0" w:color="auto"/>
              <w:bottom w:val="single" w:sz="2" w:space="0" w:color="auto"/>
              <w:right w:val="single" w:sz="2" w:space="0" w:color="auto"/>
            </w:tcBorders>
          </w:tcPr>
          <w:p w14:paraId="2F440C4B" w14:textId="77777777" w:rsidR="00E6364D" w:rsidRPr="00FF353C" w:rsidRDefault="00E6364D" w:rsidP="00485DF3">
            <w:pPr>
              <w:pStyle w:val="NormalLeft"/>
              <w:rPr>
                <w:lang w:val="en-GB"/>
              </w:rPr>
            </w:pPr>
            <w:r w:rsidRPr="00FF353C">
              <w:rPr>
                <w:lang w:val="en-GB"/>
              </w:rPr>
              <w:t>Subordinated mutual member accounts — tier 2</w:t>
            </w:r>
          </w:p>
        </w:tc>
        <w:tc>
          <w:tcPr>
            <w:tcW w:w="4457" w:type="dxa"/>
            <w:tcBorders>
              <w:top w:val="single" w:sz="2" w:space="0" w:color="auto"/>
              <w:left w:val="single" w:sz="2" w:space="0" w:color="auto"/>
              <w:bottom w:val="single" w:sz="2" w:space="0" w:color="auto"/>
              <w:right w:val="single" w:sz="2" w:space="0" w:color="auto"/>
            </w:tcBorders>
          </w:tcPr>
          <w:p w14:paraId="6098551D" w14:textId="77777777" w:rsidR="00E6364D" w:rsidRPr="00FF353C" w:rsidRDefault="00E6364D" w:rsidP="00485DF3">
            <w:pPr>
              <w:pStyle w:val="NormalLeft"/>
              <w:rPr>
                <w:lang w:val="en-GB"/>
              </w:rPr>
            </w:pPr>
            <w:r w:rsidRPr="00FF353C">
              <w:rPr>
                <w:lang w:val="en-GB"/>
              </w:rPr>
              <w:t>This is the amount of subordinated mutual member accounts that meet the criteria for Tier 2.</w:t>
            </w:r>
          </w:p>
        </w:tc>
      </w:tr>
      <w:tr w:rsidR="00E6364D" w:rsidRPr="00FF353C" w14:paraId="6E2E1DCB" w14:textId="77777777" w:rsidTr="00485DF3">
        <w:tc>
          <w:tcPr>
            <w:tcW w:w="2507" w:type="dxa"/>
            <w:tcBorders>
              <w:top w:val="single" w:sz="2" w:space="0" w:color="auto"/>
              <w:left w:val="single" w:sz="2" w:space="0" w:color="auto"/>
              <w:bottom w:val="single" w:sz="2" w:space="0" w:color="auto"/>
              <w:right w:val="single" w:sz="2" w:space="0" w:color="auto"/>
            </w:tcBorders>
          </w:tcPr>
          <w:p w14:paraId="37E2B2E2" w14:textId="77777777" w:rsidR="00E6364D" w:rsidRPr="00FF353C" w:rsidRDefault="00E6364D" w:rsidP="00485DF3">
            <w:pPr>
              <w:pStyle w:val="NormalLeft"/>
              <w:rPr>
                <w:lang w:val="en-GB"/>
              </w:rPr>
            </w:pPr>
            <w:r w:rsidRPr="00FF353C">
              <w:rPr>
                <w:lang w:val="en-GB"/>
              </w:rPr>
              <w:t>R0050/C0050</w:t>
            </w:r>
          </w:p>
        </w:tc>
        <w:tc>
          <w:tcPr>
            <w:tcW w:w="2322" w:type="dxa"/>
            <w:tcBorders>
              <w:top w:val="single" w:sz="2" w:space="0" w:color="auto"/>
              <w:left w:val="single" w:sz="2" w:space="0" w:color="auto"/>
              <w:bottom w:val="single" w:sz="2" w:space="0" w:color="auto"/>
              <w:right w:val="single" w:sz="2" w:space="0" w:color="auto"/>
            </w:tcBorders>
          </w:tcPr>
          <w:p w14:paraId="0EF559ED" w14:textId="77777777" w:rsidR="00E6364D" w:rsidRPr="00FF353C" w:rsidRDefault="00E6364D" w:rsidP="00485DF3">
            <w:pPr>
              <w:pStyle w:val="NormalLeft"/>
              <w:rPr>
                <w:lang w:val="en-GB"/>
              </w:rPr>
            </w:pPr>
            <w:r w:rsidRPr="00FF353C">
              <w:rPr>
                <w:lang w:val="en-GB"/>
              </w:rPr>
              <w:t>Subordinated mutual member accounts — tier 3</w:t>
            </w:r>
          </w:p>
        </w:tc>
        <w:tc>
          <w:tcPr>
            <w:tcW w:w="4457" w:type="dxa"/>
            <w:tcBorders>
              <w:top w:val="single" w:sz="2" w:space="0" w:color="auto"/>
              <w:left w:val="single" w:sz="2" w:space="0" w:color="auto"/>
              <w:bottom w:val="single" w:sz="2" w:space="0" w:color="auto"/>
              <w:right w:val="single" w:sz="2" w:space="0" w:color="auto"/>
            </w:tcBorders>
          </w:tcPr>
          <w:p w14:paraId="75879A0F" w14:textId="77777777" w:rsidR="00E6364D" w:rsidRPr="00FF353C" w:rsidRDefault="00E6364D" w:rsidP="00485DF3">
            <w:pPr>
              <w:pStyle w:val="NormalLeft"/>
              <w:rPr>
                <w:lang w:val="en-GB"/>
              </w:rPr>
            </w:pPr>
            <w:r w:rsidRPr="00FF353C">
              <w:rPr>
                <w:lang w:val="en-GB"/>
              </w:rPr>
              <w:t>This is the amount of subordinated mutual member accounts that meet the criteria for Tier 3.</w:t>
            </w:r>
          </w:p>
        </w:tc>
      </w:tr>
      <w:tr w:rsidR="00E6364D" w:rsidRPr="00FF353C" w14:paraId="72C8026B" w14:textId="77777777" w:rsidTr="00485DF3">
        <w:tc>
          <w:tcPr>
            <w:tcW w:w="2507" w:type="dxa"/>
            <w:tcBorders>
              <w:top w:val="single" w:sz="2" w:space="0" w:color="auto"/>
              <w:left w:val="single" w:sz="2" w:space="0" w:color="auto"/>
              <w:bottom w:val="single" w:sz="2" w:space="0" w:color="auto"/>
              <w:right w:val="single" w:sz="2" w:space="0" w:color="auto"/>
            </w:tcBorders>
          </w:tcPr>
          <w:p w14:paraId="7A39E7C2" w14:textId="77777777" w:rsidR="00E6364D" w:rsidRPr="00FF353C" w:rsidRDefault="00E6364D" w:rsidP="00485DF3">
            <w:pPr>
              <w:pStyle w:val="NormalLeft"/>
              <w:rPr>
                <w:lang w:val="en-GB"/>
              </w:rPr>
            </w:pPr>
            <w:r w:rsidRPr="00FF353C">
              <w:rPr>
                <w:lang w:val="en-GB"/>
              </w:rPr>
              <w:t>R0070/C0010</w:t>
            </w:r>
          </w:p>
        </w:tc>
        <w:tc>
          <w:tcPr>
            <w:tcW w:w="2322" w:type="dxa"/>
            <w:tcBorders>
              <w:top w:val="single" w:sz="2" w:space="0" w:color="auto"/>
              <w:left w:val="single" w:sz="2" w:space="0" w:color="auto"/>
              <w:bottom w:val="single" w:sz="2" w:space="0" w:color="auto"/>
              <w:right w:val="single" w:sz="2" w:space="0" w:color="auto"/>
            </w:tcBorders>
          </w:tcPr>
          <w:p w14:paraId="1A7CF6CA" w14:textId="77777777" w:rsidR="00E6364D" w:rsidRPr="00FF353C" w:rsidRDefault="00E6364D" w:rsidP="00485DF3">
            <w:pPr>
              <w:pStyle w:val="NormalLeft"/>
              <w:rPr>
                <w:lang w:val="en-GB"/>
              </w:rPr>
            </w:pPr>
            <w:r w:rsidRPr="00FF353C">
              <w:rPr>
                <w:lang w:val="en-GB"/>
              </w:rPr>
              <w:t>Surplus funds — total</w:t>
            </w:r>
          </w:p>
        </w:tc>
        <w:tc>
          <w:tcPr>
            <w:tcW w:w="4457" w:type="dxa"/>
            <w:tcBorders>
              <w:top w:val="single" w:sz="2" w:space="0" w:color="auto"/>
              <w:left w:val="single" w:sz="2" w:space="0" w:color="auto"/>
              <w:bottom w:val="single" w:sz="2" w:space="0" w:color="auto"/>
              <w:right w:val="single" w:sz="2" w:space="0" w:color="auto"/>
            </w:tcBorders>
          </w:tcPr>
          <w:p w14:paraId="471459DB" w14:textId="77777777" w:rsidR="00E6364D" w:rsidRPr="00FF353C" w:rsidRDefault="00E6364D" w:rsidP="00485DF3">
            <w:pPr>
              <w:pStyle w:val="NormalLeft"/>
              <w:rPr>
                <w:lang w:val="en-GB"/>
              </w:rPr>
            </w:pPr>
            <w:r w:rsidRPr="00FF353C">
              <w:rPr>
                <w:lang w:val="en-GB"/>
              </w:rPr>
              <w:t>This is the total amount of surplus funds that fall under Article 91 (2) of the Directive 2009/138/EC.</w:t>
            </w:r>
          </w:p>
        </w:tc>
      </w:tr>
      <w:tr w:rsidR="00E6364D" w:rsidRPr="00FF353C" w14:paraId="3EC5ACB2" w14:textId="77777777" w:rsidTr="00485DF3">
        <w:tc>
          <w:tcPr>
            <w:tcW w:w="2507" w:type="dxa"/>
            <w:tcBorders>
              <w:top w:val="single" w:sz="2" w:space="0" w:color="auto"/>
              <w:left w:val="single" w:sz="2" w:space="0" w:color="auto"/>
              <w:bottom w:val="single" w:sz="2" w:space="0" w:color="auto"/>
              <w:right w:val="single" w:sz="2" w:space="0" w:color="auto"/>
            </w:tcBorders>
          </w:tcPr>
          <w:p w14:paraId="7E11B73B" w14:textId="77777777" w:rsidR="00E6364D" w:rsidRPr="00FF353C" w:rsidRDefault="00E6364D" w:rsidP="00485DF3">
            <w:pPr>
              <w:pStyle w:val="NormalLeft"/>
              <w:rPr>
                <w:lang w:val="en-GB"/>
              </w:rPr>
            </w:pPr>
            <w:r w:rsidRPr="00FF353C">
              <w:rPr>
                <w:lang w:val="en-GB"/>
              </w:rPr>
              <w:t>R0070/C0020</w:t>
            </w:r>
          </w:p>
        </w:tc>
        <w:tc>
          <w:tcPr>
            <w:tcW w:w="2322" w:type="dxa"/>
            <w:tcBorders>
              <w:top w:val="single" w:sz="2" w:space="0" w:color="auto"/>
              <w:left w:val="single" w:sz="2" w:space="0" w:color="auto"/>
              <w:bottom w:val="single" w:sz="2" w:space="0" w:color="auto"/>
              <w:right w:val="single" w:sz="2" w:space="0" w:color="auto"/>
            </w:tcBorders>
          </w:tcPr>
          <w:p w14:paraId="08AF5616" w14:textId="77777777" w:rsidR="00E6364D" w:rsidRPr="00FF353C" w:rsidRDefault="00E6364D" w:rsidP="00485DF3">
            <w:pPr>
              <w:pStyle w:val="NormalLeft"/>
              <w:rPr>
                <w:lang w:val="en-GB"/>
              </w:rPr>
            </w:pPr>
            <w:r w:rsidRPr="00FF353C">
              <w:rPr>
                <w:lang w:val="en-GB"/>
              </w:rPr>
              <w:t>Surplus funds — tier 1 unrestricted</w:t>
            </w:r>
          </w:p>
        </w:tc>
        <w:tc>
          <w:tcPr>
            <w:tcW w:w="4457" w:type="dxa"/>
            <w:tcBorders>
              <w:top w:val="single" w:sz="2" w:space="0" w:color="auto"/>
              <w:left w:val="single" w:sz="2" w:space="0" w:color="auto"/>
              <w:bottom w:val="single" w:sz="2" w:space="0" w:color="auto"/>
              <w:right w:val="single" w:sz="2" w:space="0" w:color="auto"/>
            </w:tcBorders>
          </w:tcPr>
          <w:p w14:paraId="49864303" w14:textId="77777777" w:rsidR="00E6364D" w:rsidRPr="00FF353C" w:rsidRDefault="00E6364D" w:rsidP="00485DF3">
            <w:pPr>
              <w:pStyle w:val="NormalLeft"/>
              <w:rPr>
                <w:lang w:val="en-GB"/>
              </w:rPr>
            </w:pPr>
            <w:r w:rsidRPr="00FF353C">
              <w:rPr>
                <w:lang w:val="en-GB"/>
              </w:rPr>
              <w:t>These are the surplus funds that fall under Article 91 (2) of the Directive 2009/138/EC and that meet the criteria for Tier 1, unrestricted items.</w:t>
            </w:r>
          </w:p>
        </w:tc>
      </w:tr>
      <w:tr w:rsidR="00E6364D" w:rsidRPr="00FF353C" w14:paraId="30E6542D" w14:textId="77777777" w:rsidTr="00485DF3">
        <w:tc>
          <w:tcPr>
            <w:tcW w:w="2507" w:type="dxa"/>
            <w:tcBorders>
              <w:top w:val="single" w:sz="2" w:space="0" w:color="auto"/>
              <w:left w:val="single" w:sz="2" w:space="0" w:color="auto"/>
              <w:bottom w:val="single" w:sz="2" w:space="0" w:color="auto"/>
              <w:right w:val="single" w:sz="2" w:space="0" w:color="auto"/>
            </w:tcBorders>
          </w:tcPr>
          <w:p w14:paraId="407F0400" w14:textId="77777777" w:rsidR="00E6364D" w:rsidRPr="00FF353C" w:rsidRDefault="00E6364D" w:rsidP="00485DF3">
            <w:pPr>
              <w:pStyle w:val="NormalLeft"/>
              <w:rPr>
                <w:lang w:val="en-GB"/>
              </w:rPr>
            </w:pPr>
            <w:r w:rsidRPr="00FF353C">
              <w:rPr>
                <w:lang w:val="en-GB"/>
              </w:rPr>
              <w:t>R0090/C0010</w:t>
            </w:r>
          </w:p>
        </w:tc>
        <w:tc>
          <w:tcPr>
            <w:tcW w:w="2322" w:type="dxa"/>
            <w:tcBorders>
              <w:top w:val="single" w:sz="2" w:space="0" w:color="auto"/>
              <w:left w:val="single" w:sz="2" w:space="0" w:color="auto"/>
              <w:bottom w:val="single" w:sz="2" w:space="0" w:color="auto"/>
              <w:right w:val="single" w:sz="2" w:space="0" w:color="auto"/>
            </w:tcBorders>
          </w:tcPr>
          <w:p w14:paraId="63C95DF2" w14:textId="77777777" w:rsidR="00E6364D" w:rsidRPr="00FF353C" w:rsidRDefault="00E6364D" w:rsidP="00485DF3">
            <w:pPr>
              <w:pStyle w:val="NormalLeft"/>
              <w:rPr>
                <w:lang w:val="en-GB"/>
              </w:rPr>
            </w:pPr>
            <w:r w:rsidRPr="00FF353C">
              <w:rPr>
                <w:lang w:val="en-GB"/>
              </w:rPr>
              <w:t>Preference shares — total</w:t>
            </w:r>
          </w:p>
        </w:tc>
        <w:tc>
          <w:tcPr>
            <w:tcW w:w="4457" w:type="dxa"/>
            <w:tcBorders>
              <w:top w:val="single" w:sz="2" w:space="0" w:color="auto"/>
              <w:left w:val="single" w:sz="2" w:space="0" w:color="auto"/>
              <w:bottom w:val="single" w:sz="2" w:space="0" w:color="auto"/>
              <w:right w:val="single" w:sz="2" w:space="0" w:color="auto"/>
            </w:tcBorders>
          </w:tcPr>
          <w:p w14:paraId="3F2606F9" w14:textId="77777777" w:rsidR="00E6364D" w:rsidRPr="00FF353C" w:rsidRDefault="00E6364D" w:rsidP="00485DF3">
            <w:pPr>
              <w:pStyle w:val="NormalLeft"/>
              <w:rPr>
                <w:lang w:val="en-GB"/>
              </w:rPr>
            </w:pPr>
            <w:r w:rsidRPr="00FF353C">
              <w:rPr>
                <w:lang w:val="en-GB"/>
              </w:rPr>
              <w:t>This is the total amount of preference shares issued by the undertaking that fully satisfy the criteria for Tier 1 restricted, Tier 2 or Tier 3 items.</w:t>
            </w:r>
          </w:p>
        </w:tc>
      </w:tr>
      <w:tr w:rsidR="00E6364D" w:rsidRPr="00FF353C" w14:paraId="1CDAB387" w14:textId="77777777" w:rsidTr="00485DF3">
        <w:tc>
          <w:tcPr>
            <w:tcW w:w="2507" w:type="dxa"/>
            <w:tcBorders>
              <w:top w:val="single" w:sz="2" w:space="0" w:color="auto"/>
              <w:left w:val="single" w:sz="2" w:space="0" w:color="auto"/>
              <w:bottom w:val="single" w:sz="2" w:space="0" w:color="auto"/>
              <w:right w:val="single" w:sz="2" w:space="0" w:color="auto"/>
            </w:tcBorders>
          </w:tcPr>
          <w:p w14:paraId="0F381466" w14:textId="77777777" w:rsidR="00E6364D" w:rsidRPr="00FF353C" w:rsidRDefault="00E6364D" w:rsidP="00485DF3">
            <w:pPr>
              <w:pStyle w:val="NormalLeft"/>
              <w:rPr>
                <w:lang w:val="en-GB"/>
              </w:rPr>
            </w:pPr>
            <w:r w:rsidRPr="00FF353C">
              <w:rPr>
                <w:lang w:val="en-GB"/>
              </w:rPr>
              <w:t>R0090/C0030</w:t>
            </w:r>
          </w:p>
        </w:tc>
        <w:tc>
          <w:tcPr>
            <w:tcW w:w="2322" w:type="dxa"/>
            <w:tcBorders>
              <w:top w:val="single" w:sz="2" w:space="0" w:color="auto"/>
              <w:left w:val="single" w:sz="2" w:space="0" w:color="auto"/>
              <w:bottom w:val="single" w:sz="2" w:space="0" w:color="auto"/>
              <w:right w:val="single" w:sz="2" w:space="0" w:color="auto"/>
            </w:tcBorders>
          </w:tcPr>
          <w:p w14:paraId="75733C8E" w14:textId="77777777" w:rsidR="00E6364D" w:rsidRPr="00FF353C" w:rsidRDefault="00E6364D" w:rsidP="00485DF3">
            <w:pPr>
              <w:pStyle w:val="NormalLeft"/>
              <w:rPr>
                <w:lang w:val="en-GB"/>
              </w:rPr>
            </w:pPr>
            <w:r w:rsidRPr="00FF353C">
              <w:rPr>
                <w:lang w:val="en-GB"/>
              </w:rPr>
              <w:t>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60E719EE" w14:textId="77777777" w:rsidR="00E6364D" w:rsidRPr="00FF353C" w:rsidRDefault="00E6364D" w:rsidP="00485DF3">
            <w:pPr>
              <w:pStyle w:val="NormalLeft"/>
              <w:rPr>
                <w:lang w:val="en-GB"/>
              </w:rPr>
            </w:pPr>
            <w:r w:rsidRPr="00FF353C">
              <w:rPr>
                <w:lang w:val="en-GB"/>
              </w:rPr>
              <w:t>This is the amount of the preference shares issued by the undertaking that meet the criteria for Tier 1 restricted.</w:t>
            </w:r>
          </w:p>
        </w:tc>
      </w:tr>
      <w:tr w:rsidR="00E6364D" w:rsidRPr="00FF353C" w14:paraId="3A7FE4B6" w14:textId="77777777" w:rsidTr="00485DF3">
        <w:tc>
          <w:tcPr>
            <w:tcW w:w="2507" w:type="dxa"/>
            <w:tcBorders>
              <w:top w:val="single" w:sz="2" w:space="0" w:color="auto"/>
              <w:left w:val="single" w:sz="2" w:space="0" w:color="auto"/>
              <w:bottom w:val="single" w:sz="2" w:space="0" w:color="auto"/>
              <w:right w:val="single" w:sz="2" w:space="0" w:color="auto"/>
            </w:tcBorders>
          </w:tcPr>
          <w:p w14:paraId="0D260362" w14:textId="77777777" w:rsidR="00E6364D" w:rsidRPr="00FF353C" w:rsidRDefault="00E6364D" w:rsidP="00485DF3">
            <w:pPr>
              <w:pStyle w:val="NormalLeft"/>
              <w:rPr>
                <w:lang w:val="en-GB"/>
              </w:rPr>
            </w:pPr>
            <w:r w:rsidRPr="00FF353C">
              <w:rPr>
                <w:lang w:val="en-GB"/>
              </w:rPr>
              <w:t>R0090/C0040</w:t>
            </w:r>
          </w:p>
        </w:tc>
        <w:tc>
          <w:tcPr>
            <w:tcW w:w="2322" w:type="dxa"/>
            <w:tcBorders>
              <w:top w:val="single" w:sz="2" w:space="0" w:color="auto"/>
              <w:left w:val="single" w:sz="2" w:space="0" w:color="auto"/>
              <w:bottom w:val="single" w:sz="2" w:space="0" w:color="auto"/>
              <w:right w:val="single" w:sz="2" w:space="0" w:color="auto"/>
            </w:tcBorders>
          </w:tcPr>
          <w:p w14:paraId="065C8911" w14:textId="77777777" w:rsidR="00E6364D" w:rsidRPr="00FF353C" w:rsidRDefault="00E6364D" w:rsidP="00485DF3">
            <w:pPr>
              <w:pStyle w:val="NormalLeft"/>
              <w:rPr>
                <w:lang w:val="en-GB"/>
              </w:rPr>
            </w:pPr>
            <w:r w:rsidRPr="00FF353C">
              <w:rPr>
                <w:lang w:val="en-GB"/>
              </w:rPr>
              <w:t>Preference shares — tier 2</w:t>
            </w:r>
          </w:p>
        </w:tc>
        <w:tc>
          <w:tcPr>
            <w:tcW w:w="4457" w:type="dxa"/>
            <w:tcBorders>
              <w:top w:val="single" w:sz="2" w:space="0" w:color="auto"/>
              <w:left w:val="single" w:sz="2" w:space="0" w:color="auto"/>
              <w:bottom w:val="single" w:sz="2" w:space="0" w:color="auto"/>
              <w:right w:val="single" w:sz="2" w:space="0" w:color="auto"/>
            </w:tcBorders>
          </w:tcPr>
          <w:p w14:paraId="27030913" w14:textId="77777777" w:rsidR="00E6364D" w:rsidRPr="00FF353C" w:rsidRDefault="00E6364D" w:rsidP="00485DF3">
            <w:pPr>
              <w:pStyle w:val="NormalLeft"/>
              <w:rPr>
                <w:lang w:val="en-GB"/>
              </w:rPr>
            </w:pPr>
            <w:r w:rsidRPr="00FF353C">
              <w:rPr>
                <w:lang w:val="en-GB"/>
              </w:rPr>
              <w:t>This is the amount of the preference shares issued by the undertaking that meet the criteria for Tier 2.</w:t>
            </w:r>
          </w:p>
        </w:tc>
      </w:tr>
      <w:tr w:rsidR="00E6364D" w:rsidRPr="00FF353C" w14:paraId="72A55316" w14:textId="77777777" w:rsidTr="00485DF3">
        <w:tc>
          <w:tcPr>
            <w:tcW w:w="2507" w:type="dxa"/>
            <w:tcBorders>
              <w:top w:val="single" w:sz="2" w:space="0" w:color="auto"/>
              <w:left w:val="single" w:sz="2" w:space="0" w:color="auto"/>
              <w:bottom w:val="single" w:sz="2" w:space="0" w:color="auto"/>
              <w:right w:val="single" w:sz="2" w:space="0" w:color="auto"/>
            </w:tcBorders>
          </w:tcPr>
          <w:p w14:paraId="5775E68B" w14:textId="77777777" w:rsidR="00E6364D" w:rsidRPr="00FF353C" w:rsidRDefault="00E6364D" w:rsidP="00485DF3">
            <w:pPr>
              <w:pStyle w:val="NormalLeft"/>
              <w:rPr>
                <w:lang w:val="en-GB"/>
              </w:rPr>
            </w:pPr>
            <w:r w:rsidRPr="00FF353C">
              <w:rPr>
                <w:lang w:val="en-GB"/>
              </w:rPr>
              <w:t>R0090/C0050</w:t>
            </w:r>
          </w:p>
        </w:tc>
        <w:tc>
          <w:tcPr>
            <w:tcW w:w="2322" w:type="dxa"/>
            <w:tcBorders>
              <w:top w:val="single" w:sz="2" w:space="0" w:color="auto"/>
              <w:left w:val="single" w:sz="2" w:space="0" w:color="auto"/>
              <w:bottom w:val="single" w:sz="2" w:space="0" w:color="auto"/>
              <w:right w:val="single" w:sz="2" w:space="0" w:color="auto"/>
            </w:tcBorders>
          </w:tcPr>
          <w:p w14:paraId="611A46D3" w14:textId="77777777" w:rsidR="00E6364D" w:rsidRPr="00FF353C" w:rsidRDefault="00E6364D" w:rsidP="00485DF3">
            <w:pPr>
              <w:pStyle w:val="NormalLeft"/>
              <w:rPr>
                <w:lang w:val="en-GB"/>
              </w:rPr>
            </w:pPr>
            <w:r w:rsidRPr="00FF353C">
              <w:rPr>
                <w:lang w:val="en-GB"/>
              </w:rPr>
              <w:t>Preference shares — tier 3</w:t>
            </w:r>
          </w:p>
        </w:tc>
        <w:tc>
          <w:tcPr>
            <w:tcW w:w="4457" w:type="dxa"/>
            <w:tcBorders>
              <w:top w:val="single" w:sz="2" w:space="0" w:color="auto"/>
              <w:left w:val="single" w:sz="2" w:space="0" w:color="auto"/>
              <w:bottom w:val="single" w:sz="2" w:space="0" w:color="auto"/>
              <w:right w:val="single" w:sz="2" w:space="0" w:color="auto"/>
            </w:tcBorders>
          </w:tcPr>
          <w:p w14:paraId="481BEECF" w14:textId="77777777" w:rsidR="00E6364D" w:rsidRPr="00FF353C" w:rsidRDefault="00E6364D" w:rsidP="00485DF3">
            <w:pPr>
              <w:pStyle w:val="NormalLeft"/>
              <w:rPr>
                <w:lang w:val="en-GB"/>
              </w:rPr>
            </w:pPr>
            <w:r w:rsidRPr="00FF353C">
              <w:rPr>
                <w:lang w:val="en-GB"/>
              </w:rPr>
              <w:t>This is the amount of the preference shares issued by the undertaking that meet the criteria for Tier 3.</w:t>
            </w:r>
          </w:p>
        </w:tc>
      </w:tr>
      <w:tr w:rsidR="00E6364D" w:rsidRPr="00FF353C" w14:paraId="286FE245" w14:textId="77777777" w:rsidTr="00485DF3">
        <w:tc>
          <w:tcPr>
            <w:tcW w:w="2507" w:type="dxa"/>
            <w:tcBorders>
              <w:top w:val="single" w:sz="2" w:space="0" w:color="auto"/>
              <w:left w:val="single" w:sz="2" w:space="0" w:color="auto"/>
              <w:bottom w:val="single" w:sz="2" w:space="0" w:color="auto"/>
              <w:right w:val="single" w:sz="2" w:space="0" w:color="auto"/>
            </w:tcBorders>
          </w:tcPr>
          <w:p w14:paraId="4B7175AB" w14:textId="77777777" w:rsidR="00E6364D" w:rsidRPr="00FF353C" w:rsidRDefault="00E6364D" w:rsidP="00485DF3">
            <w:pPr>
              <w:pStyle w:val="NormalLeft"/>
              <w:rPr>
                <w:lang w:val="en-GB"/>
              </w:rPr>
            </w:pPr>
            <w:r w:rsidRPr="00FF353C">
              <w:rPr>
                <w:lang w:val="en-GB"/>
              </w:rPr>
              <w:t>R0110/C0010</w:t>
            </w:r>
          </w:p>
        </w:tc>
        <w:tc>
          <w:tcPr>
            <w:tcW w:w="2322" w:type="dxa"/>
            <w:tcBorders>
              <w:top w:val="single" w:sz="2" w:space="0" w:color="auto"/>
              <w:left w:val="single" w:sz="2" w:space="0" w:color="auto"/>
              <w:bottom w:val="single" w:sz="2" w:space="0" w:color="auto"/>
              <w:right w:val="single" w:sz="2" w:space="0" w:color="auto"/>
            </w:tcBorders>
          </w:tcPr>
          <w:p w14:paraId="5ABBF291" w14:textId="77777777" w:rsidR="00E6364D" w:rsidRPr="00FF353C" w:rsidRDefault="00E6364D" w:rsidP="00485DF3">
            <w:pPr>
              <w:pStyle w:val="NormalLeft"/>
              <w:rPr>
                <w:lang w:val="en-GB"/>
              </w:rPr>
            </w:pPr>
            <w:r w:rsidRPr="00FF353C">
              <w:rPr>
                <w:lang w:val="en-GB"/>
              </w:rPr>
              <w:t>Share premium account related to preference shares — total</w:t>
            </w:r>
          </w:p>
        </w:tc>
        <w:tc>
          <w:tcPr>
            <w:tcW w:w="4457" w:type="dxa"/>
            <w:tcBorders>
              <w:top w:val="single" w:sz="2" w:space="0" w:color="auto"/>
              <w:left w:val="single" w:sz="2" w:space="0" w:color="auto"/>
              <w:bottom w:val="single" w:sz="2" w:space="0" w:color="auto"/>
              <w:right w:val="single" w:sz="2" w:space="0" w:color="auto"/>
            </w:tcBorders>
          </w:tcPr>
          <w:p w14:paraId="77558F85" w14:textId="77777777" w:rsidR="00E6364D" w:rsidRPr="00FF353C" w:rsidRDefault="00E6364D" w:rsidP="00485DF3">
            <w:pPr>
              <w:pStyle w:val="NormalLeft"/>
              <w:rPr>
                <w:lang w:val="en-GB"/>
              </w:rPr>
            </w:pPr>
            <w:r w:rsidRPr="00FF353C">
              <w:rPr>
                <w:lang w:val="en-GB"/>
              </w:rPr>
              <w:t>The total share premium account related to preference shares capital of the undertaking that fully satisfies the criteria for Tier 1 restricted, Tier 2 or Tier 3 items.</w:t>
            </w:r>
          </w:p>
        </w:tc>
      </w:tr>
      <w:tr w:rsidR="00E6364D" w:rsidRPr="00FF353C" w14:paraId="581CA92C" w14:textId="77777777" w:rsidTr="00485DF3">
        <w:tc>
          <w:tcPr>
            <w:tcW w:w="2507" w:type="dxa"/>
            <w:tcBorders>
              <w:top w:val="single" w:sz="2" w:space="0" w:color="auto"/>
              <w:left w:val="single" w:sz="2" w:space="0" w:color="auto"/>
              <w:bottom w:val="single" w:sz="2" w:space="0" w:color="auto"/>
              <w:right w:val="single" w:sz="2" w:space="0" w:color="auto"/>
            </w:tcBorders>
          </w:tcPr>
          <w:p w14:paraId="67483BC5" w14:textId="77777777" w:rsidR="00E6364D" w:rsidRPr="00FF353C" w:rsidRDefault="00E6364D" w:rsidP="00485DF3">
            <w:pPr>
              <w:pStyle w:val="NormalLeft"/>
              <w:rPr>
                <w:lang w:val="en-GB"/>
              </w:rPr>
            </w:pPr>
            <w:r w:rsidRPr="00FF353C">
              <w:rPr>
                <w:lang w:val="en-GB"/>
              </w:rPr>
              <w:t>R0110/C0030</w:t>
            </w:r>
          </w:p>
        </w:tc>
        <w:tc>
          <w:tcPr>
            <w:tcW w:w="2322" w:type="dxa"/>
            <w:tcBorders>
              <w:top w:val="single" w:sz="2" w:space="0" w:color="auto"/>
              <w:left w:val="single" w:sz="2" w:space="0" w:color="auto"/>
              <w:bottom w:val="single" w:sz="2" w:space="0" w:color="auto"/>
              <w:right w:val="single" w:sz="2" w:space="0" w:color="auto"/>
            </w:tcBorders>
          </w:tcPr>
          <w:p w14:paraId="5929D213" w14:textId="77777777" w:rsidR="00E6364D" w:rsidRPr="00FF353C" w:rsidRDefault="00E6364D" w:rsidP="00485DF3">
            <w:pPr>
              <w:pStyle w:val="NormalLeft"/>
              <w:rPr>
                <w:lang w:val="en-GB"/>
              </w:rPr>
            </w:pPr>
            <w:r w:rsidRPr="00FF353C">
              <w:rPr>
                <w:lang w:val="en-GB"/>
              </w:rPr>
              <w:t xml:space="preserve">Share premium account related to </w:t>
            </w:r>
            <w:r w:rsidRPr="00FF353C">
              <w:rPr>
                <w:lang w:val="en-GB"/>
              </w:rPr>
              <w:lastRenderedPageBreak/>
              <w:t>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346D171E" w14:textId="77777777" w:rsidR="00E6364D" w:rsidRPr="00FF353C" w:rsidRDefault="00E6364D" w:rsidP="00485DF3">
            <w:pPr>
              <w:pStyle w:val="NormalLeft"/>
              <w:rPr>
                <w:lang w:val="en-GB"/>
              </w:rPr>
            </w:pPr>
            <w:r w:rsidRPr="00FF353C">
              <w:rPr>
                <w:lang w:val="en-GB"/>
              </w:rPr>
              <w:lastRenderedPageBreak/>
              <w:t xml:space="preserve">This is the amount of the share premium account that relates to preference shares </w:t>
            </w:r>
            <w:r w:rsidRPr="00FF353C">
              <w:rPr>
                <w:lang w:val="en-GB"/>
              </w:rPr>
              <w:lastRenderedPageBreak/>
              <w:t>that meets the criteria for Tier 1 restricted items because it relates to preference shares treated as Tier 1 restricted items.</w:t>
            </w:r>
          </w:p>
        </w:tc>
      </w:tr>
      <w:tr w:rsidR="00E6364D" w:rsidRPr="00FF353C" w14:paraId="039D77F9" w14:textId="77777777" w:rsidTr="00485DF3">
        <w:tc>
          <w:tcPr>
            <w:tcW w:w="2507" w:type="dxa"/>
            <w:tcBorders>
              <w:top w:val="single" w:sz="2" w:space="0" w:color="auto"/>
              <w:left w:val="single" w:sz="2" w:space="0" w:color="auto"/>
              <w:bottom w:val="single" w:sz="2" w:space="0" w:color="auto"/>
              <w:right w:val="single" w:sz="2" w:space="0" w:color="auto"/>
            </w:tcBorders>
          </w:tcPr>
          <w:p w14:paraId="5E92DD91" w14:textId="77777777" w:rsidR="00E6364D" w:rsidRPr="00FF353C" w:rsidRDefault="00E6364D" w:rsidP="00485DF3">
            <w:pPr>
              <w:pStyle w:val="NormalLeft"/>
              <w:rPr>
                <w:lang w:val="en-GB"/>
              </w:rPr>
            </w:pPr>
            <w:r w:rsidRPr="00FF353C">
              <w:rPr>
                <w:lang w:val="en-GB"/>
              </w:rPr>
              <w:lastRenderedPageBreak/>
              <w:t>R0110/C0040</w:t>
            </w:r>
          </w:p>
        </w:tc>
        <w:tc>
          <w:tcPr>
            <w:tcW w:w="2322" w:type="dxa"/>
            <w:tcBorders>
              <w:top w:val="single" w:sz="2" w:space="0" w:color="auto"/>
              <w:left w:val="single" w:sz="2" w:space="0" w:color="auto"/>
              <w:bottom w:val="single" w:sz="2" w:space="0" w:color="auto"/>
              <w:right w:val="single" w:sz="2" w:space="0" w:color="auto"/>
            </w:tcBorders>
          </w:tcPr>
          <w:p w14:paraId="434AE2AF" w14:textId="77777777" w:rsidR="00E6364D" w:rsidRPr="00FF353C" w:rsidRDefault="00E6364D" w:rsidP="00485DF3">
            <w:pPr>
              <w:pStyle w:val="NormalLeft"/>
              <w:rPr>
                <w:lang w:val="en-GB"/>
              </w:rPr>
            </w:pPr>
            <w:r w:rsidRPr="00FF353C">
              <w:rPr>
                <w:lang w:val="en-GB"/>
              </w:rPr>
              <w:t>Share premium account related to preference shares — tier 2</w:t>
            </w:r>
          </w:p>
        </w:tc>
        <w:tc>
          <w:tcPr>
            <w:tcW w:w="4457" w:type="dxa"/>
            <w:tcBorders>
              <w:top w:val="single" w:sz="2" w:space="0" w:color="auto"/>
              <w:left w:val="single" w:sz="2" w:space="0" w:color="auto"/>
              <w:bottom w:val="single" w:sz="2" w:space="0" w:color="auto"/>
              <w:right w:val="single" w:sz="2" w:space="0" w:color="auto"/>
            </w:tcBorders>
          </w:tcPr>
          <w:p w14:paraId="2AE739B4" w14:textId="77777777" w:rsidR="00E6364D" w:rsidRPr="00FF353C" w:rsidRDefault="00E6364D" w:rsidP="00485DF3">
            <w:pPr>
              <w:pStyle w:val="NormalLeft"/>
              <w:rPr>
                <w:lang w:val="en-GB"/>
              </w:rPr>
            </w:pPr>
            <w:r w:rsidRPr="00FF353C">
              <w:rPr>
                <w:lang w:val="en-GB"/>
              </w:rPr>
              <w:t>This is the amount of the share premium account that relates to preference shares that meets the criteria for Tier 2 because it relates to preference shares treated as Tier 2.</w:t>
            </w:r>
          </w:p>
        </w:tc>
      </w:tr>
      <w:tr w:rsidR="00E6364D" w:rsidRPr="00FF353C" w14:paraId="0449B4CC" w14:textId="77777777" w:rsidTr="00485DF3">
        <w:tc>
          <w:tcPr>
            <w:tcW w:w="2507" w:type="dxa"/>
            <w:tcBorders>
              <w:top w:val="single" w:sz="2" w:space="0" w:color="auto"/>
              <w:left w:val="single" w:sz="2" w:space="0" w:color="auto"/>
              <w:bottom w:val="single" w:sz="2" w:space="0" w:color="auto"/>
              <w:right w:val="single" w:sz="2" w:space="0" w:color="auto"/>
            </w:tcBorders>
          </w:tcPr>
          <w:p w14:paraId="4B104D2B" w14:textId="77777777" w:rsidR="00E6364D" w:rsidRPr="00FF353C" w:rsidRDefault="00E6364D" w:rsidP="00485DF3">
            <w:pPr>
              <w:pStyle w:val="NormalLeft"/>
              <w:rPr>
                <w:lang w:val="en-GB"/>
              </w:rPr>
            </w:pPr>
            <w:r w:rsidRPr="00FF353C">
              <w:rPr>
                <w:lang w:val="en-GB"/>
              </w:rPr>
              <w:t>R0110/C0050</w:t>
            </w:r>
          </w:p>
        </w:tc>
        <w:tc>
          <w:tcPr>
            <w:tcW w:w="2322" w:type="dxa"/>
            <w:tcBorders>
              <w:top w:val="single" w:sz="2" w:space="0" w:color="auto"/>
              <w:left w:val="single" w:sz="2" w:space="0" w:color="auto"/>
              <w:bottom w:val="single" w:sz="2" w:space="0" w:color="auto"/>
              <w:right w:val="single" w:sz="2" w:space="0" w:color="auto"/>
            </w:tcBorders>
          </w:tcPr>
          <w:p w14:paraId="4B6D4FEC" w14:textId="77777777" w:rsidR="00E6364D" w:rsidRPr="00FF353C" w:rsidRDefault="00E6364D" w:rsidP="00485DF3">
            <w:pPr>
              <w:pStyle w:val="NormalLeft"/>
              <w:rPr>
                <w:lang w:val="en-GB"/>
              </w:rPr>
            </w:pPr>
            <w:r w:rsidRPr="00FF353C">
              <w:rPr>
                <w:lang w:val="en-GB"/>
              </w:rPr>
              <w:t>Share premium account related to preference shares — tier 3</w:t>
            </w:r>
          </w:p>
        </w:tc>
        <w:tc>
          <w:tcPr>
            <w:tcW w:w="4457" w:type="dxa"/>
            <w:tcBorders>
              <w:top w:val="single" w:sz="2" w:space="0" w:color="auto"/>
              <w:left w:val="single" w:sz="2" w:space="0" w:color="auto"/>
              <w:bottom w:val="single" w:sz="2" w:space="0" w:color="auto"/>
              <w:right w:val="single" w:sz="2" w:space="0" w:color="auto"/>
            </w:tcBorders>
          </w:tcPr>
          <w:p w14:paraId="3BA000C1" w14:textId="77777777" w:rsidR="00E6364D" w:rsidRPr="00FF353C" w:rsidRDefault="00E6364D" w:rsidP="00485DF3">
            <w:pPr>
              <w:pStyle w:val="NormalLeft"/>
              <w:rPr>
                <w:lang w:val="en-GB"/>
              </w:rPr>
            </w:pPr>
            <w:r w:rsidRPr="00FF353C">
              <w:rPr>
                <w:lang w:val="en-GB"/>
              </w:rPr>
              <w:t>This is the amount of the share premium account that relates to preference shares that meets the criteria for Tier 3 because it relates to preference shares treated as Tier 3.</w:t>
            </w:r>
          </w:p>
        </w:tc>
      </w:tr>
      <w:tr w:rsidR="00E6364D" w:rsidRPr="00FF353C" w14:paraId="79D36F79" w14:textId="77777777" w:rsidTr="00485DF3">
        <w:tc>
          <w:tcPr>
            <w:tcW w:w="2507" w:type="dxa"/>
            <w:tcBorders>
              <w:top w:val="single" w:sz="2" w:space="0" w:color="auto"/>
              <w:left w:val="single" w:sz="2" w:space="0" w:color="auto"/>
              <w:bottom w:val="single" w:sz="2" w:space="0" w:color="auto"/>
              <w:right w:val="single" w:sz="2" w:space="0" w:color="auto"/>
            </w:tcBorders>
          </w:tcPr>
          <w:p w14:paraId="1AA9B0EE" w14:textId="77777777" w:rsidR="00E6364D" w:rsidRPr="00FF353C" w:rsidRDefault="00E6364D" w:rsidP="00485DF3">
            <w:pPr>
              <w:pStyle w:val="NormalLeft"/>
              <w:rPr>
                <w:lang w:val="en-GB"/>
              </w:rPr>
            </w:pPr>
            <w:r w:rsidRPr="00FF353C">
              <w:rPr>
                <w:lang w:val="en-GB"/>
              </w:rPr>
              <w:t>R0130/C0010</w:t>
            </w:r>
          </w:p>
        </w:tc>
        <w:tc>
          <w:tcPr>
            <w:tcW w:w="2322" w:type="dxa"/>
            <w:tcBorders>
              <w:top w:val="single" w:sz="2" w:space="0" w:color="auto"/>
              <w:left w:val="single" w:sz="2" w:space="0" w:color="auto"/>
              <w:bottom w:val="single" w:sz="2" w:space="0" w:color="auto"/>
              <w:right w:val="single" w:sz="2" w:space="0" w:color="auto"/>
            </w:tcBorders>
          </w:tcPr>
          <w:p w14:paraId="7AF5647D" w14:textId="77777777" w:rsidR="00E6364D" w:rsidRPr="00FF353C" w:rsidRDefault="00E6364D" w:rsidP="00485DF3">
            <w:pPr>
              <w:pStyle w:val="NormalLeft"/>
              <w:rPr>
                <w:lang w:val="en-GB"/>
              </w:rPr>
            </w:pPr>
            <w:r w:rsidRPr="00FF353C">
              <w:rPr>
                <w:lang w:val="en-GB"/>
              </w:rP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331CFAEF" w14:textId="77777777" w:rsidR="00E6364D" w:rsidRPr="00FF353C" w:rsidRDefault="00E6364D" w:rsidP="00485DF3">
            <w:pPr>
              <w:pStyle w:val="NormalLeft"/>
              <w:rPr>
                <w:lang w:val="en-GB"/>
              </w:rPr>
            </w:pPr>
            <w:r w:rsidRPr="00FF353C">
              <w:rPr>
                <w:lang w:val="en-GB"/>
              </w:rPr>
              <w:t>The total reconciliation reserve represents reserves (e.g. retained earnings), net of adjustments (e.g. ring–fenced funds). It results mainly from differences between accounting valuation and valuation according to Article 75 of Directive 2009/138/EC.</w:t>
            </w:r>
          </w:p>
        </w:tc>
      </w:tr>
      <w:tr w:rsidR="00E6364D" w:rsidRPr="00FF353C" w14:paraId="555E3E53" w14:textId="77777777" w:rsidTr="00485DF3">
        <w:tc>
          <w:tcPr>
            <w:tcW w:w="2507" w:type="dxa"/>
            <w:tcBorders>
              <w:top w:val="single" w:sz="2" w:space="0" w:color="auto"/>
              <w:left w:val="single" w:sz="2" w:space="0" w:color="auto"/>
              <w:bottom w:val="single" w:sz="2" w:space="0" w:color="auto"/>
              <w:right w:val="single" w:sz="2" w:space="0" w:color="auto"/>
            </w:tcBorders>
          </w:tcPr>
          <w:p w14:paraId="3F686E31" w14:textId="77777777" w:rsidR="00E6364D" w:rsidRPr="00FF353C" w:rsidRDefault="00E6364D" w:rsidP="00485DF3">
            <w:pPr>
              <w:pStyle w:val="NormalLeft"/>
              <w:rPr>
                <w:lang w:val="en-GB"/>
              </w:rPr>
            </w:pPr>
            <w:r w:rsidRPr="00FF353C">
              <w:rPr>
                <w:lang w:val="en-GB"/>
              </w:rPr>
              <w:t>R0130/C0020</w:t>
            </w:r>
          </w:p>
        </w:tc>
        <w:tc>
          <w:tcPr>
            <w:tcW w:w="2322" w:type="dxa"/>
            <w:tcBorders>
              <w:top w:val="single" w:sz="2" w:space="0" w:color="auto"/>
              <w:left w:val="single" w:sz="2" w:space="0" w:color="auto"/>
              <w:bottom w:val="single" w:sz="2" w:space="0" w:color="auto"/>
              <w:right w:val="single" w:sz="2" w:space="0" w:color="auto"/>
            </w:tcBorders>
          </w:tcPr>
          <w:p w14:paraId="245823BF" w14:textId="77777777" w:rsidR="00E6364D" w:rsidRPr="00FF353C" w:rsidRDefault="00E6364D" w:rsidP="00485DF3">
            <w:pPr>
              <w:pStyle w:val="NormalLeft"/>
              <w:rPr>
                <w:lang w:val="en-GB"/>
              </w:rPr>
            </w:pPr>
            <w:r w:rsidRPr="00FF353C">
              <w:rPr>
                <w:lang w:val="en-GB"/>
              </w:rPr>
              <w:t>Reconciliation reserve — tier 1 unrestricted</w:t>
            </w:r>
          </w:p>
        </w:tc>
        <w:tc>
          <w:tcPr>
            <w:tcW w:w="4457" w:type="dxa"/>
            <w:tcBorders>
              <w:top w:val="single" w:sz="2" w:space="0" w:color="auto"/>
              <w:left w:val="single" w:sz="2" w:space="0" w:color="auto"/>
              <w:bottom w:val="single" w:sz="2" w:space="0" w:color="auto"/>
              <w:right w:val="single" w:sz="2" w:space="0" w:color="auto"/>
            </w:tcBorders>
          </w:tcPr>
          <w:p w14:paraId="646016F9" w14:textId="77777777" w:rsidR="00E6364D" w:rsidRPr="00FF353C" w:rsidRDefault="00E6364D" w:rsidP="00485DF3">
            <w:pPr>
              <w:pStyle w:val="NormalLeft"/>
              <w:rPr>
                <w:lang w:val="en-GB"/>
              </w:rPr>
            </w:pPr>
            <w:r w:rsidRPr="00FF353C">
              <w:rPr>
                <w:lang w:val="en-GB"/>
              </w:rPr>
              <w:t>The reconciliation reserve represents reserves (e.g. retained earnings), net of adjustments (e.g. ring–fenced funds). It results mainly from differences between accounting valuation and valuation according to Directive 2009/138/EC.</w:t>
            </w:r>
          </w:p>
        </w:tc>
      </w:tr>
      <w:tr w:rsidR="00E6364D" w:rsidRPr="00FF353C" w14:paraId="20A11F3B" w14:textId="77777777" w:rsidTr="00485DF3">
        <w:tc>
          <w:tcPr>
            <w:tcW w:w="2507" w:type="dxa"/>
            <w:tcBorders>
              <w:top w:val="single" w:sz="2" w:space="0" w:color="auto"/>
              <w:left w:val="single" w:sz="2" w:space="0" w:color="auto"/>
              <w:bottom w:val="single" w:sz="2" w:space="0" w:color="auto"/>
              <w:right w:val="single" w:sz="2" w:space="0" w:color="auto"/>
            </w:tcBorders>
          </w:tcPr>
          <w:p w14:paraId="1B89D743" w14:textId="77777777" w:rsidR="00E6364D" w:rsidRPr="00FF353C" w:rsidRDefault="00E6364D" w:rsidP="00485DF3">
            <w:pPr>
              <w:pStyle w:val="NormalLeft"/>
              <w:rPr>
                <w:lang w:val="en-GB"/>
              </w:rPr>
            </w:pPr>
            <w:r w:rsidRPr="00FF353C">
              <w:rPr>
                <w:lang w:val="en-GB"/>
              </w:rPr>
              <w:t>R0140/C0010</w:t>
            </w:r>
          </w:p>
        </w:tc>
        <w:tc>
          <w:tcPr>
            <w:tcW w:w="2322" w:type="dxa"/>
            <w:tcBorders>
              <w:top w:val="single" w:sz="2" w:space="0" w:color="auto"/>
              <w:left w:val="single" w:sz="2" w:space="0" w:color="auto"/>
              <w:bottom w:val="single" w:sz="2" w:space="0" w:color="auto"/>
              <w:right w:val="single" w:sz="2" w:space="0" w:color="auto"/>
            </w:tcBorders>
          </w:tcPr>
          <w:p w14:paraId="1213E867" w14:textId="77777777" w:rsidR="00E6364D" w:rsidRPr="00FF353C" w:rsidRDefault="00E6364D" w:rsidP="00485DF3">
            <w:pPr>
              <w:pStyle w:val="NormalLeft"/>
              <w:rPr>
                <w:lang w:val="en-GB"/>
              </w:rPr>
            </w:pPr>
            <w:r w:rsidRPr="00FF353C">
              <w:rPr>
                <w:lang w:val="en-GB"/>
              </w:rPr>
              <w:t>Subordinated liabilities — total</w:t>
            </w:r>
          </w:p>
        </w:tc>
        <w:tc>
          <w:tcPr>
            <w:tcW w:w="4457" w:type="dxa"/>
            <w:tcBorders>
              <w:top w:val="single" w:sz="2" w:space="0" w:color="auto"/>
              <w:left w:val="single" w:sz="2" w:space="0" w:color="auto"/>
              <w:bottom w:val="single" w:sz="2" w:space="0" w:color="auto"/>
              <w:right w:val="single" w:sz="2" w:space="0" w:color="auto"/>
            </w:tcBorders>
          </w:tcPr>
          <w:p w14:paraId="20C780B3" w14:textId="77777777" w:rsidR="00E6364D" w:rsidRPr="00FF353C" w:rsidRDefault="00E6364D" w:rsidP="00485DF3">
            <w:pPr>
              <w:pStyle w:val="NormalLeft"/>
              <w:rPr>
                <w:lang w:val="en-GB"/>
              </w:rPr>
            </w:pPr>
            <w:r w:rsidRPr="00FF353C">
              <w:rPr>
                <w:lang w:val="en-GB"/>
              </w:rPr>
              <w:t>This is the total amount of subordinated liabilities issued by the undertaking.</w:t>
            </w:r>
          </w:p>
        </w:tc>
      </w:tr>
      <w:tr w:rsidR="00E6364D" w:rsidRPr="00FF353C" w14:paraId="415E24C8" w14:textId="77777777" w:rsidTr="00485DF3">
        <w:tc>
          <w:tcPr>
            <w:tcW w:w="2507" w:type="dxa"/>
            <w:tcBorders>
              <w:top w:val="single" w:sz="2" w:space="0" w:color="auto"/>
              <w:left w:val="single" w:sz="2" w:space="0" w:color="auto"/>
              <w:bottom w:val="single" w:sz="2" w:space="0" w:color="auto"/>
              <w:right w:val="single" w:sz="2" w:space="0" w:color="auto"/>
            </w:tcBorders>
          </w:tcPr>
          <w:p w14:paraId="6037E9DB" w14:textId="77777777" w:rsidR="00E6364D" w:rsidRPr="00FF353C" w:rsidRDefault="00E6364D" w:rsidP="00485DF3">
            <w:pPr>
              <w:pStyle w:val="NormalLeft"/>
              <w:rPr>
                <w:lang w:val="en-GB"/>
              </w:rPr>
            </w:pPr>
            <w:r w:rsidRPr="00FF353C">
              <w:rPr>
                <w:lang w:val="en-GB"/>
              </w:rPr>
              <w:t>R0140/C0030</w:t>
            </w:r>
          </w:p>
        </w:tc>
        <w:tc>
          <w:tcPr>
            <w:tcW w:w="2322" w:type="dxa"/>
            <w:tcBorders>
              <w:top w:val="single" w:sz="2" w:space="0" w:color="auto"/>
              <w:left w:val="single" w:sz="2" w:space="0" w:color="auto"/>
              <w:bottom w:val="single" w:sz="2" w:space="0" w:color="auto"/>
              <w:right w:val="single" w:sz="2" w:space="0" w:color="auto"/>
            </w:tcBorders>
          </w:tcPr>
          <w:p w14:paraId="5C136514" w14:textId="77777777" w:rsidR="00E6364D" w:rsidRPr="00FF353C" w:rsidRDefault="00E6364D" w:rsidP="00485DF3">
            <w:pPr>
              <w:pStyle w:val="NormalLeft"/>
              <w:rPr>
                <w:lang w:val="en-GB"/>
              </w:rPr>
            </w:pPr>
            <w:r w:rsidRPr="00FF353C">
              <w:rPr>
                <w:lang w:val="en-GB"/>
              </w:rPr>
              <w:t>Subordinated liabilities — tier 1 restricted</w:t>
            </w:r>
          </w:p>
        </w:tc>
        <w:tc>
          <w:tcPr>
            <w:tcW w:w="4457" w:type="dxa"/>
            <w:tcBorders>
              <w:top w:val="single" w:sz="2" w:space="0" w:color="auto"/>
              <w:left w:val="single" w:sz="2" w:space="0" w:color="auto"/>
              <w:bottom w:val="single" w:sz="2" w:space="0" w:color="auto"/>
              <w:right w:val="single" w:sz="2" w:space="0" w:color="auto"/>
            </w:tcBorders>
          </w:tcPr>
          <w:p w14:paraId="6F198708" w14:textId="77777777" w:rsidR="00E6364D" w:rsidRPr="00FF353C" w:rsidRDefault="00E6364D" w:rsidP="00485DF3">
            <w:pPr>
              <w:pStyle w:val="NormalLeft"/>
              <w:rPr>
                <w:lang w:val="en-GB"/>
              </w:rPr>
            </w:pPr>
            <w:r w:rsidRPr="00FF353C">
              <w:rPr>
                <w:lang w:val="en-GB"/>
              </w:rPr>
              <w:t>This is the amount of subordinated liabilities issued by the undertaking that meet the criteria for Tier 1 restricted items.</w:t>
            </w:r>
          </w:p>
        </w:tc>
      </w:tr>
      <w:tr w:rsidR="00E6364D" w:rsidRPr="00FF353C" w14:paraId="1DB23D0B" w14:textId="77777777" w:rsidTr="00485DF3">
        <w:tc>
          <w:tcPr>
            <w:tcW w:w="2507" w:type="dxa"/>
            <w:tcBorders>
              <w:top w:val="single" w:sz="2" w:space="0" w:color="auto"/>
              <w:left w:val="single" w:sz="2" w:space="0" w:color="auto"/>
              <w:bottom w:val="single" w:sz="2" w:space="0" w:color="auto"/>
              <w:right w:val="single" w:sz="2" w:space="0" w:color="auto"/>
            </w:tcBorders>
          </w:tcPr>
          <w:p w14:paraId="53B5F5A1" w14:textId="77777777" w:rsidR="00E6364D" w:rsidRPr="00FF353C" w:rsidRDefault="00E6364D" w:rsidP="00485DF3">
            <w:pPr>
              <w:pStyle w:val="NormalLeft"/>
              <w:rPr>
                <w:lang w:val="en-GB"/>
              </w:rPr>
            </w:pPr>
            <w:r w:rsidRPr="00FF353C">
              <w:rPr>
                <w:lang w:val="en-GB"/>
              </w:rPr>
              <w:t>R0140/C0040</w:t>
            </w:r>
          </w:p>
        </w:tc>
        <w:tc>
          <w:tcPr>
            <w:tcW w:w="2322" w:type="dxa"/>
            <w:tcBorders>
              <w:top w:val="single" w:sz="2" w:space="0" w:color="auto"/>
              <w:left w:val="single" w:sz="2" w:space="0" w:color="auto"/>
              <w:bottom w:val="single" w:sz="2" w:space="0" w:color="auto"/>
              <w:right w:val="single" w:sz="2" w:space="0" w:color="auto"/>
            </w:tcBorders>
          </w:tcPr>
          <w:p w14:paraId="069D0DB0" w14:textId="77777777" w:rsidR="00E6364D" w:rsidRPr="00FF353C" w:rsidRDefault="00E6364D" w:rsidP="00485DF3">
            <w:pPr>
              <w:pStyle w:val="NormalLeft"/>
              <w:rPr>
                <w:lang w:val="en-GB"/>
              </w:rPr>
            </w:pPr>
            <w:r w:rsidRPr="00FF353C">
              <w:rPr>
                <w:lang w:val="en-GB"/>
              </w:rPr>
              <w:t>Subordinated liabilities — tier 2</w:t>
            </w:r>
          </w:p>
        </w:tc>
        <w:tc>
          <w:tcPr>
            <w:tcW w:w="4457" w:type="dxa"/>
            <w:tcBorders>
              <w:top w:val="single" w:sz="2" w:space="0" w:color="auto"/>
              <w:left w:val="single" w:sz="2" w:space="0" w:color="auto"/>
              <w:bottom w:val="single" w:sz="2" w:space="0" w:color="auto"/>
              <w:right w:val="single" w:sz="2" w:space="0" w:color="auto"/>
            </w:tcBorders>
          </w:tcPr>
          <w:p w14:paraId="5222D780" w14:textId="77777777" w:rsidR="00E6364D" w:rsidRPr="00FF353C" w:rsidRDefault="00E6364D" w:rsidP="00485DF3">
            <w:pPr>
              <w:pStyle w:val="NormalLeft"/>
              <w:rPr>
                <w:lang w:val="en-GB"/>
              </w:rPr>
            </w:pPr>
            <w:r w:rsidRPr="00FF353C">
              <w:rPr>
                <w:lang w:val="en-GB"/>
              </w:rPr>
              <w:t>This is the amount of subordinated liabilities issued by the undertaking that meet the criteria for Tier 2.</w:t>
            </w:r>
          </w:p>
        </w:tc>
      </w:tr>
      <w:tr w:rsidR="00E6364D" w:rsidRPr="00FF353C" w14:paraId="2ADBB95E" w14:textId="77777777" w:rsidTr="00485DF3">
        <w:tc>
          <w:tcPr>
            <w:tcW w:w="2507" w:type="dxa"/>
            <w:tcBorders>
              <w:top w:val="single" w:sz="2" w:space="0" w:color="auto"/>
              <w:left w:val="single" w:sz="2" w:space="0" w:color="auto"/>
              <w:bottom w:val="single" w:sz="2" w:space="0" w:color="auto"/>
              <w:right w:val="single" w:sz="2" w:space="0" w:color="auto"/>
            </w:tcBorders>
          </w:tcPr>
          <w:p w14:paraId="59DC85EB" w14:textId="77777777" w:rsidR="00E6364D" w:rsidRPr="00FF353C" w:rsidRDefault="00E6364D" w:rsidP="00485DF3">
            <w:pPr>
              <w:pStyle w:val="NormalLeft"/>
              <w:rPr>
                <w:lang w:val="en-GB"/>
              </w:rPr>
            </w:pPr>
            <w:r w:rsidRPr="00FF353C">
              <w:rPr>
                <w:lang w:val="en-GB"/>
              </w:rPr>
              <w:t>R0140/C0050</w:t>
            </w:r>
          </w:p>
        </w:tc>
        <w:tc>
          <w:tcPr>
            <w:tcW w:w="2322" w:type="dxa"/>
            <w:tcBorders>
              <w:top w:val="single" w:sz="2" w:space="0" w:color="auto"/>
              <w:left w:val="single" w:sz="2" w:space="0" w:color="auto"/>
              <w:bottom w:val="single" w:sz="2" w:space="0" w:color="auto"/>
              <w:right w:val="single" w:sz="2" w:space="0" w:color="auto"/>
            </w:tcBorders>
          </w:tcPr>
          <w:p w14:paraId="7C0A67AD" w14:textId="77777777" w:rsidR="00E6364D" w:rsidRPr="00FF353C" w:rsidRDefault="00E6364D" w:rsidP="00485DF3">
            <w:pPr>
              <w:pStyle w:val="NormalLeft"/>
              <w:rPr>
                <w:lang w:val="en-GB"/>
              </w:rPr>
            </w:pPr>
            <w:r w:rsidRPr="00FF353C">
              <w:rPr>
                <w:lang w:val="en-GB"/>
              </w:rPr>
              <w:t>Subordinated liabilities — tier 3</w:t>
            </w:r>
          </w:p>
        </w:tc>
        <w:tc>
          <w:tcPr>
            <w:tcW w:w="4457" w:type="dxa"/>
            <w:tcBorders>
              <w:top w:val="single" w:sz="2" w:space="0" w:color="auto"/>
              <w:left w:val="single" w:sz="2" w:space="0" w:color="auto"/>
              <w:bottom w:val="single" w:sz="2" w:space="0" w:color="auto"/>
              <w:right w:val="single" w:sz="2" w:space="0" w:color="auto"/>
            </w:tcBorders>
          </w:tcPr>
          <w:p w14:paraId="363859D9" w14:textId="77777777" w:rsidR="00E6364D" w:rsidRPr="00FF353C" w:rsidRDefault="00E6364D" w:rsidP="00485DF3">
            <w:pPr>
              <w:pStyle w:val="NormalLeft"/>
              <w:rPr>
                <w:lang w:val="en-GB"/>
              </w:rPr>
            </w:pPr>
            <w:r w:rsidRPr="00FF353C">
              <w:rPr>
                <w:lang w:val="en-GB"/>
              </w:rPr>
              <w:t>This is the amount of subordinated liabilities issued by the undertaking that meet the criteria for Tier 3.</w:t>
            </w:r>
          </w:p>
        </w:tc>
      </w:tr>
      <w:tr w:rsidR="00E6364D" w:rsidRPr="00FF353C" w14:paraId="663C2229" w14:textId="77777777" w:rsidTr="00485DF3">
        <w:tc>
          <w:tcPr>
            <w:tcW w:w="2507" w:type="dxa"/>
            <w:tcBorders>
              <w:top w:val="single" w:sz="2" w:space="0" w:color="auto"/>
              <w:left w:val="single" w:sz="2" w:space="0" w:color="auto"/>
              <w:bottom w:val="single" w:sz="2" w:space="0" w:color="auto"/>
              <w:right w:val="single" w:sz="2" w:space="0" w:color="auto"/>
            </w:tcBorders>
          </w:tcPr>
          <w:p w14:paraId="4A631554" w14:textId="77777777" w:rsidR="00E6364D" w:rsidRPr="00FF353C" w:rsidRDefault="00E6364D" w:rsidP="00485DF3">
            <w:pPr>
              <w:pStyle w:val="NormalLeft"/>
              <w:rPr>
                <w:lang w:val="en-GB"/>
              </w:rPr>
            </w:pPr>
            <w:r w:rsidRPr="00FF353C">
              <w:rPr>
                <w:lang w:val="en-GB"/>
              </w:rPr>
              <w:t>R0160/C0010</w:t>
            </w:r>
          </w:p>
        </w:tc>
        <w:tc>
          <w:tcPr>
            <w:tcW w:w="2322" w:type="dxa"/>
            <w:tcBorders>
              <w:top w:val="single" w:sz="2" w:space="0" w:color="auto"/>
              <w:left w:val="single" w:sz="2" w:space="0" w:color="auto"/>
              <w:bottom w:val="single" w:sz="2" w:space="0" w:color="auto"/>
              <w:right w:val="single" w:sz="2" w:space="0" w:color="auto"/>
            </w:tcBorders>
          </w:tcPr>
          <w:p w14:paraId="56360A9C" w14:textId="77777777" w:rsidR="00E6364D" w:rsidRPr="00FF353C" w:rsidRDefault="00E6364D" w:rsidP="00485DF3">
            <w:pPr>
              <w:pStyle w:val="NormalLeft"/>
              <w:rPr>
                <w:lang w:val="en-GB"/>
              </w:rPr>
            </w:pPr>
            <w:r w:rsidRPr="00FF353C">
              <w:rPr>
                <w:lang w:val="en-GB"/>
              </w:rPr>
              <w:t>An amount equal to the value of net deferred tax assets — total</w:t>
            </w:r>
          </w:p>
        </w:tc>
        <w:tc>
          <w:tcPr>
            <w:tcW w:w="4457" w:type="dxa"/>
            <w:tcBorders>
              <w:top w:val="single" w:sz="2" w:space="0" w:color="auto"/>
              <w:left w:val="single" w:sz="2" w:space="0" w:color="auto"/>
              <w:bottom w:val="single" w:sz="2" w:space="0" w:color="auto"/>
              <w:right w:val="single" w:sz="2" w:space="0" w:color="auto"/>
            </w:tcBorders>
          </w:tcPr>
          <w:p w14:paraId="7241ED5E" w14:textId="77777777" w:rsidR="00E6364D" w:rsidRPr="00FF353C" w:rsidRDefault="00E6364D" w:rsidP="00485DF3">
            <w:pPr>
              <w:pStyle w:val="NormalLeft"/>
              <w:rPr>
                <w:lang w:val="en-GB"/>
              </w:rPr>
            </w:pPr>
            <w:r w:rsidRPr="00FF353C">
              <w:rPr>
                <w:lang w:val="en-GB"/>
              </w:rPr>
              <w:t>This is the total amount of net deferred tax assets of the undertaking.</w:t>
            </w:r>
          </w:p>
        </w:tc>
      </w:tr>
      <w:tr w:rsidR="00E6364D" w:rsidRPr="00FF353C" w14:paraId="4B7C6C6F" w14:textId="77777777" w:rsidTr="00485DF3">
        <w:tc>
          <w:tcPr>
            <w:tcW w:w="2507" w:type="dxa"/>
            <w:tcBorders>
              <w:top w:val="single" w:sz="2" w:space="0" w:color="auto"/>
              <w:left w:val="single" w:sz="2" w:space="0" w:color="auto"/>
              <w:bottom w:val="single" w:sz="2" w:space="0" w:color="auto"/>
              <w:right w:val="single" w:sz="2" w:space="0" w:color="auto"/>
            </w:tcBorders>
          </w:tcPr>
          <w:p w14:paraId="2BF77834" w14:textId="77777777" w:rsidR="00E6364D" w:rsidRPr="00FF353C" w:rsidRDefault="00E6364D" w:rsidP="00485DF3">
            <w:pPr>
              <w:pStyle w:val="NormalLeft"/>
              <w:rPr>
                <w:lang w:val="en-GB"/>
              </w:rPr>
            </w:pPr>
            <w:r w:rsidRPr="00FF353C">
              <w:rPr>
                <w:lang w:val="en-GB"/>
              </w:rPr>
              <w:t>R0160/C0050</w:t>
            </w:r>
          </w:p>
        </w:tc>
        <w:tc>
          <w:tcPr>
            <w:tcW w:w="2322" w:type="dxa"/>
            <w:tcBorders>
              <w:top w:val="single" w:sz="2" w:space="0" w:color="auto"/>
              <w:left w:val="single" w:sz="2" w:space="0" w:color="auto"/>
              <w:bottom w:val="single" w:sz="2" w:space="0" w:color="auto"/>
              <w:right w:val="single" w:sz="2" w:space="0" w:color="auto"/>
            </w:tcBorders>
          </w:tcPr>
          <w:p w14:paraId="4FCB3FA7" w14:textId="77777777" w:rsidR="00E6364D" w:rsidRPr="00FF353C" w:rsidRDefault="00E6364D" w:rsidP="00485DF3">
            <w:pPr>
              <w:pStyle w:val="NormalLeft"/>
              <w:rPr>
                <w:lang w:val="en-GB"/>
              </w:rPr>
            </w:pPr>
            <w:r w:rsidRPr="00FF353C">
              <w:rPr>
                <w:lang w:val="en-GB"/>
              </w:rPr>
              <w:t xml:space="preserve">An amount equal to </w:t>
            </w:r>
            <w:r w:rsidRPr="00FF353C">
              <w:rPr>
                <w:lang w:val="en-GB"/>
              </w:rPr>
              <w:lastRenderedPageBreak/>
              <w:t>the value of net deferred tax assets — tier 3</w:t>
            </w:r>
          </w:p>
        </w:tc>
        <w:tc>
          <w:tcPr>
            <w:tcW w:w="4457" w:type="dxa"/>
            <w:tcBorders>
              <w:top w:val="single" w:sz="2" w:space="0" w:color="auto"/>
              <w:left w:val="single" w:sz="2" w:space="0" w:color="auto"/>
              <w:bottom w:val="single" w:sz="2" w:space="0" w:color="auto"/>
              <w:right w:val="single" w:sz="2" w:space="0" w:color="auto"/>
            </w:tcBorders>
          </w:tcPr>
          <w:p w14:paraId="4355BE90" w14:textId="4D0CADB4" w:rsidR="00E6364D" w:rsidRPr="00FF353C" w:rsidRDefault="00E6364D" w:rsidP="00485DF3">
            <w:pPr>
              <w:pStyle w:val="NormalLeft"/>
              <w:rPr>
                <w:lang w:val="en-GB"/>
              </w:rPr>
            </w:pPr>
            <w:r w:rsidRPr="00FF353C">
              <w:rPr>
                <w:lang w:val="en-GB"/>
              </w:rPr>
              <w:lastRenderedPageBreak/>
              <w:t xml:space="preserve">This is the amount of net deferred tax assets </w:t>
            </w:r>
            <w:r w:rsidRPr="00FF353C">
              <w:rPr>
                <w:lang w:val="en-GB"/>
              </w:rPr>
              <w:lastRenderedPageBreak/>
              <w:t>of the undertaking that meet the tier 3 classification criteria.</w:t>
            </w:r>
            <w:ins w:id="2767" w:author="Author">
              <w:r w:rsidR="006C5F4A" w:rsidRPr="00FF353C">
                <w:rPr>
                  <w:lang w:val="en-GB"/>
                </w:rPr>
                <w:t xml:space="preserve"> </w:t>
              </w:r>
              <w:r w:rsidR="00914C39" w:rsidRPr="00FF353C">
                <w:rPr>
                  <w:lang w:val="en-GB"/>
                </w:rPr>
                <w:t>Net</w:t>
              </w:r>
              <w:r w:rsidR="006C5F4A" w:rsidRPr="00FF353C">
                <w:rPr>
                  <w:lang w:val="en-GB"/>
                </w:rPr>
                <w:t xml:space="preserve"> deferred taxes should appear,</w:t>
              </w:r>
              <w:r w:rsidR="00CA2307" w:rsidRPr="00FF353C">
                <w:rPr>
                  <w:lang w:val="en-GB"/>
                </w:rPr>
                <w:t xml:space="preserve"> </w:t>
              </w:r>
              <w:r w:rsidR="001A7F97" w:rsidRPr="00FF353C">
                <w:rPr>
                  <w:lang w:val="en-GB"/>
                </w:rPr>
                <w:t xml:space="preserve">if there is an </w:t>
              </w:r>
              <w:r w:rsidR="006C5F4A" w:rsidRPr="00FF353C">
                <w:rPr>
                  <w:lang w:val="en-GB"/>
                </w:rPr>
                <w:t>excess of deferred tax assets over the deferred tax liabilities. If the deferred tax liabilities are higher than the deferred tax assets, then the net deferred tax assets should be equal to 0</w:t>
              </w:r>
              <w:r w:rsidR="003527D2" w:rsidRPr="00FF353C">
                <w:rPr>
                  <w:lang w:val="en-GB"/>
                </w:rPr>
                <w:t>.</w:t>
              </w:r>
            </w:ins>
          </w:p>
        </w:tc>
      </w:tr>
      <w:tr w:rsidR="00E6364D" w:rsidRPr="00FF353C" w14:paraId="6959EC45" w14:textId="77777777" w:rsidTr="00485DF3">
        <w:tc>
          <w:tcPr>
            <w:tcW w:w="2507" w:type="dxa"/>
            <w:tcBorders>
              <w:top w:val="single" w:sz="2" w:space="0" w:color="auto"/>
              <w:left w:val="single" w:sz="2" w:space="0" w:color="auto"/>
              <w:bottom w:val="single" w:sz="2" w:space="0" w:color="auto"/>
              <w:right w:val="single" w:sz="2" w:space="0" w:color="auto"/>
            </w:tcBorders>
          </w:tcPr>
          <w:p w14:paraId="7F58BB28" w14:textId="77777777" w:rsidR="00E6364D" w:rsidRPr="00FF353C" w:rsidRDefault="00E6364D" w:rsidP="00485DF3">
            <w:pPr>
              <w:pStyle w:val="NormalLeft"/>
              <w:rPr>
                <w:lang w:val="en-GB"/>
              </w:rPr>
            </w:pPr>
            <w:r w:rsidRPr="00FF353C">
              <w:rPr>
                <w:lang w:val="en-GB"/>
              </w:rPr>
              <w:lastRenderedPageBreak/>
              <w:t>R0180/C0010</w:t>
            </w:r>
          </w:p>
        </w:tc>
        <w:tc>
          <w:tcPr>
            <w:tcW w:w="2322" w:type="dxa"/>
            <w:tcBorders>
              <w:top w:val="single" w:sz="2" w:space="0" w:color="auto"/>
              <w:left w:val="single" w:sz="2" w:space="0" w:color="auto"/>
              <w:bottom w:val="single" w:sz="2" w:space="0" w:color="auto"/>
              <w:right w:val="single" w:sz="2" w:space="0" w:color="auto"/>
            </w:tcBorders>
          </w:tcPr>
          <w:p w14:paraId="0A10EFC3" w14:textId="31F8583A" w:rsidR="00E6364D" w:rsidRPr="00FF353C" w:rsidRDefault="00E6364D" w:rsidP="00485DF3">
            <w:pPr>
              <w:pStyle w:val="NormalLeft"/>
              <w:rPr>
                <w:lang w:val="en-GB"/>
              </w:rPr>
            </w:pPr>
            <w:r w:rsidRPr="00FF353C">
              <w:rPr>
                <w:lang w:val="en-GB"/>
              </w:rPr>
              <w:t>Other own fund items approved by the supervisory authority as basic own funds not specified above</w:t>
            </w:r>
            <w:ins w:id="2768" w:author="Author">
              <w:r w:rsidR="00AD76E9">
                <w:rPr>
                  <w:lang w:val="en-GB"/>
                </w:rPr>
                <w:t xml:space="preserve"> - total</w:t>
              </w:r>
            </w:ins>
          </w:p>
        </w:tc>
        <w:tc>
          <w:tcPr>
            <w:tcW w:w="4457" w:type="dxa"/>
            <w:tcBorders>
              <w:top w:val="single" w:sz="2" w:space="0" w:color="auto"/>
              <w:left w:val="single" w:sz="2" w:space="0" w:color="auto"/>
              <w:bottom w:val="single" w:sz="2" w:space="0" w:color="auto"/>
              <w:right w:val="single" w:sz="2" w:space="0" w:color="auto"/>
            </w:tcBorders>
          </w:tcPr>
          <w:p w14:paraId="46CAB3A0" w14:textId="77777777" w:rsidR="00E6364D" w:rsidRPr="00FF353C" w:rsidRDefault="00E6364D" w:rsidP="00485DF3">
            <w:pPr>
              <w:pStyle w:val="NormalLeft"/>
              <w:rPr>
                <w:lang w:val="en-GB"/>
              </w:rPr>
            </w:pPr>
            <w:r w:rsidRPr="00FF353C">
              <w:rPr>
                <w:lang w:val="en-GB"/>
              </w:rPr>
              <w:t>This is the total of basic own fund items not identified above and that received supervisory approval.</w:t>
            </w:r>
          </w:p>
        </w:tc>
      </w:tr>
      <w:tr w:rsidR="00E6364D" w:rsidRPr="00FF353C" w14:paraId="474BC997" w14:textId="77777777" w:rsidTr="00485DF3">
        <w:tc>
          <w:tcPr>
            <w:tcW w:w="2507" w:type="dxa"/>
            <w:tcBorders>
              <w:top w:val="single" w:sz="2" w:space="0" w:color="auto"/>
              <w:left w:val="single" w:sz="2" w:space="0" w:color="auto"/>
              <w:bottom w:val="single" w:sz="2" w:space="0" w:color="auto"/>
              <w:right w:val="single" w:sz="2" w:space="0" w:color="auto"/>
            </w:tcBorders>
          </w:tcPr>
          <w:p w14:paraId="39CA0987" w14:textId="77777777" w:rsidR="00E6364D" w:rsidRPr="00FF353C" w:rsidRDefault="00E6364D" w:rsidP="00485DF3">
            <w:pPr>
              <w:pStyle w:val="NormalLeft"/>
              <w:rPr>
                <w:lang w:val="en-GB"/>
              </w:rPr>
            </w:pPr>
            <w:r w:rsidRPr="00FF353C">
              <w:rPr>
                <w:lang w:val="en-GB"/>
              </w:rPr>
              <w:t>R0180/C0020</w:t>
            </w:r>
          </w:p>
        </w:tc>
        <w:tc>
          <w:tcPr>
            <w:tcW w:w="2322" w:type="dxa"/>
            <w:tcBorders>
              <w:top w:val="single" w:sz="2" w:space="0" w:color="auto"/>
              <w:left w:val="single" w:sz="2" w:space="0" w:color="auto"/>
              <w:bottom w:val="single" w:sz="2" w:space="0" w:color="auto"/>
              <w:right w:val="single" w:sz="2" w:space="0" w:color="auto"/>
            </w:tcBorders>
          </w:tcPr>
          <w:p w14:paraId="16DC608E" w14:textId="77777777" w:rsidR="00E6364D" w:rsidRPr="00FF353C" w:rsidRDefault="00E6364D" w:rsidP="00485DF3">
            <w:pPr>
              <w:pStyle w:val="NormalLeft"/>
              <w:rPr>
                <w:lang w:val="en-GB"/>
              </w:rPr>
            </w:pPr>
            <w:r w:rsidRPr="00FF353C">
              <w:rPr>
                <w:lang w:val="en-GB"/>
              </w:rPr>
              <w:t>Other own fund items approved by the supervisory authority as basic own funds not specified above — tier 1 unrestricted</w:t>
            </w:r>
          </w:p>
        </w:tc>
        <w:tc>
          <w:tcPr>
            <w:tcW w:w="4457" w:type="dxa"/>
            <w:tcBorders>
              <w:top w:val="single" w:sz="2" w:space="0" w:color="auto"/>
              <w:left w:val="single" w:sz="2" w:space="0" w:color="auto"/>
              <w:bottom w:val="single" w:sz="2" w:space="0" w:color="auto"/>
              <w:right w:val="single" w:sz="2" w:space="0" w:color="auto"/>
            </w:tcBorders>
          </w:tcPr>
          <w:p w14:paraId="1F70D944" w14:textId="77777777" w:rsidR="00E6364D" w:rsidRPr="00FF353C" w:rsidRDefault="00E6364D" w:rsidP="00485DF3">
            <w:pPr>
              <w:pStyle w:val="NormalLeft"/>
              <w:rPr>
                <w:lang w:val="en-GB"/>
              </w:rPr>
            </w:pPr>
            <w:r w:rsidRPr="00FF353C">
              <w:rPr>
                <w:lang w:val="en-GB"/>
              </w:rPr>
              <w:t>This is the amount of basic own fund items not identified above that meet Tier 1 unrestricted criteria and that received supervisory approval.</w:t>
            </w:r>
          </w:p>
        </w:tc>
      </w:tr>
      <w:tr w:rsidR="00E6364D" w:rsidRPr="00FF353C" w14:paraId="05003D11" w14:textId="77777777" w:rsidTr="00485DF3">
        <w:tc>
          <w:tcPr>
            <w:tcW w:w="2507" w:type="dxa"/>
            <w:tcBorders>
              <w:top w:val="single" w:sz="2" w:space="0" w:color="auto"/>
              <w:left w:val="single" w:sz="2" w:space="0" w:color="auto"/>
              <w:bottom w:val="single" w:sz="2" w:space="0" w:color="auto"/>
              <w:right w:val="single" w:sz="2" w:space="0" w:color="auto"/>
            </w:tcBorders>
          </w:tcPr>
          <w:p w14:paraId="41816F10" w14:textId="77777777" w:rsidR="00E6364D" w:rsidRPr="00FF353C" w:rsidRDefault="00E6364D" w:rsidP="00485DF3">
            <w:pPr>
              <w:pStyle w:val="NormalLeft"/>
              <w:rPr>
                <w:lang w:val="en-GB"/>
              </w:rPr>
            </w:pPr>
            <w:r w:rsidRPr="00FF353C">
              <w:rPr>
                <w:lang w:val="en-GB"/>
              </w:rPr>
              <w:t>R0180/C0030</w:t>
            </w:r>
          </w:p>
        </w:tc>
        <w:tc>
          <w:tcPr>
            <w:tcW w:w="2322" w:type="dxa"/>
            <w:tcBorders>
              <w:top w:val="single" w:sz="2" w:space="0" w:color="auto"/>
              <w:left w:val="single" w:sz="2" w:space="0" w:color="auto"/>
              <w:bottom w:val="single" w:sz="2" w:space="0" w:color="auto"/>
              <w:right w:val="single" w:sz="2" w:space="0" w:color="auto"/>
            </w:tcBorders>
          </w:tcPr>
          <w:p w14:paraId="1D8E7E0C" w14:textId="77777777" w:rsidR="00E6364D" w:rsidRPr="00FF353C" w:rsidRDefault="00E6364D" w:rsidP="00485DF3">
            <w:pPr>
              <w:pStyle w:val="NormalLeft"/>
              <w:rPr>
                <w:lang w:val="en-GB"/>
              </w:rPr>
            </w:pPr>
            <w:r w:rsidRPr="00FF353C">
              <w:rPr>
                <w:lang w:val="en-GB"/>
              </w:rPr>
              <w:t>Other own fund items approved by the supervisory authority as basic own funds not specified above — Tier 1 restricted</w:t>
            </w:r>
          </w:p>
        </w:tc>
        <w:tc>
          <w:tcPr>
            <w:tcW w:w="4457" w:type="dxa"/>
            <w:tcBorders>
              <w:top w:val="single" w:sz="2" w:space="0" w:color="auto"/>
              <w:left w:val="single" w:sz="2" w:space="0" w:color="auto"/>
              <w:bottom w:val="single" w:sz="2" w:space="0" w:color="auto"/>
              <w:right w:val="single" w:sz="2" w:space="0" w:color="auto"/>
            </w:tcBorders>
          </w:tcPr>
          <w:p w14:paraId="7E8665E7" w14:textId="77777777" w:rsidR="00E6364D" w:rsidRPr="00FF353C" w:rsidRDefault="00E6364D" w:rsidP="00485DF3">
            <w:pPr>
              <w:pStyle w:val="NormalLeft"/>
              <w:rPr>
                <w:lang w:val="en-GB"/>
              </w:rPr>
            </w:pPr>
            <w:r w:rsidRPr="00FF353C">
              <w:rPr>
                <w:lang w:val="en-GB"/>
              </w:rPr>
              <w:t>This is the amount of basic own fund items not identified above which meet the criteria for Tier 1, restricted items and that received supervisory approval.</w:t>
            </w:r>
          </w:p>
        </w:tc>
      </w:tr>
      <w:tr w:rsidR="00E6364D" w:rsidRPr="00FF353C" w14:paraId="79FE0039" w14:textId="77777777" w:rsidTr="00485DF3">
        <w:tc>
          <w:tcPr>
            <w:tcW w:w="2507" w:type="dxa"/>
            <w:tcBorders>
              <w:top w:val="single" w:sz="2" w:space="0" w:color="auto"/>
              <w:left w:val="single" w:sz="2" w:space="0" w:color="auto"/>
              <w:bottom w:val="single" w:sz="2" w:space="0" w:color="auto"/>
              <w:right w:val="single" w:sz="2" w:space="0" w:color="auto"/>
            </w:tcBorders>
          </w:tcPr>
          <w:p w14:paraId="7533693F" w14:textId="77777777" w:rsidR="00E6364D" w:rsidRPr="00FF353C" w:rsidRDefault="00E6364D" w:rsidP="00485DF3">
            <w:pPr>
              <w:pStyle w:val="NormalLeft"/>
              <w:rPr>
                <w:lang w:val="en-GB"/>
              </w:rPr>
            </w:pPr>
            <w:r w:rsidRPr="00FF353C">
              <w:rPr>
                <w:lang w:val="en-GB"/>
              </w:rPr>
              <w:t>R0180/C0040</w:t>
            </w:r>
          </w:p>
        </w:tc>
        <w:tc>
          <w:tcPr>
            <w:tcW w:w="2322" w:type="dxa"/>
            <w:tcBorders>
              <w:top w:val="single" w:sz="2" w:space="0" w:color="auto"/>
              <w:left w:val="single" w:sz="2" w:space="0" w:color="auto"/>
              <w:bottom w:val="single" w:sz="2" w:space="0" w:color="auto"/>
              <w:right w:val="single" w:sz="2" w:space="0" w:color="auto"/>
            </w:tcBorders>
          </w:tcPr>
          <w:p w14:paraId="50599F4E" w14:textId="77777777" w:rsidR="00E6364D" w:rsidRPr="00FF353C" w:rsidRDefault="00E6364D" w:rsidP="00485DF3">
            <w:pPr>
              <w:pStyle w:val="NormalLeft"/>
              <w:rPr>
                <w:lang w:val="en-GB"/>
              </w:rPr>
            </w:pPr>
            <w:r w:rsidRPr="00FF353C">
              <w:rPr>
                <w:lang w:val="en-GB"/>
              </w:rPr>
              <w:t>Other own fund items approved by the supervisory authority as basic own funds not specified above — tier 2</w:t>
            </w:r>
          </w:p>
        </w:tc>
        <w:tc>
          <w:tcPr>
            <w:tcW w:w="4457" w:type="dxa"/>
            <w:tcBorders>
              <w:top w:val="single" w:sz="2" w:space="0" w:color="auto"/>
              <w:left w:val="single" w:sz="2" w:space="0" w:color="auto"/>
              <w:bottom w:val="single" w:sz="2" w:space="0" w:color="auto"/>
              <w:right w:val="single" w:sz="2" w:space="0" w:color="auto"/>
            </w:tcBorders>
          </w:tcPr>
          <w:p w14:paraId="19415246" w14:textId="77777777" w:rsidR="00E6364D" w:rsidRPr="00FF353C" w:rsidRDefault="00E6364D" w:rsidP="00485DF3">
            <w:pPr>
              <w:pStyle w:val="NormalLeft"/>
              <w:rPr>
                <w:lang w:val="en-GB"/>
              </w:rPr>
            </w:pPr>
            <w:r w:rsidRPr="00FF353C">
              <w:rPr>
                <w:lang w:val="en-GB"/>
              </w:rPr>
              <w:t>This is the amount of basic own fund items not identified above that meet the criteria for Tier 2 and that received supervisory approval.</w:t>
            </w:r>
          </w:p>
        </w:tc>
      </w:tr>
      <w:tr w:rsidR="00E6364D" w:rsidRPr="00FF353C" w14:paraId="3E83A332" w14:textId="77777777" w:rsidTr="00485DF3">
        <w:tc>
          <w:tcPr>
            <w:tcW w:w="2507" w:type="dxa"/>
            <w:tcBorders>
              <w:top w:val="single" w:sz="2" w:space="0" w:color="auto"/>
              <w:left w:val="single" w:sz="2" w:space="0" w:color="auto"/>
              <w:bottom w:val="single" w:sz="2" w:space="0" w:color="auto"/>
              <w:right w:val="single" w:sz="2" w:space="0" w:color="auto"/>
            </w:tcBorders>
          </w:tcPr>
          <w:p w14:paraId="205B7EC6" w14:textId="77777777" w:rsidR="00E6364D" w:rsidRPr="00FF353C" w:rsidRDefault="00E6364D" w:rsidP="00485DF3">
            <w:pPr>
              <w:pStyle w:val="NormalLeft"/>
              <w:rPr>
                <w:lang w:val="en-GB"/>
              </w:rPr>
            </w:pPr>
            <w:r w:rsidRPr="00FF353C">
              <w:rPr>
                <w:lang w:val="en-GB"/>
              </w:rPr>
              <w:t>R0180/C0050</w:t>
            </w:r>
          </w:p>
        </w:tc>
        <w:tc>
          <w:tcPr>
            <w:tcW w:w="2322" w:type="dxa"/>
            <w:tcBorders>
              <w:top w:val="single" w:sz="2" w:space="0" w:color="auto"/>
              <w:left w:val="single" w:sz="2" w:space="0" w:color="auto"/>
              <w:bottom w:val="single" w:sz="2" w:space="0" w:color="auto"/>
              <w:right w:val="single" w:sz="2" w:space="0" w:color="auto"/>
            </w:tcBorders>
          </w:tcPr>
          <w:p w14:paraId="711B3357" w14:textId="77777777" w:rsidR="00E6364D" w:rsidRPr="00FF353C" w:rsidRDefault="00E6364D" w:rsidP="00485DF3">
            <w:pPr>
              <w:pStyle w:val="NormalLeft"/>
              <w:rPr>
                <w:lang w:val="en-GB"/>
              </w:rPr>
            </w:pPr>
            <w:r w:rsidRPr="00FF353C">
              <w:rPr>
                <w:lang w:val="en-GB"/>
              </w:rPr>
              <w:t>Other own fund items approved by the supervisory authority as basic own funds not specified above — tier 3</w:t>
            </w:r>
          </w:p>
        </w:tc>
        <w:tc>
          <w:tcPr>
            <w:tcW w:w="4457" w:type="dxa"/>
            <w:tcBorders>
              <w:top w:val="single" w:sz="2" w:space="0" w:color="auto"/>
              <w:left w:val="single" w:sz="2" w:space="0" w:color="auto"/>
              <w:bottom w:val="single" w:sz="2" w:space="0" w:color="auto"/>
              <w:right w:val="single" w:sz="2" w:space="0" w:color="auto"/>
            </w:tcBorders>
          </w:tcPr>
          <w:p w14:paraId="3B8D8066" w14:textId="77777777" w:rsidR="00E6364D" w:rsidRPr="00FF353C" w:rsidRDefault="00E6364D" w:rsidP="00485DF3">
            <w:pPr>
              <w:pStyle w:val="NormalLeft"/>
              <w:rPr>
                <w:lang w:val="en-GB"/>
              </w:rPr>
            </w:pPr>
            <w:r w:rsidRPr="00FF353C">
              <w:rPr>
                <w:lang w:val="en-GB"/>
              </w:rPr>
              <w:t>This is the amount of basic own fund items not identified above that meet the criteria for Tier 3 and that received supervisory approval.</w:t>
            </w:r>
          </w:p>
        </w:tc>
      </w:tr>
      <w:tr w:rsidR="00AB47BD" w:rsidRPr="00FF353C" w14:paraId="01F9CC23"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71F292E2" w14:textId="6DAC8905" w:rsidR="00AB47BD" w:rsidRPr="00FF353C" w:rsidRDefault="00AB47BD" w:rsidP="00A75973">
            <w:pPr>
              <w:pStyle w:val="NormalCentered"/>
              <w:jc w:val="left"/>
              <w:rPr>
                <w:lang w:val="en-GB"/>
              </w:rPr>
            </w:pPr>
            <w:r w:rsidRPr="00FF353C">
              <w:rPr>
                <w:i/>
                <w:iCs/>
                <w:lang w:val="en-GB"/>
              </w:rPr>
              <w:t>Own funds from the financial statements that should not be represented by the reconciliation reserve and do not meet the criteria to be classified as Solvency II own funds</w:t>
            </w:r>
          </w:p>
        </w:tc>
      </w:tr>
      <w:tr w:rsidR="00E6364D" w:rsidRPr="00FF353C" w14:paraId="129612B3" w14:textId="77777777" w:rsidTr="00485DF3">
        <w:tc>
          <w:tcPr>
            <w:tcW w:w="2507" w:type="dxa"/>
            <w:tcBorders>
              <w:top w:val="single" w:sz="2" w:space="0" w:color="auto"/>
              <w:left w:val="single" w:sz="2" w:space="0" w:color="auto"/>
              <w:bottom w:val="single" w:sz="2" w:space="0" w:color="auto"/>
              <w:right w:val="single" w:sz="2" w:space="0" w:color="auto"/>
            </w:tcBorders>
          </w:tcPr>
          <w:p w14:paraId="6718FAB5" w14:textId="77777777" w:rsidR="00E6364D" w:rsidRPr="00FF353C" w:rsidRDefault="00E6364D" w:rsidP="00485DF3">
            <w:pPr>
              <w:pStyle w:val="NormalLeft"/>
              <w:rPr>
                <w:lang w:val="en-GB"/>
              </w:rPr>
            </w:pPr>
            <w:r w:rsidRPr="00FF353C">
              <w:rPr>
                <w:lang w:val="en-GB"/>
              </w:rPr>
              <w:t>R0220/C0010</w:t>
            </w:r>
          </w:p>
        </w:tc>
        <w:tc>
          <w:tcPr>
            <w:tcW w:w="2322" w:type="dxa"/>
            <w:tcBorders>
              <w:top w:val="single" w:sz="2" w:space="0" w:color="auto"/>
              <w:left w:val="single" w:sz="2" w:space="0" w:color="auto"/>
              <w:bottom w:val="single" w:sz="2" w:space="0" w:color="auto"/>
              <w:right w:val="single" w:sz="2" w:space="0" w:color="auto"/>
            </w:tcBorders>
          </w:tcPr>
          <w:p w14:paraId="4456E11A" w14:textId="77777777" w:rsidR="00E6364D" w:rsidRPr="00FF353C" w:rsidRDefault="00E6364D" w:rsidP="00485DF3">
            <w:pPr>
              <w:pStyle w:val="NormalLeft"/>
              <w:rPr>
                <w:lang w:val="en-GB"/>
              </w:rPr>
            </w:pPr>
            <w:r w:rsidRPr="00FF353C">
              <w:rPr>
                <w:lang w:val="en-GB"/>
              </w:rPr>
              <w:t xml:space="preserve">Own funds from the financial statements that shall not be represented by the reconciliation reserve and do not meet the </w:t>
            </w:r>
            <w:r w:rsidRPr="00FF353C">
              <w:rPr>
                <w:lang w:val="en-GB"/>
              </w:rPr>
              <w:lastRenderedPageBreak/>
              <w:t>criteria to be classified as Solvency II own funds — total</w:t>
            </w:r>
          </w:p>
        </w:tc>
        <w:tc>
          <w:tcPr>
            <w:tcW w:w="4457" w:type="dxa"/>
            <w:tcBorders>
              <w:top w:val="single" w:sz="2" w:space="0" w:color="auto"/>
              <w:left w:val="single" w:sz="2" w:space="0" w:color="auto"/>
              <w:bottom w:val="single" w:sz="2" w:space="0" w:color="auto"/>
              <w:right w:val="single" w:sz="2" w:space="0" w:color="auto"/>
            </w:tcBorders>
          </w:tcPr>
          <w:p w14:paraId="540669C7" w14:textId="77777777" w:rsidR="00E6364D" w:rsidRPr="00FF353C" w:rsidRDefault="00E6364D" w:rsidP="00485DF3">
            <w:pPr>
              <w:pStyle w:val="NormalLeft"/>
              <w:rPr>
                <w:lang w:val="en-GB"/>
              </w:rPr>
            </w:pPr>
            <w:r w:rsidRPr="00FF353C">
              <w:rPr>
                <w:lang w:val="en-GB"/>
              </w:rPr>
              <w:lastRenderedPageBreak/>
              <w:t>This is the total amount of own fund items from financial statements that are not represented by the reconciliation reserve and do not meet the criteria to be classified as Solvency II own funds.</w:t>
            </w:r>
          </w:p>
          <w:p w14:paraId="1514CE23" w14:textId="77777777" w:rsidR="00E6364D" w:rsidRPr="00FF353C" w:rsidRDefault="00E6364D" w:rsidP="00485DF3">
            <w:pPr>
              <w:pStyle w:val="NormalLeft"/>
              <w:rPr>
                <w:lang w:val="en-GB"/>
              </w:rPr>
            </w:pPr>
            <w:r w:rsidRPr="00FF353C">
              <w:rPr>
                <w:lang w:val="en-GB"/>
              </w:rPr>
              <w:lastRenderedPageBreak/>
              <w:t>These own fund items are either:</w:t>
            </w:r>
          </w:p>
          <w:p w14:paraId="5A34DC32" w14:textId="77777777" w:rsidR="00E6364D" w:rsidRPr="00FF353C" w:rsidRDefault="00E6364D" w:rsidP="00485DF3">
            <w:pPr>
              <w:pStyle w:val="Point0"/>
              <w:rPr>
                <w:lang w:val="en-GB"/>
              </w:rPr>
            </w:pPr>
            <w:r w:rsidRPr="00FF353C">
              <w:rPr>
                <w:lang w:val="en-GB"/>
              </w:rPr>
              <w:tab/>
              <w:t>i)</w:t>
            </w:r>
            <w:r w:rsidRPr="00FF353C">
              <w:rPr>
                <w:lang w:val="en-GB"/>
              </w:rPr>
              <w:tab/>
              <w:t>items that appear in the lists of own fund items, but fail to meet the classification criteria or the transitional provisions; or</w:t>
            </w:r>
          </w:p>
          <w:p w14:paraId="38F04EF2" w14:textId="77777777" w:rsidR="00E6364D" w:rsidRPr="00FF353C" w:rsidRDefault="00E6364D" w:rsidP="00485DF3">
            <w:pPr>
              <w:pStyle w:val="Point0"/>
              <w:rPr>
                <w:lang w:val="en-GB"/>
              </w:rPr>
            </w:pPr>
            <w:r w:rsidRPr="00FF353C">
              <w:rPr>
                <w:lang w:val="en-GB"/>
              </w:rPr>
              <w:tab/>
              <w:t>ii)</w:t>
            </w:r>
            <w:r w:rsidRPr="00FF353C">
              <w:rPr>
                <w:lang w:val="en-GB"/>
              </w:rPr>
              <w:tab/>
              <w:t>items intended to perform the role of own funds that are not on the list of own fund items and have not been approved by the supervisory authority, and do not appear on the balance sheet as liabilities.</w:t>
            </w:r>
          </w:p>
          <w:p w14:paraId="76115927" w14:textId="77777777" w:rsidR="00E6364D" w:rsidRPr="00FF353C" w:rsidRDefault="00E6364D" w:rsidP="00485DF3">
            <w:pPr>
              <w:pStyle w:val="NormalLeft"/>
              <w:rPr>
                <w:lang w:val="en-GB"/>
              </w:rPr>
            </w:pPr>
            <w:r w:rsidRPr="00FF353C">
              <w:rPr>
                <w:lang w:val="en-GB"/>
              </w:rPr>
              <w:t>Subordinated liabilities which do not count as basic own funds shall not be reported here, but on the balance sheet (template S.02.01) as subordinated liabilities that do not count as basic own funds.</w:t>
            </w:r>
          </w:p>
        </w:tc>
      </w:tr>
      <w:tr w:rsidR="00960814" w:rsidRPr="00FF353C" w14:paraId="48316319"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3802382A" w14:textId="6E2C0F4F" w:rsidR="00960814" w:rsidRPr="00FF353C" w:rsidRDefault="00960814" w:rsidP="00485DF3">
            <w:pPr>
              <w:pStyle w:val="NormalCentered"/>
              <w:rPr>
                <w:lang w:val="en-GB"/>
              </w:rPr>
            </w:pPr>
            <w:r w:rsidRPr="00FF353C">
              <w:rPr>
                <w:i/>
                <w:iCs/>
                <w:lang w:val="en-GB"/>
              </w:rPr>
              <w:lastRenderedPageBreak/>
              <w:t>Deductions</w:t>
            </w:r>
          </w:p>
        </w:tc>
      </w:tr>
      <w:tr w:rsidR="00E6364D" w:rsidRPr="00FF353C" w14:paraId="05AC9212" w14:textId="77777777" w:rsidTr="00485DF3">
        <w:tc>
          <w:tcPr>
            <w:tcW w:w="2507" w:type="dxa"/>
            <w:tcBorders>
              <w:top w:val="single" w:sz="2" w:space="0" w:color="auto"/>
              <w:left w:val="single" w:sz="2" w:space="0" w:color="auto"/>
              <w:bottom w:val="single" w:sz="2" w:space="0" w:color="auto"/>
              <w:right w:val="single" w:sz="2" w:space="0" w:color="auto"/>
            </w:tcBorders>
          </w:tcPr>
          <w:p w14:paraId="29B386A2" w14:textId="77777777" w:rsidR="00E6364D" w:rsidRPr="00FF353C" w:rsidRDefault="00E6364D" w:rsidP="00485DF3">
            <w:pPr>
              <w:pStyle w:val="NormalLeft"/>
              <w:rPr>
                <w:lang w:val="en-GB"/>
              </w:rPr>
            </w:pPr>
            <w:r w:rsidRPr="00FF353C">
              <w:rPr>
                <w:lang w:val="en-GB"/>
              </w:rPr>
              <w:t>R0230/C0010</w:t>
            </w:r>
          </w:p>
        </w:tc>
        <w:tc>
          <w:tcPr>
            <w:tcW w:w="2322" w:type="dxa"/>
            <w:tcBorders>
              <w:top w:val="single" w:sz="2" w:space="0" w:color="auto"/>
              <w:left w:val="single" w:sz="2" w:space="0" w:color="auto"/>
              <w:bottom w:val="single" w:sz="2" w:space="0" w:color="auto"/>
              <w:right w:val="single" w:sz="2" w:space="0" w:color="auto"/>
            </w:tcBorders>
          </w:tcPr>
          <w:p w14:paraId="6740B271" w14:textId="77777777" w:rsidR="00E6364D" w:rsidRPr="00FF353C" w:rsidRDefault="00E6364D" w:rsidP="00485DF3">
            <w:pPr>
              <w:pStyle w:val="NormalLeft"/>
              <w:rPr>
                <w:lang w:val="en-GB"/>
              </w:rPr>
            </w:pPr>
            <w:r w:rsidRPr="00FF353C">
              <w:rPr>
                <w:lang w:val="en-GB"/>
              </w:rPr>
              <w:t>Deduction for participations in financial and credit institutions — total</w:t>
            </w:r>
          </w:p>
        </w:tc>
        <w:tc>
          <w:tcPr>
            <w:tcW w:w="4457" w:type="dxa"/>
            <w:tcBorders>
              <w:top w:val="single" w:sz="2" w:space="0" w:color="auto"/>
              <w:left w:val="single" w:sz="2" w:space="0" w:color="auto"/>
              <w:bottom w:val="single" w:sz="2" w:space="0" w:color="auto"/>
              <w:right w:val="single" w:sz="2" w:space="0" w:color="auto"/>
            </w:tcBorders>
          </w:tcPr>
          <w:p w14:paraId="380A7EBB" w14:textId="77777777" w:rsidR="00E6364D" w:rsidRPr="00FF353C" w:rsidRDefault="00E6364D" w:rsidP="00485DF3">
            <w:pPr>
              <w:pStyle w:val="NormalLeft"/>
              <w:rPr>
                <w:lang w:val="en-GB"/>
              </w:rPr>
            </w:pPr>
            <w:r w:rsidRPr="00FF353C">
              <w:rPr>
                <w:lang w:val="en-GB"/>
              </w:rPr>
              <w:t>This is the total deduction for participations in financial and credit institutions in accordance with Article 68 of Delegated Regulation (EU) 2015/35.</w:t>
            </w:r>
          </w:p>
        </w:tc>
      </w:tr>
      <w:tr w:rsidR="00E6364D" w:rsidRPr="00FF353C" w14:paraId="157D0D4E" w14:textId="77777777" w:rsidTr="00485DF3">
        <w:tc>
          <w:tcPr>
            <w:tcW w:w="2507" w:type="dxa"/>
            <w:tcBorders>
              <w:top w:val="single" w:sz="2" w:space="0" w:color="auto"/>
              <w:left w:val="single" w:sz="2" w:space="0" w:color="auto"/>
              <w:bottom w:val="single" w:sz="2" w:space="0" w:color="auto"/>
              <w:right w:val="single" w:sz="2" w:space="0" w:color="auto"/>
            </w:tcBorders>
          </w:tcPr>
          <w:p w14:paraId="486C709D" w14:textId="77777777" w:rsidR="00E6364D" w:rsidRPr="00FF353C" w:rsidRDefault="00E6364D" w:rsidP="00485DF3">
            <w:pPr>
              <w:pStyle w:val="NormalLeft"/>
              <w:rPr>
                <w:lang w:val="en-GB"/>
              </w:rPr>
            </w:pPr>
            <w:r w:rsidRPr="00FF353C">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03291A18" w14:textId="77777777" w:rsidR="00E6364D" w:rsidRPr="00FF353C" w:rsidRDefault="00E6364D" w:rsidP="00485DF3">
            <w:pPr>
              <w:pStyle w:val="NormalLeft"/>
              <w:rPr>
                <w:lang w:val="en-GB"/>
              </w:rPr>
            </w:pPr>
            <w:r w:rsidRPr="00FF353C">
              <w:rPr>
                <w:lang w:val="en-GB"/>
              </w:rPr>
              <w:t>Deduction for participations in financial and credit institutions — tier 1 unrestricted</w:t>
            </w:r>
          </w:p>
        </w:tc>
        <w:tc>
          <w:tcPr>
            <w:tcW w:w="4457" w:type="dxa"/>
            <w:tcBorders>
              <w:top w:val="single" w:sz="2" w:space="0" w:color="auto"/>
              <w:left w:val="single" w:sz="2" w:space="0" w:color="auto"/>
              <w:bottom w:val="single" w:sz="2" w:space="0" w:color="auto"/>
              <w:right w:val="single" w:sz="2" w:space="0" w:color="auto"/>
            </w:tcBorders>
          </w:tcPr>
          <w:p w14:paraId="5ADAC323" w14:textId="77777777" w:rsidR="00E6364D" w:rsidRPr="00FF353C" w:rsidRDefault="00E6364D" w:rsidP="00485DF3">
            <w:pPr>
              <w:pStyle w:val="NormalLeft"/>
              <w:rPr>
                <w:lang w:val="en-GB"/>
              </w:rPr>
            </w:pPr>
            <w:r w:rsidRPr="00FF353C">
              <w:rPr>
                <w:lang w:val="en-GB"/>
              </w:rPr>
              <w:t>This is the amount of the deduction for participations in financial and credit institutions that are deducted from tier 1 unrestricted in accordance with Article 68 of Delegated Regulation (EU) 2015/35.</w:t>
            </w:r>
          </w:p>
        </w:tc>
      </w:tr>
      <w:tr w:rsidR="00E6364D" w:rsidRPr="00FF353C" w14:paraId="346B0F51" w14:textId="77777777" w:rsidTr="00485DF3">
        <w:tc>
          <w:tcPr>
            <w:tcW w:w="2507" w:type="dxa"/>
            <w:tcBorders>
              <w:top w:val="single" w:sz="2" w:space="0" w:color="auto"/>
              <w:left w:val="single" w:sz="2" w:space="0" w:color="auto"/>
              <w:bottom w:val="single" w:sz="2" w:space="0" w:color="auto"/>
              <w:right w:val="single" w:sz="2" w:space="0" w:color="auto"/>
            </w:tcBorders>
          </w:tcPr>
          <w:p w14:paraId="79742FEA" w14:textId="77777777" w:rsidR="00E6364D" w:rsidRPr="00FF353C" w:rsidRDefault="00E6364D" w:rsidP="00485DF3">
            <w:pPr>
              <w:pStyle w:val="NormalLeft"/>
              <w:rPr>
                <w:lang w:val="en-GB"/>
              </w:rPr>
            </w:pPr>
            <w:r w:rsidRPr="00FF353C">
              <w:rPr>
                <w:lang w:val="en-GB"/>
              </w:rPr>
              <w:t>R0230/C0030</w:t>
            </w:r>
          </w:p>
        </w:tc>
        <w:tc>
          <w:tcPr>
            <w:tcW w:w="2322" w:type="dxa"/>
            <w:tcBorders>
              <w:top w:val="single" w:sz="2" w:space="0" w:color="auto"/>
              <w:left w:val="single" w:sz="2" w:space="0" w:color="auto"/>
              <w:bottom w:val="single" w:sz="2" w:space="0" w:color="auto"/>
              <w:right w:val="single" w:sz="2" w:space="0" w:color="auto"/>
            </w:tcBorders>
          </w:tcPr>
          <w:p w14:paraId="795F2841" w14:textId="77777777" w:rsidR="00E6364D" w:rsidRPr="00FF353C" w:rsidRDefault="00E6364D" w:rsidP="00485DF3">
            <w:pPr>
              <w:pStyle w:val="NormalLeft"/>
              <w:rPr>
                <w:lang w:val="en-GB"/>
              </w:rPr>
            </w:pPr>
            <w:r w:rsidRPr="00FF353C">
              <w:rPr>
                <w:lang w:val="en-GB"/>
              </w:rPr>
              <w:t>Deduction for participations in financial and credit institutions — tier 1 restricted</w:t>
            </w:r>
          </w:p>
        </w:tc>
        <w:tc>
          <w:tcPr>
            <w:tcW w:w="4457" w:type="dxa"/>
            <w:tcBorders>
              <w:top w:val="single" w:sz="2" w:space="0" w:color="auto"/>
              <w:left w:val="single" w:sz="2" w:space="0" w:color="auto"/>
              <w:bottom w:val="single" w:sz="2" w:space="0" w:color="auto"/>
              <w:right w:val="single" w:sz="2" w:space="0" w:color="auto"/>
            </w:tcBorders>
          </w:tcPr>
          <w:p w14:paraId="52983661" w14:textId="77777777" w:rsidR="00E6364D" w:rsidRPr="00FF353C" w:rsidRDefault="00E6364D" w:rsidP="00485DF3">
            <w:pPr>
              <w:pStyle w:val="NormalLeft"/>
              <w:rPr>
                <w:lang w:val="en-GB"/>
              </w:rPr>
            </w:pPr>
            <w:r w:rsidRPr="00FF353C">
              <w:rPr>
                <w:lang w:val="en-GB"/>
              </w:rPr>
              <w:t>This is the amount of the deduction for participations in financial and credit institutions that are deducted from tier 1 restricted in accordance with Article 68 of Delegated Regulation (EU) 2015/35.</w:t>
            </w:r>
          </w:p>
        </w:tc>
      </w:tr>
      <w:tr w:rsidR="00E6364D" w:rsidRPr="00FF353C" w14:paraId="70FF1422" w14:textId="77777777" w:rsidTr="00485DF3">
        <w:tc>
          <w:tcPr>
            <w:tcW w:w="2507" w:type="dxa"/>
            <w:tcBorders>
              <w:top w:val="single" w:sz="2" w:space="0" w:color="auto"/>
              <w:left w:val="single" w:sz="2" w:space="0" w:color="auto"/>
              <w:bottom w:val="single" w:sz="2" w:space="0" w:color="auto"/>
              <w:right w:val="single" w:sz="2" w:space="0" w:color="auto"/>
            </w:tcBorders>
          </w:tcPr>
          <w:p w14:paraId="0A37555F" w14:textId="77777777" w:rsidR="00E6364D" w:rsidRPr="00FF353C" w:rsidRDefault="00E6364D" w:rsidP="00485DF3">
            <w:pPr>
              <w:pStyle w:val="NormalLeft"/>
              <w:rPr>
                <w:lang w:val="en-GB"/>
              </w:rPr>
            </w:pPr>
            <w:r w:rsidRPr="00FF353C">
              <w:rPr>
                <w:lang w:val="en-GB"/>
              </w:rPr>
              <w:t>R0230/C0040</w:t>
            </w:r>
          </w:p>
        </w:tc>
        <w:tc>
          <w:tcPr>
            <w:tcW w:w="2322" w:type="dxa"/>
            <w:tcBorders>
              <w:top w:val="single" w:sz="2" w:space="0" w:color="auto"/>
              <w:left w:val="single" w:sz="2" w:space="0" w:color="auto"/>
              <w:bottom w:val="single" w:sz="2" w:space="0" w:color="auto"/>
              <w:right w:val="single" w:sz="2" w:space="0" w:color="auto"/>
            </w:tcBorders>
          </w:tcPr>
          <w:p w14:paraId="07D2C0CF" w14:textId="77777777" w:rsidR="00E6364D" w:rsidRPr="00FF353C" w:rsidRDefault="00E6364D" w:rsidP="00485DF3">
            <w:pPr>
              <w:pStyle w:val="NormalLeft"/>
              <w:rPr>
                <w:lang w:val="en-GB"/>
              </w:rPr>
            </w:pPr>
            <w:r w:rsidRPr="00FF353C">
              <w:rPr>
                <w:lang w:val="en-GB"/>
              </w:rPr>
              <w:t>Deduction for participations in financial and credit institutions — tier 2</w:t>
            </w:r>
          </w:p>
        </w:tc>
        <w:tc>
          <w:tcPr>
            <w:tcW w:w="4457" w:type="dxa"/>
            <w:tcBorders>
              <w:top w:val="single" w:sz="2" w:space="0" w:color="auto"/>
              <w:left w:val="single" w:sz="2" w:space="0" w:color="auto"/>
              <w:bottom w:val="single" w:sz="2" w:space="0" w:color="auto"/>
              <w:right w:val="single" w:sz="2" w:space="0" w:color="auto"/>
            </w:tcBorders>
          </w:tcPr>
          <w:p w14:paraId="3B3B6784" w14:textId="77777777" w:rsidR="00E6364D" w:rsidRPr="00FF353C" w:rsidRDefault="00E6364D" w:rsidP="00485DF3">
            <w:pPr>
              <w:pStyle w:val="NormalLeft"/>
              <w:rPr>
                <w:lang w:val="en-GB"/>
              </w:rPr>
            </w:pPr>
            <w:r w:rsidRPr="00FF353C">
              <w:rPr>
                <w:lang w:val="en-GB"/>
              </w:rPr>
              <w:t>This is the amount of the deduction for participations in financial and credit institutions that are deducted from tier 2 in accordance with Article 68 of Delegated Regulation (EU) 2015/35.</w:t>
            </w:r>
          </w:p>
        </w:tc>
      </w:tr>
      <w:tr w:rsidR="00E6364D" w:rsidRPr="00FF353C" w14:paraId="0F25DF98" w14:textId="77777777" w:rsidTr="00485DF3">
        <w:tc>
          <w:tcPr>
            <w:tcW w:w="2507" w:type="dxa"/>
            <w:tcBorders>
              <w:top w:val="single" w:sz="2" w:space="0" w:color="auto"/>
              <w:left w:val="single" w:sz="2" w:space="0" w:color="auto"/>
              <w:bottom w:val="single" w:sz="2" w:space="0" w:color="auto"/>
              <w:right w:val="single" w:sz="2" w:space="0" w:color="auto"/>
            </w:tcBorders>
          </w:tcPr>
          <w:p w14:paraId="04B44CBF" w14:textId="597CDB53" w:rsidR="00E6364D" w:rsidRPr="00FF353C" w:rsidRDefault="00E6364D" w:rsidP="000F770C">
            <w:pPr>
              <w:pStyle w:val="NormalLeft"/>
              <w:rPr>
                <w:lang w:val="en-GB"/>
              </w:rPr>
            </w:pPr>
            <w:r w:rsidRPr="00FF353C">
              <w:rPr>
                <w:lang w:val="en-GB"/>
              </w:rPr>
              <w:t>R0230/C0050 </w:t>
            </w:r>
            <w:r w:rsidR="000F770C" w:rsidRPr="00FF353C">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13F1008C" w14:textId="626C9382" w:rsidR="00E6364D" w:rsidRPr="00FF353C" w:rsidRDefault="00E6364D" w:rsidP="000F770C">
            <w:pPr>
              <w:pStyle w:val="NormalLeft"/>
              <w:rPr>
                <w:lang w:val="en-GB"/>
              </w:rPr>
            </w:pPr>
            <w:r w:rsidRPr="00FF353C">
              <w:rPr>
                <w:lang w:val="en-GB"/>
              </w:rPr>
              <w:t>Deduction for participations in financial and credit institutions — Tier 3 </w:t>
            </w:r>
            <w:r w:rsidR="000F770C" w:rsidRPr="00FF353C">
              <w:rPr>
                <w:lang w:val="en-GB"/>
              </w:rPr>
              <w:t xml:space="preserve"> </w:t>
            </w:r>
          </w:p>
        </w:tc>
        <w:tc>
          <w:tcPr>
            <w:tcW w:w="4457" w:type="dxa"/>
            <w:tcBorders>
              <w:top w:val="single" w:sz="2" w:space="0" w:color="auto"/>
              <w:left w:val="single" w:sz="2" w:space="0" w:color="auto"/>
              <w:bottom w:val="single" w:sz="2" w:space="0" w:color="auto"/>
              <w:right w:val="single" w:sz="2" w:space="0" w:color="auto"/>
            </w:tcBorders>
          </w:tcPr>
          <w:p w14:paraId="1FAEC770" w14:textId="35240885" w:rsidR="00E6364D" w:rsidRPr="00FF353C" w:rsidRDefault="00E6364D" w:rsidP="000F770C">
            <w:pPr>
              <w:pStyle w:val="NormalLeft"/>
              <w:rPr>
                <w:lang w:val="en-GB"/>
              </w:rPr>
            </w:pPr>
            <w:r w:rsidRPr="00FF353C">
              <w:rPr>
                <w:lang w:val="en-GB"/>
              </w:rPr>
              <w:t>This is the amount of the deduction for participations in financial and credit institutions that are deducted from Tier 3 in accordance with article 68 of Delegated Regulation (EU) 2015/35. </w:t>
            </w:r>
            <w:r w:rsidR="000F770C" w:rsidRPr="00FF353C">
              <w:rPr>
                <w:lang w:val="en-GB"/>
              </w:rPr>
              <w:t xml:space="preserve"> </w:t>
            </w:r>
          </w:p>
        </w:tc>
      </w:tr>
      <w:tr w:rsidR="00960814" w:rsidRPr="00FF353C" w14:paraId="0C60106F"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784F1185" w14:textId="718171DF" w:rsidR="00960814" w:rsidRPr="00FF353C" w:rsidRDefault="00960814" w:rsidP="00485DF3">
            <w:pPr>
              <w:pStyle w:val="NormalCentered"/>
              <w:rPr>
                <w:lang w:val="en-GB"/>
              </w:rPr>
            </w:pPr>
            <w:r w:rsidRPr="00FF353C">
              <w:rPr>
                <w:i/>
                <w:iCs/>
                <w:lang w:val="en-GB"/>
              </w:rPr>
              <w:t>Total basic own funds after deductions</w:t>
            </w:r>
          </w:p>
        </w:tc>
      </w:tr>
      <w:tr w:rsidR="00E6364D" w:rsidRPr="00FF353C" w14:paraId="3F4D16DF" w14:textId="77777777" w:rsidTr="00485DF3">
        <w:tc>
          <w:tcPr>
            <w:tcW w:w="2507" w:type="dxa"/>
            <w:tcBorders>
              <w:top w:val="single" w:sz="2" w:space="0" w:color="auto"/>
              <w:left w:val="single" w:sz="2" w:space="0" w:color="auto"/>
              <w:bottom w:val="single" w:sz="2" w:space="0" w:color="auto"/>
              <w:right w:val="single" w:sz="2" w:space="0" w:color="auto"/>
            </w:tcBorders>
          </w:tcPr>
          <w:p w14:paraId="5C632234" w14:textId="77777777" w:rsidR="00E6364D" w:rsidRPr="00FF353C" w:rsidRDefault="00E6364D" w:rsidP="00485DF3">
            <w:pPr>
              <w:pStyle w:val="NormalLeft"/>
              <w:rPr>
                <w:lang w:val="en-GB"/>
              </w:rPr>
            </w:pPr>
            <w:r w:rsidRPr="00FF353C">
              <w:rPr>
                <w:lang w:val="en-GB"/>
              </w:rPr>
              <w:lastRenderedPageBreak/>
              <w:t>R0290/C0010</w:t>
            </w:r>
          </w:p>
        </w:tc>
        <w:tc>
          <w:tcPr>
            <w:tcW w:w="2322" w:type="dxa"/>
            <w:tcBorders>
              <w:top w:val="single" w:sz="2" w:space="0" w:color="auto"/>
              <w:left w:val="single" w:sz="2" w:space="0" w:color="auto"/>
              <w:bottom w:val="single" w:sz="2" w:space="0" w:color="auto"/>
              <w:right w:val="single" w:sz="2" w:space="0" w:color="auto"/>
            </w:tcBorders>
          </w:tcPr>
          <w:p w14:paraId="6224015A" w14:textId="2D604734" w:rsidR="00E6364D" w:rsidRPr="00FF353C" w:rsidRDefault="00E6364D" w:rsidP="00485DF3">
            <w:pPr>
              <w:pStyle w:val="NormalLeft"/>
              <w:rPr>
                <w:lang w:val="en-GB"/>
              </w:rPr>
            </w:pPr>
            <w:r w:rsidRPr="00FF353C">
              <w:rPr>
                <w:lang w:val="en-GB"/>
              </w:rPr>
              <w:t>Total basic own funds after deductions</w:t>
            </w:r>
            <w:ins w:id="2769" w:author="Author">
              <w:r w:rsidR="00960814">
                <w:rPr>
                  <w:lang w:val="en-GB"/>
                </w:rPr>
                <w:t xml:space="preserve"> – total</w:t>
              </w:r>
            </w:ins>
          </w:p>
        </w:tc>
        <w:tc>
          <w:tcPr>
            <w:tcW w:w="4457" w:type="dxa"/>
            <w:tcBorders>
              <w:top w:val="single" w:sz="2" w:space="0" w:color="auto"/>
              <w:left w:val="single" w:sz="2" w:space="0" w:color="auto"/>
              <w:bottom w:val="single" w:sz="2" w:space="0" w:color="auto"/>
              <w:right w:val="single" w:sz="2" w:space="0" w:color="auto"/>
            </w:tcBorders>
          </w:tcPr>
          <w:p w14:paraId="1A54B915" w14:textId="77777777" w:rsidR="00E6364D" w:rsidRPr="00FF353C" w:rsidRDefault="00E6364D" w:rsidP="00485DF3">
            <w:pPr>
              <w:pStyle w:val="NormalLeft"/>
              <w:rPr>
                <w:lang w:val="en-GB"/>
              </w:rPr>
            </w:pPr>
            <w:r w:rsidRPr="00FF353C">
              <w:rPr>
                <w:lang w:val="en-GB"/>
              </w:rPr>
              <w:t>This is the total amount of basic own fund items after deductions.</w:t>
            </w:r>
          </w:p>
        </w:tc>
      </w:tr>
      <w:tr w:rsidR="00E6364D" w:rsidRPr="00FF353C" w14:paraId="2F4C1DEA" w14:textId="77777777" w:rsidTr="00485DF3">
        <w:tc>
          <w:tcPr>
            <w:tcW w:w="2507" w:type="dxa"/>
            <w:tcBorders>
              <w:top w:val="single" w:sz="2" w:space="0" w:color="auto"/>
              <w:left w:val="single" w:sz="2" w:space="0" w:color="auto"/>
              <w:bottom w:val="single" w:sz="2" w:space="0" w:color="auto"/>
              <w:right w:val="single" w:sz="2" w:space="0" w:color="auto"/>
            </w:tcBorders>
          </w:tcPr>
          <w:p w14:paraId="0B73445A" w14:textId="77777777" w:rsidR="00E6364D" w:rsidRPr="00FF353C" w:rsidRDefault="00E6364D" w:rsidP="00485DF3">
            <w:pPr>
              <w:pStyle w:val="NormalLeft"/>
              <w:rPr>
                <w:lang w:val="en-GB"/>
              </w:rPr>
            </w:pPr>
            <w:r w:rsidRPr="00FF353C">
              <w:rPr>
                <w:lang w:val="en-GB"/>
              </w:rPr>
              <w:t>R0290/C0020</w:t>
            </w:r>
          </w:p>
        </w:tc>
        <w:tc>
          <w:tcPr>
            <w:tcW w:w="2322" w:type="dxa"/>
            <w:tcBorders>
              <w:top w:val="single" w:sz="2" w:space="0" w:color="auto"/>
              <w:left w:val="single" w:sz="2" w:space="0" w:color="auto"/>
              <w:bottom w:val="single" w:sz="2" w:space="0" w:color="auto"/>
              <w:right w:val="single" w:sz="2" w:space="0" w:color="auto"/>
            </w:tcBorders>
          </w:tcPr>
          <w:p w14:paraId="6011F447" w14:textId="77777777" w:rsidR="00E6364D" w:rsidRPr="00FF353C" w:rsidRDefault="00E6364D" w:rsidP="00485DF3">
            <w:pPr>
              <w:pStyle w:val="NormalLeft"/>
              <w:rPr>
                <w:lang w:val="en-GB"/>
              </w:rPr>
            </w:pPr>
            <w:r w:rsidRPr="00FF353C">
              <w:rPr>
                <w:lang w:val="en-GB"/>
              </w:rPr>
              <w:t>Total basic own funds after deductions — tier 1 unrestricted</w:t>
            </w:r>
          </w:p>
        </w:tc>
        <w:tc>
          <w:tcPr>
            <w:tcW w:w="4457" w:type="dxa"/>
            <w:tcBorders>
              <w:top w:val="single" w:sz="2" w:space="0" w:color="auto"/>
              <w:left w:val="single" w:sz="2" w:space="0" w:color="auto"/>
              <w:bottom w:val="single" w:sz="2" w:space="0" w:color="auto"/>
              <w:right w:val="single" w:sz="2" w:space="0" w:color="auto"/>
            </w:tcBorders>
          </w:tcPr>
          <w:p w14:paraId="2BD541DA" w14:textId="77777777" w:rsidR="00E6364D" w:rsidRPr="00FF353C" w:rsidRDefault="00E6364D" w:rsidP="00485DF3">
            <w:pPr>
              <w:pStyle w:val="NormalLeft"/>
              <w:rPr>
                <w:lang w:val="en-GB"/>
              </w:rPr>
            </w:pPr>
            <w:r w:rsidRPr="00FF353C">
              <w:rPr>
                <w:lang w:val="en-GB"/>
              </w:rPr>
              <w:t>This is the amount of basic own fund items after deductions that meet the criteria for Tier 1 unrestricted items.</w:t>
            </w:r>
          </w:p>
        </w:tc>
      </w:tr>
      <w:tr w:rsidR="00E6364D" w:rsidRPr="00FF353C" w14:paraId="103F71C1" w14:textId="77777777" w:rsidTr="00485DF3">
        <w:tc>
          <w:tcPr>
            <w:tcW w:w="2507" w:type="dxa"/>
            <w:tcBorders>
              <w:top w:val="single" w:sz="2" w:space="0" w:color="auto"/>
              <w:left w:val="single" w:sz="2" w:space="0" w:color="auto"/>
              <w:bottom w:val="single" w:sz="2" w:space="0" w:color="auto"/>
              <w:right w:val="single" w:sz="2" w:space="0" w:color="auto"/>
            </w:tcBorders>
          </w:tcPr>
          <w:p w14:paraId="16246C0F" w14:textId="77777777" w:rsidR="00E6364D" w:rsidRPr="00FF353C" w:rsidRDefault="00E6364D" w:rsidP="00485DF3">
            <w:pPr>
              <w:pStyle w:val="NormalLeft"/>
              <w:rPr>
                <w:lang w:val="en-GB"/>
              </w:rPr>
            </w:pPr>
            <w:r w:rsidRPr="00FF353C">
              <w:rPr>
                <w:lang w:val="en-GB"/>
              </w:rPr>
              <w:t>R0290/C0030</w:t>
            </w:r>
          </w:p>
        </w:tc>
        <w:tc>
          <w:tcPr>
            <w:tcW w:w="2322" w:type="dxa"/>
            <w:tcBorders>
              <w:top w:val="single" w:sz="2" w:space="0" w:color="auto"/>
              <w:left w:val="single" w:sz="2" w:space="0" w:color="auto"/>
              <w:bottom w:val="single" w:sz="2" w:space="0" w:color="auto"/>
              <w:right w:val="single" w:sz="2" w:space="0" w:color="auto"/>
            </w:tcBorders>
          </w:tcPr>
          <w:p w14:paraId="0E522AF5" w14:textId="77777777" w:rsidR="00E6364D" w:rsidRPr="00FF353C" w:rsidRDefault="00E6364D" w:rsidP="00485DF3">
            <w:pPr>
              <w:pStyle w:val="NormalLeft"/>
              <w:rPr>
                <w:lang w:val="en-GB"/>
              </w:rPr>
            </w:pPr>
            <w:r w:rsidRPr="00FF353C">
              <w:rPr>
                <w:lang w:val="en-GB"/>
              </w:rPr>
              <w:t>Total basic own funds after deductions — tier 1 restricted</w:t>
            </w:r>
          </w:p>
        </w:tc>
        <w:tc>
          <w:tcPr>
            <w:tcW w:w="4457" w:type="dxa"/>
            <w:tcBorders>
              <w:top w:val="single" w:sz="2" w:space="0" w:color="auto"/>
              <w:left w:val="single" w:sz="2" w:space="0" w:color="auto"/>
              <w:bottom w:val="single" w:sz="2" w:space="0" w:color="auto"/>
              <w:right w:val="single" w:sz="2" w:space="0" w:color="auto"/>
            </w:tcBorders>
          </w:tcPr>
          <w:p w14:paraId="0146B2A1" w14:textId="239FA30D" w:rsidR="00E6364D" w:rsidRPr="00FF353C" w:rsidRDefault="00E6364D" w:rsidP="000F770C">
            <w:pPr>
              <w:pStyle w:val="NormalLeft"/>
              <w:rPr>
                <w:lang w:val="en-GB"/>
              </w:rPr>
            </w:pPr>
            <w:r w:rsidRPr="00FF353C">
              <w:rPr>
                <w:lang w:val="en-GB"/>
              </w:rPr>
              <w:t>This is the amount of basic own fund items after deductions that meet the criteria for Tier 1 restricted items. </w:t>
            </w:r>
            <w:r w:rsidR="000F770C" w:rsidRPr="00FF353C">
              <w:rPr>
                <w:lang w:val="en-GB"/>
              </w:rPr>
              <w:t xml:space="preserve"> </w:t>
            </w:r>
          </w:p>
        </w:tc>
      </w:tr>
      <w:tr w:rsidR="00E6364D" w:rsidRPr="00FF353C" w14:paraId="3909535B" w14:textId="77777777" w:rsidTr="00485DF3">
        <w:tc>
          <w:tcPr>
            <w:tcW w:w="2507" w:type="dxa"/>
            <w:tcBorders>
              <w:top w:val="single" w:sz="2" w:space="0" w:color="auto"/>
              <w:left w:val="single" w:sz="2" w:space="0" w:color="auto"/>
              <w:bottom w:val="single" w:sz="2" w:space="0" w:color="auto"/>
              <w:right w:val="single" w:sz="2" w:space="0" w:color="auto"/>
            </w:tcBorders>
          </w:tcPr>
          <w:p w14:paraId="6CFBB37B" w14:textId="77777777" w:rsidR="00E6364D" w:rsidRPr="00FF353C" w:rsidRDefault="00E6364D" w:rsidP="00485DF3">
            <w:pPr>
              <w:pStyle w:val="NormalLeft"/>
              <w:rPr>
                <w:lang w:val="en-GB"/>
              </w:rPr>
            </w:pPr>
            <w:r w:rsidRPr="00FF353C">
              <w:rPr>
                <w:lang w:val="en-GB"/>
              </w:rPr>
              <w:t>R0290/C0040</w:t>
            </w:r>
          </w:p>
        </w:tc>
        <w:tc>
          <w:tcPr>
            <w:tcW w:w="2322" w:type="dxa"/>
            <w:tcBorders>
              <w:top w:val="single" w:sz="2" w:space="0" w:color="auto"/>
              <w:left w:val="single" w:sz="2" w:space="0" w:color="auto"/>
              <w:bottom w:val="single" w:sz="2" w:space="0" w:color="auto"/>
              <w:right w:val="single" w:sz="2" w:space="0" w:color="auto"/>
            </w:tcBorders>
          </w:tcPr>
          <w:p w14:paraId="0F216E22" w14:textId="77777777" w:rsidR="00E6364D" w:rsidRPr="00FF353C" w:rsidRDefault="00E6364D" w:rsidP="00485DF3">
            <w:pPr>
              <w:pStyle w:val="NormalLeft"/>
              <w:rPr>
                <w:lang w:val="en-GB"/>
              </w:rPr>
            </w:pPr>
            <w:r w:rsidRPr="00FF353C">
              <w:rPr>
                <w:lang w:val="en-GB"/>
              </w:rPr>
              <w:t>Total basic own funds after deductions — tier 2</w:t>
            </w:r>
          </w:p>
        </w:tc>
        <w:tc>
          <w:tcPr>
            <w:tcW w:w="4457" w:type="dxa"/>
            <w:tcBorders>
              <w:top w:val="single" w:sz="2" w:space="0" w:color="auto"/>
              <w:left w:val="single" w:sz="2" w:space="0" w:color="auto"/>
              <w:bottom w:val="single" w:sz="2" w:space="0" w:color="auto"/>
              <w:right w:val="single" w:sz="2" w:space="0" w:color="auto"/>
            </w:tcBorders>
          </w:tcPr>
          <w:p w14:paraId="108AD490" w14:textId="3EDB49E4" w:rsidR="00E6364D" w:rsidRPr="00FF353C" w:rsidRDefault="00E6364D" w:rsidP="000F770C">
            <w:pPr>
              <w:pStyle w:val="NormalLeft"/>
              <w:rPr>
                <w:lang w:val="en-GB"/>
              </w:rPr>
            </w:pPr>
            <w:r w:rsidRPr="00FF353C">
              <w:rPr>
                <w:lang w:val="en-GB"/>
              </w:rPr>
              <w:t>This is the amount of basic own fund items after deductions that meet the criteria for Tier 2. </w:t>
            </w:r>
            <w:r w:rsidR="000F770C" w:rsidRPr="00FF353C">
              <w:rPr>
                <w:lang w:val="en-GB"/>
              </w:rPr>
              <w:t xml:space="preserve"> </w:t>
            </w:r>
          </w:p>
        </w:tc>
      </w:tr>
      <w:tr w:rsidR="00E6364D" w:rsidRPr="00FF353C" w14:paraId="5A1E6CF4" w14:textId="77777777" w:rsidTr="00485DF3">
        <w:tc>
          <w:tcPr>
            <w:tcW w:w="2507" w:type="dxa"/>
            <w:tcBorders>
              <w:top w:val="single" w:sz="2" w:space="0" w:color="auto"/>
              <w:left w:val="single" w:sz="2" w:space="0" w:color="auto"/>
              <w:bottom w:val="single" w:sz="2" w:space="0" w:color="auto"/>
              <w:right w:val="single" w:sz="2" w:space="0" w:color="auto"/>
            </w:tcBorders>
          </w:tcPr>
          <w:p w14:paraId="35CFA8FE" w14:textId="77777777" w:rsidR="00E6364D" w:rsidRPr="00FF353C" w:rsidRDefault="00E6364D" w:rsidP="00485DF3">
            <w:pPr>
              <w:pStyle w:val="NormalLeft"/>
              <w:rPr>
                <w:lang w:val="en-GB"/>
              </w:rPr>
            </w:pPr>
            <w:r w:rsidRPr="00FF353C">
              <w:rPr>
                <w:lang w:val="en-GB"/>
              </w:rPr>
              <w:t>R0290/C0050</w:t>
            </w:r>
          </w:p>
        </w:tc>
        <w:tc>
          <w:tcPr>
            <w:tcW w:w="2322" w:type="dxa"/>
            <w:tcBorders>
              <w:top w:val="single" w:sz="2" w:space="0" w:color="auto"/>
              <w:left w:val="single" w:sz="2" w:space="0" w:color="auto"/>
              <w:bottom w:val="single" w:sz="2" w:space="0" w:color="auto"/>
              <w:right w:val="single" w:sz="2" w:space="0" w:color="auto"/>
            </w:tcBorders>
          </w:tcPr>
          <w:p w14:paraId="7A92F76E" w14:textId="77777777" w:rsidR="00E6364D" w:rsidRPr="00FF353C" w:rsidRDefault="00E6364D" w:rsidP="00485DF3">
            <w:pPr>
              <w:pStyle w:val="NormalLeft"/>
              <w:rPr>
                <w:lang w:val="en-GB"/>
              </w:rPr>
            </w:pPr>
            <w:r w:rsidRPr="00FF353C">
              <w:rPr>
                <w:lang w:val="en-GB"/>
              </w:rPr>
              <w:t>Total basic own funds after deductions — tier 3</w:t>
            </w:r>
          </w:p>
        </w:tc>
        <w:tc>
          <w:tcPr>
            <w:tcW w:w="4457" w:type="dxa"/>
            <w:tcBorders>
              <w:top w:val="single" w:sz="2" w:space="0" w:color="auto"/>
              <w:left w:val="single" w:sz="2" w:space="0" w:color="auto"/>
              <w:bottom w:val="single" w:sz="2" w:space="0" w:color="auto"/>
              <w:right w:val="single" w:sz="2" w:space="0" w:color="auto"/>
            </w:tcBorders>
          </w:tcPr>
          <w:p w14:paraId="732B2B06" w14:textId="77DB55E0" w:rsidR="00E6364D" w:rsidRPr="00FF353C" w:rsidRDefault="00E6364D" w:rsidP="000F770C">
            <w:pPr>
              <w:pStyle w:val="NormalLeft"/>
              <w:rPr>
                <w:lang w:val="en-GB"/>
              </w:rPr>
            </w:pPr>
            <w:r w:rsidRPr="00FF353C">
              <w:rPr>
                <w:lang w:val="en-GB"/>
              </w:rPr>
              <w:t>This is the amount of basic own fund items after deductions that meet the criteria for Tier 3. </w:t>
            </w:r>
            <w:r w:rsidR="000F770C" w:rsidRPr="00FF353C">
              <w:rPr>
                <w:lang w:val="en-GB"/>
              </w:rPr>
              <w:t xml:space="preserve"> </w:t>
            </w:r>
          </w:p>
        </w:tc>
      </w:tr>
      <w:tr w:rsidR="007F69D0" w:rsidRPr="00FF353C" w14:paraId="1AA3AF9E"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33D8AE4E" w14:textId="1CE961C3" w:rsidR="007F69D0" w:rsidRPr="00FF353C" w:rsidRDefault="007F69D0" w:rsidP="00485DF3">
            <w:pPr>
              <w:pStyle w:val="NormalCentered"/>
              <w:rPr>
                <w:lang w:val="en-GB"/>
              </w:rPr>
            </w:pPr>
            <w:r w:rsidRPr="00FF353C">
              <w:rPr>
                <w:i/>
                <w:iCs/>
                <w:lang w:val="en-GB"/>
              </w:rPr>
              <w:t>Ancillary own funds</w:t>
            </w:r>
          </w:p>
        </w:tc>
      </w:tr>
      <w:tr w:rsidR="00E6364D" w:rsidRPr="00FF353C" w14:paraId="5D9C61E3" w14:textId="77777777" w:rsidTr="00485DF3">
        <w:tc>
          <w:tcPr>
            <w:tcW w:w="2507" w:type="dxa"/>
            <w:tcBorders>
              <w:top w:val="single" w:sz="2" w:space="0" w:color="auto"/>
              <w:left w:val="single" w:sz="2" w:space="0" w:color="auto"/>
              <w:bottom w:val="single" w:sz="2" w:space="0" w:color="auto"/>
              <w:right w:val="single" w:sz="2" w:space="0" w:color="auto"/>
            </w:tcBorders>
          </w:tcPr>
          <w:p w14:paraId="14950C9A" w14:textId="77777777" w:rsidR="00E6364D" w:rsidRPr="00FF353C" w:rsidRDefault="00E6364D" w:rsidP="00485DF3">
            <w:pPr>
              <w:pStyle w:val="NormalLeft"/>
              <w:rPr>
                <w:lang w:val="en-GB"/>
              </w:rPr>
            </w:pPr>
            <w:r w:rsidRPr="00FF353C">
              <w:rPr>
                <w:lang w:val="en-GB"/>
              </w:rPr>
              <w:t>R0300/C0010</w:t>
            </w:r>
          </w:p>
        </w:tc>
        <w:tc>
          <w:tcPr>
            <w:tcW w:w="2322" w:type="dxa"/>
            <w:tcBorders>
              <w:top w:val="single" w:sz="2" w:space="0" w:color="auto"/>
              <w:left w:val="single" w:sz="2" w:space="0" w:color="auto"/>
              <w:bottom w:val="single" w:sz="2" w:space="0" w:color="auto"/>
              <w:right w:val="single" w:sz="2" w:space="0" w:color="auto"/>
            </w:tcBorders>
          </w:tcPr>
          <w:p w14:paraId="35113F5F" w14:textId="77777777" w:rsidR="00E6364D" w:rsidRPr="00FF353C" w:rsidRDefault="00E6364D" w:rsidP="00485DF3">
            <w:pPr>
              <w:pStyle w:val="NormalLeft"/>
              <w:rPr>
                <w:lang w:val="en-GB"/>
              </w:rPr>
            </w:pPr>
            <w:r w:rsidRPr="00FF353C">
              <w:rPr>
                <w:lang w:val="en-GB"/>
              </w:rPr>
              <w:t>Unpaid and uncalled ordinary share capital callable on demand — total</w:t>
            </w:r>
          </w:p>
        </w:tc>
        <w:tc>
          <w:tcPr>
            <w:tcW w:w="4457" w:type="dxa"/>
            <w:tcBorders>
              <w:top w:val="single" w:sz="2" w:space="0" w:color="auto"/>
              <w:left w:val="single" w:sz="2" w:space="0" w:color="auto"/>
              <w:bottom w:val="single" w:sz="2" w:space="0" w:color="auto"/>
              <w:right w:val="single" w:sz="2" w:space="0" w:color="auto"/>
            </w:tcBorders>
          </w:tcPr>
          <w:p w14:paraId="71B8E7AA" w14:textId="77777777" w:rsidR="00E6364D" w:rsidRPr="00FF353C" w:rsidRDefault="00E6364D" w:rsidP="00485DF3">
            <w:pPr>
              <w:pStyle w:val="NormalLeft"/>
              <w:rPr>
                <w:lang w:val="en-GB"/>
              </w:rPr>
            </w:pPr>
            <w:r w:rsidRPr="00FF353C">
              <w:rPr>
                <w:lang w:val="en-GB"/>
              </w:rPr>
              <w:t>This is the total amount of issued ordinary share capital that has not been called up or paid up but that is callable on demand.</w:t>
            </w:r>
          </w:p>
        </w:tc>
      </w:tr>
      <w:tr w:rsidR="00E6364D" w:rsidRPr="00FF353C" w14:paraId="1A37D7D0" w14:textId="77777777" w:rsidTr="00485DF3">
        <w:tc>
          <w:tcPr>
            <w:tcW w:w="2507" w:type="dxa"/>
            <w:tcBorders>
              <w:top w:val="single" w:sz="2" w:space="0" w:color="auto"/>
              <w:left w:val="single" w:sz="2" w:space="0" w:color="auto"/>
              <w:bottom w:val="single" w:sz="2" w:space="0" w:color="auto"/>
              <w:right w:val="single" w:sz="2" w:space="0" w:color="auto"/>
            </w:tcBorders>
          </w:tcPr>
          <w:p w14:paraId="5364287E" w14:textId="77777777" w:rsidR="00E6364D" w:rsidRPr="00FF353C" w:rsidRDefault="00E6364D" w:rsidP="00485DF3">
            <w:pPr>
              <w:pStyle w:val="NormalLeft"/>
              <w:rPr>
                <w:lang w:val="en-GB"/>
              </w:rPr>
            </w:pPr>
            <w:r w:rsidRPr="00FF353C">
              <w:rPr>
                <w:lang w:val="en-GB"/>
              </w:rPr>
              <w:t>R0300/C0040</w:t>
            </w:r>
          </w:p>
        </w:tc>
        <w:tc>
          <w:tcPr>
            <w:tcW w:w="2322" w:type="dxa"/>
            <w:tcBorders>
              <w:top w:val="single" w:sz="2" w:space="0" w:color="auto"/>
              <w:left w:val="single" w:sz="2" w:space="0" w:color="auto"/>
              <w:bottom w:val="single" w:sz="2" w:space="0" w:color="auto"/>
              <w:right w:val="single" w:sz="2" w:space="0" w:color="auto"/>
            </w:tcBorders>
          </w:tcPr>
          <w:p w14:paraId="44723A3F" w14:textId="77777777" w:rsidR="00E6364D" w:rsidRPr="00FF353C" w:rsidRDefault="00E6364D" w:rsidP="00485DF3">
            <w:pPr>
              <w:pStyle w:val="NormalLeft"/>
              <w:rPr>
                <w:lang w:val="en-GB"/>
              </w:rPr>
            </w:pPr>
            <w:r w:rsidRPr="00FF353C">
              <w:rPr>
                <w:lang w:val="en-GB"/>
              </w:rPr>
              <w:t>Unpaid and uncalled ordinary share capital callable on demand — tier 2</w:t>
            </w:r>
          </w:p>
        </w:tc>
        <w:tc>
          <w:tcPr>
            <w:tcW w:w="4457" w:type="dxa"/>
            <w:tcBorders>
              <w:top w:val="single" w:sz="2" w:space="0" w:color="auto"/>
              <w:left w:val="single" w:sz="2" w:space="0" w:color="auto"/>
              <w:bottom w:val="single" w:sz="2" w:space="0" w:color="auto"/>
              <w:right w:val="single" w:sz="2" w:space="0" w:color="auto"/>
            </w:tcBorders>
          </w:tcPr>
          <w:p w14:paraId="6D315FDF" w14:textId="77777777" w:rsidR="00E6364D" w:rsidRPr="00FF353C" w:rsidRDefault="00E6364D" w:rsidP="00485DF3">
            <w:pPr>
              <w:pStyle w:val="NormalLeft"/>
              <w:rPr>
                <w:lang w:val="en-GB"/>
              </w:rPr>
            </w:pPr>
            <w:r w:rsidRPr="00FF353C">
              <w:rPr>
                <w:lang w:val="en-GB"/>
              </w:rPr>
              <w:t>This is the amount of issued ordinary share capital that has not been called up or paid up but that is callable on demand that meet the criteria for Tier 2.</w:t>
            </w:r>
          </w:p>
        </w:tc>
      </w:tr>
      <w:tr w:rsidR="00E6364D" w:rsidRPr="00FF353C" w14:paraId="55601F03" w14:textId="77777777" w:rsidTr="00485DF3">
        <w:tc>
          <w:tcPr>
            <w:tcW w:w="2507" w:type="dxa"/>
            <w:tcBorders>
              <w:top w:val="single" w:sz="2" w:space="0" w:color="auto"/>
              <w:left w:val="single" w:sz="2" w:space="0" w:color="auto"/>
              <w:bottom w:val="single" w:sz="2" w:space="0" w:color="auto"/>
              <w:right w:val="single" w:sz="2" w:space="0" w:color="auto"/>
            </w:tcBorders>
          </w:tcPr>
          <w:p w14:paraId="6B5F0C52" w14:textId="77777777" w:rsidR="00E6364D" w:rsidRPr="00FF353C" w:rsidRDefault="00E6364D" w:rsidP="00485DF3">
            <w:pPr>
              <w:pStyle w:val="NormalLeft"/>
              <w:rPr>
                <w:lang w:val="en-GB"/>
              </w:rPr>
            </w:pPr>
            <w:r w:rsidRPr="00FF353C">
              <w:rPr>
                <w:lang w:val="en-GB"/>
              </w:rPr>
              <w:t>R0310/C0010</w:t>
            </w:r>
          </w:p>
        </w:tc>
        <w:tc>
          <w:tcPr>
            <w:tcW w:w="2322" w:type="dxa"/>
            <w:tcBorders>
              <w:top w:val="single" w:sz="2" w:space="0" w:color="auto"/>
              <w:left w:val="single" w:sz="2" w:space="0" w:color="auto"/>
              <w:bottom w:val="single" w:sz="2" w:space="0" w:color="auto"/>
              <w:right w:val="single" w:sz="2" w:space="0" w:color="auto"/>
            </w:tcBorders>
          </w:tcPr>
          <w:p w14:paraId="386883C0" w14:textId="012E3BA4" w:rsidR="00E6364D" w:rsidRPr="00FF353C" w:rsidRDefault="00E6364D" w:rsidP="00485DF3">
            <w:pPr>
              <w:pStyle w:val="NormalLeft"/>
              <w:rPr>
                <w:lang w:val="en-GB"/>
              </w:rPr>
            </w:pPr>
            <w:r w:rsidRPr="00FF353C">
              <w:rPr>
                <w:lang w:val="en-GB"/>
              </w:rPr>
              <w:t>Unpaid and uncalled initial funds, members' contributions or the equivalent basic own fund item for mutual and mutual — type undertakings, callable on demand</w:t>
            </w:r>
            <w:ins w:id="2770" w:author="Author">
              <w:r w:rsidR="00C22DC5">
                <w:rPr>
                  <w:lang w:val="en-GB"/>
                </w:rPr>
                <w:t xml:space="preserve"> </w:t>
              </w:r>
            </w:ins>
            <w:r w:rsidRPr="00FF353C">
              <w:rPr>
                <w:lang w:val="en-GB"/>
              </w:rPr>
              <w:t>–</w:t>
            </w:r>
            <w:ins w:id="2771" w:author="Author">
              <w:r w:rsidR="00C22DC5">
                <w:rPr>
                  <w:lang w:val="en-GB"/>
                </w:rPr>
                <w:t xml:space="preserve"> </w:t>
              </w:r>
            </w:ins>
            <w:r w:rsidRPr="00FF353C">
              <w:rPr>
                <w:lang w:val="en-GB"/>
              </w:rPr>
              <w:t>total</w:t>
            </w:r>
          </w:p>
        </w:tc>
        <w:tc>
          <w:tcPr>
            <w:tcW w:w="4457" w:type="dxa"/>
            <w:tcBorders>
              <w:top w:val="single" w:sz="2" w:space="0" w:color="auto"/>
              <w:left w:val="single" w:sz="2" w:space="0" w:color="auto"/>
              <w:bottom w:val="single" w:sz="2" w:space="0" w:color="auto"/>
              <w:right w:val="single" w:sz="2" w:space="0" w:color="auto"/>
            </w:tcBorders>
          </w:tcPr>
          <w:p w14:paraId="1C932E33" w14:textId="77777777" w:rsidR="00E6364D" w:rsidRPr="00FF353C" w:rsidRDefault="00E6364D" w:rsidP="00485DF3">
            <w:pPr>
              <w:pStyle w:val="NormalLeft"/>
              <w:rPr>
                <w:lang w:val="en-GB"/>
              </w:rPr>
            </w:pPr>
            <w:r w:rsidRPr="00FF353C">
              <w:rPr>
                <w:lang w:val="en-GB"/>
              </w:rPr>
              <w:t>This is the total amount of initial funds, members' contributions or the equivalent basic own fund item for mutual and mutual–type undertakings that has not been called up or paid up but that is callable on demand.</w:t>
            </w:r>
          </w:p>
        </w:tc>
      </w:tr>
      <w:tr w:rsidR="00E6364D" w:rsidRPr="00FF353C" w14:paraId="32A11D47" w14:textId="77777777" w:rsidTr="00485DF3">
        <w:tc>
          <w:tcPr>
            <w:tcW w:w="2507" w:type="dxa"/>
            <w:tcBorders>
              <w:top w:val="single" w:sz="2" w:space="0" w:color="auto"/>
              <w:left w:val="single" w:sz="2" w:space="0" w:color="auto"/>
              <w:bottom w:val="single" w:sz="2" w:space="0" w:color="auto"/>
              <w:right w:val="single" w:sz="2" w:space="0" w:color="auto"/>
            </w:tcBorders>
          </w:tcPr>
          <w:p w14:paraId="639290AD" w14:textId="77777777" w:rsidR="00E6364D" w:rsidRPr="00FF353C" w:rsidRDefault="00E6364D" w:rsidP="00485DF3">
            <w:pPr>
              <w:pStyle w:val="NormalLeft"/>
              <w:rPr>
                <w:lang w:val="en-GB"/>
              </w:rPr>
            </w:pPr>
            <w:r w:rsidRPr="00FF353C">
              <w:rPr>
                <w:lang w:val="en-GB"/>
              </w:rPr>
              <w:t>R0310/C0040</w:t>
            </w:r>
          </w:p>
        </w:tc>
        <w:tc>
          <w:tcPr>
            <w:tcW w:w="2322" w:type="dxa"/>
            <w:tcBorders>
              <w:top w:val="single" w:sz="2" w:space="0" w:color="auto"/>
              <w:left w:val="single" w:sz="2" w:space="0" w:color="auto"/>
              <w:bottom w:val="single" w:sz="2" w:space="0" w:color="auto"/>
              <w:right w:val="single" w:sz="2" w:space="0" w:color="auto"/>
            </w:tcBorders>
          </w:tcPr>
          <w:p w14:paraId="08C52DD8" w14:textId="77777777" w:rsidR="00E6364D" w:rsidRPr="00FF353C" w:rsidRDefault="00E6364D" w:rsidP="00485DF3">
            <w:pPr>
              <w:pStyle w:val="NormalLeft"/>
              <w:rPr>
                <w:lang w:val="en-GB"/>
              </w:rPr>
            </w:pPr>
            <w:r w:rsidRPr="00FF353C">
              <w:rPr>
                <w:lang w:val="en-GB"/>
              </w:rPr>
              <w:t xml:space="preserve">Unpaid and uncalled initial funds, members' contributions or the equivalent basic own fund item for mutual and mutual–type undertakings, callable </w:t>
            </w:r>
            <w:r w:rsidRPr="00FF353C">
              <w:rPr>
                <w:lang w:val="en-GB"/>
              </w:rPr>
              <w:lastRenderedPageBreak/>
              <w:t>on demand — tier 2</w:t>
            </w:r>
          </w:p>
        </w:tc>
        <w:tc>
          <w:tcPr>
            <w:tcW w:w="4457" w:type="dxa"/>
            <w:tcBorders>
              <w:top w:val="single" w:sz="2" w:space="0" w:color="auto"/>
              <w:left w:val="single" w:sz="2" w:space="0" w:color="auto"/>
              <w:bottom w:val="single" w:sz="2" w:space="0" w:color="auto"/>
              <w:right w:val="single" w:sz="2" w:space="0" w:color="auto"/>
            </w:tcBorders>
          </w:tcPr>
          <w:p w14:paraId="0F7C67A7" w14:textId="77777777" w:rsidR="00E6364D" w:rsidRPr="00FF353C" w:rsidRDefault="00E6364D" w:rsidP="00485DF3">
            <w:pPr>
              <w:pStyle w:val="NormalLeft"/>
              <w:rPr>
                <w:lang w:val="en-GB"/>
              </w:rPr>
            </w:pPr>
            <w:r w:rsidRPr="00FF353C">
              <w:rPr>
                <w:lang w:val="en-GB"/>
              </w:rPr>
              <w:lastRenderedPageBreak/>
              <w:t>This is the amount of initial funds, members' contributions or the equivalent basic own fund item for mutual and mutual–type undertakings that has not been called up or paid up but that is callable on demand that meet the criteria for Tier 2.</w:t>
            </w:r>
          </w:p>
        </w:tc>
      </w:tr>
      <w:tr w:rsidR="00E6364D" w:rsidRPr="00FF353C" w14:paraId="42FD2F29" w14:textId="77777777" w:rsidTr="00485DF3">
        <w:tc>
          <w:tcPr>
            <w:tcW w:w="2507" w:type="dxa"/>
            <w:tcBorders>
              <w:top w:val="single" w:sz="2" w:space="0" w:color="auto"/>
              <w:left w:val="single" w:sz="2" w:space="0" w:color="auto"/>
              <w:bottom w:val="single" w:sz="2" w:space="0" w:color="auto"/>
              <w:right w:val="single" w:sz="2" w:space="0" w:color="auto"/>
            </w:tcBorders>
          </w:tcPr>
          <w:p w14:paraId="69ECFBB1" w14:textId="77777777" w:rsidR="00E6364D" w:rsidRPr="00FF353C" w:rsidRDefault="00E6364D" w:rsidP="00485DF3">
            <w:pPr>
              <w:pStyle w:val="NormalLeft"/>
              <w:rPr>
                <w:lang w:val="en-GB"/>
              </w:rPr>
            </w:pPr>
            <w:r w:rsidRPr="00FF353C">
              <w:rPr>
                <w:lang w:val="en-GB"/>
              </w:rPr>
              <w:t>R0320/C0010</w:t>
            </w:r>
          </w:p>
        </w:tc>
        <w:tc>
          <w:tcPr>
            <w:tcW w:w="2322" w:type="dxa"/>
            <w:tcBorders>
              <w:top w:val="single" w:sz="2" w:space="0" w:color="auto"/>
              <w:left w:val="single" w:sz="2" w:space="0" w:color="auto"/>
              <w:bottom w:val="single" w:sz="2" w:space="0" w:color="auto"/>
              <w:right w:val="single" w:sz="2" w:space="0" w:color="auto"/>
            </w:tcBorders>
          </w:tcPr>
          <w:p w14:paraId="43809968" w14:textId="77777777" w:rsidR="00E6364D" w:rsidRPr="00FF353C" w:rsidRDefault="00E6364D" w:rsidP="00485DF3">
            <w:pPr>
              <w:pStyle w:val="NormalLeft"/>
              <w:rPr>
                <w:lang w:val="en-GB"/>
              </w:rPr>
            </w:pPr>
            <w:r w:rsidRPr="00FF353C">
              <w:rPr>
                <w:lang w:val="en-GB"/>
              </w:rPr>
              <w:t>Unpaid and uncalled preference shares callable on demand — total</w:t>
            </w:r>
          </w:p>
        </w:tc>
        <w:tc>
          <w:tcPr>
            <w:tcW w:w="4457" w:type="dxa"/>
            <w:tcBorders>
              <w:top w:val="single" w:sz="2" w:space="0" w:color="auto"/>
              <w:left w:val="single" w:sz="2" w:space="0" w:color="auto"/>
              <w:bottom w:val="single" w:sz="2" w:space="0" w:color="auto"/>
              <w:right w:val="single" w:sz="2" w:space="0" w:color="auto"/>
            </w:tcBorders>
          </w:tcPr>
          <w:p w14:paraId="3789F808" w14:textId="77777777" w:rsidR="00E6364D" w:rsidRPr="00FF353C" w:rsidRDefault="00E6364D" w:rsidP="00485DF3">
            <w:pPr>
              <w:pStyle w:val="NormalLeft"/>
              <w:rPr>
                <w:lang w:val="en-GB"/>
              </w:rPr>
            </w:pPr>
            <w:r w:rsidRPr="00FF353C">
              <w:rPr>
                <w:lang w:val="en-GB"/>
              </w:rPr>
              <w:t>This is the total amount of preference shares that have not been called up or paid up but that are callable on demand.</w:t>
            </w:r>
          </w:p>
        </w:tc>
      </w:tr>
      <w:tr w:rsidR="00E6364D" w:rsidRPr="00FF353C" w14:paraId="237D17ED" w14:textId="77777777" w:rsidTr="00485DF3">
        <w:tc>
          <w:tcPr>
            <w:tcW w:w="2507" w:type="dxa"/>
            <w:tcBorders>
              <w:top w:val="single" w:sz="2" w:space="0" w:color="auto"/>
              <w:left w:val="single" w:sz="2" w:space="0" w:color="auto"/>
              <w:bottom w:val="single" w:sz="2" w:space="0" w:color="auto"/>
              <w:right w:val="single" w:sz="2" w:space="0" w:color="auto"/>
            </w:tcBorders>
          </w:tcPr>
          <w:p w14:paraId="06071316" w14:textId="77777777" w:rsidR="00E6364D" w:rsidRPr="00FF353C" w:rsidRDefault="00E6364D" w:rsidP="00485DF3">
            <w:pPr>
              <w:pStyle w:val="NormalLeft"/>
              <w:rPr>
                <w:lang w:val="en-GB"/>
              </w:rPr>
            </w:pPr>
            <w:r w:rsidRPr="00FF353C">
              <w:rPr>
                <w:lang w:val="en-GB"/>
              </w:rPr>
              <w:t>R0320/C0040</w:t>
            </w:r>
          </w:p>
        </w:tc>
        <w:tc>
          <w:tcPr>
            <w:tcW w:w="2322" w:type="dxa"/>
            <w:tcBorders>
              <w:top w:val="single" w:sz="2" w:space="0" w:color="auto"/>
              <w:left w:val="single" w:sz="2" w:space="0" w:color="auto"/>
              <w:bottom w:val="single" w:sz="2" w:space="0" w:color="auto"/>
              <w:right w:val="single" w:sz="2" w:space="0" w:color="auto"/>
            </w:tcBorders>
          </w:tcPr>
          <w:p w14:paraId="5873E8A4" w14:textId="77777777" w:rsidR="00E6364D" w:rsidRPr="00FF353C" w:rsidRDefault="00E6364D" w:rsidP="00485DF3">
            <w:pPr>
              <w:pStyle w:val="NormalLeft"/>
              <w:rPr>
                <w:lang w:val="en-GB"/>
              </w:rPr>
            </w:pPr>
            <w:r w:rsidRPr="00FF353C">
              <w:rPr>
                <w:lang w:val="en-GB"/>
              </w:rPr>
              <w:t>Unpaid and uncalled preference shares callable on demand — tier 2</w:t>
            </w:r>
          </w:p>
        </w:tc>
        <w:tc>
          <w:tcPr>
            <w:tcW w:w="4457" w:type="dxa"/>
            <w:tcBorders>
              <w:top w:val="single" w:sz="2" w:space="0" w:color="auto"/>
              <w:left w:val="single" w:sz="2" w:space="0" w:color="auto"/>
              <w:bottom w:val="single" w:sz="2" w:space="0" w:color="auto"/>
              <w:right w:val="single" w:sz="2" w:space="0" w:color="auto"/>
            </w:tcBorders>
          </w:tcPr>
          <w:p w14:paraId="71B0B783" w14:textId="77777777" w:rsidR="00E6364D" w:rsidRPr="00FF353C" w:rsidRDefault="00E6364D" w:rsidP="00485DF3">
            <w:pPr>
              <w:pStyle w:val="NormalLeft"/>
              <w:rPr>
                <w:lang w:val="en-GB"/>
              </w:rPr>
            </w:pPr>
            <w:r w:rsidRPr="00FF353C">
              <w:rPr>
                <w:lang w:val="en-GB"/>
              </w:rPr>
              <w:t>This is the amount of preference shares that have not been called up or paid up but that are callable on demand that meet the criteria for Tier 2.</w:t>
            </w:r>
          </w:p>
        </w:tc>
      </w:tr>
      <w:tr w:rsidR="00E6364D" w:rsidRPr="00FF353C" w14:paraId="4EB06ED9" w14:textId="77777777" w:rsidTr="00485DF3">
        <w:tc>
          <w:tcPr>
            <w:tcW w:w="2507" w:type="dxa"/>
            <w:tcBorders>
              <w:top w:val="single" w:sz="2" w:space="0" w:color="auto"/>
              <w:left w:val="single" w:sz="2" w:space="0" w:color="auto"/>
              <w:bottom w:val="single" w:sz="2" w:space="0" w:color="auto"/>
              <w:right w:val="single" w:sz="2" w:space="0" w:color="auto"/>
            </w:tcBorders>
          </w:tcPr>
          <w:p w14:paraId="110B91FA" w14:textId="77777777" w:rsidR="00E6364D" w:rsidRPr="00FF353C" w:rsidRDefault="00E6364D" w:rsidP="00485DF3">
            <w:pPr>
              <w:pStyle w:val="NormalLeft"/>
              <w:rPr>
                <w:lang w:val="en-GB"/>
              </w:rPr>
            </w:pPr>
            <w:r w:rsidRPr="00FF353C">
              <w:rPr>
                <w:lang w:val="en-GB"/>
              </w:rPr>
              <w:t>R0320/C0050</w:t>
            </w:r>
          </w:p>
        </w:tc>
        <w:tc>
          <w:tcPr>
            <w:tcW w:w="2322" w:type="dxa"/>
            <w:tcBorders>
              <w:top w:val="single" w:sz="2" w:space="0" w:color="auto"/>
              <w:left w:val="single" w:sz="2" w:space="0" w:color="auto"/>
              <w:bottom w:val="single" w:sz="2" w:space="0" w:color="auto"/>
              <w:right w:val="single" w:sz="2" w:space="0" w:color="auto"/>
            </w:tcBorders>
          </w:tcPr>
          <w:p w14:paraId="03EBE41D" w14:textId="77777777" w:rsidR="00E6364D" w:rsidRPr="00FF353C" w:rsidRDefault="00E6364D" w:rsidP="00485DF3">
            <w:pPr>
              <w:pStyle w:val="NormalLeft"/>
              <w:rPr>
                <w:lang w:val="en-GB"/>
              </w:rPr>
            </w:pPr>
            <w:r w:rsidRPr="00FF353C">
              <w:rPr>
                <w:lang w:val="en-GB"/>
              </w:rPr>
              <w:t>Unpaid and uncalled preference shares callable on demand — tier 3</w:t>
            </w:r>
          </w:p>
        </w:tc>
        <w:tc>
          <w:tcPr>
            <w:tcW w:w="4457" w:type="dxa"/>
            <w:tcBorders>
              <w:top w:val="single" w:sz="2" w:space="0" w:color="auto"/>
              <w:left w:val="single" w:sz="2" w:space="0" w:color="auto"/>
              <w:bottom w:val="single" w:sz="2" w:space="0" w:color="auto"/>
              <w:right w:val="single" w:sz="2" w:space="0" w:color="auto"/>
            </w:tcBorders>
          </w:tcPr>
          <w:p w14:paraId="0B9ADA2C" w14:textId="77777777" w:rsidR="00E6364D" w:rsidRPr="00FF353C" w:rsidRDefault="00E6364D" w:rsidP="00485DF3">
            <w:pPr>
              <w:pStyle w:val="NormalLeft"/>
              <w:rPr>
                <w:lang w:val="en-GB"/>
              </w:rPr>
            </w:pPr>
            <w:r w:rsidRPr="00FF353C">
              <w:rPr>
                <w:lang w:val="en-GB"/>
              </w:rPr>
              <w:t>This is the amount of preference shares that have not been called up or paid up but that are callable on demand that meet the criteria for Tier 3</w:t>
            </w:r>
          </w:p>
        </w:tc>
      </w:tr>
      <w:tr w:rsidR="00E6364D" w:rsidRPr="00FF353C" w14:paraId="4E212914" w14:textId="77777777" w:rsidTr="00485DF3">
        <w:tc>
          <w:tcPr>
            <w:tcW w:w="2507" w:type="dxa"/>
            <w:tcBorders>
              <w:top w:val="single" w:sz="2" w:space="0" w:color="auto"/>
              <w:left w:val="single" w:sz="2" w:space="0" w:color="auto"/>
              <w:bottom w:val="single" w:sz="2" w:space="0" w:color="auto"/>
              <w:right w:val="single" w:sz="2" w:space="0" w:color="auto"/>
            </w:tcBorders>
          </w:tcPr>
          <w:p w14:paraId="619962C1" w14:textId="77777777" w:rsidR="00E6364D" w:rsidRPr="00FF353C" w:rsidRDefault="00E6364D" w:rsidP="00485DF3">
            <w:pPr>
              <w:pStyle w:val="NormalLeft"/>
              <w:rPr>
                <w:lang w:val="en-GB"/>
              </w:rPr>
            </w:pPr>
            <w:r w:rsidRPr="00FF353C">
              <w:rPr>
                <w:lang w:val="en-GB"/>
              </w:rPr>
              <w:t>R0330/C0010</w:t>
            </w:r>
          </w:p>
        </w:tc>
        <w:tc>
          <w:tcPr>
            <w:tcW w:w="2322" w:type="dxa"/>
            <w:tcBorders>
              <w:top w:val="single" w:sz="2" w:space="0" w:color="auto"/>
              <w:left w:val="single" w:sz="2" w:space="0" w:color="auto"/>
              <w:bottom w:val="single" w:sz="2" w:space="0" w:color="auto"/>
              <w:right w:val="single" w:sz="2" w:space="0" w:color="auto"/>
            </w:tcBorders>
          </w:tcPr>
          <w:p w14:paraId="546E83D8" w14:textId="77777777" w:rsidR="00E6364D" w:rsidRPr="00FF353C" w:rsidRDefault="00E6364D" w:rsidP="00485DF3">
            <w:pPr>
              <w:pStyle w:val="NormalLeft"/>
              <w:rPr>
                <w:lang w:val="en-GB"/>
              </w:rPr>
            </w:pPr>
            <w:r w:rsidRPr="00FF353C">
              <w:rPr>
                <w:lang w:val="en-GB"/>
              </w:rPr>
              <w:t>A legally binding commitment to subscribe and pay for subordinated liabilities on demand — total</w:t>
            </w:r>
          </w:p>
        </w:tc>
        <w:tc>
          <w:tcPr>
            <w:tcW w:w="4457" w:type="dxa"/>
            <w:tcBorders>
              <w:top w:val="single" w:sz="2" w:space="0" w:color="auto"/>
              <w:left w:val="single" w:sz="2" w:space="0" w:color="auto"/>
              <w:bottom w:val="single" w:sz="2" w:space="0" w:color="auto"/>
              <w:right w:val="single" w:sz="2" w:space="0" w:color="auto"/>
            </w:tcBorders>
          </w:tcPr>
          <w:p w14:paraId="2EC4C75E" w14:textId="77777777" w:rsidR="00E6364D" w:rsidRPr="00FF353C" w:rsidRDefault="00E6364D" w:rsidP="00485DF3">
            <w:pPr>
              <w:pStyle w:val="NormalLeft"/>
              <w:rPr>
                <w:lang w:val="en-GB"/>
              </w:rPr>
            </w:pPr>
            <w:r w:rsidRPr="00FF353C">
              <w:rPr>
                <w:lang w:val="en-GB"/>
              </w:rPr>
              <w:t>This is the total amount of legally binding commitments to subscribe and pay for subordinated liabilities on demand.</w:t>
            </w:r>
          </w:p>
        </w:tc>
      </w:tr>
      <w:tr w:rsidR="00E6364D" w:rsidRPr="00FF353C" w14:paraId="2E28310F" w14:textId="77777777" w:rsidTr="00485DF3">
        <w:tc>
          <w:tcPr>
            <w:tcW w:w="2507" w:type="dxa"/>
            <w:tcBorders>
              <w:top w:val="single" w:sz="2" w:space="0" w:color="auto"/>
              <w:left w:val="single" w:sz="2" w:space="0" w:color="auto"/>
              <w:bottom w:val="single" w:sz="2" w:space="0" w:color="auto"/>
              <w:right w:val="single" w:sz="2" w:space="0" w:color="auto"/>
            </w:tcBorders>
          </w:tcPr>
          <w:p w14:paraId="6931CC7D" w14:textId="77777777" w:rsidR="00E6364D" w:rsidRPr="00FF353C" w:rsidRDefault="00E6364D" w:rsidP="00485DF3">
            <w:pPr>
              <w:pStyle w:val="NormalLeft"/>
              <w:rPr>
                <w:lang w:val="en-GB"/>
              </w:rPr>
            </w:pPr>
            <w:r w:rsidRPr="00FF353C">
              <w:rPr>
                <w:lang w:val="en-GB"/>
              </w:rPr>
              <w:t>R0330/C0040</w:t>
            </w:r>
          </w:p>
        </w:tc>
        <w:tc>
          <w:tcPr>
            <w:tcW w:w="2322" w:type="dxa"/>
            <w:tcBorders>
              <w:top w:val="single" w:sz="2" w:space="0" w:color="auto"/>
              <w:left w:val="single" w:sz="2" w:space="0" w:color="auto"/>
              <w:bottom w:val="single" w:sz="2" w:space="0" w:color="auto"/>
              <w:right w:val="single" w:sz="2" w:space="0" w:color="auto"/>
            </w:tcBorders>
          </w:tcPr>
          <w:p w14:paraId="367ECAA7" w14:textId="77777777" w:rsidR="00E6364D" w:rsidRPr="00FF353C" w:rsidRDefault="00E6364D" w:rsidP="00485DF3">
            <w:pPr>
              <w:pStyle w:val="NormalLeft"/>
              <w:rPr>
                <w:lang w:val="en-GB"/>
              </w:rPr>
            </w:pPr>
            <w:r w:rsidRPr="00FF353C">
              <w:rPr>
                <w:lang w:val="en-GB"/>
              </w:rPr>
              <w:t>A legally binding commitment to subscribe and pay for subordinated liabilities on demand — tier 2</w:t>
            </w:r>
          </w:p>
        </w:tc>
        <w:tc>
          <w:tcPr>
            <w:tcW w:w="4457" w:type="dxa"/>
            <w:tcBorders>
              <w:top w:val="single" w:sz="2" w:space="0" w:color="auto"/>
              <w:left w:val="single" w:sz="2" w:space="0" w:color="auto"/>
              <w:bottom w:val="single" w:sz="2" w:space="0" w:color="auto"/>
              <w:right w:val="single" w:sz="2" w:space="0" w:color="auto"/>
            </w:tcBorders>
          </w:tcPr>
          <w:p w14:paraId="39312A15" w14:textId="77777777" w:rsidR="00E6364D" w:rsidRPr="00FF353C" w:rsidRDefault="00E6364D" w:rsidP="00485DF3">
            <w:pPr>
              <w:pStyle w:val="NormalLeft"/>
              <w:rPr>
                <w:lang w:val="en-GB"/>
              </w:rPr>
            </w:pPr>
            <w:r w:rsidRPr="00FF353C">
              <w:rPr>
                <w:lang w:val="en-GB"/>
              </w:rPr>
              <w:t>This is the amount of legally binding commitments to subscribe and pay for subordinated liabilities on demand that meet the criteria for Tier 2.</w:t>
            </w:r>
          </w:p>
        </w:tc>
      </w:tr>
      <w:tr w:rsidR="00E6364D" w:rsidRPr="00FF353C" w14:paraId="00F0CBDC" w14:textId="77777777" w:rsidTr="00485DF3">
        <w:tc>
          <w:tcPr>
            <w:tcW w:w="2507" w:type="dxa"/>
            <w:tcBorders>
              <w:top w:val="single" w:sz="2" w:space="0" w:color="auto"/>
              <w:left w:val="single" w:sz="2" w:space="0" w:color="auto"/>
              <w:bottom w:val="single" w:sz="2" w:space="0" w:color="auto"/>
              <w:right w:val="single" w:sz="2" w:space="0" w:color="auto"/>
            </w:tcBorders>
          </w:tcPr>
          <w:p w14:paraId="56EEE696" w14:textId="77777777" w:rsidR="00E6364D" w:rsidRPr="00FF353C" w:rsidRDefault="00E6364D" w:rsidP="00485DF3">
            <w:pPr>
              <w:pStyle w:val="NormalLeft"/>
              <w:rPr>
                <w:lang w:val="en-GB"/>
              </w:rPr>
            </w:pPr>
            <w:r w:rsidRPr="00FF353C">
              <w:rPr>
                <w:lang w:val="en-GB"/>
              </w:rPr>
              <w:t>R0330/C0050</w:t>
            </w:r>
          </w:p>
        </w:tc>
        <w:tc>
          <w:tcPr>
            <w:tcW w:w="2322" w:type="dxa"/>
            <w:tcBorders>
              <w:top w:val="single" w:sz="2" w:space="0" w:color="auto"/>
              <w:left w:val="single" w:sz="2" w:space="0" w:color="auto"/>
              <w:bottom w:val="single" w:sz="2" w:space="0" w:color="auto"/>
              <w:right w:val="single" w:sz="2" w:space="0" w:color="auto"/>
            </w:tcBorders>
          </w:tcPr>
          <w:p w14:paraId="2610F60A" w14:textId="77777777" w:rsidR="00E6364D" w:rsidRPr="00FF353C" w:rsidRDefault="00E6364D" w:rsidP="00485DF3">
            <w:pPr>
              <w:pStyle w:val="NormalLeft"/>
              <w:rPr>
                <w:lang w:val="en-GB"/>
              </w:rPr>
            </w:pPr>
            <w:r w:rsidRPr="00FF353C">
              <w:rPr>
                <w:lang w:val="en-GB"/>
              </w:rPr>
              <w:t>A legally binding commitment to subscribe and pay for subordinated liabilities on demand — tier 3</w:t>
            </w:r>
          </w:p>
        </w:tc>
        <w:tc>
          <w:tcPr>
            <w:tcW w:w="4457" w:type="dxa"/>
            <w:tcBorders>
              <w:top w:val="single" w:sz="2" w:space="0" w:color="auto"/>
              <w:left w:val="single" w:sz="2" w:space="0" w:color="auto"/>
              <w:bottom w:val="single" w:sz="2" w:space="0" w:color="auto"/>
              <w:right w:val="single" w:sz="2" w:space="0" w:color="auto"/>
            </w:tcBorders>
          </w:tcPr>
          <w:p w14:paraId="73BBA689" w14:textId="77777777" w:rsidR="00E6364D" w:rsidRPr="00FF353C" w:rsidRDefault="00E6364D" w:rsidP="00485DF3">
            <w:pPr>
              <w:pStyle w:val="NormalLeft"/>
              <w:rPr>
                <w:lang w:val="en-GB"/>
              </w:rPr>
            </w:pPr>
            <w:r w:rsidRPr="00FF353C">
              <w:rPr>
                <w:lang w:val="en-GB"/>
              </w:rPr>
              <w:t>This is the amount of legally binding commitments to subscribe and pay for subordinated liabilities on demand that meet the criteria for Tier 3.</w:t>
            </w:r>
          </w:p>
        </w:tc>
      </w:tr>
      <w:tr w:rsidR="00E6364D" w:rsidRPr="00FF353C" w14:paraId="6191D75A" w14:textId="77777777" w:rsidTr="00485DF3">
        <w:tc>
          <w:tcPr>
            <w:tcW w:w="2507" w:type="dxa"/>
            <w:tcBorders>
              <w:top w:val="single" w:sz="2" w:space="0" w:color="auto"/>
              <w:left w:val="single" w:sz="2" w:space="0" w:color="auto"/>
              <w:bottom w:val="single" w:sz="2" w:space="0" w:color="auto"/>
              <w:right w:val="single" w:sz="2" w:space="0" w:color="auto"/>
            </w:tcBorders>
          </w:tcPr>
          <w:p w14:paraId="30C97497" w14:textId="77777777" w:rsidR="00E6364D" w:rsidRPr="00FF353C" w:rsidRDefault="00E6364D" w:rsidP="00485DF3">
            <w:pPr>
              <w:pStyle w:val="NormalLeft"/>
              <w:rPr>
                <w:lang w:val="en-GB"/>
              </w:rPr>
            </w:pPr>
            <w:r w:rsidRPr="00FF353C">
              <w:rPr>
                <w:lang w:val="en-GB"/>
              </w:rPr>
              <w:t>R0340/C0010</w:t>
            </w:r>
          </w:p>
        </w:tc>
        <w:tc>
          <w:tcPr>
            <w:tcW w:w="2322" w:type="dxa"/>
            <w:tcBorders>
              <w:top w:val="single" w:sz="2" w:space="0" w:color="auto"/>
              <w:left w:val="single" w:sz="2" w:space="0" w:color="auto"/>
              <w:bottom w:val="single" w:sz="2" w:space="0" w:color="auto"/>
              <w:right w:val="single" w:sz="2" w:space="0" w:color="auto"/>
            </w:tcBorders>
          </w:tcPr>
          <w:p w14:paraId="3B8A8B24" w14:textId="07846467" w:rsidR="00E6364D" w:rsidRPr="00FF353C" w:rsidRDefault="00E6364D" w:rsidP="00485DF3">
            <w:pPr>
              <w:pStyle w:val="NormalLeft"/>
              <w:rPr>
                <w:lang w:val="en-GB"/>
              </w:rPr>
            </w:pPr>
            <w:r w:rsidRPr="00FF353C">
              <w:rPr>
                <w:lang w:val="en-GB"/>
              </w:rPr>
              <w:t>Letters of credit and guarantees under Article 96(2) of the Directive 2009/138/EC</w:t>
            </w:r>
            <w:ins w:id="2772" w:author="Author">
              <w:r w:rsidR="00C41F2E">
                <w:rPr>
                  <w:lang w:val="en-GB"/>
                </w:rPr>
                <w:t xml:space="preserve"> </w:t>
              </w:r>
            </w:ins>
            <w:r w:rsidRPr="00FF353C">
              <w:rPr>
                <w:lang w:val="en-GB"/>
              </w:rPr>
              <w:t>– total</w:t>
            </w:r>
          </w:p>
        </w:tc>
        <w:tc>
          <w:tcPr>
            <w:tcW w:w="4457" w:type="dxa"/>
            <w:tcBorders>
              <w:top w:val="single" w:sz="2" w:space="0" w:color="auto"/>
              <w:left w:val="single" w:sz="2" w:space="0" w:color="auto"/>
              <w:bottom w:val="single" w:sz="2" w:space="0" w:color="auto"/>
              <w:right w:val="single" w:sz="2" w:space="0" w:color="auto"/>
            </w:tcBorders>
          </w:tcPr>
          <w:p w14:paraId="4D08B197" w14:textId="77777777" w:rsidR="00E6364D" w:rsidRPr="00FF353C" w:rsidRDefault="00E6364D" w:rsidP="00485DF3">
            <w:pPr>
              <w:pStyle w:val="NormalLeft"/>
              <w:rPr>
                <w:lang w:val="en-GB"/>
              </w:rPr>
            </w:pPr>
            <w:r w:rsidRPr="00FF353C">
              <w:rPr>
                <w:lang w:val="en-GB"/>
              </w:rPr>
              <w:t>This is the total amount of letters of credit and guarantees that are held in trust for the benefit of insurance creditors by an independent trustee and provided by credit institutions authorised in accordance with Directive 2006/48/EC.</w:t>
            </w:r>
          </w:p>
        </w:tc>
      </w:tr>
      <w:tr w:rsidR="00E6364D" w:rsidRPr="00FF353C" w14:paraId="5840C923" w14:textId="77777777" w:rsidTr="00485DF3">
        <w:tc>
          <w:tcPr>
            <w:tcW w:w="2507" w:type="dxa"/>
            <w:tcBorders>
              <w:top w:val="single" w:sz="2" w:space="0" w:color="auto"/>
              <w:left w:val="single" w:sz="2" w:space="0" w:color="auto"/>
              <w:bottom w:val="single" w:sz="2" w:space="0" w:color="auto"/>
              <w:right w:val="single" w:sz="2" w:space="0" w:color="auto"/>
            </w:tcBorders>
          </w:tcPr>
          <w:p w14:paraId="32FF8E4F" w14:textId="77777777" w:rsidR="00E6364D" w:rsidRPr="00FF353C" w:rsidRDefault="00E6364D" w:rsidP="00485DF3">
            <w:pPr>
              <w:pStyle w:val="NormalLeft"/>
              <w:rPr>
                <w:lang w:val="en-GB"/>
              </w:rPr>
            </w:pPr>
            <w:r w:rsidRPr="00FF353C">
              <w:rPr>
                <w:lang w:val="en-GB"/>
              </w:rPr>
              <w:t>R0340/C0040</w:t>
            </w:r>
          </w:p>
        </w:tc>
        <w:tc>
          <w:tcPr>
            <w:tcW w:w="2322" w:type="dxa"/>
            <w:tcBorders>
              <w:top w:val="single" w:sz="2" w:space="0" w:color="auto"/>
              <w:left w:val="single" w:sz="2" w:space="0" w:color="auto"/>
              <w:bottom w:val="single" w:sz="2" w:space="0" w:color="auto"/>
              <w:right w:val="single" w:sz="2" w:space="0" w:color="auto"/>
            </w:tcBorders>
          </w:tcPr>
          <w:p w14:paraId="110334C9" w14:textId="601F8390" w:rsidR="00E6364D" w:rsidRPr="00FF353C" w:rsidRDefault="00E6364D" w:rsidP="00485DF3">
            <w:pPr>
              <w:pStyle w:val="NormalLeft"/>
              <w:rPr>
                <w:lang w:val="en-GB"/>
              </w:rPr>
            </w:pPr>
            <w:r w:rsidRPr="00FF353C">
              <w:rPr>
                <w:lang w:val="en-GB"/>
              </w:rPr>
              <w:t>Letters of credit and guarantees under Article 96(2) of the Directive 2009/138/EC</w:t>
            </w:r>
            <w:ins w:id="2773" w:author="Author">
              <w:r w:rsidR="00C41F2E">
                <w:rPr>
                  <w:lang w:val="en-GB"/>
                </w:rPr>
                <w:t xml:space="preserve"> </w:t>
              </w:r>
            </w:ins>
            <w:r w:rsidRPr="00FF353C">
              <w:rPr>
                <w:lang w:val="en-GB"/>
              </w:rPr>
              <w:t>– tier 2</w:t>
            </w:r>
          </w:p>
        </w:tc>
        <w:tc>
          <w:tcPr>
            <w:tcW w:w="4457" w:type="dxa"/>
            <w:tcBorders>
              <w:top w:val="single" w:sz="2" w:space="0" w:color="auto"/>
              <w:left w:val="single" w:sz="2" w:space="0" w:color="auto"/>
              <w:bottom w:val="single" w:sz="2" w:space="0" w:color="auto"/>
              <w:right w:val="single" w:sz="2" w:space="0" w:color="auto"/>
            </w:tcBorders>
          </w:tcPr>
          <w:p w14:paraId="430CAC74" w14:textId="77777777" w:rsidR="00E6364D" w:rsidRPr="00FF353C" w:rsidRDefault="00E6364D" w:rsidP="00485DF3">
            <w:pPr>
              <w:pStyle w:val="NormalLeft"/>
              <w:rPr>
                <w:lang w:val="en-GB"/>
              </w:rPr>
            </w:pPr>
            <w:r w:rsidRPr="00FF353C">
              <w:rPr>
                <w:lang w:val="en-GB"/>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E6364D" w:rsidRPr="00FF353C" w14:paraId="29F1271E" w14:textId="77777777" w:rsidTr="00485DF3">
        <w:tc>
          <w:tcPr>
            <w:tcW w:w="2507" w:type="dxa"/>
            <w:tcBorders>
              <w:top w:val="single" w:sz="2" w:space="0" w:color="auto"/>
              <w:left w:val="single" w:sz="2" w:space="0" w:color="auto"/>
              <w:bottom w:val="single" w:sz="2" w:space="0" w:color="auto"/>
              <w:right w:val="single" w:sz="2" w:space="0" w:color="auto"/>
            </w:tcBorders>
          </w:tcPr>
          <w:p w14:paraId="48712C3D" w14:textId="77777777" w:rsidR="00E6364D" w:rsidRPr="00FF353C" w:rsidRDefault="00E6364D" w:rsidP="00485DF3">
            <w:pPr>
              <w:pStyle w:val="NormalLeft"/>
              <w:rPr>
                <w:lang w:val="en-GB"/>
              </w:rPr>
            </w:pPr>
            <w:r w:rsidRPr="00FF353C">
              <w:rPr>
                <w:lang w:val="en-GB"/>
              </w:rPr>
              <w:lastRenderedPageBreak/>
              <w:t>R0350/C0010</w:t>
            </w:r>
          </w:p>
        </w:tc>
        <w:tc>
          <w:tcPr>
            <w:tcW w:w="2322" w:type="dxa"/>
            <w:tcBorders>
              <w:top w:val="single" w:sz="2" w:space="0" w:color="auto"/>
              <w:left w:val="single" w:sz="2" w:space="0" w:color="auto"/>
              <w:bottom w:val="single" w:sz="2" w:space="0" w:color="auto"/>
              <w:right w:val="single" w:sz="2" w:space="0" w:color="auto"/>
            </w:tcBorders>
          </w:tcPr>
          <w:p w14:paraId="38BB08E9" w14:textId="18B1B12F" w:rsidR="00E6364D" w:rsidRPr="00FF353C" w:rsidRDefault="00E6364D" w:rsidP="00485DF3">
            <w:pPr>
              <w:pStyle w:val="NormalLeft"/>
              <w:rPr>
                <w:lang w:val="en-GB"/>
              </w:rPr>
            </w:pPr>
            <w:r w:rsidRPr="00FF353C">
              <w:rPr>
                <w:lang w:val="en-GB"/>
              </w:rPr>
              <w:t>Letters of credit and guarantees other than under Article 96(2) of the Directive 2009/138/EC</w:t>
            </w:r>
            <w:ins w:id="2774" w:author="Author">
              <w:r w:rsidR="00C41F2E">
                <w:rPr>
                  <w:lang w:val="en-GB"/>
                </w:rPr>
                <w:t xml:space="preserve"> </w:t>
              </w:r>
            </w:ins>
            <w:r w:rsidRPr="00FF353C">
              <w:rPr>
                <w:lang w:val="en-GB"/>
              </w:rPr>
              <w:t>– total</w:t>
            </w:r>
          </w:p>
        </w:tc>
        <w:tc>
          <w:tcPr>
            <w:tcW w:w="4457" w:type="dxa"/>
            <w:tcBorders>
              <w:top w:val="single" w:sz="2" w:space="0" w:color="auto"/>
              <w:left w:val="single" w:sz="2" w:space="0" w:color="auto"/>
              <w:bottom w:val="single" w:sz="2" w:space="0" w:color="auto"/>
              <w:right w:val="single" w:sz="2" w:space="0" w:color="auto"/>
            </w:tcBorders>
          </w:tcPr>
          <w:p w14:paraId="7A51A9EF" w14:textId="77777777" w:rsidR="00E6364D" w:rsidRPr="00FF353C" w:rsidRDefault="00E6364D" w:rsidP="00485DF3">
            <w:pPr>
              <w:pStyle w:val="NormalLeft"/>
              <w:rPr>
                <w:lang w:val="en-GB"/>
              </w:rPr>
            </w:pPr>
            <w:r w:rsidRPr="00FF353C">
              <w:rPr>
                <w:lang w:val="en-GB"/>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E6364D" w:rsidRPr="00FF353C" w14:paraId="3056D0FC" w14:textId="77777777" w:rsidTr="00485DF3">
        <w:tc>
          <w:tcPr>
            <w:tcW w:w="2507" w:type="dxa"/>
            <w:tcBorders>
              <w:top w:val="single" w:sz="2" w:space="0" w:color="auto"/>
              <w:left w:val="single" w:sz="2" w:space="0" w:color="auto"/>
              <w:bottom w:val="single" w:sz="2" w:space="0" w:color="auto"/>
              <w:right w:val="single" w:sz="2" w:space="0" w:color="auto"/>
            </w:tcBorders>
          </w:tcPr>
          <w:p w14:paraId="237675F4" w14:textId="77777777" w:rsidR="00E6364D" w:rsidRPr="00FF353C" w:rsidRDefault="00E6364D" w:rsidP="00485DF3">
            <w:pPr>
              <w:pStyle w:val="NormalLeft"/>
              <w:rPr>
                <w:lang w:val="en-GB"/>
              </w:rPr>
            </w:pPr>
            <w:r w:rsidRPr="00FF353C">
              <w:rPr>
                <w:lang w:val="en-GB"/>
              </w:rPr>
              <w:t>R0350/C0040</w:t>
            </w:r>
          </w:p>
        </w:tc>
        <w:tc>
          <w:tcPr>
            <w:tcW w:w="2322" w:type="dxa"/>
            <w:tcBorders>
              <w:top w:val="single" w:sz="2" w:space="0" w:color="auto"/>
              <w:left w:val="single" w:sz="2" w:space="0" w:color="auto"/>
              <w:bottom w:val="single" w:sz="2" w:space="0" w:color="auto"/>
              <w:right w:val="single" w:sz="2" w:space="0" w:color="auto"/>
            </w:tcBorders>
          </w:tcPr>
          <w:p w14:paraId="1297D322" w14:textId="77777777" w:rsidR="00E6364D" w:rsidRPr="00FF353C" w:rsidRDefault="00E6364D" w:rsidP="00485DF3">
            <w:pPr>
              <w:pStyle w:val="NormalLeft"/>
              <w:rPr>
                <w:lang w:val="en-GB"/>
              </w:rPr>
            </w:pPr>
            <w:r w:rsidRPr="00FF353C">
              <w:rPr>
                <w:lang w:val="en-GB"/>
              </w:rPr>
              <w:t>Letters of credit and guarantees other than under Article 96(2)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658B6962" w14:textId="77777777" w:rsidR="00E6364D" w:rsidRPr="00FF353C" w:rsidRDefault="00E6364D" w:rsidP="00485DF3">
            <w:pPr>
              <w:pStyle w:val="NormalLeft"/>
              <w:rPr>
                <w:lang w:val="en-GB"/>
              </w:rPr>
            </w:pPr>
            <w:r w:rsidRPr="00FF353C">
              <w:rPr>
                <w:lang w:val="en-GB"/>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E6364D" w:rsidRPr="00FF353C" w14:paraId="058C0510" w14:textId="77777777" w:rsidTr="00485DF3">
        <w:tc>
          <w:tcPr>
            <w:tcW w:w="2507" w:type="dxa"/>
            <w:tcBorders>
              <w:top w:val="single" w:sz="2" w:space="0" w:color="auto"/>
              <w:left w:val="single" w:sz="2" w:space="0" w:color="auto"/>
              <w:bottom w:val="single" w:sz="2" w:space="0" w:color="auto"/>
              <w:right w:val="single" w:sz="2" w:space="0" w:color="auto"/>
            </w:tcBorders>
          </w:tcPr>
          <w:p w14:paraId="0D9C1B1B" w14:textId="77777777" w:rsidR="00E6364D" w:rsidRPr="00FF353C" w:rsidRDefault="00E6364D" w:rsidP="00485DF3">
            <w:pPr>
              <w:pStyle w:val="NormalLeft"/>
              <w:rPr>
                <w:lang w:val="en-GB"/>
              </w:rPr>
            </w:pPr>
            <w:r w:rsidRPr="00FF353C">
              <w:rPr>
                <w:lang w:val="en-GB"/>
              </w:rPr>
              <w:t>R0350/C0050</w:t>
            </w:r>
          </w:p>
        </w:tc>
        <w:tc>
          <w:tcPr>
            <w:tcW w:w="2322" w:type="dxa"/>
            <w:tcBorders>
              <w:top w:val="single" w:sz="2" w:space="0" w:color="auto"/>
              <w:left w:val="single" w:sz="2" w:space="0" w:color="auto"/>
              <w:bottom w:val="single" w:sz="2" w:space="0" w:color="auto"/>
              <w:right w:val="single" w:sz="2" w:space="0" w:color="auto"/>
            </w:tcBorders>
          </w:tcPr>
          <w:p w14:paraId="38C8A031" w14:textId="77777777" w:rsidR="00E6364D" w:rsidRPr="00FF353C" w:rsidRDefault="00E6364D" w:rsidP="00485DF3">
            <w:pPr>
              <w:pStyle w:val="NormalLeft"/>
              <w:rPr>
                <w:lang w:val="en-GB"/>
              </w:rPr>
            </w:pPr>
            <w:r w:rsidRPr="00FF353C">
              <w:rPr>
                <w:lang w:val="en-GB"/>
              </w:rPr>
              <w:t>Letters of credit and guarantees other than under Article 96(2) of the Directive 2009/138/EC– tier 3</w:t>
            </w:r>
          </w:p>
        </w:tc>
        <w:tc>
          <w:tcPr>
            <w:tcW w:w="4457" w:type="dxa"/>
            <w:tcBorders>
              <w:top w:val="single" w:sz="2" w:space="0" w:color="auto"/>
              <w:left w:val="single" w:sz="2" w:space="0" w:color="auto"/>
              <w:bottom w:val="single" w:sz="2" w:space="0" w:color="auto"/>
              <w:right w:val="single" w:sz="2" w:space="0" w:color="auto"/>
            </w:tcBorders>
          </w:tcPr>
          <w:p w14:paraId="03B65949" w14:textId="77777777" w:rsidR="00E6364D" w:rsidRPr="00FF353C" w:rsidRDefault="00E6364D" w:rsidP="00485DF3">
            <w:pPr>
              <w:pStyle w:val="NormalLeft"/>
              <w:rPr>
                <w:lang w:val="en-GB"/>
              </w:rPr>
            </w:pPr>
            <w:r w:rsidRPr="00FF353C">
              <w:rPr>
                <w:lang w:val="en-GB"/>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E6364D" w:rsidRPr="00FF353C" w14:paraId="2B50A24B" w14:textId="77777777" w:rsidTr="00485DF3">
        <w:tc>
          <w:tcPr>
            <w:tcW w:w="2507" w:type="dxa"/>
            <w:tcBorders>
              <w:top w:val="single" w:sz="2" w:space="0" w:color="auto"/>
              <w:left w:val="single" w:sz="2" w:space="0" w:color="auto"/>
              <w:bottom w:val="single" w:sz="2" w:space="0" w:color="auto"/>
              <w:right w:val="single" w:sz="2" w:space="0" w:color="auto"/>
            </w:tcBorders>
          </w:tcPr>
          <w:p w14:paraId="67AAEB7C" w14:textId="77777777" w:rsidR="00E6364D" w:rsidRPr="00FF353C" w:rsidRDefault="00E6364D" w:rsidP="00485DF3">
            <w:pPr>
              <w:pStyle w:val="NormalLeft"/>
              <w:rPr>
                <w:lang w:val="en-GB"/>
              </w:rPr>
            </w:pPr>
            <w:r w:rsidRPr="00FF353C">
              <w:rPr>
                <w:lang w:val="en-GB"/>
              </w:rPr>
              <w:t>R0360/C0010</w:t>
            </w:r>
          </w:p>
        </w:tc>
        <w:tc>
          <w:tcPr>
            <w:tcW w:w="2322" w:type="dxa"/>
            <w:tcBorders>
              <w:top w:val="single" w:sz="2" w:space="0" w:color="auto"/>
              <w:left w:val="single" w:sz="2" w:space="0" w:color="auto"/>
              <w:bottom w:val="single" w:sz="2" w:space="0" w:color="auto"/>
              <w:right w:val="single" w:sz="2" w:space="0" w:color="auto"/>
            </w:tcBorders>
          </w:tcPr>
          <w:p w14:paraId="2318E87D" w14:textId="0F5CECFE" w:rsidR="00E6364D" w:rsidRPr="00FF353C" w:rsidRDefault="00E6364D" w:rsidP="00485DF3">
            <w:pPr>
              <w:pStyle w:val="NormalLeft"/>
              <w:rPr>
                <w:lang w:val="en-GB"/>
              </w:rPr>
            </w:pPr>
            <w:r w:rsidRPr="00FF353C">
              <w:rPr>
                <w:lang w:val="en-GB"/>
              </w:rPr>
              <w:t>Supplementary members calls under first subparagraph of Article 96(3) of the Directive 2009/138/EC</w:t>
            </w:r>
            <w:ins w:id="2775" w:author="Author">
              <w:r w:rsidR="00C41F2E">
                <w:rPr>
                  <w:lang w:val="en-GB"/>
                </w:rPr>
                <w:t xml:space="preserve"> </w:t>
              </w:r>
            </w:ins>
            <w:r w:rsidRPr="00FF353C">
              <w:rPr>
                <w:lang w:val="en-GB"/>
              </w:rPr>
              <w:t>– total</w:t>
            </w:r>
          </w:p>
        </w:tc>
        <w:tc>
          <w:tcPr>
            <w:tcW w:w="4457" w:type="dxa"/>
            <w:tcBorders>
              <w:top w:val="single" w:sz="2" w:space="0" w:color="auto"/>
              <w:left w:val="single" w:sz="2" w:space="0" w:color="auto"/>
              <w:bottom w:val="single" w:sz="2" w:space="0" w:color="auto"/>
              <w:right w:val="single" w:sz="2" w:space="0" w:color="auto"/>
            </w:tcBorders>
          </w:tcPr>
          <w:p w14:paraId="0D9BC13B" w14:textId="77777777" w:rsidR="00E6364D" w:rsidRPr="00FF353C" w:rsidRDefault="00E6364D" w:rsidP="00485DF3">
            <w:pPr>
              <w:pStyle w:val="NormalLeft"/>
              <w:rPr>
                <w:lang w:val="en-GB"/>
              </w:rPr>
            </w:pPr>
            <w:r w:rsidRPr="00FF353C">
              <w:rPr>
                <w:lang w:val="en-GB"/>
              </w:rPr>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E6364D" w:rsidRPr="00FF353C" w14:paraId="493D0A3F" w14:textId="77777777" w:rsidTr="00485DF3">
        <w:tc>
          <w:tcPr>
            <w:tcW w:w="2507" w:type="dxa"/>
            <w:tcBorders>
              <w:top w:val="single" w:sz="2" w:space="0" w:color="auto"/>
              <w:left w:val="single" w:sz="2" w:space="0" w:color="auto"/>
              <w:bottom w:val="single" w:sz="2" w:space="0" w:color="auto"/>
              <w:right w:val="single" w:sz="2" w:space="0" w:color="auto"/>
            </w:tcBorders>
          </w:tcPr>
          <w:p w14:paraId="4F6ED104" w14:textId="77777777" w:rsidR="00E6364D" w:rsidRPr="00FF353C" w:rsidRDefault="00E6364D" w:rsidP="00485DF3">
            <w:pPr>
              <w:pStyle w:val="NormalLeft"/>
              <w:rPr>
                <w:lang w:val="en-GB"/>
              </w:rPr>
            </w:pPr>
            <w:r w:rsidRPr="00FF353C">
              <w:rPr>
                <w:lang w:val="en-GB"/>
              </w:rPr>
              <w:t>R0360/C0040</w:t>
            </w:r>
          </w:p>
        </w:tc>
        <w:tc>
          <w:tcPr>
            <w:tcW w:w="2322" w:type="dxa"/>
            <w:tcBorders>
              <w:top w:val="single" w:sz="2" w:space="0" w:color="auto"/>
              <w:left w:val="single" w:sz="2" w:space="0" w:color="auto"/>
              <w:bottom w:val="single" w:sz="2" w:space="0" w:color="auto"/>
              <w:right w:val="single" w:sz="2" w:space="0" w:color="auto"/>
            </w:tcBorders>
          </w:tcPr>
          <w:p w14:paraId="69556203" w14:textId="77777777" w:rsidR="00E6364D" w:rsidRPr="00FF353C" w:rsidRDefault="00E6364D" w:rsidP="00485DF3">
            <w:pPr>
              <w:pStyle w:val="NormalLeft"/>
              <w:rPr>
                <w:lang w:val="en-GB"/>
              </w:rPr>
            </w:pPr>
            <w:r w:rsidRPr="00FF353C">
              <w:rPr>
                <w:lang w:val="en-GB"/>
              </w:rPr>
              <w:t>Supplementary members calls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0B9E0BF2" w14:textId="77777777" w:rsidR="00E6364D" w:rsidRPr="00FF353C" w:rsidRDefault="00E6364D" w:rsidP="00485DF3">
            <w:pPr>
              <w:pStyle w:val="NormalLeft"/>
              <w:rPr>
                <w:lang w:val="en-GB"/>
              </w:rPr>
            </w:pPr>
            <w:r w:rsidRPr="00FF353C">
              <w:rPr>
                <w:lang w:val="en-GB"/>
              </w:rP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E6364D" w:rsidRPr="00FF353C" w14:paraId="2D3AA320" w14:textId="77777777" w:rsidTr="00485DF3">
        <w:tc>
          <w:tcPr>
            <w:tcW w:w="2507" w:type="dxa"/>
            <w:tcBorders>
              <w:top w:val="single" w:sz="2" w:space="0" w:color="auto"/>
              <w:left w:val="single" w:sz="2" w:space="0" w:color="auto"/>
              <w:bottom w:val="single" w:sz="2" w:space="0" w:color="auto"/>
              <w:right w:val="single" w:sz="2" w:space="0" w:color="auto"/>
            </w:tcBorders>
          </w:tcPr>
          <w:p w14:paraId="45BEE9BB" w14:textId="77777777" w:rsidR="00E6364D" w:rsidRPr="00FF353C" w:rsidRDefault="00E6364D" w:rsidP="00485DF3">
            <w:pPr>
              <w:pStyle w:val="NormalLeft"/>
              <w:rPr>
                <w:lang w:val="en-GB"/>
              </w:rPr>
            </w:pPr>
            <w:r w:rsidRPr="00FF353C">
              <w:rPr>
                <w:lang w:val="en-GB"/>
              </w:rPr>
              <w:t>R0370/C0010</w:t>
            </w:r>
          </w:p>
        </w:tc>
        <w:tc>
          <w:tcPr>
            <w:tcW w:w="2322" w:type="dxa"/>
            <w:tcBorders>
              <w:top w:val="single" w:sz="2" w:space="0" w:color="auto"/>
              <w:left w:val="single" w:sz="2" w:space="0" w:color="auto"/>
              <w:bottom w:val="single" w:sz="2" w:space="0" w:color="auto"/>
              <w:right w:val="single" w:sz="2" w:space="0" w:color="auto"/>
            </w:tcBorders>
          </w:tcPr>
          <w:p w14:paraId="4819726A" w14:textId="32AA4BF2" w:rsidR="00E6364D" w:rsidRPr="00FF353C" w:rsidRDefault="00E6364D" w:rsidP="00485DF3">
            <w:pPr>
              <w:pStyle w:val="NormalLeft"/>
              <w:rPr>
                <w:lang w:val="en-GB"/>
              </w:rPr>
            </w:pPr>
            <w:r w:rsidRPr="00FF353C">
              <w:rPr>
                <w:lang w:val="en-GB"/>
              </w:rPr>
              <w:t>Supplementary members calls — other than under first subparagraph of Article 96(3) of the Directive 2009/138/EC</w:t>
            </w:r>
            <w:ins w:id="2776" w:author="Author">
              <w:r w:rsidR="00C41F2E">
                <w:rPr>
                  <w:lang w:val="en-GB"/>
                </w:rPr>
                <w:t xml:space="preserve"> - total</w:t>
              </w:r>
            </w:ins>
          </w:p>
        </w:tc>
        <w:tc>
          <w:tcPr>
            <w:tcW w:w="4457" w:type="dxa"/>
            <w:tcBorders>
              <w:top w:val="single" w:sz="2" w:space="0" w:color="auto"/>
              <w:left w:val="single" w:sz="2" w:space="0" w:color="auto"/>
              <w:bottom w:val="single" w:sz="2" w:space="0" w:color="auto"/>
              <w:right w:val="single" w:sz="2" w:space="0" w:color="auto"/>
            </w:tcBorders>
          </w:tcPr>
          <w:p w14:paraId="1347314A" w14:textId="77777777" w:rsidR="00E6364D" w:rsidRPr="00FF353C" w:rsidRDefault="00E6364D" w:rsidP="00485DF3">
            <w:pPr>
              <w:pStyle w:val="NormalLeft"/>
              <w:rPr>
                <w:lang w:val="en-GB"/>
              </w:rPr>
            </w:pPr>
            <w:r w:rsidRPr="00FF353C">
              <w:rPr>
                <w:lang w:val="en-GB"/>
              </w:rPr>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E6364D" w:rsidRPr="00FF353C" w14:paraId="6A33F9D0" w14:textId="77777777" w:rsidTr="00485DF3">
        <w:tc>
          <w:tcPr>
            <w:tcW w:w="2507" w:type="dxa"/>
            <w:tcBorders>
              <w:top w:val="single" w:sz="2" w:space="0" w:color="auto"/>
              <w:left w:val="single" w:sz="2" w:space="0" w:color="auto"/>
              <w:bottom w:val="single" w:sz="2" w:space="0" w:color="auto"/>
              <w:right w:val="single" w:sz="2" w:space="0" w:color="auto"/>
            </w:tcBorders>
          </w:tcPr>
          <w:p w14:paraId="3D90C1CA" w14:textId="77777777" w:rsidR="00E6364D" w:rsidRPr="00FF353C" w:rsidRDefault="00E6364D" w:rsidP="00485DF3">
            <w:pPr>
              <w:pStyle w:val="NormalLeft"/>
              <w:rPr>
                <w:lang w:val="en-GB"/>
              </w:rPr>
            </w:pPr>
            <w:r w:rsidRPr="00FF353C">
              <w:rPr>
                <w:lang w:val="en-GB"/>
              </w:rPr>
              <w:lastRenderedPageBreak/>
              <w:t>R0370/C0040</w:t>
            </w:r>
          </w:p>
        </w:tc>
        <w:tc>
          <w:tcPr>
            <w:tcW w:w="2322" w:type="dxa"/>
            <w:tcBorders>
              <w:top w:val="single" w:sz="2" w:space="0" w:color="auto"/>
              <w:left w:val="single" w:sz="2" w:space="0" w:color="auto"/>
              <w:bottom w:val="single" w:sz="2" w:space="0" w:color="auto"/>
              <w:right w:val="single" w:sz="2" w:space="0" w:color="auto"/>
            </w:tcBorders>
          </w:tcPr>
          <w:p w14:paraId="756740F0" w14:textId="77777777" w:rsidR="00E6364D" w:rsidRPr="00FF353C" w:rsidRDefault="00E6364D" w:rsidP="00485DF3">
            <w:pPr>
              <w:pStyle w:val="NormalLeft"/>
              <w:rPr>
                <w:lang w:val="en-GB"/>
              </w:rPr>
            </w:pPr>
            <w:r w:rsidRPr="00FF353C">
              <w:rPr>
                <w:lang w:val="en-GB"/>
              </w:rPr>
              <w:t>Supplementary members calls — other than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1533403C" w14:textId="77777777" w:rsidR="00E6364D" w:rsidRPr="00FF353C" w:rsidRDefault="00E6364D" w:rsidP="00485DF3">
            <w:pPr>
              <w:pStyle w:val="NormalLeft"/>
              <w:rPr>
                <w:lang w:val="en-GB"/>
              </w:rPr>
            </w:pPr>
            <w:r w:rsidRPr="00FF353C">
              <w:rPr>
                <w:lang w:val="en-GB"/>
              </w:rPr>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E6364D" w:rsidRPr="00FF353C" w14:paraId="0A2F5AEA" w14:textId="77777777" w:rsidTr="00485DF3">
        <w:tc>
          <w:tcPr>
            <w:tcW w:w="2507" w:type="dxa"/>
            <w:tcBorders>
              <w:top w:val="single" w:sz="2" w:space="0" w:color="auto"/>
              <w:left w:val="single" w:sz="2" w:space="0" w:color="auto"/>
              <w:bottom w:val="single" w:sz="2" w:space="0" w:color="auto"/>
              <w:right w:val="single" w:sz="2" w:space="0" w:color="auto"/>
            </w:tcBorders>
          </w:tcPr>
          <w:p w14:paraId="67038D5B" w14:textId="77777777" w:rsidR="00E6364D" w:rsidRPr="00FF353C" w:rsidRDefault="00E6364D" w:rsidP="00485DF3">
            <w:pPr>
              <w:pStyle w:val="NormalLeft"/>
              <w:rPr>
                <w:lang w:val="en-GB"/>
              </w:rPr>
            </w:pPr>
            <w:r w:rsidRPr="00FF353C">
              <w:rPr>
                <w:lang w:val="en-GB"/>
              </w:rPr>
              <w:t>R0370/C0050</w:t>
            </w:r>
          </w:p>
        </w:tc>
        <w:tc>
          <w:tcPr>
            <w:tcW w:w="2322" w:type="dxa"/>
            <w:tcBorders>
              <w:top w:val="single" w:sz="2" w:space="0" w:color="auto"/>
              <w:left w:val="single" w:sz="2" w:space="0" w:color="auto"/>
              <w:bottom w:val="single" w:sz="2" w:space="0" w:color="auto"/>
              <w:right w:val="single" w:sz="2" w:space="0" w:color="auto"/>
            </w:tcBorders>
          </w:tcPr>
          <w:p w14:paraId="0E52D260" w14:textId="77777777" w:rsidR="00E6364D" w:rsidRPr="00FF353C" w:rsidRDefault="00E6364D" w:rsidP="00485DF3">
            <w:pPr>
              <w:pStyle w:val="NormalLeft"/>
              <w:rPr>
                <w:lang w:val="en-GB"/>
              </w:rPr>
            </w:pPr>
            <w:r w:rsidRPr="00FF353C">
              <w:rPr>
                <w:lang w:val="en-GB"/>
              </w:rPr>
              <w:t>Supplementary members calls — other than under first subparagraph of Article 96(3) of the Directive 2009/138/EC — tier 3</w:t>
            </w:r>
          </w:p>
        </w:tc>
        <w:tc>
          <w:tcPr>
            <w:tcW w:w="4457" w:type="dxa"/>
            <w:tcBorders>
              <w:top w:val="single" w:sz="2" w:space="0" w:color="auto"/>
              <w:left w:val="single" w:sz="2" w:space="0" w:color="auto"/>
              <w:bottom w:val="single" w:sz="2" w:space="0" w:color="auto"/>
              <w:right w:val="single" w:sz="2" w:space="0" w:color="auto"/>
            </w:tcBorders>
          </w:tcPr>
          <w:p w14:paraId="1A5D5916" w14:textId="77777777" w:rsidR="00E6364D" w:rsidRPr="00FF353C" w:rsidRDefault="00E6364D" w:rsidP="00485DF3">
            <w:pPr>
              <w:pStyle w:val="NormalLeft"/>
              <w:rPr>
                <w:lang w:val="en-GB"/>
              </w:rPr>
            </w:pPr>
            <w:r w:rsidRPr="00FF353C">
              <w:rPr>
                <w:lang w:val="en-GB"/>
              </w:rP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E6364D" w:rsidRPr="00FF353C" w14:paraId="40FCE667" w14:textId="77777777" w:rsidTr="00485DF3">
        <w:tc>
          <w:tcPr>
            <w:tcW w:w="2507" w:type="dxa"/>
            <w:tcBorders>
              <w:top w:val="single" w:sz="2" w:space="0" w:color="auto"/>
              <w:left w:val="single" w:sz="2" w:space="0" w:color="auto"/>
              <w:bottom w:val="single" w:sz="2" w:space="0" w:color="auto"/>
              <w:right w:val="single" w:sz="2" w:space="0" w:color="auto"/>
            </w:tcBorders>
          </w:tcPr>
          <w:p w14:paraId="55BF8624" w14:textId="77777777" w:rsidR="00E6364D" w:rsidRPr="00FF353C" w:rsidRDefault="00E6364D" w:rsidP="00485DF3">
            <w:pPr>
              <w:pStyle w:val="NormalLeft"/>
              <w:rPr>
                <w:lang w:val="en-GB"/>
              </w:rPr>
            </w:pPr>
            <w:r w:rsidRPr="00FF353C">
              <w:rPr>
                <w:lang w:val="en-GB"/>
              </w:rPr>
              <w:t>R0390/C0010</w:t>
            </w:r>
          </w:p>
        </w:tc>
        <w:tc>
          <w:tcPr>
            <w:tcW w:w="2322" w:type="dxa"/>
            <w:tcBorders>
              <w:top w:val="single" w:sz="2" w:space="0" w:color="auto"/>
              <w:left w:val="single" w:sz="2" w:space="0" w:color="auto"/>
              <w:bottom w:val="single" w:sz="2" w:space="0" w:color="auto"/>
              <w:right w:val="single" w:sz="2" w:space="0" w:color="auto"/>
            </w:tcBorders>
          </w:tcPr>
          <w:p w14:paraId="2F8A09B1" w14:textId="77777777" w:rsidR="00E6364D" w:rsidRPr="00FF353C" w:rsidRDefault="00E6364D" w:rsidP="00485DF3">
            <w:pPr>
              <w:pStyle w:val="NormalLeft"/>
              <w:rPr>
                <w:lang w:val="en-GB"/>
              </w:rPr>
            </w:pPr>
            <w:r w:rsidRPr="00FF353C">
              <w:rPr>
                <w:lang w:val="en-GB"/>
              </w:rPr>
              <w:t>Other ancillary own funds — total</w:t>
            </w:r>
          </w:p>
        </w:tc>
        <w:tc>
          <w:tcPr>
            <w:tcW w:w="4457" w:type="dxa"/>
            <w:tcBorders>
              <w:top w:val="single" w:sz="2" w:space="0" w:color="auto"/>
              <w:left w:val="single" w:sz="2" w:space="0" w:color="auto"/>
              <w:bottom w:val="single" w:sz="2" w:space="0" w:color="auto"/>
              <w:right w:val="single" w:sz="2" w:space="0" w:color="auto"/>
            </w:tcBorders>
          </w:tcPr>
          <w:p w14:paraId="5DA29361" w14:textId="77777777" w:rsidR="00E6364D" w:rsidRPr="00FF353C" w:rsidRDefault="00E6364D" w:rsidP="00485DF3">
            <w:pPr>
              <w:pStyle w:val="NormalLeft"/>
              <w:rPr>
                <w:lang w:val="en-GB"/>
              </w:rPr>
            </w:pPr>
            <w:r w:rsidRPr="00FF353C">
              <w:rPr>
                <w:lang w:val="en-GB"/>
              </w:rPr>
              <w:t>This is the total amount of other ancillary own funds.</w:t>
            </w:r>
          </w:p>
        </w:tc>
      </w:tr>
      <w:tr w:rsidR="00E6364D" w:rsidRPr="00FF353C" w14:paraId="5A0156A8" w14:textId="77777777" w:rsidTr="00485DF3">
        <w:tc>
          <w:tcPr>
            <w:tcW w:w="2507" w:type="dxa"/>
            <w:tcBorders>
              <w:top w:val="single" w:sz="2" w:space="0" w:color="auto"/>
              <w:left w:val="single" w:sz="2" w:space="0" w:color="auto"/>
              <w:bottom w:val="single" w:sz="2" w:space="0" w:color="auto"/>
              <w:right w:val="single" w:sz="2" w:space="0" w:color="auto"/>
            </w:tcBorders>
          </w:tcPr>
          <w:p w14:paraId="411FC20D" w14:textId="77777777" w:rsidR="00E6364D" w:rsidRPr="00FF353C" w:rsidRDefault="00E6364D" w:rsidP="00485DF3">
            <w:pPr>
              <w:pStyle w:val="NormalLeft"/>
              <w:rPr>
                <w:lang w:val="en-GB"/>
              </w:rPr>
            </w:pPr>
            <w:r w:rsidRPr="00FF353C">
              <w:rPr>
                <w:lang w:val="en-GB"/>
              </w:rPr>
              <w:t>R0390/C0040</w:t>
            </w:r>
          </w:p>
        </w:tc>
        <w:tc>
          <w:tcPr>
            <w:tcW w:w="2322" w:type="dxa"/>
            <w:tcBorders>
              <w:top w:val="single" w:sz="2" w:space="0" w:color="auto"/>
              <w:left w:val="single" w:sz="2" w:space="0" w:color="auto"/>
              <w:bottom w:val="single" w:sz="2" w:space="0" w:color="auto"/>
              <w:right w:val="single" w:sz="2" w:space="0" w:color="auto"/>
            </w:tcBorders>
          </w:tcPr>
          <w:p w14:paraId="7A64553F" w14:textId="77777777" w:rsidR="00E6364D" w:rsidRPr="00FF353C" w:rsidRDefault="00E6364D" w:rsidP="00485DF3">
            <w:pPr>
              <w:pStyle w:val="NormalLeft"/>
              <w:rPr>
                <w:lang w:val="en-GB"/>
              </w:rPr>
            </w:pPr>
            <w:r w:rsidRPr="00FF353C">
              <w:rPr>
                <w:lang w:val="en-GB"/>
              </w:rPr>
              <w:t>Other ancillary own funds — tier 2</w:t>
            </w:r>
          </w:p>
        </w:tc>
        <w:tc>
          <w:tcPr>
            <w:tcW w:w="4457" w:type="dxa"/>
            <w:tcBorders>
              <w:top w:val="single" w:sz="2" w:space="0" w:color="auto"/>
              <w:left w:val="single" w:sz="2" w:space="0" w:color="auto"/>
              <w:bottom w:val="single" w:sz="2" w:space="0" w:color="auto"/>
              <w:right w:val="single" w:sz="2" w:space="0" w:color="auto"/>
            </w:tcBorders>
          </w:tcPr>
          <w:p w14:paraId="76273AA2" w14:textId="77777777" w:rsidR="00E6364D" w:rsidRPr="00FF353C" w:rsidRDefault="00E6364D" w:rsidP="00485DF3">
            <w:pPr>
              <w:pStyle w:val="NormalLeft"/>
              <w:rPr>
                <w:lang w:val="en-GB"/>
              </w:rPr>
            </w:pPr>
            <w:r w:rsidRPr="00FF353C">
              <w:rPr>
                <w:lang w:val="en-GB"/>
              </w:rPr>
              <w:t>This is the amount of other ancillary own funds that meet criteria for Tier 2.</w:t>
            </w:r>
          </w:p>
        </w:tc>
      </w:tr>
      <w:tr w:rsidR="00E6364D" w:rsidRPr="00FF353C" w14:paraId="4E3417FC" w14:textId="77777777" w:rsidTr="00485DF3">
        <w:tc>
          <w:tcPr>
            <w:tcW w:w="2507" w:type="dxa"/>
            <w:tcBorders>
              <w:top w:val="single" w:sz="2" w:space="0" w:color="auto"/>
              <w:left w:val="single" w:sz="2" w:space="0" w:color="auto"/>
              <w:bottom w:val="single" w:sz="2" w:space="0" w:color="auto"/>
              <w:right w:val="single" w:sz="2" w:space="0" w:color="auto"/>
            </w:tcBorders>
          </w:tcPr>
          <w:p w14:paraId="006643FA" w14:textId="77777777" w:rsidR="00E6364D" w:rsidRPr="00FF353C" w:rsidRDefault="00E6364D" w:rsidP="00485DF3">
            <w:pPr>
              <w:pStyle w:val="NormalLeft"/>
              <w:rPr>
                <w:lang w:val="en-GB"/>
              </w:rPr>
            </w:pPr>
            <w:r w:rsidRPr="00FF353C">
              <w:rPr>
                <w:lang w:val="en-GB"/>
              </w:rPr>
              <w:t>R0390/C0050</w:t>
            </w:r>
          </w:p>
        </w:tc>
        <w:tc>
          <w:tcPr>
            <w:tcW w:w="2322" w:type="dxa"/>
            <w:tcBorders>
              <w:top w:val="single" w:sz="2" w:space="0" w:color="auto"/>
              <w:left w:val="single" w:sz="2" w:space="0" w:color="auto"/>
              <w:bottom w:val="single" w:sz="2" w:space="0" w:color="auto"/>
              <w:right w:val="single" w:sz="2" w:space="0" w:color="auto"/>
            </w:tcBorders>
          </w:tcPr>
          <w:p w14:paraId="6E4A723C" w14:textId="77777777" w:rsidR="00E6364D" w:rsidRPr="00FF353C" w:rsidRDefault="00E6364D" w:rsidP="00485DF3">
            <w:pPr>
              <w:pStyle w:val="NormalLeft"/>
              <w:rPr>
                <w:lang w:val="en-GB"/>
              </w:rPr>
            </w:pPr>
            <w:r w:rsidRPr="00FF353C">
              <w:rPr>
                <w:lang w:val="en-GB"/>
              </w:rPr>
              <w:t>Other ancillary own funds — tier 3</w:t>
            </w:r>
          </w:p>
        </w:tc>
        <w:tc>
          <w:tcPr>
            <w:tcW w:w="4457" w:type="dxa"/>
            <w:tcBorders>
              <w:top w:val="single" w:sz="2" w:space="0" w:color="auto"/>
              <w:left w:val="single" w:sz="2" w:space="0" w:color="auto"/>
              <w:bottom w:val="single" w:sz="2" w:space="0" w:color="auto"/>
              <w:right w:val="single" w:sz="2" w:space="0" w:color="auto"/>
            </w:tcBorders>
          </w:tcPr>
          <w:p w14:paraId="390D4C47" w14:textId="77777777" w:rsidR="00E6364D" w:rsidRPr="00FF353C" w:rsidRDefault="00E6364D" w:rsidP="00485DF3">
            <w:pPr>
              <w:pStyle w:val="NormalLeft"/>
              <w:rPr>
                <w:lang w:val="en-GB"/>
              </w:rPr>
            </w:pPr>
            <w:r w:rsidRPr="00FF353C">
              <w:rPr>
                <w:lang w:val="en-GB"/>
              </w:rPr>
              <w:t>This is the amount of other ancillary own funds that meet criteria for Tier 3.</w:t>
            </w:r>
          </w:p>
        </w:tc>
      </w:tr>
      <w:tr w:rsidR="00E6364D" w:rsidRPr="00FF353C" w14:paraId="129AE7D7" w14:textId="77777777" w:rsidTr="00485DF3">
        <w:tc>
          <w:tcPr>
            <w:tcW w:w="2507" w:type="dxa"/>
            <w:tcBorders>
              <w:top w:val="single" w:sz="2" w:space="0" w:color="auto"/>
              <w:left w:val="single" w:sz="2" w:space="0" w:color="auto"/>
              <w:bottom w:val="single" w:sz="2" w:space="0" w:color="auto"/>
              <w:right w:val="single" w:sz="2" w:space="0" w:color="auto"/>
            </w:tcBorders>
          </w:tcPr>
          <w:p w14:paraId="3F88F05E" w14:textId="77777777" w:rsidR="00E6364D" w:rsidRPr="00FF353C" w:rsidRDefault="00E6364D" w:rsidP="00485DF3">
            <w:pPr>
              <w:pStyle w:val="NormalLeft"/>
              <w:rPr>
                <w:lang w:val="en-GB"/>
              </w:rPr>
            </w:pPr>
            <w:r w:rsidRPr="00FF353C">
              <w:rPr>
                <w:lang w:val="en-GB"/>
              </w:rPr>
              <w:t>R0400/C0010</w:t>
            </w:r>
          </w:p>
        </w:tc>
        <w:tc>
          <w:tcPr>
            <w:tcW w:w="2322" w:type="dxa"/>
            <w:tcBorders>
              <w:top w:val="single" w:sz="2" w:space="0" w:color="auto"/>
              <w:left w:val="single" w:sz="2" w:space="0" w:color="auto"/>
              <w:bottom w:val="single" w:sz="2" w:space="0" w:color="auto"/>
              <w:right w:val="single" w:sz="2" w:space="0" w:color="auto"/>
            </w:tcBorders>
          </w:tcPr>
          <w:p w14:paraId="037A2D7B" w14:textId="77777777" w:rsidR="00E6364D" w:rsidRPr="00FF353C" w:rsidRDefault="00E6364D" w:rsidP="00485DF3">
            <w:pPr>
              <w:pStyle w:val="NormalLeft"/>
              <w:rPr>
                <w:lang w:val="en-GB"/>
              </w:rPr>
            </w:pPr>
            <w:r w:rsidRPr="00FF353C">
              <w:rPr>
                <w:lang w:val="en-GB"/>
              </w:rPr>
              <w:t>Total ancillary own funds</w:t>
            </w:r>
          </w:p>
        </w:tc>
        <w:tc>
          <w:tcPr>
            <w:tcW w:w="4457" w:type="dxa"/>
            <w:tcBorders>
              <w:top w:val="single" w:sz="2" w:space="0" w:color="auto"/>
              <w:left w:val="single" w:sz="2" w:space="0" w:color="auto"/>
              <w:bottom w:val="single" w:sz="2" w:space="0" w:color="auto"/>
              <w:right w:val="single" w:sz="2" w:space="0" w:color="auto"/>
            </w:tcBorders>
          </w:tcPr>
          <w:p w14:paraId="012F674F" w14:textId="77777777" w:rsidR="00E6364D" w:rsidRPr="00FF353C" w:rsidRDefault="00E6364D" w:rsidP="00485DF3">
            <w:pPr>
              <w:pStyle w:val="NormalLeft"/>
              <w:rPr>
                <w:lang w:val="en-GB"/>
              </w:rPr>
            </w:pPr>
            <w:r w:rsidRPr="00FF353C">
              <w:rPr>
                <w:lang w:val="en-GB"/>
              </w:rPr>
              <w:t>This is the total amount of ancillary own fund items.</w:t>
            </w:r>
          </w:p>
        </w:tc>
      </w:tr>
      <w:tr w:rsidR="00E6364D" w:rsidRPr="00FF353C" w14:paraId="20FFC20F" w14:textId="77777777" w:rsidTr="00485DF3">
        <w:tc>
          <w:tcPr>
            <w:tcW w:w="2507" w:type="dxa"/>
            <w:tcBorders>
              <w:top w:val="single" w:sz="2" w:space="0" w:color="auto"/>
              <w:left w:val="single" w:sz="2" w:space="0" w:color="auto"/>
              <w:bottom w:val="single" w:sz="2" w:space="0" w:color="auto"/>
              <w:right w:val="single" w:sz="2" w:space="0" w:color="auto"/>
            </w:tcBorders>
          </w:tcPr>
          <w:p w14:paraId="5BBCE80A" w14:textId="77777777" w:rsidR="00E6364D" w:rsidRPr="00FF353C" w:rsidRDefault="00E6364D" w:rsidP="00485DF3">
            <w:pPr>
              <w:pStyle w:val="NormalLeft"/>
              <w:rPr>
                <w:lang w:val="en-GB"/>
              </w:rPr>
            </w:pPr>
            <w:r w:rsidRPr="00FF353C">
              <w:rPr>
                <w:lang w:val="en-GB"/>
              </w:rPr>
              <w:t>R0400/C0040</w:t>
            </w:r>
          </w:p>
        </w:tc>
        <w:tc>
          <w:tcPr>
            <w:tcW w:w="2322" w:type="dxa"/>
            <w:tcBorders>
              <w:top w:val="single" w:sz="2" w:space="0" w:color="auto"/>
              <w:left w:val="single" w:sz="2" w:space="0" w:color="auto"/>
              <w:bottom w:val="single" w:sz="2" w:space="0" w:color="auto"/>
              <w:right w:val="single" w:sz="2" w:space="0" w:color="auto"/>
            </w:tcBorders>
          </w:tcPr>
          <w:p w14:paraId="791EB12B" w14:textId="77777777" w:rsidR="00E6364D" w:rsidRPr="00FF353C" w:rsidRDefault="00E6364D" w:rsidP="00485DF3">
            <w:pPr>
              <w:pStyle w:val="NormalLeft"/>
              <w:rPr>
                <w:lang w:val="en-GB"/>
              </w:rPr>
            </w:pPr>
            <w:r w:rsidRPr="00FF353C">
              <w:rPr>
                <w:lang w:val="en-GB"/>
              </w:rPr>
              <w:t>Total ancillary own funds tier 2</w:t>
            </w:r>
          </w:p>
        </w:tc>
        <w:tc>
          <w:tcPr>
            <w:tcW w:w="4457" w:type="dxa"/>
            <w:tcBorders>
              <w:top w:val="single" w:sz="2" w:space="0" w:color="auto"/>
              <w:left w:val="single" w:sz="2" w:space="0" w:color="auto"/>
              <w:bottom w:val="single" w:sz="2" w:space="0" w:color="auto"/>
              <w:right w:val="single" w:sz="2" w:space="0" w:color="auto"/>
            </w:tcBorders>
          </w:tcPr>
          <w:p w14:paraId="297FA593" w14:textId="77777777" w:rsidR="00E6364D" w:rsidRPr="00FF353C" w:rsidRDefault="00E6364D" w:rsidP="00485DF3">
            <w:pPr>
              <w:pStyle w:val="NormalLeft"/>
              <w:rPr>
                <w:lang w:val="en-GB"/>
              </w:rPr>
            </w:pPr>
            <w:r w:rsidRPr="00FF353C">
              <w:rPr>
                <w:lang w:val="en-GB"/>
              </w:rPr>
              <w:t>This is the amount of ancillary own fund items that meet the criteria for Tier 2.</w:t>
            </w:r>
          </w:p>
        </w:tc>
      </w:tr>
      <w:tr w:rsidR="00E6364D" w:rsidRPr="00FF353C" w14:paraId="1DD02D9D" w14:textId="77777777" w:rsidTr="00485DF3">
        <w:tc>
          <w:tcPr>
            <w:tcW w:w="2507" w:type="dxa"/>
            <w:tcBorders>
              <w:top w:val="single" w:sz="2" w:space="0" w:color="auto"/>
              <w:left w:val="single" w:sz="2" w:space="0" w:color="auto"/>
              <w:bottom w:val="single" w:sz="2" w:space="0" w:color="auto"/>
              <w:right w:val="single" w:sz="2" w:space="0" w:color="auto"/>
            </w:tcBorders>
          </w:tcPr>
          <w:p w14:paraId="0EC48222" w14:textId="77777777" w:rsidR="00E6364D" w:rsidRPr="00FF353C" w:rsidRDefault="00E6364D" w:rsidP="00485DF3">
            <w:pPr>
              <w:pStyle w:val="NormalLeft"/>
              <w:rPr>
                <w:lang w:val="en-GB"/>
              </w:rPr>
            </w:pPr>
            <w:r w:rsidRPr="00FF353C">
              <w:rPr>
                <w:lang w:val="en-GB"/>
              </w:rPr>
              <w:t>R0400/C0050</w:t>
            </w:r>
          </w:p>
        </w:tc>
        <w:tc>
          <w:tcPr>
            <w:tcW w:w="2322" w:type="dxa"/>
            <w:tcBorders>
              <w:top w:val="single" w:sz="2" w:space="0" w:color="auto"/>
              <w:left w:val="single" w:sz="2" w:space="0" w:color="auto"/>
              <w:bottom w:val="single" w:sz="2" w:space="0" w:color="auto"/>
              <w:right w:val="single" w:sz="2" w:space="0" w:color="auto"/>
            </w:tcBorders>
          </w:tcPr>
          <w:p w14:paraId="23C10D2C" w14:textId="77777777" w:rsidR="00E6364D" w:rsidRPr="00FF353C" w:rsidRDefault="00E6364D" w:rsidP="00485DF3">
            <w:pPr>
              <w:pStyle w:val="NormalLeft"/>
              <w:rPr>
                <w:lang w:val="en-GB"/>
              </w:rPr>
            </w:pPr>
            <w:r w:rsidRPr="00FF353C">
              <w:rPr>
                <w:lang w:val="en-GB"/>
              </w:rPr>
              <w:t>Total ancillary own funds — tier 3</w:t>
            </w:r>
          </w:p>
        </w:tc>
        <w:tc>
          <w:tcPr>
            <w:tcW w:w="4457" w:type="dxa"/>
            <w:tcBorders>
              <w:top w:val="single" w:sz="2" w:space="0" w:color="auto"/>
              <w:left w:val="single" w:sz="2" w:space="0" w:color="auto"/>
              <w:bottom w:val="single" w:sz="2" w:space="0" w:color="auto"/>
              <w:right w:val="single" w:sz="2" w:space="0" w:color="auto"/>
            </w:tcBorders>
          </w:tcPr>
          <w:p w14:paraId="40231B04" w14:textId="77777777" w:rsidR="00E6364D" w:rsidRPr="00FF353C" w:rsidRDefault="00E6364D" w:rsidP="00485DF3">
            <w:pPr>
              <w:pStyle w:val="NormalLeft"/>
              <w:rPr>
                <w:lang w:val="en-GB"/>
              </w:rPr>
            </w:pPr>
            <w:r w:rsidRPr="00FF353C">
              <w:rPr>
                <w:lang w:val="en-GB"/>
              </w:rPr>
              <w:t>This is the amount of ancillary own fund items that meet the criteria for Tier 3.</w:t>
            </w:r>
          </w:p>
        </w:tc>
      </w:tr>
      <w:tr w:rsidR="007057CA" w:rsidRPr="00FF353C" w14:paraId="137E6917"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3893A71A" w14:textId="297FF244" w:rsidR="007057CA" w:rsidRPr="00FF353C" w:rsidRDefault="007057CA" w:rsidP="00485DF3">
            <w:pPr>
              <w:pStyle w:val="NormalCentered"/>
              <w:rPr>
                <w:lang w:val="en-GB"/>
              </w:rPr>
            </w:pPr>
            <w:r w:rsidRPr="00FF353C">
              <w:rPr>
                <w:i/>
                <w:iCs/>
                <w:lang w:val="en-GB"/>
              </w:rPr>
              <w:t>Available and eligible own funds</w:t>
            </w:r>
          </w:p>
        </w:tc>
      </w:tr>
      <w:tr w:rsidR="00E6364D" w:rsidRPr="00FF353C" w14:paraId="42E1DD43" w14:textId="77777777" w:rsidTr="00485DF3">
        <w:tc>
          <w:tcPr>
            <w:tcW w:w="2507" w:type="dxa"/>
            <w:tcBorders>
              <w:top w:val="single" w:sz="2" w:space="0" w:color="auto"/>
              <w:left w:val="single" w:sz="2" w:space="0" w:color="auto"/>
              <w:bottom w:val="single" w:sz="2" w:space="0" w:color="auto"/>
              <w:right w:val="single" w:sz="2" w:space="0" w:color="auto"/>
            </w:tcBorders>
          </w:tcPr>
          <w:p w14:paraId="73924642" w14:textId="77777777" w:rsidR="00E6364D" w:rsidRPr="00FF353C" w:rsidRDefault="00E6364D" w:rsidP="00485DF3">
            <w:pPr>
              <w:pStyle w:val="NormalLeft"/>
              <w:rPr>
                <w:lang w:val="en-GB"/>
              </w:rPr>
            </w:pPr>
            <w:r w:rsidRPr="00FF353C">
              <w:rPr>
                <w:lang w:val="en-GB"/>
              </w:rPr>
              <w:t>R0500/C0010</w:t>
            </w:r>
          </w:p>
        </w:tc>
        <w:tc>
          <w:tcPr>
            <w:tcW w:w="2322" w:type="dxa"/>
            <w:tcBorders>
              <w:top w:val="single" w:sz="2" w:space="0" w:color="auto"/>
              <w:left w:val="single" w:sz="2" w:space="0" w:color="auto"/>
              <w:bottom w:val="single" w:sz="2" w:space="0" w:color="auto"/>
              <w:right w:val="single" w:sz="2" w:space="0" w:color="auto"/>
            </w:tcBorders>
          </w:tcPr>
          <w:p w14:paraId="4D9E46F0" w14:textId="77777777" w:rsidR="00E6364D" w:rsidRPr="00FF353C" w:rsidRDefault="00E6364D" w:rsidP="00485DF3">
            <w:pPr>
              <w:pStyle w:val="NormalLeft"/>
              <w:rPr>
                <w:lang w:val="en-GB"/>
              </w:rPr>
            </w:pPr>
            <w:r w:rsidRPr="00FF353C">
              <w:rPr>
                <w:lang w:val="en-GB"/>
              </w:rPr>
              <w:t>Total available own funds to meet the SCR</w:t>
            </w:r>
          </w:p>
        </w:tc>
        <w:tc>
          <w:tcPr>
            <w:tcW w:w="4457" w:type="dxa"/>
            <w:tcBorders>
              <w:top w:val="single" w:sz="2" w:space="0" w:color="auto"/>
              <w:left w:val="single" w:sz="2" w:space="0" w:color="auto"/>
              <w:bottom w:val="single" w:sz="2" w:space="0" w:color="auto"/>
              <w:right w:val="single" w:sz="2" w:space="0" w:color="auto"/>
            </w:tcBorders>
          </w:tcPr>
          <w:p w14:paraId="4C1453DB" w14:textId="55181278" w:rsidR="00E6364D" w:rsidRPr="00FF353C" w:rsidRDefault="00E6364D" w:rsidP="000F770C">
            <w:pPr>
              <w:pStyle w:val="NormalLeft"/>
              <w:rPr>
                <w:lang w:val="en-GB"/>
              </w:rPr>
            </w:pPr>
            <w:r w:rsidRPr="00FF353C">
              <w:rPr>
                <w:lang w:val="en-GB"/>
              </w:rPr>
              <w:t>This is the sum of all basic own fund items, after deductions, and ancillary own fund items that meet the Tier 1, Tier 2 and Tier 3 criteria and that are therefore available to meet the SCR. </w:t>
            </w:r>
            <w:r w:rsidR="000F770C" w:rsidRPr="00FF353C">
              <w:rPr>
                <w:lang w:val="en-GB"/>
              </w:rPr>
              <w:t xml:space="preserve"> </w:t>
            </w:r>
          </w:p>
        </w:tc>
      </w:tr>
      <w:tr w:rsidR="00E6364D" w:rsidRPr="00FF353C" w14:paraId="6737DA4A" w14:textId="77777777" w:rsidTr="00485DF3">
        <w:tc>
          <w:tcPr>
            <w:tcW w:w="2507" w:type="dxa"/>
            <w:tcBorders>
              <w:top w:val="single" w:sz="2" w:space="0" w:color="auto"/>
              <w:left w:val="single" w:sz="2" w:space="0" w:color="auto"/>
              <w:bottom w:val="single" w:sz="2" w:space="0" w:color="auto"/>
              <w:right w:val="single" w:sz="2" w:space="0" w:color="auto"/>
            </w:tcBorders>
          </w:tcPr>
          <w:p w14:paraId="6DF231F9" w14:textId="77777777" w:rsidR="00E6364D" w:rsidRPr="00FF353C" w:rsidRDefault="00E6364D" w:rsidP="00485DF3">
            <w:pPr>
              <w:pStyle w:val="NormalLeft"/>
              <w:rPr>
                <w:lang w:val="en-GB"/>
              </w:rPr>
            </w:pPr>
            <w:r w:rsidRPr="00FF353C">
              <w:rPr>
                <w:lang w:val="en-GB"/>
              </w:rPr>
              <w:t>R0500/C0020</w:t>
            </w:r>
          </w:p>
        </w:tc>
        <w:tc>
          <w:tcPr>
            <w:tcW w:w="2322" w:type="dxa"/>
            <w:tcBorders>
              <w:top w:val="single" w:sz="2" w:space="0" w:color="auto"/>
              <w:left w:val="single" w:sz="2" w:space="0" w:color="auto"/>
              <w:bottom w:val="single" w:sz="2" w:space="0" w:color="auto"/>
              <w:right w:val="single" w:sz="2" w:space="0" w:color="auto"/>
            </w:tcBorders>
          </w:tcPr>
          <w:p w14:paraId="7F74071A" w14:textId="77777777" w:rsidR="00E6364D" w:rsidRPr="00FF353C" w:rsidRDefault="00E6364D" w:rsidP="00485DF3">
            <w:pPr>
              <w:pStyle w:val="NormalLeft"/>
              <w:rPr>
                <w:lang w:val="en-GB"/>
              </w:rPr>
            </w:pPr>
            <w:r w:rsidRPr="00FF353C">
              <w:rPr>
                <w:lang w:val="en-GB"/>
              </w:rPr>
              <w:t>Total available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21417525" w14:textId="342A6DDA" w:rsidR="00E6364D" w:rsidRPr="00FF353C" w:rsidRDefault="00E6364D" w:rsidP="000F770C">
            <w:pPr>
              <w:pStyle w:val="NormalLeft"/>
              <w:rPr>
                <w:lang w:val="en-GB"/>
              </w:rPr>
            </w:pPr>
            <w:r w:rsidRPr="00FF353C">
              <w:rPr>
                <w:lang w:val="en-GB"/>
              </w:rPr>
              <w:t xml:space="preserve">This is the sum of all basic own fund items, after deductions, that meet the criteria to be included in Tier 1 unrestricted items and that are therefore available to meet the </w:t>
            </w:r>
            <w:r w:rsidRPr="00FF353C">
              <w:rPr>
                <w:lang w:val="en-GB"/>
              </w:rPr>
              <w:lastRenderedPageBreak/>
              <w:t>SCR. </w:t>
            </w:r>
            <w:r w:rsidR="000F770C" w:rsidRPr="00FF353C">
              <w:rPr>
                <w:lang w:val="en-GB"/>
              </w:rPr>
              <w:t xml:space="preserve"> </w:t>
            </w:r>
          </w:p>
        </w:tc>
      </w:tr>
      <w:tr w:rsidR="00E6364D" w:rsidRPr="00FF353C" w14:paraId="6B17AC70" w14:textId="77777777" w:rsidTr="00485DF3">
        <w:tc>
          <w:tcPr>
            <w:tcW w:w="2507" w:type="dxa"/>
            <w:tcBorders>
              <w:top w:val="single" w:sz="2" w:space="0" w:color="auto"/>
              <w:left w:val="single" w:sz="2" w:space="0" w:color="auto"/>
              <w:bottom w:val="single" w:sz="2" w:space="0" w:color="auto"/>
              <w:right w:val="single" w:sz="2" w:space="0" w:color="auto"/>
            </w:tcBorders>
          </w:tcPr>
          <w:p w14:paraId="64BE3E85" w14:textId="77777777" w:rsidR="00E6364D" w:rsidRPr="00FF353C" w:rsidRDefault="00E6364D" w:rsidP="00485DF3">
            <w:pPr>
              <w:pStyle w:val="NormalLeft"/>
              <w:rPr>
                <w:lang w:val="en-GB"/>
              </w:rPr>
            </w:pPr>
            <w:r w:rsidRPr="00FF353C">
              <w:rPr>
                <w:lang w:val="en-GB"/>
              </w:rPr>
              <w:lastRenderedPageBreak/>
              <w:t>R0500/C0030</w:t>
            </w:r>
          </w:p>
        </w:tc>
        <w:tc>
          <w:tcPr>
            <w:tcW w:w="2322" w:type="dxa"/>
            <w:tcBorders>
              <w:top w:val="single" w:sz="2" w:space="0" w:color="auto"/>
              <w:left w:val="single" w:sz="2" w:space="0" w:color="auto"/>
              <w:bottom w:val="single" w:sz="2" w:space="0" w:color="auto"/>
              <w:right w:val="single" w:sz="2" w:space="0" w:color="auto"/>
            </w:tcBorders>
          </w:tcPr>
          <w:p w14:paraId="717154E5" w14:textId="77777777" w:rsidR="00E6364D" w:rsidRPr="00FF353C" w:rsidRDefault="00E6364D" w:rsidP="00485DF3">
            <w:pPr>
              <w:pStyle w:val="NormalLeft"/>
              <w:rPr>
                <w:lang w:val="en-GB"/>
              </w:rPr>
            </w:pPr>
            <w:r w:rsidRPr="00FF353C">
              <w:rPr>
                <w:lang w:val="en-GB"/>
              </w:rPr>
              <w:t>Total available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23D2DA91" w14:textId="0F61A984" w:rsidR="00E6364D" w:rsidRPr="00FF353C" w:rsidRDefault="00E6364D" w:rsidP="000F770C">
            <w:pPr>
              <w:pStyle w:val="NormalLeft"/>
              <w:rPr>
                <w:lang w:val="en-GB"/>
              </w:rPr>
            </w:pPr>
            <w:r w:rsidRPr="00FF353C">
              <w:rPr>
                <w:lang w:val="en-GB"/>
              </w:rPr>
              <w:t>This is the sum of all basic own fund items, after deductions, that meet the criteria to be included in Tier 1 restricted items and that are therefore available to meet the SCR. </w:t>
            </w:r>
            <w:r w:rsidR="000F770C" w:rsidRPr="00FF353C">
              <w:rPr>
                <w:lang w:val="en-GB"/>
              </w:rPr>
              <w:t xml:space="preserve"> </w:t>
            </w:r>
          </w:p>
        </w:tc>
      </w:tr>
      <w:tr w:rsidR="00E6364D" w:rsidRPr="00FF353C" w14:paraId="6C048BD5" w14:textId="77777777" w:rsidTr="00485DF3">
        <w:tc>
          <w:tcPr>
            <w:tcW w:w="2507" w:type="dxa"/>
            <w:tcBorders>
              <w:top w:val="single" w:sz="2" w:space="0" w:color="auto"/>
              <w:left w:val="single" w:sz="2" w:space="0" w:color="auto"/>
              <w:bottom w:val="single" w:sz="2" w:space="0" w:color="auto"/>
              <w:right w:val="single" w:sz="2" w:space="0" w:color="auto"/>
            </w:tcBorders>
          </w:tcPr>
          <w:p w14:paraId="063F34A2" w14:textId="77777777" w:rsidR="00E6364D" w:rsidRPr="00FF353C" w:rsidRDefault="00E6364D" w:rsidP="00485DF3">
            <w:pPr>
              <w:pStyle w:val="NormalLeft"/>
              <w:rPr>
                <w:lang w:val="en-GB"/>
              </w:rPr>
            </w:pPr>
            <w:r w:rsidRPr="00FF353C">
              <w:rPr>
                <w:lang w:val="en-GB"/>
              </w:rPr>
              <w:t>R0500/C0040</w:t>
            </w:r>
          </w:p>
        </w:tc>
        <w:tc>
          <w:tcPr>
            <w:tcW w:w="2322" w:type="dxa"/>
            <w:tcBorders>
              <w:top w:val="single" w:sz="2" w:space="0" w:color="auto"/>
              <w:left w:val="single" w:sz="2" w:space="0" w:color="auto"/>
              <w:bottom w:val="single" w:sz="2" w:space="0" w:color="auto"/>
              <w:right w:val="single" w:sz="2" w:space="0" w:color="auto"/>
            </w:tcBorders>
          </w:tcPr>
          <w:p w14:paraId="41D2ECB7" w14:textId="77777777" w:rsidR="00E6364D" w:rsidRPr="00FF353C" w:rsidRDefault="00E6364D" w:rsidP="00485DF3">
            <w:pPr>
              <w:pStyle w:val="NormalLeft"/>
              <w:rPr>
                <w:lang w:val="en-GB"/>
              </w:rPr>
            </w:pPr>
            <w:r w:rsidRPr="00FF353C">
              <w:rPr>
                <w:lang w:val="en-GB"/>
              </w:rPr>
              <w:t>Total available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3CFF55B" w14:textId="6704099E" w:rsidR="00E6364D" w:rsidRPr="00FF353C" w:rsidRDefault="00E6364D" w:rsidP="000F770C">
            <w:pPr>
              <w:pStyle w:val="NormalLeft"/>
              <w:rPr>
                <w:lang w:val="en-GB"/>
              </w:rPr>
            </w:pPr>
            <w:r w:rsidRPr="00FF353C">
              <w:rPr>
                <w:lang w:val="en-GB"/>
              </w:rPr>
              <w:t>This is the sum of all basic own fund items, after deductions, and ancillary own fund items that meet the criteria to be included in Tier 2 and that are therefore available to meet the SCR. </w:t>
            </w:r>
            <w:r w:rsidR="000F770C" w:rsidRPr="00FF353C">
              <w:rPr>
                <w:lang w:val="en-GB"/>
              </w:rPr>
              <w:t xml:space="preserve"> </w:t>
            </w:r>
          </w:p>
        </w:tc>
      </w:tr>
      <w:tr w:rsidR="00E6364D" w:rsidRPr="00FF353C" w14:paraId="2F431C1C" w14:textId="77777777" w:rsidTr="00485DF3">
        <w:tc>
          <w:tcPr>
            <w:tcW w:w="2507" w:type="dxa"/>
            <w:tcBorders>
              <w:top w:val="single" w:sz="2" w:space="0" w:color="auto"/>
              <w:left w:val="single" w:sz="2" w:space="0" w:color="auto"/>
              <w:bottom w:val="single" w:sz="2" w:space="0" w:color="auto"/>
              <w:right w:val="single" w:sz="2" w:space="0" w:color="auto"/>
            </w:tcBorders>
          </w:tcPr>
          <w:p w14:paraId="05755A2D" w14:textId="77777777" w:rsidR="00E6364D" w:rsidRPr="00FF353C" w:rsidRDefault="00E6364D" w:rsidP="00485DF3">
            <w:pPr>
              <w:pStyle w:val="NormalLeft"/>
              <w:rPr>
                <w:lang w:val="en-GB"/>
              </w:rPr>
            </w:pPr>
            <w:r w:rsidRPr="00FF353C">
              <w:rPr>
                <w:lang w:val="en-GB"/>
              </w:rPr>
              <w:t>R0500/C0050</w:t>
            </w:r>
          </w:p>
        </w:tc>
        <w:tc>
          <w:tcPr>
            <w:tcW w:w="2322" w:type="dxa"/>
            <w:tcBorders>
              <w:top w:val="single" w:sz="2" w:space="0" w:color="auto"/>
              <w:left w:val="single" w:sz="2" w:space="0" w:color="auto"/>
              <w:bottom w:val="single" w:sz="2" w:space="0" w:color="auto"/>
              <w:right w:val="single" w:sz="2" w:space="0" w:color="auto"/>
            </w:tcBorders>
          </w:tcPr>
          <w:p w14:paraId="02112421" w14:textId="77777777" w:rsidR="00E6364D" w:rsidRPr="00FF353C" w:rsidRDefault="00E6364D" w:rsidP="00485DF3">
            <w:pPr>
              <w:pStyle w:val="NormalLeft"/>
              <w:rPr>
                <w:lang w:val="en-GB"/>
              </w:rPr>
            </w:pPr>
            <w:r w:rsidRPr="00FF353C">
              <w:rPr>
                <w:lang w:val="en-GB"/>
              </w:rPr>
              <w:t>Total available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66A3A6CE" w14:textId="67F00398" w:rsidR="00E6364D" w:rsidRPr="00FF353C" w:rsidRDefault="00E6364D" w:rsidP="000F770C">
            <w:pPr>
              <w:pStyle w:val="NormalLeft"/>
              <w:rPr>
                <w:lang w:val="en-GB"/>
              </w:rPr>
            </w:pPr>
            <w:r w:rsidRPr="00FF353C">
              <w:rPr>
                <w:lang w:val="en-GB"/>
              </w:rPr>
              <w:t>This is the sum of all basic own fund items, after deductions, and ancillary own fund items that meet the criteria to be included in Tier 3 and that are therefore available to meet the SCR. </w:t>
            </w:r>
            <w:r w:rsidR="000F770C" w:rsidRPr="00FF353C">
              <w:rPr>
                <w:lang w:val="en-GB"/>
              </w:rPr>
              <w:t xml:space="preserve"> </w:t>
            </w:r>
          </w:p>
        </w:tc>
      </w:tr>
      <w:tr w:rsidR="00E6364D" w:rsidRPr="00FF353C" w14:paraId="6E1126CA" w14:textId="77777777" w:rsidTr="00485DF3">
        <w:tc>
          <w:tcPr>
            <w:tcW w:w="2507" w:type="dxa"/>
            <w:tcBorders>
              <w:top w:val="single" w:sz="2" w:space="0" w:color="auto"/>
              <w:left w:val="single" w:sz="2" w:space="0" w:color="auto"/>
              <w:bottom w:val="single" w:sz="2" w:space="0" w:color="auto"/>
              <w:right w:val="single" w:sz="2" w:space="0" w:color="auto"/>
            </w:tcBorders>
          </w:tcPr>
          <w:p w14:paraId="3C9A1E89" w14:textId="77777777" w:rsidR="00E6364D" w:rsidRPr="00FF353C" w:rsidRDefault="00E6364D" w:rsidP="00485DF3">
            <w:pPr>
              <w:pStyle w:val="NormalLeft"/>
              <w:rPr>
                <w:lang w:val="en-GB"/>
              </w:rPr>
            </w:pPr>
            <w:r w:rsidRPr="00FF353C">
              <w:rPr>
                <w:lang w:val="en-GB"/>
              </w:rPr>
              <w:t>R0510/C0010</w:t>
            </w:r>
          </w:p>
        </w:tc>
        <w:tc>
          <w:tcPr>
            <w:tcW w:w="2322" w:type="dxa"/>
            <w:tcBorders>
              <w:top w:val="single" w:sz="2" w:space="0" w:color="auto"/>
              <w:left w:val="single" w:sz="2" w:space="0" w:color="auto"/>
              <w:bottom w:val="single" w:sz="2" w:space="0" w:color="auto"/>
              <w:right w:val="single" w:sz="2" w:space="0" w:color="auto"/>
            </w:tcBorders>
          </w:tcPr>
          <w:p w14:paraId="7F9248BB" w14:textId="77777777" w:rsidR="00E6364D" w:rsidRPr="00FF353C" w:rsidRDefault="00E6364D" w:rsidP="00485DF3">
            <w:pPr>
              <w:pStyle w:val="NormalLeft"/>
              <w:rPr>
                <w:lang w:val="en-GB"/>
              </w:rPr>
            </w:pPr>
            <w:r w:rsidRPr="00FF353C">
              <w:rPr>
                <w:lang w:val="en-GB"/>
              </w:rPr>
              <w:t>Total available own funds to meet the MCR</w:t>
            </w:r>
          </w:p>
        </w:tc>
        <w:tc>
          <w:tcPr>
            <w:tcW w:w="4457" w:type="dxa"/>
            <w:tcBorders>
              <w:top w:val="single" w:sz="2" w:space="0" w:color="auto"/>
              <w:left w:val="single" w:sz="2" w:space="0" w:color="auto"/>
              <w:bottom w:val="single" w:sz="2" w:space="0" w:color="auto"/>
              <w:right w:val="single" w:sz="2" w:space="0" w:color="auto"/>
            </w:tcBorders>
          </w:tcPr>
          <w:p w14:paraId="29FD1B68" w14:textId="024C684C" w:rsidR="00E6364D" w:rsidRPr="00FF353C" w:rsidRDefault="00E6364D" w:rsidP="000F770C">
            <w:pPr>
              <w:pStyle w:val="NormalLeft"/>
              <w:rPr>
                <w:lang w:val="en-GB"/>
              </w:rPr>
            </w:pPr>
            <w:r w:rsidRPr="00FF353C">
              <w:rPr>
                <w:lang w:val="en-GB"/>
              </w:rPr>
              <w:t>This is the sum of all basic own fund items, after deductions, that meet the Tier 1 and Tier 2 criteria and that are therefore available to meet the MCR. </w:t>
            </w:r>
            <w:r w:rsidR="000F770C" w:rsidRPr="00FF353C">
              <w:rPr>
                <w:lang w:val="en-GB"/>
              </w:rPr>
              <w:t xml:space="preserve"> </w:t>
            </w:r>
          </w:p>
        </w:tc>
      </w:tr>
      <w:tr w:rsidR="00E6364D" w:rsidRPr="00FF353C" w14:paraId="3C2EE02B" w14:textId="77777777" w:rsidTr="00485DF3">
        <w:tc>
          <w:tcPr>
            <w:tcW w:w="2507" w:type="dxa"/>
            <w:tcBorders>
              <w:top w:val="single" w:sz="2" w:space="0" w:color="auto"/>
              <w:left w:val="single" w:sz="2" w:space="0" w:color="auto"/>
              <w:bottom w:val="single" w:sz="2" w:space="0" w:color="auto"/>
              <w:right w:val="single" w:sz="2" w:space="0" w:color="auto"/>
            </w:tcBorders>
          </w:tcPr>
          <w:p w14:paraId="230A1490" w14:textId="77777777" w:rsidR="00E6364D" w:rsidRPr="00FF353C" w:rsidRDefault="00E6364D" w:rsidP="00485DF3">
            <w:pPr>
              <w:pStyle w:val="NormalLeft"/>
              <w:rPr>
                <w:lang w:val="en-GB"/>
              </w:rPr>
            </w:pPr>
            <w:r w:rsidRPr="00FF353C">
              <w:rPr>
                <w:lang w:val="en-GB"/>
              </w:rPr>
              <w:t>R0510/C0020</w:t>
            </w:r>
          </w:p>
        </w:tc>
        <w:tc>
          <w:tcPr>
            <w:tcW w:w="2322" w:type="dxa"/>
            <w:tcBorders>
              <w:top w:val="single" w:sz="2" w:space="0" w:color="auto"/>
              <w:left w:val="single" w:sz="2" w:space="0" w:color="auto"/>
              <w:bottom w:val="single" w:sz="2" w:space="0" w:color="auto"/>
              <w:right w:val="single" w:sz="2" w:space="0" w:color="auto"/>
            </w:tcBorders>
          </w:tcPr>
          <w:p w14:paraId="54C3917B" w14:textId="77777777" w:rsidR="00E6364D" w:rsidRPr="00FF353C" w:rsidRDefault="00E6364D" w:rsidP="00485DF3">
            <w:pPr>
              <w:pStyle w:val="NormalLeft"/>
              <w:rPr>
                <w:lang w:val="en-GB"/>
              </w:rPr>
            </w:pPr>
            <w:r w:rsidRPr="00FF353C">
              <w:rPr>
                <w:lang w:val="en-GB"/>
              </w:rPr>
              <w:t>Total available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6DB10C39" w14:textId="3E65F93C" w:rsidR="00E6364D" w:rsidRPr="00FF353C" w:rsidRDefault="00E6364D" w:rsidP="000F770C">
            <w:pPr>
              <w:pStyle w:val="NormalLeft"/>
              <w:rPr>
                <w:lang w:val="en-GB"/>
              </w:rPr>
            </w:pPr>
            <w:r w:rsidRPr="00FF353C">
              <w:rPr>
                <w:lang w:val="en-GB"/>
              </w:rPr>
              <w:t>This is the sum of all basic own fund items, after deductions, that meet the criteria to be included in Tier 1 unrestricted items and that are therefore available to meet the MCR. </w:t>
            </w:r>
            <w:r w:rsidR="000F770C" w:rsidRPr="00FF353C">
              <w:rPr>
                <w:lang w:val="en-GB"/>
              </w:rPr>
              <w:t xml:space="preserve"> </w:t>
            </w:r>
          </w:p>
        </w:tc>
      </w:tr>
      <w:tr w:rsidR="00E6364D" w:rsidRPr="00FF353C" w14:paraId="79E72AE9" w14:textId="77777777" w:rsidTr="00485DF3">
        <w:tc>
          <w:tcPr>
            <w:tcW w:w="2507" w:type="dxa"/>
            <w:tcBorders>
              <w:top w:val="single" w:sz="2" w:space="0" w:color="auto"/>
              <w:left w:val="single" w:sz="2" w:space="0" w:color="auto"/>
              <w:bottom w:val="single" w:sz="2" w:space="0" w:color="auto"/>
              <w:right w:val="single" w:sz="2" w:space="0" w:color="auto"/>
            </w:tcBorders>
          </w:tcPr>
          <w:p w14:paraId="6D5A9607" w14:textId="77777777" w:rsidR="00E6364D" w:rsidRPr="00FF353C" w:rsidRDefault="00E6364D" w:rsidP="00485DF3">
            <w:pPr>
              <w:pStyle w:val="NormalLeft"/>
              <w:rPr>
                <w:lang w:val="en-GB"/>
              </w:rPr>
            </w:pPr>
            <w:r w:rsidRPr="00FF353C">
              <w:rPr>
                <w:lang w:val="en-GB"/>
              </w:rPr>
              <w:t>R0510/C0030</w:t>
            </w:r>
          </w:p>
        </w:tc>
        <w:tc>
          <w:tcPr>
            <w:tcW w:w="2322" w:type="dxa"/>
            <w:tcBorders>
              <w:top w:val="single" w:sz="2" w:space="0" w:color="auto"/>
              <w:left w:val="single" w:sz="2" w:space="0" w:color="auto"/>
              <w:bottom w:val="single" w:sz="2" w:space="0" w:color="auto"/>
              <w:right w:val="single" w:sz="2" w:space="0" w:color="auto"/>
            </w:tcBorders>
          </w:tcPr>
          <w:p w14:paraId="473A8487" w14:textId="77777777" w:rsidR="00E6364D" w:rsidRPr="00FF353C" w:rsidRDefault="00E6364D" w:rsidP="00485DF3">
            <w:pPr>
              <w:pStyle w:val="NormalLeft"/>
              <w:rPr>
                <w:lang w:val="en-GB"/>
              </w:rPr>
            </w:pPr>
            <w:r w:rsidRPr="00FF353C">
              <w:rPr>
                <w:lang w:val="en-GB"/>
              </w:rPr>
              <w:t>Total available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2AFAFDCB" w14:textId="30F1BBBD" w:rsidR="00E6364D" w:rsidRPr="00FF353C" w:rsidRDefault="00E6364D" w:rsidP="000F770C">
            <w:pPr>
              <w:pStyle w:val="NormalLeft"/>
              <w:rPr>
                <w:lang w:val="en-GB"/>
              </w:rPr>
            </w:pPr>
            <w:r w:rsidRPr="00FF353C">
              <w:rPr>
                <w:lang w:val="en-GB"/>
              </w:rPr>
              <w:t>This is the sum of all basic own fund items, after deductions, that meet the criteria to be included in Tier 1 restricted items and that are therefore available to meet the MCR. </w:t>
            </w:r>
            <w:r w:rsidR="000F770C" w:rsidRPr="00FF353C">
              <w:rPr>
                <w:lang w:val="en-GB"/>
              </w:rPr>
              <w:t xml:space="preserve"> </w:t>
            </w:r>
          </w:p>
        </w:tc>
      </w:tr>
      <w:tr w:rsidR="00E6364D" w:rsidRPr="00FF353C" w14:paraId="010CE1F9" w14:textId="77777777" w:rsidTr="00485DF3">
        <w:tc>
          <w:tcPr>
            <w:tcW w:w="2507" w:type="dxa"/>
            <w:tcBorders>
              <w:top w:val="single" w:sz="2" w:space="0" w:color="auto"/>
              <w:left w:val="single" w:sz="2" w:space="0" w:color="auto"/>
              <w:bottom w:val="single" w:sz="2" w:space="0" w:color="auto"/>
              <w:right w:val="single" w:sz="2" w:space="0" w:color="auto"/>
            </w:tcBorders>
          </w:tcPr>
          <w:p w14:paraId="34662881" w14:textId="77777777" w:rsidR="00E6364D" w:rsidRPr="00FF353C" w:rsidRDefault="00E6364D" w:rsidP="00485DF3">
            <w:pPr>
              <w:pStyle w:val="NormalLeft"/>
              <w:rPr>
                <w:lang w:val="en-GB"/>
              </w:rPr>
            </w:pPr>
            <w:r w:rsidRPr="00FF353C">
              <w:rPr>
                <w:lang w:val="en-GB"/>
              </w:rPr>
              <w:t>R0510/C0040</w:t>
            </w:r>
          </w:p>
        </w:tc>
        <w:tc>
          <w:tcPr>
            <w:tcW w:w="2322" w:type="dxa"/>
            <w:tcBorders>
              <w:top w:val="single" w:sz="2" w:space="0" w:color="auto"/>
              <w:left w:val="single" w:sz="2" w:space="0" w:color="auto"/>
              <w:bottom w:val="single" w:sz="2" w:space="0" w:color="auto"/>
              <w:right w:val="single" w:sz="2" w:space="0" w:color="auto"/>
            </w:tcBorders>
          </w:tcPr>
          <w:p w14:paraId="4E2C9A14" w14:textId="77777777" w:rsidR="00E6364D" w:rsidRPr="00FF353C" w:rsidRDefault="00E6364D" w:rsidP="00485DF3">
            <w:pPr>
              <w:pStyle w:val="NormalLeft"/>
              <w:rPr>
                <w:lang w:val="en-GB"/>
              </w:rPr>
            </w:pPr>
            <w:r w:rsidRPr="00FF353C">
              <w:rPr>
                <w:lang w:val="en-GB"/>
              </w:rPr>
              <w:t>Total available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201FDA78" w14:textId="2D7FC9E3" w:rsidR="00E6364D" w:rsidRPr="00FF353C" w:rsidRDefault="00E6364D" w:rsidP="000F770C">
            <w:pPr>
              <w:pStyle w:val="NormalLeft"/>
              <w:rPr>
                <w:lang w:val="en-GB"/>
              </w:rPr>
            </w:pPr>
            <w:r w:rsidRPr="00FF353C">
              <w:rPr>
                <w:lang w:val="en-GB"/>
              </w:rPr>
              <w:t>This is the sum of all basic own fund items, after deductions, that meet the criteria to be included in Tier 2 and that are therefore available to meet the MCR. </w:t>
            </w:r>
            <w:r w:rsidR="000F770C" w:rsidRPr="00FF353C">
              <w:rPr>
                <w:lang w:val="en-GB"/>
              </w:rPr>
              <w:t xml:space="preserve"> </w:t>
            </w:r>
          </w:p>
        </w:tc>
      </w:tr>
      <w:tr w:rsidR="00E6364D" w:rsidRPr="00FF353C" w14:paraId="56E83108" w14:textId="77777777" w:rsidTr="00485DF3">
        <w:tc>
          <w:tcPr>
            <w:tcW w:w="2507" w:type="dxa"/>
            <w:tcBorders>
              <w:top w:val="single" w:sz="2" w:space="0" w:color="auto"/>
              <w:left w:val="single" w:sz="2" w:space="0" w:color="auto"/>
              <w:bottom w:val="single" w:sz="2" w:space="0" w:color="auto"/>
              <w:right w:val="single" w:sz="2" w:space="0" w:color="auto"/>
            </w:tcBorders>
          </w:tcPr>
          <w:p w14:paraId="6645BFA8" w14:textId="77777777" w:rsidR="00E6364D" w:rsidRPr="00FF353C" w:rsidRDefault="00E6364D" w:rsidP="00485DF3">
            <w:pPr>
              <w:pStyle w:val="NormalLeft"/>
              <w:rPr>
                <w:lang w:val="en-GB"/>
              </w:rPr>
            </w:pPr>
            <w:r w:rsidRPr="00FF353C">
              <w:rPr>
                <w:lang w:val="en-GB"/>
              </w:rPr>
              <w:t>R0540/C0010</w:t>
            </w:r>
          </w:p>
        </w:tc>
        <w:tc>
          <w:tcPr>
            <w:tcW w:w="2322" w:type="dxa"/>
            <w:tcBorders>
              <w:top w:val="single" w:sz="2" w:space="0" w:color="auto"/>
              <w:left w:val="single" w:sz="2" w:space="0" w:color="auto"/>
              <w:bottom w:val="single" w:sz="2" w:space="0" w:color="auto"/>
              <w:right w:val="single" w:sz="2" w:space="0" w:color="auto"/>
            </w:tcBorders>
          </w:tcPr>
          <w:p w14:paraId="1CD684B3" w14:textId="77777777" w:rsidR="00E6364D" w:rsidRPr="00FF353C" w:rsidRDefault="00E6364D" w:rsidP="00485DF3">
            <w:pPr>
              <w:pStyle w:val="NormalLeft"/>
              <w:rPr>
                <w:lang w:val="en-GB"/>
              </w:rPr>
            </w:pPr>
            <w:r w:rsidRPr="00FF353C">
              <w:rPr>
                <w:lang w:val="en-GB"/>
              </w:rPr>
              <w:t>Total eligible own funds to meet the SCR</w:t>
            </w:r>
          </w:p>
        </w:tc>
        <w:tc>
          <w:tcPr>
            <w:tcW w:w="4457" w:type="dxa"/>
            <w:tcBorders>
              <w:top w:val="single" w:sz="2" w:space="0" w:color="auto"/>
              <w:left w:val="single" w:sz="2" w:space="0" w:color="auto"/>
              <w:bottom w:val="single" w:sz="2" w:space="0" w:color="auto"/>
              <w:right w:val="single" w:sz="2" w:space="0" w:color="auto"/>
            </w:tcBorders>
          </w:tcPr>
          <w:p w14:paraId="6CAD7ED9" w14:textId="77777777" w:rsidR="00E6364D" w:rsidRPr="00FF353C" w:rsidRDefault="00E6364D" w:rsidP="00485DF3">
            <w:pPr>
              <w:pStyle w:val="NormalLeft"/>
              <w:rPr>
                <w:lang w:val="en-GB"/>
              </w:rPr>
            </w:pPr>
            <w:r w:rsidRPr="00FF353C">
              <w:rPr>
                <w:lang w:val="en-GB"/>
              </w:rPr>
              <w:t>This is the total amount of available own funds that are eligible to cover the SCR.</w:t>
            </w:r>
          </w:p>
        </w:tc>
      </w:tr>
      <w:tr w:rsidR="00E6364D" w:rsidRPr="00FF353C" w14:paraId="4BC64301" w14:textId="77777777" w:rsidTr="00485DF3">
        <w:tc>
          <w:tcPr>
            <w:tcW w:w="2507" w:type="dxa"/>
            <w:tcBorders>
              <w:top w:val="single" w:sz="2" w:space="0" w:color="auto"/>
              <w:left w:val="single" w:sz="2" w:space="0" w:color="auto"/>
              <w:bottom w:val="single" w:sz="2" w:space="0" w:color="auto"/>
              <w:right w:val="single" w:sz="2" w:space="0" w:color="auto"/>
            </w:tcBorders>
          </w:tcPr>
          <w:p w14:paraId="24ADF6D2" w14:textId="77777777" w:rsidR="00E6364D" w:rsidRPr="00FF353C" w:rsidRDefault="00E6364D" w:rsidP="00485DF3">
            <w:pPr>
              <w:pStyle w:val="NormalLeft"/>
              <w:rPr>
                <w:lang w:val="en-GB"/>
              </w:rPr>
            </w:pPr>
            <w:r w:rsidRPr="00FF353C">
              <w:rPr>
                <w:lang w:val="en-GB"/>
              </w:rPr>
              <w:t>R0540/C0020</w:t>
            </w:r>
          </w:p>
        </w:tc>
        <w:tc>
          <w:tcPr>
            <w:tcW w:w="2322" w:type="dxa"/>
            <w:tcBorders>
              <w:top w:val="single" w:sz="2" w:space="0" w:color="auto"/>
              <w:left w:val="single" w:sz="2" w:space="0" w:color="auto"/>
              <w:bottom w:val="single" w:sz="2" w:space="0" w:color="auto"/>
              <w:right w:val="single" w:sz="2" w:space="0" w:color="auto"/>
            </w:tcBorders>
          </w:tcPr>
          <w:p w14:paraId="40E293E1" w14:textId="77777777" w:rsidR="00E6364D" w:rsidRPr="00FF353C" w:rsidRDefault="00E6364D" w:rsidP="00485DF3">
            <w:pPr>
              <w:pStyle w:val="NormalLeft"/>
              <w:rPr>
                <w:lang w:val="en-GB"/>
              </w:rPr>
            </w:pPr>
            <w:r w:rsidRPr="00FF353C">
              <w:rPr>
                <w:lang w:val="en-GB"/>
              </w:rPr>
              <w:t>Total eligible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4F50046A" w14:textId="77777777" w:rsidR="00E6364D" w:rsidRPr="00FF353C" w:rsidRDefault="00E6364D" w:rsidP="00485DF3">
            <w:pPr>
              <w:pStyle w:val="NormalLeft"/>
              <w:rPr>
                <w:lang w:val="en-GB"/>
              </w:rPr>
            </w:pPr>
            <w:r w:rsidRPr="00FF353C">
              <w:rPr>
                <w:lang w:val="en-GB"/>
              </w:rPr>
              <w:t>This is the amount of unrestricted Tier 1 own fund items that are eligible to meet the SCR.</w:t>
            </w:r>
          </w:p>
        </w:tc>
      </w:tr>
      <w:tr w:rsidR="00E6364D" w:rsidRPr="00FF353C" w14:paraId="3CA7113D" w14:textId="77777777" w:rsidTr="00485DF3">
        <w:tc>
          <w:tcPr>
            <w:tcW w:w="2507" w:type="dxa"/>
            <w:tcBorders>
              <w:top w:val="single" w:sz="2" w:space="0" w:color="auto"/>
              <w:left w:val="single" w:sz="2" w:space="0" w:color="auto"/>
              <w:bottom w:val="single" w:sz="2" w:space="0" w:color="auto"/>
              <w:right w:val="single" w:sz="2" w:space="0" w:color="auto"/>
            </w:tcBorders>
          </w:tcPr>
          <w:p w14:paraId="100557CE" w14:textId="77777777" w:rsidR="00E6364D" w:rsidRPr="00FF353C" w:rsidRDefault="00E6364D" w:rsidP="00485DF3">
            <w:pPr>
              <w:pStyle w:val="NormalLeft"/>
              <w:rPr>
                <w:lang w:val="en-GB"/>
              </w:rPr>
            </w:pPr>
            <w:r w:rsidRPr="00FF353C">
              <w:rPr>
                <w:lang w:val="en-GB"/>
              </w:rPr>
              <w:t>R0540/C0030</w:t>
            </w:r>
          </w:p>
        </w:tc>
        <w:tc>
          <w:tcPr>
            <w:tcW w:w="2322" w:type="dxa"/>
            <w:tcBorders>
              <w:top w:val="single" w:sz="2" w:space="0" w:color="auto"/>
              <w:left w:val="single" w:sz="2" w:space="0" w:color="auto"/>
              <w:bottom w:val="single" w:sz="2" w:space="0" w:color="auto"/>
              <w:right w:val="single" w:sz="2" w:space="0" w:color="auto"/>
            </w:tcBorders>
          </w:tcPr>
          <w:p w14:paraId="38063687" w14:textId="77777777" w:rsidR="00E6364D" w:rsidRPr="00FF353C" w:rsidRDefault="00E6364D" w:rsidP="00485DF3">
            <w:pPr>
              <w:pStyle w:val="NormalLeft"/>
              <w:rPr>
                <w:lang w:val="en-GB"/>
              </w:rPr>
            </w:pPr>
            <w:r w:rsidRPr="00FF353C">
              <w:rPr>
                <w:lang w:val="en-GB"/>
              </w:rPr>
              <w:t xml:space="preserve">Total eligible own funds to meet the SCR — tier 1 </w:t>
            </w:r>
            <w:r w:rsidRPr="00FF353C">
              <w:rPr>
                <w:lang w:val="en-GB"/>
              </w:rPr>
              <w:lastRenderedPageBreak/>
              <w:t>restricted</w:t>
            </w:r>
          </w:p>
        </w:tc>
        <w:tc>
          <w:tcPr>
            <w:tcW w:w="4457" w:type="dxa"/>
            <w:tcBorders>
              <w:top w:val="single" w:sz="2" w:space="0" w:color="auto"/>
              <w:left w:val="single" w:sz="2" w:space="0" w:color="auto"/>
              <w:bottom w:val="single" w:sz="2" w:space="0" w:color="auto"/>
              <w:right w:val="single" w:sz="2" w:space="0" w:color="auto"/>
            </w:tcBorders>
          </w:tcPr>
          <w:p w14:paraId="6166B7D3" w14:textId="77777777" w:rsidR="00E6364D" w:rsidRPr="00FF353C" w:rsidRDefault="00E6364D" w:rsidP="00485DF3">
            <w:pPr>
              <w:pStyle w:val="NormalLeft"/>
              <w:rPr>
                <w:lang w:val="en-GB"/>
              </w:rPr>
            </w:pPr>
            <w:r w:rsidRPr="00FF353C">
              <w:rPr>
                <w:lang w:val="en-GB"/>
              </w:rPr>
              <w:lastRenderedPageBreak/>
              <w:t>This is the amount of restricted Tier 1 own fund items that are eligible to meet the SCR.</w:t>
            </w:r>
          </w:p>
        </w:tc>
      </w:tr>
      <w:tr w:rsidR="00E6364D" w:rsidRPr="00FF353C" w14:paraId="16CC87CD" w14:textId="77777777" w:rsidTr="00485DF3">
        <w:tc>
          <w:tcPr>
            <w:tcW w:w="2507" w:type="dxa"/>
            <w:tcBorders>
              <w:top w:val="single" w:sz="2" w:space="0" w:color="auto"/>
              <w:left w:val="single" w:sz="2" w:space="0" w:color="auto"/>
              <w:bottom w:val="single" w:sz="2" w:space="0" w:color="auto"/>
              <w:right w:val="single" w:sz="2" w:space="0" w:color="auto"/>
            </w:tcBorders>
          </w:tcPr>
          <w:p w14:paraId="704D271A" w14:textId="77777777" w:rsidR="00E6364D" w:rsidRPr="00FF353C" w:rsidRDefault="00E6364D" w:rsidP="00485DF3">
            <w:pPr>
              <w:pStyle w:val="NormalLeft"/>
              <w:rPr>
                <w:lang w:val="en-GB"/>
              </w:rPr>
            </w:pPr>
            <w:r w:rsidRPr="00FF353C">
              <w:rPr>
                <w:lang w:val="en-GB"/>
              </w:rPr>
              <w:t>R0540/C0040</w:t>
            </w:r>
          </w:p>
        </w:tc>
        <w:tc>
          <w:tcPr>
            <w:tcW w:w="2322" w:type="dxa"/>
            <w:tcBorders>
              <w:top w:val="single" w:sz="2" w:space="0" w:color="auto"/>
              <w:left w:val="single" w:sz="2" w:space="0" w:color="auto"/>
              <w:bottom w:val="single" w:sz="2" w:space="0" w:color="auto"/>
              <w:right w:val="single" w:sz="2" w:space="0" w:color="auto"/>
            </w:tcBorders>
          </w:tcPr>
          <w:p w14:paraId="5AE1F765" w14:textId="77777777" w:rsidR="00E6364D" w:rsidRPr="00FF353C" w:rsidRDefault="00E6364D" w:rsidP="00485DF3">
            <w:pPr>
              <w:pStyle w:val="NormalLeft"/>
              <w:rPr>
                <w:lang w:val="en-GB"/>
              </w:rPr>
            </w:pPr>
            <w:r w:rsidRPr="00FF353C">
              <w:rPr>
                <w:lang w:val="en-GB"/>
              </w:rPr>
              <w:t>Total eligible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29DCCDB6" w14:textId="77777777" w:rsidR="00E6364D" w:rsidRPr="00FF353C" w:rsidRDefault="00E6364D" w:rsidP="00485DF3">
            <w:pPr>
              <w:pStyle w:val="NormalLeft"/>
              <w:rPr>
                <w:lang w:val="en-GB"/>
              </w:rPr>
            </w:pPr>
            <w:r w:rsidRPr="00FF353C">
              <w:rPr>
                <w:lang w:val="en-GB"/>
              </w:rPr>
              <w:t>This is the amount of Tier 2 own fund items that are eligible to meet the SCR.</w:t>
            </w:r>
          </w:p>
        </w:tc>
      </w:tr>
      <w:tr w:rsidR="00E6364D" w:rsidRPr="00FF353C" w14:paraId="32271A38" w14:textId="77777777" w:rsidTr="00485DF3">
        <w:tc>
          <w:tcPr>
            <w:tcW w:w="2507" w:type="dxa"/>
            <w:tcBorders>
              <w:top w:val="single" w:sz="2" w:space="0" w:color="auto"/>
              <w:left w:val="single" w:sz="2" w:space="0" w:color="auto"/>
              <w:bottom w:val="single" w:sz="2" w:space="0" w:color="auto"/>
              <w:right w:val="single" w:sz="2" w:space="0" w:color="auto"/>
            </w:tcBorders>
          </w:tcPr>
          <w:p w14:paraId="3F827E4B" w14:textId="77777777" w:rsidR="00E6364D" w:rsidRPr="00FF353C" w:rsidRDefault="00E6364D" w:rsidP="00485DF3">
            <w:pPr>
              <w:pStyle w:val="NormalLeft"/>
              <w:rPr>
                <w:lang w:val="en-GB"/>
              </w:rPr>
            </w:pPr>
            <w:r w:rsidRPr="00FF353C">
              <w:rPr>
                <w:lang w:val="en-GB"/>
              </w:rPr>
              <w:t>R0540/C0050</w:t>
            </w:r>
          </w:p>
        </w:tc>
        <w:tc>
          <w:tcPr>
            <w:tcW w:w="2322" w:type="dxa"/>
            <w:tcBorders>
              <w:top w:val="single" w:sz="2" w:space="0" w:color="auto"/>
              <w:left w:val="single" w:sz="2" w:space="0" w:color="auto"/>
              <w:bottom w:val="single" w:sz="2" w:space="0" w:color="auto"/>
              <w:right w:val="single" w:sz="2" w:space="0" w:color="auto"/>
            </w:tcBorders>
          </w:tcPr>
          <w:p w14:paraId="0C33CD47" w14:textId="77777777" w:rsidR="00E6364D" w:rsidRPr="00FF353C" w:rsidRDefault="00E6364D" w:rsidP="00485DF3">
            <w:pPr>
              <w:pStyle w:val="NormalLeft"/>
              <w:rPr>
                <w:lang w:val="en-GB"/>
              </w:rPr>
            </w:pPr>
            <w:r w:rsidRPr="00FF353C">
              <w:rPr>
                <w:lang w:val="en-GB"/>
              </w:rPr>
              <w:t>Total eligible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3A56E1F4" w14:textId="77777777" w:rsidR="00E6364D" w:rsidRPr="00FF353C" w:rsidRDefault="00E6364D" w:rsidP="00485DF3">
            <w:pPr>
              <w:pStyle w:val="NormalLeft"/>
              <w:rPr>
                <w:lang w:val="en-GB"/>
              </w:rPr>
            </w:pPr>
            <w:r w:rsidRPr="00FF353C">
              <w:rPr>
                <w:lang w:val="en-GB"/>
              </w:rPr>
              <w:t>This is the amount of Tier 3 own fund items that are eligible to meet the SCR.</w:t>
            </w:r>
          </w:p>
        </w:tc>
      </w:tr>
      <w:tr w:rsidR="00E6364D" w:rsidRPr="00FF353C" w14:paraId="72D91ECD" w14:textId="77777777" w:rsidTr="00485DF3">
        <w:tc>
          <w:tcPr>
            <w:tcW w:w="2507" w:type="dxa"/>
            <w:tcBorders>
              <w:top w:val="single" w:sz="2" w:space="0" w:color="auto"/>
              <w:left w:val="single" w:sz="2" w:space="0" w:color="auto"/>
              <w:bottom w:val="single" w:sz="2" w:space="0" w:color="auto"/>
              <w:right w:val="single" w:sz="2" w:space="0" w:color="auto"/>
            </w:tcBorders>
          </w:tcPr>
          <w:p w14:paraId="2125A240" w14:textId="77777777" w:rsidR="00E6364D" w:rsidRPr="00FF353C" w:rsidRDefault="00E6364D" w:rsidP="00485DF3">
            <w:pPr>
              <w:pStyle w:val="NormalLeft"/>
              <w:rPr>
                <w:lang w:val="en-GB"/>
              </w:rPr>
            </w:pPr>
            <w:r w:rsidRPr="00FF353C">
              <w:rPr>
                <w:lang w:val="en-GB"/>
              </w:rPr>
              <w:t>R0550/C0010</w:t>
            </w:r>
          </w:p>
        </w:tc>
        <w:tc>
          <w:tcPr>
            <w:tcW w:w="2322" w:type="dxa"/>
            <w:tcBorders>
              <w:top w:val="single" w:sz="2" w:space="0" w:color="auto"/>
              <w:left w:val="single" w:sz="2" w:space="0" w:color="auto"/>
              <w:bottom w:val="single" w:sz="2" w:space="0" w:color="auto"/>
              <w:right w:val="single" w:sz="2" w:space="0" w:color="auto"/>
            </w:tcBorders>
          </w:tcPr>
          <w:p w14:paraId="3BCE24CD" w14:textId="77777777" w:rsidR="00E6364D" w:rsidRPr="00FF353C" w:rsidRDefault="00E6364D" w:rsidP="00485DF3">
            <w:pPr>
              <w:pStyle w:val="NormalLeft"/>
              <w:rPr>
                <w:lang w:val="en-GB"/>
              </w:rPr>
            </w:pPr>
            <w:r w:rsidRPr="00FF353C">
              <w:rPr>
                <w:lang w:val="en-GB"/>
              </w:rPr>
              <w:t>Total eligible own funds to meet the MCR</w:t>
            </w:r>
          </w:p>
        </w:tc>
        <w:tc>
          <w:tcPr>
            <w:tcW w:w="4457" w:type="dxa"/>
            <w:tcBorders>
              <w:top w:val="single" w:sz="2" w:space="0" w:color="auto"/>
              <w:left w:val="single" w:sz="2" w:space="0" w:color="auto"/>
              <w:bottom w:val="single" w:sz="2" w:space="0" w:color="auto"/>
              <w:right w:val="single" w:sz="2" w:space="0" w:color="auto"/>
            </w:tcBorders>
          </w:tcPr>
          <w:p w14:paraId="6E66A51C" w14:textId="77777777" w:rsidR="00E6364D" w:rsidRPr="00FF353C" w:rsidRDefault="00E6364D" w:rsidP="00485DF3">
            <w:pPr>
              <w:pStyle w:val="NormalLeft"/>
              <w:rPr>
                <w:lang w:val="en-GB"/>
              </w:rPr>
            </w:pPr>
            <w:r w:rsidRPr="00FF353C">
              <w:rPr>
                <w:lang w:val="en-GB"/>
              </w:rPr>
              <w:t>This is the total amount of own fund items that are eligible to meet the MCR.</w:t>
            </w:r>
          </w:p>
        </w:tc>
      </w:tr>
      <w:tr w:rsidR="00E6364D" w:rsidRPr="00FF353C" w14:paraId="3D6188DC" w14:textId="77777777" w:rsidTr="00485DF3">
        <w:tc>
          <w:tcPr>
            <w:tcW w:w="2507" w:type="dxa"/>
            <w:tcBorders>
              <w:top w:val="single" w:sz="2" w:space="0" w:color="auto"/>
              <w:left w:val="single" w:sz="2" w:space="0" w:color="auto"/>
              <w:bottom w:val="single" w:sz="2" w:space="0" w:color="auto"/>
              <w:right w:val="single" w:sz="2" w:space="0" w:color="auto"/>
            </w:tcBorders>
          </w:tcPr>
          <w:p w14:paraId="0E7F9397" w14:textId="77777777" w:rsidR="00E6364D" w:rsidRPr="00FF353C" w:rsidRDefault="00E6364D" w:rsidP="00485DF3">
            <w:pPr>
              <w:pStyle w:val="NormalLeft"/>
              <w:rPr>
                <w:lang w:val="en-GB"/>
              </w:rPr>
            </w:pPr>
            <w:r w:rsidRPr="00FF353C">
              <w:rPr>
                <w:lang w:val="en-GB"/>
              </w:rPr>
              <w:t>R0550/C0020</w:t>
            </w:r>
          </w:p>
        </w:tc>
        <w:tc>
          <w:tcPr>
            <w:tcW w:w="2322" w:type="dxa"/>
            <w:tcBorders>
              <w:top w:val="single" w:sz="2" w:space="0" w:color="auto"/>
              <w:left w:val="single" w:sz="2" w:space="0" w:color="auto"/>
              <w:bottom w:val="single" w:sz="2" w:space="0" w:color="auto"/>
              <w:right w:val="single" w:sz="2" w:space="0" w:color="auto"/>
            </w:tcBorders>
          </w:tcPr>
          <w:p w14:paraId="4F4DB7BC" w14:textId="77777777" w:rsidR="00E6364D" w:rsidRPr="00FF353C" w:rsidRDefault="00E6364D" w:rsidP="00485DF3">
            <w:pPr>
              <w:pStyle w:val="NormalLeft"/>
              <w:rPr>
                <w:lang w:val="en-GB"/>
              </w:rPr>
            </w:pPr>
            <w:r w:rsidRPr="00FF353C">
              <w:rPr>
                <w:lang w:val="en-GB"/>
              </w:rPr>
              <w:t>Total eligible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738E83C1" w14:textId="77777777" w:rsidR="00E6364D" w:rsidRPr="00FF353C" w:rsidRDefault="00E6364D" w:rsidP="00485DF3">
            <w:pPr>
              <w:pStyle w:val="NormalLeft"/>
              <w:rPr>
                <w:lang w:val="en-GB"/>
              </w:rPr>
            </w:pPr>
            <w:r w:rsidRPr="00FF353C">
              <w:rPr>
                <w:lang w:val="en-GB"/>
              </w:rPr>
              <w:t>This is the amount of unrestricted Tier 1 own fund items that are eligible to meet the MCR.</w:t>
            </w:r>
          </w:p>
        </w:tc>
      </w:tr>
      <w:tr w:rsidR="00E6364D" w:rsidRPr="00FF353C" w14:paraId="1130AC6A" w14:textId="77777777" w:rsidTr="00485DF3">
        <w:tc>
          <w:tcPr>
            <w:tcW w:w="2507" w:type="dxa"/>
            <w:tcBorders>
              <w:top w:val="single" w:sz="2" w:space="0" w:color="auto"/>
              <w:left w:val="single" w:sz="2" w:space="0" w:color="auto"/>
              <w:bottom w:val="single" w:sz="2" w:space="0" w:color="auto"/>
              <w:right w:val="single" w:sz="2" w:space="0" w:color="auto"/>
            </w:tcBorders>
          </w:tcPr>
          <w:p w14:paraId="61CC429A" w14:textId="77777777" w:rsidR="00E6364D" w:rsidRPr="00FF353C" w:rsidRDefault="00E6364D" w:rsidP="00485DF3">
            <w:pPr>
              <w:pStyle w:val="NormalLeft"/>
              <w:rPr>
                <w:lang w:val="en-GB"/>
              </w:rPr>
            </w:pPr>
            <w:r w:rsidRPr="00FF353C">
              <w:rPr>
                <w:lang w:val="en-GB"/>
              </w:rPr>
              <w:t>R0550/C0030</w:t>
            </w:r>
          </w:p>
        </w:tc>
        <w:tc>
          <w:tcPr>
            <w:tcW w:w="2322" w:type="dxa"/>
            <w:tcBorders>
              <w:top w:val="single" w:sz="2" w:space="0" w:color="auto"/>
              <w:left w:val="single" w:sz="2" w:space="0" w:color="auto"/>
              <w:bottom w:val="single" w:sz="2" w:space="0" w:color="auto"/>
              <w:right w:val="single" w:sz="2" w:space="0" w:color="auto"/>
            </w:tcBorders>
          </w:tcPr>
          <w:p w14:paraId="7423F040" w14:textId="77777777" w:rsidR="00E6364D" w:rsidRPr="00FF353C" w:rsidRDefault="00E6364D" w:rsidP="00485DF3">
            <w:pPr>
              <w:pStyle w:val="NormalLeft"/>
              <w:rPr>
                <w:lang w:val="en-GB"/>
              </w:rPr>
            </w:pPr>
            <w:r w:rsidRPr="00FF353C">
              <w:rPr>
                <w:lang w:val="en-GB"/>
              </w:rPr>
              <w:t>Total eligible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21C4AD14" w14:textId="77777777" w:rsidR="00E6364D" w:rsidRPr="00FF353C" w:rsidRDefault="00E6364D" w:rsidP="00485DF3">
            <w:pPr>
              <w:pStyle w:val="NormalLeft"/>
              <w:rPr>
                <w:lang w:val="en-GB"/>
              </w:rPr>
            </w:pPr>
            <w:r w:rsidRPr="00FF353C">
              <w:rPr>
                <w:lang w:val="en-GB"/>
              </w:rPr>
              <w:t>This is the amount of restricted Tier 1 own fund items that are eligible to meet the MCR.</w:t>
            </w:r>
          </w:p>
        </w:tc>
      </w:tr>
      <w:tr w:rsidR="00E6364D" w:rsidRPr="00FF353C" w14:paraId="21DEA3B3" w14:textId="77777777" w:rsidTr="00485DF3">
        <w:tc>
          <w:tcPr>
            <w:tcW w:w="2507" w:type="dxa"/>
            <w:tcBorders>
              <w:top w:val="single" w:sz="2" w:space="0" w:color="auto"/>
              <w:left w:val="single" w:sz="2" w:space="0" w:color="auto"/>
              <w:bottom w:val="single" w:sz="2" w:space="0" w:color="auto"/>
              <w:right w:val="single" w:sz="2" w:space="0" w:color="auto"/>
            </w:tcBorders>
          </w:tcPr>
          <w:p w14:paraId="13531150" w14:textId="77777777" w:rsidR="00E6364D" w:rsidRPr="00FF353C" w:rsidRDefault="00E6364D" w:rsidP="00485DF3">
            <w:pPr>
              <w:pStyle w:val="NormalLeft"/>
              <w:rPr>
                <w:lang w:val="en-GB"/>
              </w:rPr>
            </w:pPr>
            <w:r w:rsidRPr="00FF353C">
              <w:rPr>
                <w:lang w:val="en-GB"/>
              </w:rPr>
              <w:t>R0550/C0040</w:t>
            </w:r>
          </w:p>
        </w:tc>
        <w:tc>
          <w:tcPr>
            <w:tcW w:w="2322" w:type="dxa"/>
            <w:tcBorders>
              <w:top w:val="single" w:sz="2" w:space="0" w:color="auto"/>
              <w:left w:val="single" w:sz="2" w:space="0" w:color="auto"/>
              <w:bottom w:val="single" w:sz="2" w:space="0" w:color="auto"/>
              <w:right w:val="single" w:sz="2" w:space="0" w:color="auto"/>
            </w:tcBorders>
          </w:tcPr>
          <w:p w14:paraId="74CBE361" w14:textId="77777777" w:rsidR="00E6364D" w:rsidRPr="00FF353C" w:rsidRDefault="00E6364D" w:rsidP="00485DF3">
            <w:pPr>
              <w:pStyle w:val="NormalLeft"/>
              <w:rPr>
                <w:lang w:val="en-GB"/>
              </w:rPr>
            </w:pPr>
            <w:r w:rsidRPr="00FF353C">
              <w:rPr>
                <w:lang w:val="en-GB"/>
              </w:rPr>
              <w:t>Total eligible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4CDEFEB7" w14:textId="77777777" w:rsidR="00E6364D" w:rsidRPr="00FF353C" w:rsidRDefault="00E6364D" w:rsidP="00485DF3">
            <w:pPr>
              <w:pStyle w:val="NormalLeft"/>
              <w:rPr>
                <w:lang w:val="en-GB"/>
              </w:rPr>
            </w:pPr>
            <w:r w:rsidRPr="00FF353C">
              <w:rPr>
                <w:lang w:val="en-GB"/>
              </w:rPr>
              <w:t>This is the amount of Tier 2 basic own fund items that are eligible to meet the MCR.</w:t>
            </w:r>
          </w:p>
        </w:tc>
      </w:tr>
      <w:tr w:rsidR="00E6364D" w:rsidRPr="00FF353C" w14:paraId="0416E97E" w14:textId="77777777" w:rsidTr="00485DF3">
        <w:tc>
          <w:tcPr>
            <w:tcW w:w="2507" w:type="dxa"/>
            <w:tcBorders>
              <w:top w:val="single" w:sz="2" w:space="0" w:color="auto"/>
              <w:left w:val="single" w:sz="2" w:space="0" w:color="auto"/>
              <w:bottom w:val="single" w:sz="2" w:space="0" w:color="auto"/>
              <w:right w:val="single" w:sz="2" w:space="0" w:color="auto"/>
            </w:tcBorders>
          </w:tcPr>
          <w:p w14:paraId="753ACF1C" w14:textId="77777777" w:rsidR="00E6364D" w:rsidRPr="00FF353C" w:rsidRDefault="00E6364D" w:rsidP="00485DF3">
            <w:pPr>
              <w:pStyle w:val="NormalLeft"/>
              <w:rPr>
                <w:lang w:val="en-GB"/>
              </w:rPr>
            </w:pPr>
            <w:r w:rsidRPr="00FF353C">
              <w:rPr>
                <w:lang w:val="en-GB"/>
              </w:rPr>
              <w:t>R0580/C0010</w:t>
            </w:r>
          </w:p>
        </w:tc>
        <w:tc>
          <w:tcPr>
            <w:tcW w:w="2322" w:type="dxa"/>
            <w:tcBorders>
              <w:top w:val="single" w:sz="2" w:space="0" w:color="auto"/>
              <w:left w:val="single" w:sz="2" w:space="0" w:color="auto"/>
              <w:bottom w:val="single" w:sz="2" w:space="0" w:color="auto"/>
              <w:right w:val="single" w:sz="2" w:space="0" w:color="auto"/>
            </w:tcBorders>
          </w:tcPr>
          <w:p w14:paraId="6C285124" w14:textId="77777777" w:rsidR="00E6364D" w:rsidRPr="00FF353C" w:rsidRDefault="00E6364D" w:rsidP="00485DF3">
            <w:pPr>
              <w:pStyle w:val="NormalLeft"/>
              <w:rPr>
                <w:lang w:val="en-GB"/>
              </w:rPr>
            </w:pPr>
            <w:r w:rsidRPr="00FF353C">
              <w:rPr>
                <w:lang w:val="en-GB"/>
              </w:rPr>
              <w:t>SCR</w:t>
            </w:r>
          </w:p>
        </w:tc>
        <w:tc>
          <w:tcPr>
            <w:tcW w:w="4457" w:type="dxa"/>
            <w:tcBorders>
              <w:top w:val="single" w:sz="2" w:space="0" w:color="auto"/>
              <w:left w:val="single" w:sz="2" w:space="0" w:color="auto"/>
              <w:bottom w:val="single" w:sz="2" w:space="0" w:color="auto"/>
              <w:right w:val="single" w:sz="2" w:space="0" w:color="auto"/>
            </w:tcBorders>
          </w:tcPr>
          <w:p w14:paraId="61BDC88A" w14:textId="77777777" w:rsidR="00E6364D" w:rsidRPr="00FF353C" w:rsidRDefault="00E6364D" w:rsidP="00485DF3">
            <w:pPr>
              <w:pStyle w:val="NormalLeft"/>
              <w:rPr>
                <w:lang w:val="en-GB"/>
              </w:rPr>
            </w:pPr>
            <w:r w:rsidRPr="00FF353C">
              <w:rPr>
                <w:lang w:val="en-GB"/>
              </w:rPr>
              <w:t>This is the total SCR of the undertaking as a whole and shall correspond to the SCR reported on the relevant SCR template.</w:t>
            </w:r>
          </w:p>
          <w:p w14:paraId="7AA4981A" w14:textId="77777777" w:rsidR="00755202" w:rsidRPr="00FF353C" w:rsidRDefault="00E6364D" w:rsidP="00755202">
            <w:pPr>
              <w:pStyle w:val="NormalLeft"/>
              <w:rPr>
                <w:ins w:id="2777" w:author="Author"/>
                <w:lang w:val="en-GB"/>
              </w:rPr>
            </w:pPr>
            <w:r w:rsidRPr="00FF353C">
              <w:rPr>
                <w:lang w:val="en-GB"/>
              </w:rPr>
              <w:t>For quarterly reporting this is the latest SCR to be calculated</w:t>
            </w:r>
            <w:ins w:id="2778" w:author="Author">
              <w:r w:rsidR="00BE1AB1" w:rsidRPr="00FF353C">
                <w:rPr>
                  <w:lang w:val="en-GB"/>
                </w:rPr>
                <w:t xml:space="preserve"> </w:t>
              </w:r>
            </w:ins>
            <w:del w:id="2779" w:author="Author">
              <w:r w:rsidRPr="00FF353C" w:rsidDel="00512FC0">
                <w:rPr>
                  <w:lang w:val="en-GB"/>
                </w:rPr>
                <w:delText xml:space="preserve"> </w:delText>
              </w:r>
            </w:del>
            <w:r w:rsidRPr="00FF353C">
              <w:rPr>
                <w:lang w:val="en-GB"/>
              </w:rPr>
              <w:t xml:space="preserve">and reported in accordance with Articles 103 to 127 of Directive 2009/138/EC, either the annual one or a more recent one in case the SCR has been recalculated </w:t>
            </w:r>
            <w:ins w:id="2780" w:author="Author">
              <w:r w:rsidR="00D71B80" w:rsidRPr="00FF353C">
                <w:rPr>
                  <w:lang w:val="en-GB"/>
                </w:rPr>
                <w:t xml:space="preserve">due to for example a change in risk profile, a breach or a risk of breaching the SCR. </w:t>
              </w:r>
              <w:del w:id="2781" w:author="Author">
                <w:r w:rsidR="00D71B80" w:rsidRPr="00FF353C" w:rsidDel="00755202">
                  <w:rPr>
                    <w:lang w:val="en-GB"/>
                  </w:rPr>
                  <w:delText xml:space="preserve">In case of breach or risk of breach of the SCR the SCR amount shall be calculated in accordance with Articles 103 to 127 of Directive 2009/138/EC at the reference date. </w:delText>
                </w:r>
              </w:del>
              <w:r w:rsidR="00D71B80" w:rsidRPr="00FF353C">
                <w:rPr>
                  <w:lang w:val="en-GB"/>
                </w:rPr>
                <w:t>The amount shall include any capital add on set by the National Supervisory Authority</w:t>
              </w:r>
              <w:del w:id="2782" w:author="Author">
                <w:r w:rsidR="00D71B80" w:rsidRPr="00FF353C" w:rsidDel="00755202">
                  <w:rPr>
                    <w:lang w:val="en-GB"/>
                  </w:rPr>
                  <w:delText>.</w:delText>
                </w:r>
              </w:del>
            </w:ins>
            <w:r w:rsidRPr="00FF353C">
              <w:rPr>
                <w:lang w:val="en-GB"/>
              </w:rPr>
              <w:t>.</w:t>
            </w:r>
            <w:ins w:id="2783" w:author="Author">
              <w:r w:rsidR="004B1993" w:rsidRPr="00FF353C">
                <w:rPr>
                  <w:lang w:val="en-GB"/>
                </w:rPr>
                <w:t xml:space="preserve"> </w:t>
              </w:r>
            </w:ins>
          </w:p>
          <w:p w14:paraId="48C336B7" w14:textId="0FD4CCD2" w:rsidR="00E015F6" w:rsidRPr="00FF353C" w:rsidRDefault="00E015F6" w:rsidP="00E24A03">
            <w:pPr>
              <w:pStyle w:val="NormalLeft"/>
              <w:rPr>
                <w:lang w:val="en-GB"/>
              </w:rPr>
            </w:pPr>
            <w:ins w:id="2784" w:author="Author">
              <w:r w:rsidRPr="00FF353C">
                <w:rPr>
                  <w:lang w:val="en-GB"/>
                </w:rPr>
                <w:t>In case n</w:t>
              </w:r>
              <w:r w:rsidR="00EA0D1B" w:rsidRPr="00FF353C">
                <w:rPr>
                  <w:lang w:val="en-GB"/>
                </w:rPr>
                <w:t>o full recalculation has been p</w:t>
              </w:r>
              <w:r w:rsidRPr="00FF353C">
                <w:rPr>
                  <w:lang w:val="en-GB"/>
                </w:rPr>
                <w:t xml:space="preserve">erformed for the purpose of the </w:t>
              </w:r>
              <w:del w:id="2785" w:author="Author">
                <w:r w:rsidRPr="00FF353C" w:rsidDel="0061766F">
                  <w:rPr>
                    <w:lang w:val="en-GB"/>
                  </w:rPr>
                  <w:delText>quartlerly</w:delText>
                </w:r>
              </w:del>
              <w:r w:rsidR="0061766F" w:rsidRPr="00FF353C">
                <w:rPr>
                  <w:lang w:val="en-GB"/>
                </w:rPr>
                <w:t>quarterly</w:t>
              </w:r>
              <w:r w:rsidRPr="00FF353C">
                <w:rPr>
                  <w:lang w:val="en-GB"/>
                </w:rPr>
                <w:t xml:space="preserve"> reporting but undertakings have updated the SCR via approximations, then this updated SCR can be reported in the quarterly submission.</w:t>
              </w:r>
            </w:ins>
          </w:p>
        </w:tc>
      </w:tr>
      <w:tr w:rsidR="00E6364D" w:rsidRPr="00FF353C" w14:paraId="59817FD8" w14:textId="77777777" w:rsidTr="00485DF3">
        <w:tc>
          <w:tcPr>
            <w:tcW w:w="2507" w:type="dxa"/>
            <w:tcBorders>
              <w:top w:val="single" w:sz="2" w:space="0" w:color="auto"/>
              <w:left w:val="single" w:sz="2" w:space="0" w:color="auto"/>
              <w:bottom w:val="single" w:sz="2" w:space="0" w:color="auto"/>
              <w:right w:val="single" w:sz="2" w:space="0" w:color="auto"/>
            </w:tcBorders>
          </w:tcPr>
          <w:p w14:paraId="7E084689" w14:textId="77777777" w:rsidR="00E6364D" w:rsidRPr="00FF353C" w:rsidRDefault="00E6364D" w:rsidP="00485DF3">
            <w:pPr>
              <w:pStyle w:val="NormalLeft"/>
              <w:rPr>
                <w:lang w:val="en-GB"/>
              </w:rPr>
            </w:pPr>
            <w:r w:rsidRPr="00FF353C">
              <w:rPr>
                <w:lang w:val="en-GB"/>
              </w:rPr>
              <w:lastRenderedPageBreak/>
              <w:t>R0600/C0010</w:t>
            </w:r>
          </w:p>
        </w:tc>
        <w:tc>
          <w:tcPr>
            <w:tcW w:w="2322" w:type="dxa"/>
            <w:tcBorders>
              <w:top w:val="single" w:sz="2" w:space="0" w:color="auto"/>
              <w:left w:val="single" w:sz="2" w:space="0" w:color="auto"/>
              <w:bottom w:val="single" w:sz="2" w:space="0" w:color="auto"/>
              <w:right w:val="single" w:sz="2" w:space="0" w:color="auto"/>
            </w:tcBorders>
          </w:tcPr>
          <w:p w14:paraId="1E86E5B7" w14:textId="77777777" w:rsidR="00E6364D" w:rsidRPr="00FF353C" w:rsidRDefault="00E6364D" w:rsidP="00485DF3">
            <w:pPr>
              <w:pStyle w:val="NormalLeft"/>
              <w:rPr>
                <w:lang w:val="en-GB"/>
              </w:rPr>
            </w:pPr>
            <w:r w:rsidRPr="00FF353C">
              <w:rPr>
                <w:lang w:val="en-GB"/>
              </w:rPr>
              <w:t>MCR</w:t>
            </w:r>
          </w:p>
        </w:tc>
        <w:tc>
          <w:tcPr>
            <w:tcW w:w="4457" w:type="dxa"/>
            <w:tcBorders>
              <w:top w:val="single" w:sz="2" w:space="0" w:color="auto"/>
              <w:left w:val="single" w:sz="2" w:space="0" w:color="auto"/>
              <w:bottom w:val="single" w:sz="2" w:space="0" w:color="auto"/>
              <w:right w:val="single" w:sz="2" w:space="0" w:color="auto"/>
            </w:tcBorders>
          </w:tcPr>
          <w:p w14:paraId="38275F58" w14:textId="77777777" w:rsidR="00E6364D" w:rsidRPr="00FF353C" w:rsidRDefault="00E6364D" w:rsidP="00485DF3">
            <w:pPr>
              <w:pStyle w:val="NormalLeft"/>
              <w:rPr>
                <w:lang w:val="en-GB"/>
              </w:rPr>
            </w:pPr>
            <w:r w:rsidRPr="00FF353C">
              <w:rPr>
                <w:lang w:val="en-GB"/>
              </w:rPr>
              <w:t>This is the MCR of the undertaking and shall correspond to the total MCR reported in the relevant MCR template.</w:t>
            </w:r>
          </w:p>
        </w:tc>
      </w:tr>
      <w:tr w:rsidR="00E6364D" w:rsidRPr="00FF353C" w14:paraId="416E01DC" w14:textId="77777777" w:rsidTr="00485DF3">
        <w:tc>
          <w:tcPr>
            <w:tcW w:w="2507" w:type="dxa"/>
            <w:tcBorders>
              <w:top w:val="single" w:sz="2" w:space="0" w:color="auto"/>
              <w:left w:val="single" w:sz="2" w:space="0" w:color="auto"/>
              <w:bottom w:val="single" w:sz="2" w:space="0" w:color="auto"/>
              <w:right w:val="single" w:sz="2" w:space="0" w:color="auto"/>
            </w:tcBorders>
          </w:tcPr>
          <w:p w14:paraId="5812693E" w14:textId="77777777" w:rsidR="00E6364D" w:rsidRPr="00FF353C" w:rsidRDefault="00E6364D" w:rsidP="00485DF3">
            <w:pPr>
              <w:pStyle w:val="NormalLeft"/>
              <w:rPr>
                <w:lang w:val="en-GB"/>
              </w:rPr>
            </w:pPr>
            <w:r w:rsidRPr="00FF353C">
              <w:rPr>
                <w:lang w:val="en-GB"/>
              </w:rPr>
              <w:t>R0620/C0010</w:t>
            </w:r>
          </w:p>
        </w:tc>
        <w:tc>
          <w:tcPr>
            <w:tcW w:w="2322" w:type="dxa"/>
            <w:tcBorders>
              <w:top w:val="single" w:sz="2" w:space="0" w:color="auto"/>
              <w:left w:val="single" w:sz="2" w:space="0" w:color="auto"/>
              <w:bottom w:val="single" w:sz="2" w:space="0" w:color="auto"/>
              <w:right w:val="single" w:sz="2" w:space="0" w:color="auto"/>
            </w:tcBorders>
          </w:tcPr>
          <w:p w14:paraId="555C5F51" w14:textId="77777777" w:rsidR="00E6364D" w:rsidRPr="00FF353C" w:rsidRDefault="00E6364D" w:rsidP="00485DF3">
            <w:pPr>
              <w:pStyle w:val="NormalLeft"/>
              <w:rPr>
                <w:lang w:val="en-GB"/>
              </w:rPr>
            </w:pPr>
            <w:r w:rsidRPr="00FF353C">
              <w:rPr>
                <w:lang w:val="en-GB"/>
              </w:rPr>
              <w:t>Ratio of eligible own funds to SCR</w:t>
            </w:r>
          </w:p>
        </w:tc>
        <w:tc>
          <w:tcPr>
            <w:tcW w:w="4457" w:type="dxa"/>
            <w:tcBorders>
              <w:top w:val="single" w:sz="2" w:space="0" w:color="auto"/>
              <w:left w:val="single" w:sz="2" w:space="0" w:color="auto"/>
              <w:bottom w:val="single" w:sz="2" w:space="0" w:color="auto"/>
              <w:right w:val="single" w:sz="2" w:space="0" w:color="auto"/>
            </w:tcBorders>
          </w:tcPr>
          <w:p w14:paraId="53C18090" w14:textId="77777777" w:rsidR="00E6364D" w:rsidRPr="00FF353C" w:rsidRDefault="00E6364D" w:rsidP="00485DF3">
            <w:pPr>
              <w:pStyle w:val="NormalLeft"/>
              <w:rPr>
                <w:lang w:val="en-GB"/>
              </w:rPr>
            </w:pPr>
            <w:r w:rsidRPr="00FF353C">
              <w:rPr>
                <w:lang w:val="en-GB"/>
              </w:rPr>
              <w:t>This is the solvency ratio calculated as the total eligible own funds to meet the SCR divided by the SCR amount.</w:t>
            </w:r>
          </w:p>
        </w:tc>
      </w:tr>
      <w:tr w:rsidR="00E6364D" w:rsidRPr="00FF353C" w14:paraId="1582AF96" w14:textId="77777777" w:rsidTr="00485DF3">
        <w:tc>
          <w:tcPr>
            <w:tcW w:w="2507" w:type="dxa"/>
            <w:tcBorders>
              <w:top w:val="single" w:sz="2" w:space="0" w:color="auto"/>
              <w:left w:val="single" w:sz="2" w:space="0" w:color="auto"/>
              <w:bottom w:val="single" w:sz="2" w:space="0" w:color="auto"/>
              <w:right w:val="single" w:sz="2" w:space="0" w:color="auto"/>
            </w:tcBorders>
          </w:tcPr>
          <w:p w14:paraId="344A1DD4" w14:textId="77777777" w:rsidR="00E6364D" w:rsidRPr="00FF353C" w:rsidRDefault="00E6364D" w:rsidP="00485DF3">
            <w:pPr>
              <w:pStyle w:val="NormalLeft"/>
              <w:rPr>
                <w:lang w:val="en-GB"/>
              </w:rPr>
            </w:pPr>
            <w:r w:rsidRPr="00FF353C">
              <w:rPr>
                <w:lang w:val="en-GB"/>
              </w:rPr>
              <w:t>R0640/C0010</w:t>
            </w:r>
          </w:p>
        </w:tc>
        <w:tc>
          <w:tcPr>
            <w:tcW w:w="2322" w:type="dxa"/>
            <w:tcBorders>
              <w:top w:val="single" w:sz="2" w:space="0" w:color="auto"/>
              <w:left w:val="single" w:sz="2" w:space="0" w:color="auto"/>
              <w:bottom w:val="single" w:sz="2" w:space="0" w:color="auto"/>
              <w:right w:val="single" w:sz="2" w:space="0" w:color="auto"/>
            </w:tcBorders>
          </w:tcPr>
          <w:p w14:paraId="1A671DBE" w14:textId="77777777" w:rsidR="00E6364D" w:rsidRPr="00FF353C" w:rsidRDefault="00E6364D" w:rsidP="00485DF3">
            <w:pPr>
              <w:pStyle w:val="NormalLeft"/>
              <w:rPr>
                <w:lang w:val="en-GB"/>
              </w:rPr>
            </w:pPr>
            <w:r w:rsidRPr="00FF353C">
              <w:rPr>
                <w:lang w:val="en-GB"/>
              </w:rPr>
              <w:t>Ratio of eligible own funds to MCR</w:t>
            </w:r>
          </w:p>
        </w:tc>
        <w:tc>
          <w:tcPr>
            <w:tcW w:w="4457" w:type="dxa"/>
            <w:tcBorders>
              <w:top w:val="single" w:sz="2" w:space="0" w:color="auto"/>
              <w:left w:val="single" w:sz="2" w:space="0" w:color="auto"/>
              <w:bottom w:val="single" w:sz="2" w:space="0" w:color="auto"/>
              <w:right w:val="single" w:sz="2" w:space="0" w:color="auto"/>
            </w:tcBorders>
          </w:tcPr>
          <w:p w14:paraId="00ECBFB2" w14:textId="77777777" w:rsidR="00E6364D" w:rsidRPr="00FF353C" w:rsidRDefault="00E6364D" w:rsidP="00485DF3">
            <w:pPr>
              <w:pStyle w:val="NormalLeft"/>
              <w:rPr>
                <w:lang w:val="en-GB"/>
              </w:rPr>
            </w:pPr>
            <w:r w:rsidRPr="00FF353C">
              <w:rPr>
                <w:lang w:val="en-GB"/>
              </w:rPr>
              <w:t>This is the MCR ratio calculated as the total of eligible own funds to meet the MCR divided by the MCR amount.</w:t>
            </w:r>
          </w:p>
        </w:tc>
      </w:tr>
      <w:tr w:rsidR="007057CA" w:rsidRPr="00FF353C" w14:paraId="00549611"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15C6A27F" w14:textId="5BC4167B" w:rsidR="007057CA" w:rsidRPr="00FF353C" w:rsidRDefault="007057CA" w:rsidP="00485DF3">
            <w:pPr>
              <w:pStyle w:val="NormalCentered"/>
              <w:rPr>
                <w:lang w:val="en-GB"/>
              </w:rPr>
            </w:pPr>
            <w:r w:rsidRPr="00FF353C">
              <w:rPr>
                <w:i/>
                <w:iCs/>
                <w:lang w:val="en-GB"/>
              </w:rPr>
              <w:t>Reconciliation Reserve</w:t>
            </w:r>
          </w:p>
        </w:tc>
      </w:tr>
      <w:tr w:rsidR="00E6364D" w:rsidRPr="00FF353C" w14:paraId="51A19242" w14:textId="77777777" w:rsidTr="00485DF3">
        <w:tc>
          <w:tcPr>
            <w:tcW w:w="2507" w:type="dxa"/>
            <w:tcBorders>
              <w:top w:val="single" w:sz="2" w:space="0" w:color="auto"/>
              <w:left w:val="single" w:sz="2" w:space="0" w:color="auto"/>
              <w:bottom w:val="single" w:sz="2" w:space="0" w:color="auto"/>
              <w:right w:val="single" w:sz="2" w:space="0" w:color="auto"/>
            </w:tcBorders>
          </w:tcPr>
          <w:p w14:paraId="480DB8EE" w14:textId="77777777" w:rsidR="00E6364D" w:rsidRPr="00FF353C" w:rsidRDefault="00E6364D" w:rsidP="00485DF3">
            <w:pPr>
              <w:pStyle w:val="NormalLeft"/>
              <w:rPr>
                <w:lang w:val="en-GB"/>
              </w:rPr>
            </w:pPr>
            <w:r w:rsidRPr="00FF353C">
              <w:rPr>
                <w:lang w:val="en-GB"/>
              </w:rPr>
              <w:t>R0700/C0060</w:t>
            </w:r>
          </w:p>
        </w:tc>
        <w:tc>
          <w:tcPr>
            <w:tcW w:w="2322" w:type="dxa"/>
            <w:tcBorders>
              <w:top w:val="single" w:sz="2" w:space="0" w:color="auto"/>
              <w:left w:val="single" w:sz="2" w:space="0" w:color="auto"/>
              <w:bottom w:val="single" w:sz="2" w:space="0" w:color="auto"/>
              <w:right w:val="single" w:sz="2" w:space="0" w:color="auto"/>
            </w:tcBorders>
          </w:tcPr>
          <w:p w14:paraId="517C697D" w14:textId="77777777" w:rsidR="00E6364D" w:rsidRPr="00FF353C" w:rsidRDefault="00E6364D" w:rsidP="00485DF3">
            <w:pPr>
              <w:pStyle w:val="NormalLeft"/>
              <w:rPr>
                <w:lang w:val="en-GB"/>
              </w:rPr>
            </w:pPr>
            <w:r w:rsidRPr="00FF353C">
              <w:rPr>
                <w:lang w:val="en-GB"/>
              </w:rPr>
              <w:t>Excess of assets over liabilities</w:t>
            </w:r>
          </w:p>
        </w:tc>
        <w:tc>
          <w:tcPr>
            <w:tcW w:w="4457" w:type="dxa"/>
            <w:tcBorders>
              <w:top w:val="single" w:sz="2" w:space="0" w:color="auto"/>
              <w:left w:val="single" w:sz="2" w:space="0" w:color="auto"/>
              <w:bottom w:val="single" w:sz="2" w:space="0" w:color="auto"/>
              <w:right w:val="single" w:sz="2" w:space="0" w:color="auto"/>
            </w:tcBorders>
          </w:tcPr>
          <w:p w14:paraId="2CE7BF45" w14:textId="77777777" w:rsidR="00E6364D" w:rsidRPr="00FF353C" w:rsidRDefault="00E6364D" w:rsidP="00485DF3">
            <w:pPr>
              <w:pStyle w:val="NormalLeft"/>
              <w:rPr>
                <w:lang w:val="en-GB"/>
              </w:rPr>
            </w:pPr>
            <w:r w:rsidRPr="00FF353C">
              <w:rPr>
                <w:lang w:val="en-GB"/>
              </w:rPr>
              <w:t>This is the excess of assets over liabilities as reported in the Solvency 2 balance sheet.</w:t>
            </w:r>
          </w:p>
        </w:tc>
      </w:tr>
      <w:tr w:rsidR="00E6364D" w:rsidRPr="00FF353C" w14:paraId="66EDE4FC" w14:textId="77777777" w:rsidTr="00485DF3">
        <w:tc>
          <w:tcPr>
            <w:tcW w:w="2507" w:type="dxa"/>
            <w:tcBorders>
              <w:top w:val="single" w:sz="2" w:space="0" w:color="auto"/>
              <w:left w:val="single" w:sz="2" w:space="0" w:color="auto"/>
              <w:bottom w:val="single" w:sz="2" w:space="0" w:color="auto"/>
              <w:right w:val="single" w:sz="2" w:space="0" w:color="auto"/>
            </w:tcBorders>
          </w:tcPr>
          <w:p w14:paraId="3E74BFCC" w14:textId="77777777" w:rsidR="00E6364D" w:rsidRPr="00FF353C" w:rsidRDefault="00E6364D" w:rsidP="00485DF3">
            <w:pPr>
              <w:pStyle w:val="NormalLeft"/>
              <w:rPr>
                <w:lang w:val="en-GB"/>
              </w:rPr>
            </w:pPr>
            <w:r w:rsidRPr="00FF353C">
              <w:rPr>
                <w:lang w:val="en-GB"/>
              </w:rPr>
              <w:t>R0710/C0060</w:t>
            </w:r>
          </w:p>
        </w:tc>
        <w:tc>
          <w:tcPr>
            <w:tcW w:w="2322" w:type="dxa"/>
            <w:tcBorders>
              <w:top w:val="single" w:sz="2" w:space="0" w:color="auto"/>
              <w:left w:val="single" w:sz="2" w:space="0" w:color="auto"/>
              <w:bottom w:val="single" w:sz="2" w:space="0" w:color="auto"/>
              <w:right w:val="single" w:sz="2" w:space="0" w:color="auto"/>
            </w:tcBorders>
          </w:tcPr>
          <w:p w14:paraId="1FEEDC70" w14:textId="77777777" w:rsidR="00E6364D" w:rsidRPr="00FF353C" w:rsidRDefault="00E6364D" w:rsidP="00485DF3">
            <w:pPr>
              <w:pStyle w:val="NormalLeft"/>
              <w:rPr>
                <w:lang w:val="en-GB"/>
              </w:rPr>
            </w:pPr>
            <w:r w:rsidRPr="00FF353C">
              <w:rPr>
                <w:lang w:val="en-GB"/>
              </w:rPr>
              <w:t>Own shares (held directly and indirectly)</w:t>
            </w:r>
          </w:p>
        </w:tc>
        <w:tc>
          <w:tcPr>
            <w:tcW w:w="4457" w:type="dxa"/>
            <w:tcBorders>
              <w:top w:val="single" w:sz="2" w:space="0" w:color="auto"/>
              <w:left w:val="single" w:sz="2" w:space="0" w:color="auto"/>
              <w:bottom w:val="single" w:sz="2" w:space="0" w:color="auto"/>
              <w:right w:val="single" w:sz="2" w:space="0" w:color="auto"/>
            </w:tcBorders>
          </w:tcPr>
          <w:p w14:paraId="298B7AAC" w14:textId="77777777" w:rsidR="00E6364D" w:rsidRPr="00FF353C" w:rsidRDefault="00E6364D" w:rsidP="00485DF3">
            <w:pPr>
              <w:pStyle w:val="NormalLeft"/>
              <w:rPr>
                <w:lang w:val="en-GB"/>
              </w:rPr>
            </w:pPr>
            <w:r w:rsidRPr="00FF353C">
              <w:rPr>
                <w:lang w:val="en-GB"/>
              </w:rPr>
              <w:t>This is the amount of own shares held by the undertaking, both directly and indirectly.</w:t>
            </w:r>
          </w:p>
        </w:tc>
      </w:tr>
      <w:tr w:rsidR="00E6364D" w:rsidRPr="00FF353C" w14:paraId="0520C9C8" w14:textId="77777777" w:rsidTr="00485DF3">
        <w:tc>
          <w:tcPr>
            <w:tcW w:w="2507" w:type="dxa"/>
            <w:tcBorders>
              <w:top w:val="single" w:sz="2" w:space="0" w:color="auto"/>
              <w:left w:val="single" w:sz="2" w:space="0" w:color="auto"/>
              <w:bottom w:val="single" w:sz="2" w:space="0" w:color="auto"/>
              <w:right w:val="single" w:sz="2" w:space="0" w:color="auto"/>
            </w:tcBorders>
          </w:tcPr>
          <w:p w14:paraId="4F7682D8" w14:textId="77777777" w:rsidR="00E6364D" w:rsidRPr="00FF353C" w:rsidRDefault="00E6364D" w:rsidP="00485DF3">
            <w:pPr>
              <w:pStyle w:val="NormalLeft"/>
              <w:rPr>
                <w:lang w:val="en-GB"/>
              </w:rPr>
            </w:pPr>
            <w:r w:rsidRPr="00FF353C">
              <w:rPr>
                <w:lang w:val="en-GB"/>
              </w:rPr>
              <w:t>R0720/C0060</w:t>
            </w:r>
          </w:p>
        </w:tc>
        <w:tc>
          <w:tcPr>
            <w:tcW w:w="2322" w:type="dxa"/>
            <w:tcBorders>
              <w:top w:val="single" w:sz="2" w:space="0" w:color="auto"/>
              <w:left w:val="single" w:sz="2" w:space="0" w:color="auto"/>
              <w:bottom w:val="single" w:sz="2" w:space="0" w:color="auto"/>
              <w:right w:val="single" w:sz="2" w:space="0" w:color="auto"/>
            </w:tcBorders>
          </w:tcPr>
          <w:p w14:paraId="10867682" w14:textId="77777777" w:rsidR="00E6364D" w:rsidRPr="00FF353C" w:rsidRDefault="00E6364D" w:rsidP="00485DF3">
            <w:pPr>
              <w:pStyle w:val="NormalLeft"/>
              <w:rPr>
                <w:lang w:val="en-GB"/>
              </w:rPr>
            </w:pPr>
            <w:r w:rsidRPr="00FF353C">
              <w:rPr>
                <w:lang w:val="en-GB"/>
              </w:rPr>
              <w:t>Foreseeable dividends, distributions and charges</w:t>
            </w:r>
          </w:p>
        </w:tc>
        <w:tc>
          <w:tcPr>
            <w:tcW w:w="4457" w:type="dxa"/>
            <w:tcBorders>
              <w:top w:val="single" w:sz="2" w:space="0" w:color="auto"/>
              <w:left w:val="single" w:sz="2" w:space="0" w:color="auto"/>
              <w:bottom w:val="single" w:sz="2" w:space="0" w:color="auto"/>
              <w:right w:val="single" w:sz="2" w:space="0" w:color="auto"/>
            </w:tcBorders>
          </w:tcPr>
          <w:p w14:paraId="3F483802" w14:textId="6059FB7D" w:rsidR="002810D6" w:rsidRPr="00FF353C" w:rsidRDefault="00E6364D" w:rsidP="002810D6">
            <w:pPr>
              <w:pStyle w:val="NormalLeft"/>
              <w:rPr>
                <w:ins w:id="2786" w:author="Author"/>
                <w:lang w:val="en-GB"/>
              </w:rPr>
            </w:pPr>
            <w:r w:rsidRPr="00FF353C">
              <w:rPr>
                <w:lang w:val="en-GB"/>
              </w:rPr>
              <w:t>These are the dividends, distributions and charges foreseeable by the undertaking.</w:t>
            </w:r>
            <w:ins w:id="2787" w:author="Author">
              <w:r w:rsidR="00706B0A" w:rsidRPr="00FF353C">
                <w:rPr>
                  <w:lang w:val="en-GB"/>
                </w:rPr>
                <w:t xml:space="preserve"> As soon as a dividend is foreseeable it is considered in full in t</w:t>
              </w:r>
              <w:r w:rsidR="00755202" w:rsidRPr="00FF353C">
                <w:rPr>
                  <w:lang w:val="en-GB"/>
                </w:rPr>
                <w:t>he</w:t>
              </w:r>
              <w:r w:rsidR="00706B0A" w:rsidRPr="00FF353C">
                <w:rPr>
                  <w:lang w:val="en-GB"/>
                </w:rPr>
                <w:t xml:space="preserve"> quarterly reporting. </w:t>
              </w:r>
              <w:r w:rsidR="005E6AEF" w:rsidRPr="00FF353C">
                <w:rPr>
                  <w:lang w:val="en-GB"/>
                </w:rPr>
                <w:t xml:space="preserve"> </w:t>
              </w:r>
              <w:r w:rsidR="002810D6" w:rsidRPr="00FF353C">
                <w:rPr>
                  <w:lang w:val="en-GB"/>
                </w:rPr>
                <w:t>As soon as a</w:t>
              </w:r>
              <w:r w:rsidR="00DD158A" w:rsidRPr="00FF353C">
                <w:rPr>
                  <w:lang w:val="en-GB"/>
                </w:rPr>
                <w:t xml:space="preserve"> </w:t>
              </w:r>
              <w:r w:rsidR="002810D6" w:rsidRPr="00FF353C">
                <w:rPr>
                  <w:lang w:val="en-GB"/>
                </w:rPr>
                <w:t xml:space="preserve">dividend is foreseeable, the full amount </w:t>
              </w:r>
              <w:r w:rsidR="008B1C77" w:rsidRPr="00FF353C">
                <w:rPr>
                  <w:lang w:val="en-GB"/>
                </w:rPr>
                <w:t xml:space="preserve">of dividend </w:t>
              </w:r>
              <w:r w:rsidR="002810D6" w:rsidRPr="00FF353C">
                <w:rPr>
                  <w:lang w:val="en-GB"/>
                </w:rPr>
                <w:t xml:space="preserve">must be </w:t>
              </w:r>
              <w:r w:rsidR="008B1C77" w:rsidRPr="00FF353C">
                <w:rPr>
                  <w:lang w:val="en-GB"/>
                </w:rPr>
                <w:t xml:space="preserve">included </w:t>
              </w:r>
              <w:r w:rsidR="002810D6" w:rsidRPr="00FF353C">
                <w:rPr>
                  <w:lang w:val="en-GB"/>
                </w:rPr>
                <w:t xml:space="preserve">in the quarterly reporting at one time, which means that it </w:t>
              </w:r>
              <w:r w:rsidR="000665FE" w:rsidRPr="00FF353C">
                <w:rPr>
                  <w:lang w:val="en-GB"/>
                </w:rPr>
                <w:t>shall not</w:t>
              </w:r>
              <w:r w:rsidR="002810D6" w:rsidRPr="00FF353C">
                <w:rPr>
                  <w:lang w:val="en-GB"/>
                </w:rPr>
                <w:t xml:space="preserve"> be added incrementally from quarter to quarter</w:t>
              </w:r>
              <w:r w:rsidR="005E6AEF" w:rsidRPr="00FF353C">
                <w:rPr>
                  <w:lang w:val="en-GB"/>
                </w:rPr>
                <w:t xml:space="preserve">. </w:t>
              </w:r>
            </w:ins>
          </w:p>
          <w:p w14:paraId="07D75DC8" w14:textId="77777777" w:rsidR="00E6364D" w:rsidRPr="00FF353C" w:rsidRDefault="006475B5" w:rsidP="00485DF3">
            <w:pPr>
              <w:pStyle w:val="NormalLeft"/>
              <w:rPr>
                <w:ins w:id="2788" w:author="Author"/>
                <w:lang w:val="en-GB"/>
              </w:rPr>
            </w:pPr>
            <w:ins w:id="2789" w:author="Author">
              <w:r w:rsidRPr="00FF353C">
                <w:rPr>
                  <w:lang w:val="en-GB"/>
                </w:rPr>
                <w:t>A dividend is foreseeable when the payment becomes likely considering the dividend payment history of the company, the business development throughout the year, the reference date of the assessment and, where appropriate, other relevant circumstances.</w:t>
              </w:r>
            </w:ins>
          </w:p>
          <w:p w14:paraId="153DA0C1" w14:textId="77777777" w:rsidR="00E55BDB" w:rsidRDefault="00E55BDB" w:rsidP="000665FE">
            <w:pPr>
              <w:pStyle w:val="NormalLeft"/>
              <w:rPr>
                <w:ins w:id="2790" w:author="Author"/>
                <w:lang w:val="en-GB"/>
              </w:rPr>
            </w:pPr>
            <w:ins w:id="2791" w:author="Author">
              <w:r w:rsidRPr="00FF353C">
                <w:rPr>
                  <w:lang w:val="en-GB"/>
                </w:rPr>
                <w:t>The dividend shall be reported as foreseeable until it has been approved at the annual general meeting (</w:t>
              </w:r>
              <w:r w:rsidR="000665FE" w:rsidRPr="00FF353C">
                <w:rPr>
                  <w:lang w:val="en-GB"/>
                </w:rPr>
                <w:t>not</w:t>
              </w:r>
              <w:r w:rsidRPr="00FF353C">
                <w:rPr>
                  <w:lang w:val="en-GB"/>
                </w:rPr>
                <w:t xml:space="preserve"> until it has been paid).</w:t>
              </w:r>
            </w:ins>
          </w:p>
          <w:p w14:paraId="117D0B22" w14:textId="33C74EA5" w:rsidR="00E55BDB" w:rsidRPr="00FF353C" w:rsidRDefault="00E55BDB" w:rsidP="000665FE">
            <w:pPr>
              <w:pStyle w:val="NormalLeft"/>
              <w:rPr>
                <w:lang w:val="en-GB"/>
              </w:rPr>
            </w:pPr>
          </w:p>
        </w:tc>
      </w:tr>
      <w:tr w:rsidR="00E6364D" w:rsidRPr="00FF353C" w14:paraId="49696A9D" w14:textId="77777777" w:rsidTr="00485DF3">
        <w:tc>
          <w:tcPr>
            <w:tcW w:w="2507" w:type="dxa"/>
            <w:tcBorders>
              <w:top w:val="single" w:sz="2" w:space="0" w:color="auto"/>
              <w:left w:val="single" w:sz="2" w:space="0" w:color="auto"/>
              <w:bottom w:val="single" w:sz="2" w:space="0" w:color="auto"/>
              <w:right w:val="single" w:sz="2" w:space="0" w:color="auto"/>
            </w:tcBorders>
          </w:tcPr>
          <w:p w14:paraId="55E9BA7F" w14:textId="77777777" w:rsidR="00E6364D" w:rsidRPr="00FF353C" w:rsidRDefault="00E6364D" w:rsidP="00485DF3">
            <w:pPr>
              <w:pStyle w:val="NormalLeft"/>
              <w:rPr>
                <w:lang w:val="en-GB"/>
              </w:rPr>
            </w:pPr>
            <w:r w:rsidRPr="00FF353C">
              <w:rPr>
                <w:lang w:val="en-GB"/>
              </w:rPr>
              <w:t>R0730/C0060</w:t>
            </w:r>
          </w:p>
        </w:tc>
        <w:tc>
          <w:tcPr>
            <w:tcW w:w="2322" w:type="dxa"/>
            <w:tcBorders>
              <w:top w:val="single" w:sz="2" w:space="0" w:color="auto"/>
              <w:left w:val="single" w:sz="2" w:space="0" w:color="auto"/>
              <w:bottom w:val="single" w:sz="2" w:space="0" w:color="auto"/>
              <w:right w:val="single" w:sz="2" w:space="0" w:color="auto"/>
            </w:tcBorders>
          </w:tcPr>
          <w:p w14:paraId="02A486DD" w14:textId="77777777" w:rsidR="00E6364D" w:rsidRPr="00FF353C" w:rsidRDefault="00E6364D" w:rsidP="00485DF3">
            <w:pPr>
              <w:pStyle w:val="NormalLeft"/>
              <w:rPr>
                <w:lang w:val="en-GB"/>
              </w:rPr>
            </w:pPr>
            <w:r w:rsidRPr="00FF353C">
              <w:rPr>
                <w:lang w:val="en-GB"/>
              </w:rPr>
              <w:t>Other basic own fund items</w:t>
            </w:r>
          </w:p>
        </w:tc>
        <w:tc>
          <w:tcPr>
            <w:tcW w:w="4457" w:type="dxa"/>
            <w:tcBorders>
              <w:top w:val="single" w:sz="2" w:space="0" w:color="auto"/>
              <w:left w:val="single" w:sz="2" w:space="0" w:color="auto"/>
              <w:bottom w:val="single" w:sz="2" w:space="0" w:color="auto"/>
              <w:right w:val="single" w:sz="2" w:space="0" w:color="auto"/>
            </w:tcBorders>
          </w:tcPr>
          <w:p w14:paraId="7CD66EE6" w14:textId="77777777" w:rsidR="00E6364D" w:rsidRPr="00FF353C" w:rsidRDefault="00E6364D" w:rsidP="00485DF3">
            <w:pPr>
              <w:pStyle w:val="NormalLeft"/>
              <w:rPr>
                <w:lang w:val="en-GB"/>
              </w:rPr>
            </w:pPr>
            <w:r w:rsidRPr="00FF353C">
              <w:rPr>
                <w:lang w:val="en-GB"/>
              </w:rPr>
              <w:t>These are the basic own fund items included in points (a)(i) to (v) of Article 69, Article 72(a) and Article 76(a), as well as those basic own fund items approved by the supervisory authority in accordance with Article 79 of the Delegated Regulation (EU) 2015/35.</w:t>
            </w:r>
          </w:p>
        </w:tc>
      </w:tr>
      <w:tr w:rsidR="00E6364D" w:rsidRPr="00FF353C" w14:paraId="21F69093" w14:textId="77777777" w:rsidTr="00485DF3">
        <w:tc>
          <w:tcPr>
            <w:tcW w:w="2507" w:type="dxa"/>
            <w:tcBorders>
              <w:top w:val="single" w:sz="2" w:space="0" w:color="auto"/>
              <w:left w:val="single" w:sz="2" w:space="0" w:color="auto"/>
              <w:bottom w:val="single" w:sz="2" w:space="0" w:color="auto"/>
              <w:right w:val="single" w:sz="2" w:space="0" w:color="auto"/>
            </w:tcBorders>
          </w:tcPr>
          <w:p w14:paraId="6C2BD995" w14:textId="77777777" w:rsidR="00E6364D" w:rsidRPr="00FF353C" w:rsidRDefault="00E6364D" w:rsidP="00485DF3">
            <w:pPr>
              <w:pStyle w:val="NormalLeft"/>
              <w:rPr>
                <w:lang w:val="en-GB"/>
              </w:rPr>
            </w:pPr>
            <w:r w:rsidRPr="00FF353C">
              <w:rPr>
                <w:lang w:val="en-GB"/>
              </w:rPr>
              <w:lastRenderedPageBreak/>
              <w:t>R0740/C0060</w:t>
            </w:r>
          </w:p>
        </w:tc>
        <w:tc>
          <w:tcPr>
            <w:tcW w:w="2322" w:type="dxa"/>
            <w:tcBorders>
              <w:top w:val="single" w:sz="2" w:space="0" w:color="auto"/>
              <w:left w:val="single" w:sz="2" w:space="0" w:color="auto"/>
              <w:bottom w:val="single" w:sz="2" w:space="0" w:color="auto"/>
              <w:right w:val="single" w:sz="2" w:space="0" w:color="auto"/>
            </w:tcBorders>
          </w:tcPr>
          <w:p w14:paraId="69470D15" w14:textId="192A1A75" w:rsidR="00E6364D" w:rsidRPr="00FF353C" w:rsidRDefault="00E6364D" w:rsidP="00485DF3">
            <w:pPr>
              <w:pStyle w:val="NormalLeft"/>
              <w:rPr>
                <w:lang w:val="en-GB"/>
              </w:rPr>
            </w:pPr>
            <w:r w:rsidRPr="00FF353C">
              <w:rPr>
                <w:lang w:val="en-GB"/>
              </w:rPr>
              <w:t xml:space="preserve">Adjustment for restricted own fund items in respect of matching adjustment portfolios and </w:t>
            </w:r>
            <w:del w:id="2792" w:author="Author">
              <w:r w:rsidRPr="00FF353C" w:rsidDel="00DE4650">
                <w:rPr>
                  <w:lang w:val="en-GB"/>
                </w:rPr>
                <w:delText>ring fenced</w:delText>
              </w:r>
            </w:del>
            <w:ins w:id="2793" w:author="Author">
              <w:r w:rsidR="00DE4650" w:rsidRPr="00FF353C">
                <w:rPr>
                  <w:lang w:val="en-GB"/>
                </w:rPr>
                <w:t>ring-fenced</w:t>
              </w:r>
            </w:ins>
            <w:r w:rsidRPr="00FF353C">
              <w:rPr>
                <w:lang w:val="en-GB"/>
              </w:rPr>
              <w:t xml:space="preserve"> funds</w:t>
            </w:r>
          </w:p>
        </w:tc>
        <w:tc>
          <w:tcPr>
            <w:tcW w:w="4457" w:type="dxa"/>
            <w:tcBorders>
              <w:top w:val="single" w:sz="2" w:space="0" w:color="auto"/>
              <w:left w:val="single" w:sz="2" w:space="0" w:color="auto"/>
              <w:bottom w:val="single" w:sz="2" w:space="0" w:color="auto"/>
              <w:right w:val="single" w:sz="2" w:space="0" w:color="auto"/>
            </w:tcBorders>
          </w:tcPr>
          <w:p w14:paraId="65CDC474" w14:textId="77777777" w:rsidR="00E6364D" w:rsidRPr="00FF353C" w:rsidRDefault="00E6364D" w:rsidP="00485DF3">
            <w:pPr>
              <w:pStyle w:val="NormalLeft"/>
              <w:rPr>
                <w:lang w:val="en-GB"/>
              </w:rPr>
            </w:pPr>
            <w:r w:rsidRPr="00FF353C">
              <w:rPr>
                <w:lang w:val="en-GB"/>
              </w:rPr>
              <w:t>This is the total amount of the adjustment to the reconciliation reserve due to the existence of restricted own fund items in respect of ring–fenced funds and matching portfolios.</w:t>
            </w:r>
          </w:p>
        </w:tc>
      </w:tr>
      <w:tr w:rsidR="00E6364D" w:rsidRPr="00FF353C" w14:paraId="49C1AD21" w14:textId="77777777" w:rsidTr="00485DF3">
        <w:tc>
          <w:tcPr>
            <w:tcW w:w="2507" w:type="dxa"/>
            <w:tcBorders>
              <w:top w:val="single" w:sz="2" w:space="0" w:color="auto"/>
              <w:left w:val="single" w:sz="2" w:space="0" w:color="auto"/>
              <w:bottom w:val="single" w:sz="2" w:space="0" w:color="auto"/>
              <w:right w:val="single" w:sz="2" w:space="0" w:color="auto"/>
            </w:tcBorders>
          </w:tcPr>
          <w:p w14:paraId="0B15299A" w14:textId="77777777" w:rsidR="00E6364D" w:rsidRPr="00FF353C" w:rsidRDefault="00E6364D" w:rsidP="00485DF3">
            <w:pPr>
              <w:pStyle w:val="NormalLeft"/>
              <w:rPr>
                <w:lang w:val="en-GB"/>
              </w:rPr>
            </w:pPr>
            <w:r w:rsidRPr="00FF353C">
              <w:rPr>
                <w:lang w:val="en-GB"/>
              </w:rPr>
              <w:t>R0760/C0060</w:t>
            </w:r>
          </w:p>
        </w:tc>
        <w:tc>
          <w:tcPr>
            <w:tcW w:w="2322" w:type="dxa"/>
            <w:tcBorders>
              <w:top w:val="single" w:sz="2" w:space="0" w:color="auto"/>
              <w:left w:val="single" w:sz="2" w:space="0" w:color="auto"/>
              <w:bottom w:val="single" w:sz="2" w:space="0" w:color="auto"/>
              <w:right w:val="single" w:sz="2" w:space="0" w:color="auto"/>
            </w:tcBorders>
          </w:tcPr>
          <w:p w14:paraId="45E9B663" w14:textId="77777777" w:rsidR="00E6364D" w:rsidRPr="00FF353C" w:rsidRDefault="00E6364D" w:rsidP="00485DF3">
            <w:pPr>
              <w:pStyle w:val="NormalLeft"/>
              <w:rPr>
                <w:lang w:val="en-GB"/>
              </w:rPr>
            </w:pPr>
            <w:r w:rsidRPr="00FF353C">
              <w:rPr>
                <w:lang w:val="en-GB"/>
              </w:rP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3206CBB5" w14:textId="77777777" w:rsidR="00E6364D" w:rsidRPr="00FF353C" w:rsidRDefault="00E6364D" w:rsidP="00485DF3">
            <w:pPr>
              <w:pStyle w:val="NormalLeft"/>
              <w:rPr>
                <w:lang w:val="en-GB"/>
              </w:rPr>
            </w:pPr>
            <w:r w:rsidRPr="00FF353C">
              <w:rPr>
                <w:lang w:val="en-GB"/>
              </w:rPr>
              <w:t>This the reconciliation reserve of the undertaking, before deduction for participations in other financial sector as foreseen in Article 68 of Delegated Regulation (EU) 2015/35.</w:t>
            </w:r>
          </w:p>
        </w:tc>
      </w:tr>
      <w:tr w:rsidR="00E6364D" w:rsidRPr="00FF353C" w14:paraId="71A07355" w14:textId="77777777" w:rsidTr="00485DF3">
        <w:tc>
          <w:tcPr>
            <w:tcW w:w="2507" w:type="dxa"/>
            <w:tcBorders>
              <w:top w:val="single" w:sz="2" w:space="0" w:color="auto"/>
              <w:left w:val="single" w:sz="2" w:space="0" w:color="auto"/>
              <w:bottom w:val="single" w:sz="2" w:space="0" w:color="auto"/>
              <w:right w:val="single" w:sz="2" w:space="0" w:color="auto"/>
            </w:tcBorders>
          </w:tcPr>
          <w:p w14:paraId="261BA4AE" w14:textId="77777777" w:rsidR="00E6364D" w:rsidRPr="00FF353C" w:rsidRDefault="00E6364D" w:rsidP="00485DF3">
            <w:pPr>
              <w:pStyle w:val="NormalLeft"/>
              <w:rPr>
                <w:lang w:val="en-GB"/>
              </w:rPr>
            </w:pPr>
            <w:r w:rsidRPr="00FF353C">
              <w:rPr>
                <w:lang w:val="en-GB"/>
              </w:rPr>
              <w:t>R0770/C0060</w:t>
            </w:r>
          </w:p>
        </w:tc>
        <w:tc>
          <w:tcPr>
            <w:tcW w:w="2322" w:type="dxa"/>
            <w:tcBorders>
              <w:top w:val="single" w:sz="2" w:space="0" w:color="auto"/>
              <w:left w:val="single" w:sz="2" w:space="0" w:color="auto"/>
              <w:bottom w:val="single" w:sz="2" w:space="0" w:color="auto"/>
              <w:right w:val="single" w:sz="2" w:space="0" w:color="auto"/>
            </w:tcBorders>
          </w:tcPr>
          <w:p w14:paraId="0D896AF3" w14:textId="77777777" w:rsidR="00E6364D" w:rsidRPr="00FF353C" w:rsidRDefault="00E6364D" w:rsidP="00485DF3">
            <w:pPr>
              <w:pStyle w:val="NormalLeft"/>
              <w:rPr>
                <w:lang w:val="en-GB"/>
              </w:rPr>
            </w:pPr>
            <w:r w:rsidRPr="00FF353C">
              <w:rPr>
                <w:lang w:val="en-GB"/>
              </w:rPr>
              <w:t>Expected profits included in future premiums (EPIFP) — Life business</w:t>
            </w:r>
          </w:p>
        </w:tc>
        <w:tc>
          <w:tcPr>
            <w:tcW w:w="4457" w:type="dxa"/>
            <w:tcBorders>
              <w:top w:val="single" w:sz="2" w:space="0" w:color="auto"/>
              <w:left w:val="single" w:sz="2" w:space="0" w:color="auto"/>
              <w:bottom w:val="single" w:sz="2" w:space="0" w:color="auto"/>
              <w:right w:val="single" w:sz="2" w:space="0" w:color="auto"/>
            </w:tcBorders>
          </w:tcPr>
          <w:p w14:paraId="6BD8A78B" w14:textId="5046FB21" w:rsidR="00E6364D" w:rsidRPr="00FF353C" w:rsidRDefault="00E6364D" w:rsidP="009400E9">
            <w:pPr>
              <w:pStyle w:val="NormalLeft"/>
              <w:rPr>
                <w:lang w:val="en-GB"/>
              </w:rPr>
            </w:pPr>
            <w:r w:rsidRPr="00FF353C">
              <w:rPr>
                <w:lang w:val="en-GB"/>
              </w:rPr>
              <w:t xml:space="preserve">The reconciliation reserve includes an amount of the excess of assets over liabilities that corresponds to the expected profit in future premiums (‘EPIFP’). This cell represents that amount </w:t>
            </w:r>
            <w:ins w:id="2794" w:author="Author">
              <w:r w:rsidR="009400E9" w:rsidRPr="00FF353C">
                <w:rPr>
                  <w:lang w:val="en-GB"/>
                </w:rPr>
                <w:t xml:space="preserve">gross of reinsurance and taxes (i.e. without considering their impact) </w:t>
              </w:r>
            </w:ins>
            <w:r w:rsidRPr="00FF353C">
              <w:rPr>
                <w:lang w:val="en-GB"/>
              </w:rPr>
              <w:t>for the life business of the undertaking.</w:t>
            </w:r>
          </w:p>
        </w:tc>
      </w:tr>
      <w:tr w:rsidR="00E6364D" w:rsidRPr="00FF353C" w14:paraId="3ED1CF3F" w14:textId="77777777" w:rsidTr="00485DF3">
        <w:tc>
          <w:tcPr>
            <w:tcW w:w="2507" w:type="dxa"/>
            <w:tcBorders>
              <w:top w:val="single" w:sz="2" w:space="0" w:color="auto"/>
              <w:left w:val="single" w:sz="2" w:space="0" w:color="auto"/>
              <w:bottom w:val="single" w:sz="2" w:space="0" w:color="auto"/>
              <w:right w:val="single" w:sz="2" w:space="0" w:color="auto"/>
            </w:tcBorders>
          </w:tcPr>
          <w:p w14:paraId="33757D30" w14:textId="77777777" w:rsidR="00E6364D" w:rsidRPr="00FF353C" w:rsidRDefault="00E6364D" w:rsidP="00485DF3">
            <w:pPr>
              <w:pStyle w:val="NormalLeft"/>
              <w:rPr>
                <w:lang w:val="en-GB"/>
              </w:rPr>
            </w:pPr>
            <w:r w:rsidRPr="00FF353C">
              <w:rPr>
                <w:lang w:val="en-GB"/>
              </w:rPr>
              <w:t>R0780/C0060</w:t>
            </w:r>
          </w:p>
        </w:tc>
        <w:tc>
          <w:tcPr>
            <w:tcW w:w="2322" w:type="dxa"/>
            <w:tcBorders>
              <w:top w:val="single" w:sz="2" w:space="0" w:color="auto"/>
              <w:left w:val="single" w:sz="2" w:space="0" w:color="auto"/>
              <w:bottom w:val="single" w:sz="2" w:space="0" w:color="auto"/>
              <w:right w:val="single" w:sz="2" w:space="0" w:color="auto"/>
            </w:tcBorders>
          </w:tcPr>
          <w:p w14:paraId="3D507746" w14:textId="77777777" w:rsidR="00E6364D" w:rsidRPr="00FF353C" w:rsidRDefault="00E6364D" w:rsidP="00485DF3">
            <w:pPr>
              <w:pStyle w:val="NormalLeft"/>
              <w:rPr>
                <w:lang w:val="en-GB"/>
              </w:rPr>
            </w:pPr>
            <w:r w:rsidRPr="00FF353C">
              <w:rPr>
                <w:lang w:val="en-GB"/>
              </w:rPr>
              <w:t>Expected profits included in future premiums (EPIFP) — Non– life business</w:t>
            </w:r>
          </w:p>
        </w:tc>
        <w:tc>
          <w:tcPr>
            <w:tcW w:w="4457" w:type="dxa"/>
            <w:tcBorders>
              <w:top w:val="single" w:sz="2" w:space="0" w:color="auto"/>
              <w:left w:val="single" w:sz="2" w:space="0" w:color="auto"/>
              <w:bottom w:val="single" w:sz="2" w:space="0" w:color="auto"/>
              <w:right w:val="single" w:sz="2" w:space="0" w:color="auto"/>
            </w:tcBorders>
          </w:tcPr>
          <w:p w14:paraId="52FC944A" w14:textId="2E1E2A64" w:rsidR="00E6364D" w:rsidRPr="00FF353C" w:rsidRDefault="00E6364D" w:rsidP="009400E9">
            <w:pPr>
              <w:pStyle w:val="NormalLeft"/>
              <w:rPr>
                <w:lang w:val="en-GB"/>
              </w:rPr>
            </w:pPr>
            <w:r w:rsidRPr="00FF353C">
              <w:rPr>
                <w:lang w:val="en-GB"/>
              </w:rPr>
              <w:t>The reconciliation reserve includes an amount of the excess of assets over liabilities that corresponds to the expected profit in future premiums (EPIFP). This cell represents that amount</w:t>
            </w:r>
            <w:ins w:id="2795" w:author="Author">
              <w:r w:rsidR="009400E9" w:rsidRPr="00FF353C">
                <w:rPr>
                  <w:lang w:val="en-GB"/>
                </w:rPr>
                <w:t xml:space="preserve"> gross of reinsurance and taxes (i.e. without considering their impact)</w:t>
              </w:r>
            </w:ins>
            <w:r w:rsidRPr="00FF353C">
              <w:rPr>
                <w:lang w:val="en-GB"/>
              </w:rPr>
              <w:t xml:space="preserve"> for the non–life business of the undertaking.</w:t>
            </w:r>
          </w:p>
        </w:tc>
      </w:tr>
      <w:tr w:rsidR="00E6364D" w:rsidRPr="00FF353C" w14:paraId="3F491982" w14:textId="77777777" w:rsidTr="00485DF3">
        <w:tc>
          <w:tcPr>
            <w:tcW w:w="2507" w:type="dxa"/>
            <w:tcBorders>
              <w:top w:val="single" w:sz="2" w:space="0" w:color="auto"/>
              <w:left w:val="single" w:sz="2" w:space="0" w:color="auto"/>
              <w:bottom w:val="single" w:sz="2" w:space="0" w:color="auto"/>
              <w:right w:val="single" w:sz="2" w:space="0" w:color="auto"/>
            </w:tcBorders>
          </w:tcPr>
          <w:p w14:paraId="1208811A" w14:textId="77777777" w:rsidR="00E6364D" w:rsidRPr="00FF353C" w:rsidRDefault="00E6364D" w:rsidP="00485DF3">
            <w:pPr>
              <w:pStyle w:val="NormalLeft"/>
              <w:rPr>
                <w:lang w:val="en-GB"/>
              </w:rPr>
            </w:pPr>
            <w:r w:rsidRPr="00FF353C">
              <w:rPr>
                <w:lang w:val="en-GB"/>
              </w:rPr>
              <w:t>R0790/C0060</w:t>
            </w:r>
          </w:p>
        </w:tc>
        <w:tc>
          <w:tcPr>
            <w:tcW w:w="2322" w:type="dxa"/>
            <w:tcBorders>
              <w:top w:val="single" w:sz="2" w:space="0" w:color="auto"/>
              <w:left w:val="single" w:sz="2" w:space="0" w:color="auto"/>
              <w:bottom w:val="single" w:sz="2" w:space="0" w:color="auto"/>
              <w:right w:val="single" w:sz="2" w:space="0" w:color="auto"/>
            </w:tcBorders>
          </w:tcPr>
          <w:p w14:paraId="6B4D746C" w14:textId="77777777" w:rsidR="00E6364D" w:rsidRPr="00FF353C" w:rsidRDefault="00E6364D" w:rsidP="00485DF3">
            <w:pPr>
              <w:pStyle w:val="NormalLeft"/>
              <w:rPr>
                <w:lang w:val="en-GB"/>
              </w:rPr>
            </w:pPr>
            <w:r w:rsidRPr="00FF353C">
              <w:rPr>
                <w:lang w:val="en-GB"/>
              </w:rPr>
              <w:t>Total Expected profits included in future premiums (EPIFP)</w:t>
            </w:r>
          </w:p>
        </w:tc>
        <w:tc>
          <w:tcPr>
            <w:tcW w:w="4457" w:type="dxa"/>
            <w:tcBorders>
              <w:top w:val="single" w:sz="2" w:space="0" w:color="auto"/>
              <w:left w:val="single" w:sz="2" w:space="0" w:color="auto"/>
              <w:bottom w:val="single" w:sz="2" w:space="0" w:color="auto"/>
              <w:right w:val="single" w:sz="2" w:space="0" w:color="auto"/>
            </w:tcBorders>
          </w:tcPr>
          <w:p w14:paraId="157832FF" w14:textId="77777777" w:rsidR="00E6364D" w:rsidRPr="00FF353C" w:rsidRDefault="00E6364D" w:rsidP="00485DF3">
            <w:pPr>
              <w:pStyle w:val="NormalLeft"/>
              <w:rPr>
                <w:lang w:val="en-GB"/>
              </w:rPr>
            </w:pPr>
            <w:r w:rsidRPr="00FF353C">
              <w:rPr>
                <w:lang w:val="en-GB"/>
              </w:rPr>
              <w:t>This is the total amount calculated as expected profits included in future premiums.</w:t>
            </w:r>
          </w:p>
        </w:tc>
      </w:tr>
    </w:tbl>
    <w:p w14:paraId="726464E5" w14:textId="77777777" w:rsidR="00E6364D" w:rsidRPr="00FF353C" w:rsidRDefault="00E6364D" w:rsidP="00E6364D">
      <w:pPr>
        <w:rPr>
          <w:lang w:val="en-GB"/>
        </w:rPr>
      </w:pPr>
    </w:p>
    <w:p w14:paraId="107F88C6" w14:textId="77777777" w:rsidR="00E6364D" w:rsidRPr="00FF353C" w:rsidRDefault="00E6364D" w:rsidP="00E6364D">
      <w:pPr>
        <w:pStyle w:val="ManualHeading2"/>
        <w:numPr>
          <w:ilvl w:val="0"/>
          <w:numId w:val="0"/>
        </w:numPr>
        <w:ind w:left="851" w:hanging="851"/>
        <w:rPr>
          <w:lang w:val="en-GB"/>
        </w:rPr>
      </w:pPr>
      <w:r w:rsidRPr="00FF353C">
        <w:rPr>
          <w:i/>
          <w:iCs/>
          <w:lang w:val="en-GB"/>
        </w:rPr>
        <w:t>S.23.02 — Detailed information by tiers on own funds</w:t>
      </w:r>
    </w:p>
    <w:p w14:paraId="07AED6D8" w14:textId="77777777" w:rsidR="00E6364D" w:rsidRPr="00FF353C" w:rsidRDefault="00E6364D" w:rsidP="00E6364D">
      <w:pPr>
        <w:rPr>
          <w:lang w:val="en-GB"/>
        </w:rPr>
      </w:pPr>
      <w:r w:rsidRPr="00FF353C">
        <w:rPr>
          <w:i/>
          <w:iCs/>
          <w:lang w:val="en-GB"/>
        </w:rPr>
        <w:t>General comments:</w:t>
      </w:r>
    </w:p>
    <w:p w14:paraId="5974D7D0" w14:textId="77777777" w:rsidR="00E6364D" w:rsidRPr="00FF353C" w:rsidRDefault="00E6364D" w:rsidP="00E6364D">
      <w:pPr>
        <w:rPr>
          <w:lang w:val="en-GB"/>
        </w:rPr>
      </w:pPr>
      <w:r w:rsidRPr="00FF353C">
        <w:rPr>
          <w:lang w:val="en-GB"/>
        </w:rPr>
        <w:t>This section relates to annual submission for individual entities.</w:t>
      </w:r>
    </w:p>
    <w:tbl>
      <w:tblPr>
        <w:tblW w:w="0" w:type="auto"/>
        <w:tblLayout w:type="fixed"/>
        <w:tblLook w:val="0000" w:firstRow="0" w:lastRow="0" w:firstColumn="0" w:lastColumn="0" w:noHBand="0" w:noVBand="0"/>
      </w:tblPr>
      <w:tblGrid>
        <w:gridCol w:w="1671"/>
        <w:gridCol w:w="3529"/>
        <w:gridCol w:w="4086"/>
      </w:tblGrid>
      <w:tr w:rsidR="00E6364D" w:rsidRPr="00FF353C" w14:paraId="079A86C2" w14:textId="77777777" w:rsidTr="00485DF3">
        <w:tc>
          <w:tcPr>
            <w:tcW w:w="1671" w:type="dxa"/>
            <w:tcBorders>
              <w:top w:val="single" w:sz="2" w:space="0" w:color="auto"/>
              <w:left w:val="single" w:sz="2" w:space="0" w:color="auto"/>
              <w:bottom w:val="single" w:sz="2" w:space="0" w:color="auto"/>
              <w:right w:val="single" w:sz="2" w:space="0" w:color="auto"/>
            </w:tcBorders>
          </w:tcPr>
          <w:p w14:paraId="72881B01" w14:textId="77777777" w:rsidR="00E6364D" w:rsidRPr="00FF353C" w:rsidRDefault="00E6364D" w:rsidP="00485DF3">
            <w:pPr>
              <w:adjustRightInd w:val="0"/>
              <w:spacing w:before="0" w:after="0"/>
              <w:jc w:val="left"/>
              <w:rPr>
                <w:lang w:val="en-GB"/>
              </w:rPr>
            </w:pPr>
          </w:p>
        </w:tc>
        <w:tc>
          <w:tcPr>
            <w:tcW w:w="3529" w:type="dxa"/>
            <w:tcBorders>
              <w:top w:val="single" w:sz="2" w:space="0" w:color="auto"/>
              <w:left w:val="single" w:sz="2" w:space="0" w:color="auto"/>
              <w:bottom w:val="single" w:sz="2" w:space="0" w:color="auto"/>
              <w:right w:val="single" w:sz="2" w:space="0" w:color="auto"/>
            </w:tcBorders>
          </w:tcPr>
          <w:p w14:paraId="6A80EA66" w14:textId="77777777" w:rsidR="00E6364D" w:rsidRPr="00FF353C" w:rsidRDefault="00E6364D" w:rsidP="00485DF3">
            <w:pPr>
              <w:pStyle w:val="NormalCentered"/>
              <w:rPr>
                <w:lang w:val="en-GB"/>
              </w:rPr>
            </w:pPr>
            <w:r w:rsidRPr="00FF353C">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6EAD40C4" w14:textId="77777777" w:rsidR="00E6364D" w:rsidRPr="00FF353C" w:rsidRDefault="00E6364D" w:rsidP="00485DF3">
            <w:pPr>
              <w:pStyle w:val="NormalCentered"/>
              <w:rPr>
                <w:lang w:val="en-GB"/>
              </w:rPr>
            </w:pPr>
            <w:r w:rsidRPr="00FF353C">
              <w:rPr>
                <w:lang w:val="en-GB"/>
              </w:rPr>
              <w:t>INSTRUCTIONS</w:t>
            </w:r>
          </w:p>
        </w:tc>
      </w:tr>
      <w:tr w:rsidR="00E6364D" w:rsidRPr="00FF353C" w14:paraId="6E97229C" w14:textId="77777777" w:rsidTr="00485DF3">
        <w:tc>
          <w:tcPr>
            <w:tcW w:w="1671" w:type="dxa"/>
            <w:tcBorders>
              <w:top w:val="single" w:sz="2" w:space="0" w:color="auto"/>
              <w:left w:val="single" w:sz="2" w:space="0" w:color="auto"/>
              <w:bottom w:val="single" w:sz="2" w:space="0" w:color="auto"/>
              <w:right w:val="single" w:sz="2" w:space="0" w:color="auto"/>
            </w:tcBorders>
          </w:tcPr>
          <w:p w14:paraId="4E307527" w14:textId="77777777" w:rsidR="00E6364D" w:rsidRPr="00FF353C" w:rsidRDefault="00E6364D" w:rsidP="00485DF3">
            <w:pPr>
              <w:pStyle w:val="NormalLeft"/>
              <w:rPr>
                <w:lang w:val="en-GB"/>
              </w:rPr>
            </w:pPr>
            <w:r w:rsidRPr="00FF353C">
              <w:rPr>
                <w:lang w:val="en-GB"/>
              </w:rPr>
              <w:t>R0010/C0010</w:t>
            </w:r>
          </w:p>
        </w:tc>
        <w:tc>
          <w:tcPr>
            <w:tcW w:w="3529" w:type="dxa"/>
            <w:tcBorders>
              <w:top w:val="single" w:sz="2" w:space="0" w:color="auto"/>
              <w:left w:val="single" w:sz="2" w:space="0" w:color="auto"/>
              <w:bottom w:val="single" w:sz="2" w:space="0" w:color="auto"/>
              <w:right w:val="single" w:sz="2" w:space="0" w:color="auto"/>
            </w:tcBorders>
          </w:tcPr>
          <w:p w14:paraId="340B273F" w14:textId="77777777" w:rsidR="00E6364D" w:rsidRPr="00FF353C" w:rsidRDefault="00E6364D" w:rsidP="00485DF3">
            <w:pPr>
              <w:pStyle w:val="NormalLeft"/>
              <w:rPr>
                <w:lang w:val="en-GB"/>
              </w:rPr>
            </w:pPr>
            <w:r w:rsidRPr="00FF353C">
              <w:rPr>
                <w:lang w:val="en-GB"/>
              </w:rPr>
              <w:t>Ordinary share capital –Paid in — total</w:t>
            </w:r>
          </w:p>
        </w:tc>
        <w:tc>
          <w:tcPr>
            <w:tcW w:w="4086" w:type="dxa"/>
            <w:tcBorders>
              <w:top w:val="single" w:sz="2" w:space="0" w:color="auto"/>
              <w:left w:val="single" w:sz="2" w:space="0" w:color="auto"/>
              <w:bottom w:val="single" w:sz="2" w:space="0" w:color="auto"/>
              <w:right w:val="single" w:sz="2" w:space="0" w:color="auto"/>
            </w:tcBorders>
          </w:tcPr>
          <w:p w14:paraId="2AED59B4" w14:textId="77777777" w:rsidR="00E6364D" w:rsidRPr="00FF353C" w:rsidRDefault="00E6364D" w:rsidP="00485DF3">
            <w:pPr>
              <w:pStyle w:val="NormalLeft"/>
              <w:rPr>
                <w:lang w:val="en-GB"/>
              </w:rPr>
            </w:pPr>
            <w:r w:rsidRPr="00FF353C">
              <w:rPr>
                <w:lang w:val="en-GB"/>
              </w:rPr>
              <w:t>This is the total of paid in ordinary share capital, including own shares.</w:t>
            </w:r>
          </w:p>
        </w:tc>
      </w:tr>
      <w:tr w:rsidR="00E6364D" w:rsidRPr="00FF353C" w14:paraId="64F33514" w14:textId="77777777" w:rsidTr="00485DF3">
        <w:tc>
          <w:tcPr>
            <w:tcW w:w="1671" w:type="dxa"/>
            <w:tcBorders>
              <w:top w:val="single" w:sz="2" w:space="0" w:color="auto"/>
              <w:left w:val="single" w:sz="2" w:space="0" w:color="auto"/>
              <w:bottom w:val="single" w:sz="2" w:space="0" w:color="auto"/>
              <w:right w:val="single" w:sz="2" w:space="0" w:color="auto"/>
            </w:tcBorders>
          </w:tcPr>
          <w:p w14:paraId="37179ACE" w14:textId="77777777" w:rsidR="00E6364D" w:rsidRPr="00FF353C" w:rsidRDefault="00E6364D" w:rsidP="00485DF3">
            <w:pPr>
              <w:pStyle w:val="NormalLeft"/>
              <w:rPr>
                <w:lang w:val="en-GB"/>
              </w:rPr>
            </w:pPr>
            <w:r w:rsidRPr="00FF353C">
              <w:rPr>
                <w:lang w:val="en-GB"/>
              </w:rPr>
              <w:t>R0010/C0020</w:t>
            </w:r>
          </w:p>
        </w:tc>
        <w:tc>
          <w:tcPr>
            <w:tcW w:w="3529" w:type="dxa"/>
            <w:tcBorders>
              <w:top w:val="single" w:sz="2" w:space="0" w:color="auto"/>
              <w:left w:val="single" w:sz="2" w:space="0" w:color="auto"/>
              <w:bottom w:val="single" w:sz="2" w:space="0" w:color="auto"/>
              <w:right w:val="single" w:sz="2" w:space="0" w:color="auto"/>
            </w:tcBorders>
          </w:tcPr>
          <w:p w14:paraId="1F9AAC7A" w14:textId="77777777" w:rsidR="00E6364D" w:rsidRPr="00FF353C" w:rsidRDefault="00E6364D" w:rsidP="00485DF3">
            <w:pPr>
              <w:pStyle w:val="NormalLeft"/>
              <w:rPr>
                <w:lang w:val="en-GB"/>
              </w:rPr>
            </w:pPr>
            <w:r w:rsidRPr="00FF353C">
              <w:rPr>
                <w:lang w:val="en-GB"/>
              </w:rPr>
              <w:t>Ordinary share capital — Paid in — tier 1</w:t>
            </w:r>
          </w:p>
        </w:tc>
        <w:tc>
          <w:tcPr>
            <w:tcW w:w="4086" w:type="dxa"/>
            <w:tcBorders>
              <w:top w:val="single" w:sz="2" w:space="0" w:color="auto"/>
              <w:left w:val="single" w:sz="2" w:space="0" w:color="auto"/>
              <w:bottom w:val="single" w:sz="2" w:space="0" w:color="auto"/>
              <w:right w:val="single" w:sz="2" w:space="0" w:color="auto"/>
            </w:tcBorders>
          </w:tcPr>
          <w:p w14:paraId="0BD77D6B" w14:textId="77777777" w:rsidR="00E6364D" w:rsidRPr="00FF353C" w:rsidRDefault="00E6364D" w:rsidP="00485DF3">
            <w:pPr>
              <w:pStyle w:val="NormalLeft"/>
              <w:rPr>
                <w:lang w:val="en-GB"/>
              </w:rPr>
            </w:pPr>
            <w:r w:rsidRPr="00FF353C">
              <w:rPr>
                <w:lang w:val="en-GB"/>
              </w:rPr>
              <w:t>This is the total of paid in ordinary share capital that meets the criteria for Tier 1, including own shares.</w:t>
            </w:r>
          </w:p>
        </w:tc>
      </w:tr>
      <w:tr w:rsidR="00E6364D" w:rsidRPr="00FF353C" w14:paraId="7E6D46D8" w14:textId="77777777" w:rsidTr="00485DF3">
        <w:tc>
          <w:tcPr>
            <w:tcW w:w="1671" w:type="dxa"/>
            <w:tcBorders>
              <w:top w:val="single" w:sz="2" w:space="0" w:color="auto"/>
              <w:left w:val="single" w:sz="2" w:space="0" w:color="auto"/>
              <w:bottom w:val="single" w:sz="2" w:space="0" w:color="auto"/>
              <w:right w:val="single" w:sz="2" w:space="0" w:color="auto"/>
            </w:tcBorders>
          </w:tcPr>
          <w:p w14:paraId="61483DD8" w14:textId="77777777" w:rsidR="00E6364D" w:rsidRPr="00FF353C" w:rsidRDefault="00E6364D" w:rsidP="00485DF3">
            <w:pPr>
              <w:pStyle w:val="NormalLeft"/>
              <w:rPr>
                <w:lang w:val="en-GB"/>
              </w:rPr>
            </w:pPr>
            <w:r w:rsidRPr="00FF353C">
              <w:rPr>
                <w:lang w:val="en-GB"/>
              </w:rPr>
              <w:lastRenderedPageBreak/>
              <w:t>R0020/C0010</w:t>
            </w:r>
          </w:p>
        </w:tc>
        <w:tc>
          <w:tcPr>
            <w:tcW w:w="3529" w:type="dxa"/>
            <w:tcBorders>
              <w:top w:val="single" w:sz="2" w:space="0" w:color="auto"/>
              <w:left w:val="single" w:sz="2" w:space="0" w:color="auto"/>
              <w:bottom w:val="single" w:sz="2" w:space="0" w:color="auto"/>
              <w:right w:val="single" w:sz="2" w:space="0" w:color="auto"/>
            </w:tcBorders>
          </w:tcPr>
          <w:p w14:paraId="2B7971CB" w14:textId="5F133365" w:rsidR="00E6364D" w:rsidRPr="00FF353C" w:rsidRDefault="00E6364D" w:rsidP="00485DF3">
            <w:pPr>
              <w:pStyle w:val="NormalLeft"/>
              <w:rPr>
                <w:lang w:val="en-GB"/>
              </w:rPr>
            </w:pPr>
            <w:r w:rsidRPr="00FF353C">
              <w:rPr>
                <w:lang w:val="en-GB"/>
              </w:rPr>
              <w:t>Ordinary share capital –</w:t>
            </w:r>
            <w:ins w:id="2796" w:author="Author">
              <w:r w:rsidR="00F71FBA">
                <w:rPr>
                  <w:lang w:val="en-GB"/>
                </w:rPr>
                <w:t xml:space="preserve"> </w:t>
              </w:r>
            </w:ins>
            <w:r w:rsidRPr="00FF353C">
              <w:rPr>
                <w:lang w:val="en-GB"/>
              </w:rPr>
              <w:t>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6D0F48EB" w14:textId="77777777" w:rsidR="00E6364D" w:rsidRPr="00FF353C" w:rsidRDefault="00E6364D" w:rsidP="00485DF3">
            <w:pPr>
              <w:pStyle w:val="NormalLeft"/>
              <w:rPr>
                <w:lang w:val="en-GB"/>
              </w:rPr>
            </w:pPr>
            <w:r w:rsidRPr="00FF353C">
              <w:rPr>
                <w:lang w:val="en-GB"/>
              </w:rPr>
              <w:t>This is the total amount of ordinary shares that have been called up but not yet paid in, including own shares.</w:t>
            </w:r>
          </w:p>
        </w:tc>
      </w:tr>
      <w:tr w:rsidR="00E6364D" w:rsidRPr="00FF353C" w14:paraId="43309509" w14:textId="77777777" w:rsidTr="00485DF3">
        <w:tc>
          <w:tcPr>
            <w:tcW w:w="1671" w:type="dxa"/>
            <w:tcBorders>
              <w:top w:val="single" w:sz="2" w:space="0" w:color="auto"/>
              <w:left w:val="single" w:sz="2" w:space="0" w:color="auto"/>
              <w:bottom w:val="single" w:sz="2" w:space="0" w:color="auto"/>
              <w:right w:val="single" w:sz="2" w:space="0" w:color="auto"/>
            </w:tcBorders>
          </w:tcPr>
          <w:p w14:paraId="4143C6D4" w14:textId="77777777" w:rsidR="00E6364D" w:rsidRPr="00FF353C" w:rsidRDefault="00E6364D" w:rsidP="00485DF3">
            <w:pPr>
              <w:pStyle w:val="NormalLeft"/>
              <w:rPr>
                <w:lang w:val="en-GB"/>
              </w:rPr>
            </w:pPr>
            <w:r w:rsidRPr="00FF353C">
              <w:rPr>
                <w:lang w:val="en-GB"/>
              </w:rPr>
              <w:t>R0020/C0040</w:t>
            </w:r>
          </w:p>
        </w:tc>
        <w:tc>
          <w:tcPr>
            <w:tcW w:w="3529" w:type="dxa"/>
            <w:tcBorders>
              <w:top w:val="single" w:sz="2" w:space="0" w:color="auto"/>
              <w:left w:val="single" w:sz="2" w:space="0" w:color="auto"/>
              <w:bottom w:val="single" w:sz="2" w:space="0" w:color="auto"/>
              <w:right w:val="single" w:sz="2" w:space="0" w:color="auto"/>
            </w:tcBorders>
          </w:tcPr>
          <w:p w14:paraId="602F7E51" w14:textId="4003516A" w:rsidR="00E6364D" w:rsidRPr="00FF353C" w:rsidRDefault="00E6364D" w:rsidP="00485DF3">
            <w:pPr>
              <w:pStyle w:val="NormalLeft"/>
              <w:rPr>
                <w:lang w:val="en-GB"/>
              </w:rPr>
            </w:pPr>
            <w:r w:rsidRPr="00FF353C">
              <w:rPr>
                <w:lang w:val="en-GB"/>
              </w:rPr>
              <w:t>Ordinary share capital –</w:t>
            </w:r>
            <w:ins w:id="2797" w:author="Author">
              <w:r w:rsidR="00F71FBA">
                <w:rPr>
                  <w:lang w:val="en-GB"/>
                </w:rPr>
                <w:t xml:space="preserve"> </w:t>
              </w:r>
            </w:ins>
            <w:r w:rsidRPr="00FF353C">
              <w:rPr>
                <w:lang w:val="en-GB"/>
              </w:rPr>
              <w:t>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190DD853" w14:textId="77777777" w:rsidR="00E6364D" w:rsidRPr="00FF353C" w:rsidRDefault="00E6364D" w:rsidP="00485DF3">
            <w:pPr>
              <w:pStyle w:val="NormalLeft"/>
              <w:rPr>
                <w:lang w:val="en-GB"/>
              </w:rPr>
            </w:pPr>
            <w:r w:rsidRPr="00FF353C">
              <w:rPr>
                <w:lang w:val="en-GB"/>
              </w:rPr>
              <w:t>This is the amount of ordinary shares that have been called up but not yet paid in that meet the criteria for Tier 2, including own shares.</w:t>
            </w:r>
          </w:p>
        </w:tc>
      </w:tr>
      <w:tr w:rsidR="00E6364D" w:rsidRPr="00FF353C" w14:paraId="1EF71BAC" w14:textId="77777777" w:rsidTr="00485DF3">
        <w:tc>
          <w:tcPr>
            <w:tcW w:w="1671" w:type="dxa"/>
            <w:tcBorders>
              <w:top w:val="single" w:sz="2" w:space="0" w:color="auto"/>
              <w:left w:val="single" w:sz="2" w:space="0" w:color="auto"/>
              <w:bottom w:val="single" w:sz="2" w:space="0" w:color="auto"/>
              <w:right w:val="single" w:sz="2" w:space="0" w:color="auto"/>
            </w:tcBorders>
          </w:tcPr>
          <w:p w14:paraId="39D24C8B" w14:textId="77777777" w:rsidR="00E6364D" w:rsidRPr="00FF353C" w:rsidRDefault="00E6364D" w:rsidP="00485DF3">
            <w:pPr>
              <w:pStyle w:val="NormalLeft"/>
              <w:rPr>
                <w:lang w:val="en-GB"/>
              </w:rPr>
            </w:pPr>
            <w:r w:rsidRPr="00FF353C">
              <w:rPr>
                <w:lang w:val="en-GB"/>
              </w:rPr>
              <w:t>R0030/C0010</w:t>
            </w:r>
          </w:p>
        </w:tc>
        <w:tc>
          <w:tcPr>
            <w:tcW w:w="3529" w:type="dxa"/>
            <w:tcBorders>
              <w:top w:val="single" w:sz="2" w:space="0" w:color="auto"/>
              <w:left w:val="single" w:sz="2" w:space="0" w:color="auto"/>
              <w:bottom w:val="single" w:sz="2" w:space="0" w:color="auto"/>
              <w:right w:val="single" w:sz="2" w:space="0" w:color="auto"/>
            </w:tcBorders>
          </w:tcPr>
          <w:p w14:paraId="53CF34E8" w14:textId="77777777" w:rsidR="00E6364D" w:rsidRPr="00FF353C" w:rsidRDefault="00E6364D" w:rsidP="00485DF3">
            <w:pPr>
              <w:pStyle w:val="NormalLeft"/>
              <w:rPr>
                <w:lang w:val="en-GB"/>
              </w:rPr>
            </w:pPr>
            <w:r w:rsidRPr="00FF353C">
              <w:rPr>
                <w:lang w:val="en-GB"/>
              </w:rPr>
              <w:t>Own shares held — total</w:t>
            </w:r>
          </w:p>
        </w:tc>
        <w:tc>
          <w:tcPr>
            <w:tcW w:w="4086" w:type="dxa"/>
            <w:tcBorders>
              <w:top w:val="single" w:sz="2" w:space="0" w:color="auto"/>
              <w:left w:val="single" w:sz="2" w:space="0" w:color="auto"/>
              <w:bottom w:val="single" w:sz="2" w:space="0" w:color="auto"/>
              <w:right w:val="single" w:sz="2" w:space="0" w:color="auto"/>
            </w:tcBorders>
          </w:tcPr>
          <w:p w14:paraId="4F2D7BE7" w14:textId="77777777" w:rsidR="00E6364D" w:rsidRPr="00FF353C" w:rsidRDefault="00E6364D" w:rsidP="00485DF3">
            <w:pPr>
              <w:pStyle w:val="NormalLeft"/>
              <w:rPr>
                <w:lang w:val="en-GB"/>
              </w:rPr>
            </w:pPr>
            <w:r w:rsidRPr="00FF353C">
              <w:rPr>
                <w:lang w:val="en-GB"/>
              </w:rPr>
              <w:t>This is the total amount of own shares held by the undertaking.</w:t>
            </w:r>
          </w:p>
        </w:tc>
      </w:tr>
      <w:tr w:rsidR="00E6364D" w:rsidRPr="00FF353C" w14:paraId="6CF67E78" w14:textId="77777777" w:rsidTr="00485DF3">
        <w:tc>
          <w:tcPr>
            <w:tcW w:w="1671" w:type="dxa"/>
            <w:tcBorders>
              <w:top w:val="single" w:sz="2" w:space="0" w:color="auto"/>
              <w:left w:val="single" w:sz="2" w:space="0" w:color="auto"/>
              <w:bottom w:val="single" w:sz="2" w:space="0" w:color="auto"/>
              <w:right w:val="single" w:sz="2" w:space="0" w:color="auto"/>
            </w:tcBorders>
          </w:tcPr>
          <w:p w14:paraId="08ED454B" w14:textId="77777777" w:rsidR="00E6364D" w:rsidRPr="00FF353C" w:rsidRDefault="00E6364D" w:rsidP="00485DF3">
            <w:pPr>
              <w:pStyle w:val="NormalLeft"/>
              <w:rPr>
                <w:lang w:val="en-GB"/>
              </w:rPr>
            </w:pPr>
            <w:r w:rsidRPr="00FF353C">
              <w:rPr>
                <w:lang w:val="en-GB"/>
              </w:rPr>
              <w:t>R0030/C0020</w:t>
            </w:r>
          </w:p>
        </w:tc>
        <w:tc>
          <w:tcPr>
            <w:tcW w:w="3529" w:type="dxa"/>
            <w:tcBorders>
              <w:top w:val="single" w:sz="2" w:space="0" w:color="auto"/>
              <w:left w:val="single" w:sz="2" w:space="0" w:color="auto"/>
              <w:bottom w:val="single" w:sz="2" w:space="0" w:color="auto"/>
              <w:right w:val="single" w:sz="2" w:space="0" w:color="auto"/>
            </w:tcBorders>
          </w:tcPr>
          <w:p w14:paraId="1187FD61" w14:textId="77777777" w:rsidR="00E6364D" w:rsidRPr="00FF353C" w:rsidRDefault="00E6364D" w:rsidP="00485DF3">
            <w:pPr>
              <w:pStyle w:val="NormalLeft"/>
              <w:rPr>
                <w:lang w:val="en-GB"/>
              </w:rPr>
            </w:pPr>
            <w:r w:rsidRPr="00FF353C">
              <w:rPr>
                <w:lang w:val="en-GB"/>
              </w:rPr>
              <w:t>Own shares held — tier 1</w:t>
            </w:r>
          </w:p>
        </w:tc>
        <w:tc>
          <w:tcPr>
            <w:tcW w:w="4086" w:type="dxa"/>
            <w:tcBorders>
              <w:top w:val="single" w:sz="2" w:space="0" w:color="auto"/>
              <w:left w:val="single" w:sz="2" w:space="0" w:color="auto"/>
              <w:bottom w:val="single" w:sz="2" w:space="0" w:color="auto"/>
              <w:right w:val="single" w:sz="2" w:space="0" w:color="auto"/>
            </w:tcBorders>
          </w:tcPr>
          <w:p w14:paraId="29102F62" w14:textId="77777777" w:rsidR="00E6364D" w:rsidRPr="00FF353C" w:rsidRDefault="00E6364D" w:rsidP="00485DF3">
            <w:pPr>
              <w:pStyle w:val="NormalLeft"/>
              <w:rPr>
                <w:lang w:val="en-GB"/>
              </w:rPr>
            </w:pPr>
            <w:r w:rsidRPr="00FF353C">
              <w:rPr>
                <w:lang w:val="en-GB"/>
              </w:rPr>
              <w:t>This is the total amount of own shares held by the undertaking, that meet the criteria for Tier 1.</w:t>
            </w:r>
          </w:p>
        </w:tc>
      </w:tr>
      <w:tr w:rsidR="00E6364D" w:rsidRPr="00FF353C" w14:paraId="2E77CE23" w14:textId="77777777" w:rsidTr="00485DF3">
        <w:tc>
          <w:tcPr>
            <w:tcW w:w="1671" w:type="dxa"/>
            <w:tcBorders>
              <w:top w:val="single" w:sz="2" w:space="0" w:color="auto"/>
              <w:left w:val="single" w:sz="2" w:space="0" w:color="auto"/>
              <w:bottom w:val="single" w:sz="2" w:space="0" w:color="auto"/>
              <w:right w:val="single" w:sz="2" w:space="0" w:color="auto"/>
            </w:tcBorders>
          </w:tcPr>
          <w:p w14:paraId="475EA074" w14:textId="77777777" w:rsidR="00E6364D" w:rsidRPr="00FF353C" w:rsidRDefault="00E6364D" w:rsidP="00485DF3">
            <w:pPr>
              <w:pStyle w:val="NormalLeft"/>
              <w:rPr>
                <w:lang w:val="en-GB"/>
              </w:rPr>
            </w:pPr>
            <w:r w:rsidRPr="00FF353C">
              <w:rPr>
                <w:lang w:val="en-GB"/>
              </w:rPr>
              <w:t>R0100/C0010</w:t>
            </w:r>
          </w:p>
        </w:tc>
        <w:tc>
          <w:tcPr>
            <w:tcW w:w="3529" w:type="dxa"/>
            <w:tcBorders>
              <w:top w:val="single" w:sz="2" w:space="0" w:color="auto"/>
              <w:left w:val="single" w:sz="2" w:space="0" w:color="auto"/>
              <w:bottom w:val="single" w:sz="2" w:space="0" w:color="auto"/>
              <w:right w:val="single" w:sz="2" w:space="0" w:color="auto"/>
            </w:tcBorders>
          </w:tcPr>
          <w:p w14:paraId="143E5A7C" w14:textId="77777777" w:rsidR="00E6364D" w:rsidRPr="00FF353C" w:rsidRDefault="00E6364D" w:rsidP="00485DF3">
            <w:pPr>
              <w:pStyle w:val="NormalLeft"/>
              <w:rPr>
                <w:lang w:val="en-GB"/>
              </w:rPr>
            </w:pPr>
            <w:r w:rsidRPr="00FF353C">
              <w:rPr>
                <w:lang w:val="en-GB"/>
              </w:rPr>
              <w:t>Total ordinary share capital</w:t>
            </w:r>
          </w:p>
        </w:tc>
        <w:tc>
          <w:tcPr>
            <w:tcW w:w="4086" w:type="dxa"/>
            <w:tcBorders>
              <w:top w:val="single" w:sz="2" w:space="0" w:color="auto"/>
              <w:left w:val="single" w:sz="2" w:space="0" w:color="auto"/>
              <w:bottom w:val="single" w:sz="2" w:space="0" w:color="auto"/>
              <w:right w:val="single" w:sz="2" w:space="0" w:color="auto"/>
            </w:tcBorders>
          </w:tcPr>
          <w:p w14:paraId="37220071" w14:textId="77777777" w:rsidR="00E6364D" w:rsidRPr="00FF353C" w:rsidRDefault="00E6364D" w:rsidP="00485DF3">
            <w:pPr>
              <w:pStyle w:val="NormalLeft"/>
              <w:rPr>
                <w:lang w:val="en-GB"/>
              </w:rPr>
            </w:pPr>
            <w:r w:rsidRPr="00FF353C">
              <w:rPr>
                <w:lang w:val="en-GB"/>
              </w:rPr>
              <w:t>This is the total of ordinary share capital. Note that own shares held will be included in either paid in or called up but not yet paid in.</w:t>
            </w:r>
          </w:p>
        </w:tc>
      </w:tr>
      <w:tr w:rsidR="00E6364D" w:rsidRPr="00FF353C" w14:paraId="006DF0AC" w14:textId="77777777" w:rsidTr="00485DF3">
        <w:tc>
          <w:tcPr>
            <w:tcW w:w="1671" w:type="dxa"/>
            <w:tcBorders>
              <w:top w:val="single" w:sz="2" w:space="0" w:color="auto"/>
              <w:left w:val="single" w:sz="2" w:space="0" w:color="auto"/>
              <w:bottom w:val="single" w:sz="2" w:space="0" w:color="auto"/>
              <w:right w:val="single" w:sz="2" w:space="0" w:color="auto"/>
            </w:tcBorders>
          </w:tcPr>
          <w:p w14:paraId="452BDB72" w14:textId="77777777" w:rsidR="00E6364D" w:rsidRPr="00FF353C" w:rsidRDefault="00E6364D" w:rsidP="00485DF3">
            <w:pPr>
              <w:pStyle w:val="NormalLeft"/>
              <w:rPr>
                <w:lang w:val="en-GB"/>
              </w:rPr>
            </w:pPr>
            <w:r w:rsidRPr="00FF353C">
              <w:rPr>
                <w:lang w:val="en-GB"/>
              </w:rPr>
              <w:t>R0100/C0020</w:t>
            </w:r>
          </w:p>
        </w:tc>
        <w:tc>
          <w:tcPr>
            <w:tcW w:w="3529" w:type="dxa"/>
            <w:tcBorders>
              <w:top w:val="single" w:sz="2" w:space="0" w:color="auto"/>
              <w:left w:val="single" w:sz="2" w:space="0" w:color="auto"/>
              <w:bottom w:val="single" w:sz="2" w:space="0" w:color="auto"/>
              <w:right w:val="single" w:sz="2" w:space="0" w:color="auto"/>
            </w:tcBorders>
          </w:tcPr>
          <w:p w14:paraId="3E8E903C" w14:textId="77777777" w:rsidR="00E6364D" w:rsidRPr="00FF353C" w:rsidRDefault="00E6364D" w:rsidP="00485DF3">
            <w:pPr>
              <w:pStyle w:val="NormalLeft"/>
              <w:rPr>
                <w:lang w:val="en-GB"/>
              </w:rPr>
            </w:pPr>
            <w:r w:rsidRPr="00FF353C">
              <w:rPr>
                <w:lang w:val="en-GB"/>
              </w:rPr>
              <w:t>Total ordinary share capital — tier 1</w:t>
            </w:r>
          </w:p>
        </w:tc>
        <w:tc>
          <w:tcPr>
            <w:tcW w:w="4086" w:type="dxa"/>
            <w:tcBorders>
              <w:top w:val="single" w:sz="2" w:space="0" w:color="auto"/>
              <w:left w:val="single" w:sz="2" w:space="0" w:color="auto"/>
              <w:bottom w:val="single" w:sz="2" w:space="0" w:color="auto"/>
              <w:right w:val="single" w:sz="2" w:space="0" w:color="auto"/>
            </w:tcBorders>
          </w:tcPr>
          <w:p w14:paraId="7E40363E" w14:textId="77777777" w:rsidR="00E6364D" w:rsidRPr="00FF353C" w:rsidRDefault="00E6364D" w:rsidP="00485DF3">
            <w:pPr>
              <w:pStyle w:val="NormalLeft"/>
              <w:rPr>
                <w:lang w:val="en-GB"/>
              </w:rPr>
            </w:pPr>
            <w:r w:rsidRPr="00FF353C">
              <w:rPr>
                <w:lang w:val="en-GB"/>
              </w:rPr>
              <w:t>This is the total of ordinary share capital that meets the criteria for Tier 1. Note that own shares held will be included in either paid in or called up but not yet paid in.</w:t>
            </w:r>
          </w:p>
        </w:tc>
      </w:tr>
      <w:tr w:rsidR="00E6364D" w:rsidRPr="00FF353C" w14:paraId="5A90DE0D" w14:textId="77777777" w:rsidTr="00485DF3">
        <w:tc>
          <w:tcPr>
            <w:tcW w:w="1671" w:type="dxa"/>
            <w:tcBorders>
              <w:top w:val="single" w:sz="2" w:space="0" w:color="auto"/>
              <w:left w:val="single" w:sz="2" w:space="0" w:color="auto"/>
              <w:bottom w:val="single" w:sz="2" w:space="0" w:color="auto"/>
              <w:right w:val="single" w:sz="2" w:space="0" w:color="auto"/>
            </w:tcBorders>
          </w:tcPr>
          <w:p w14:paraId="14B6AB9D" w14:textId="77777777" w:rsidR="00E6364D" w:rsidRPr="00FF353C" w:rsidRDefault="00E6364D" w:rsidP="00485DF3">
            <w:pPr>
              <w:pStyle w:val="NormalLeft"/>
              <w:rPr>
                <w:lang w:val="en-GB"/>
              </w:rPr>
            </w:pPr>
            <w:r w:rsidRPr="00FF353C">
              <w:rPr>
                <w:lang w:val="en-GB"/>
              </w:rPr>
              <w:t>R0100/C0040</w:t>
            </w:r>
          </w:p>
        </w:tc>
        <w:tc>
          <w:tcPr>
            <w:tcW w:w="3529" w:type="dxa"/>
            <w:tcBorders>
              <w:top w:val="single" w:sz="2" w:space="0" w:color="auto"/>
              <w:left w:val="single" w:sz="2" w:space="0" w:color="auto"/>
              <w:bottom w:val="single" w:sz="2" w:space="0" w:color="auto"/>
              <w:right w:val="single" w:sz="2" w:space="0" w:color="auto"/>
            </w:tcBorders>
          </w:tcPr>
          <w:p w14:paraId="3EE25132" w14:textId="77777777" w:rsidR="00E6364D" w:rsidRPr="00FF353C" w:rsidRDefault="00E6364D" w:rsidP="00485DF3">
            <w:pPr>
              <w:pStyle w:val="NormalLeft"/>
              <w:rPr>
                <w:lang w:val="en-GB"/>
              </w:rPr>
            </w:pPr>
            <w:r w:rsidRPr="00FF353C">
              <w:rPr>
                <w:lang w:val="en-GB"/>
              </w:rPr>
              <w:t>Total ordinary share capital — tier 2</w:t>
            </w:r>
          </w:p>
        </w:tc>
        <w:tc>
          <w:tcPr>
            <w:tcW w:w="4086" w:type="dxa"/>
            <w:tcBorders>
              <w:top w:val="single" w:sz="2" w:space="0" w:color="auto"/>
              <w:left w:val="single" w:sz="2" w:space="0" w:color="auto"/>
              <w:bottom w:val="single" w:sz="2" w:space="0" w:color="auto"/>
              <w:right w:val="single" w:sz="2" w:space="0" w:color="auto"/>
            </w:tcBorders>
          </w:tcPr>
          <w:p w14:paraId="0B51C21F" w14:textId="77777777" w:rsidR="00E6364D" w:rsidRPr="00FF353C" w:rsidRDefault="00E6364D" w:rsidP="00485DF3">
            <w:pPr>
              <w:pStyle w:val="NormalLeft"/>
              <w:rPr>
                <w:lang w:val="en-GB"/>
              </w:rPr>
            </w:pPr>
            <w:r w:rsidRPr="00FF353C">
              <w:rPr>
                <w:lang w:val="en-GB"/>
              </w:rPr>
              <w:t>This is the total of ordinary share capital that meets the criteria for Tier 2.</w:t>
            </w:r>
          </w:p>
        </w:tc>
      </w:tr>
      <w:tr w:rsidR="00E6364D" w:rsidRPr="00FF353C" w14:paraId="2C5985B9" w14:textId="77777777" w:rsidTr="00485DF3">
        <w:tc>
          <w:tcPr>
            <w:tcW w:w="1671" w:type="dxa"/>
            <w:tcBorders>
              <w:top w:val="single" w:sz="2" w:space="0" w:color="auto"/>
              <w:left w:val="single" w:sz="2" w:space="0" w:color="auto"/>
              <w:bottom w:val="single" w:sz="2" w:space="0" w:color="auto"/>
              <w:right w:val="single" w:sz="2" w:space="0" w:color="auto"/>
            </w:tcBorders>
          </w:tcPr>
          <w:p w14:paraId="02A37ACF" w14:textId="77777777" w:rsidR="00E6364D" w:rsidRPr="00FF353C" w:rsidRDefault="00E6364D" w:rsidP="00485DF3">
            <w:pPr>
              <w:pStyle w:val="NormalLeft"/>
              <w:rPr>
                <w:lang w:val="en-GB"/>
              </w:rPr>
            </w:pPr>
            <w:r w:rsidRPr="00FF353C">
              <w:rPr>
                <w:lang w:val="en-GB"/>
              </w:rPr>
              <w:t>R0110/C0010</w:t>
            </w:r>
          </w:p>
        </w:tc>
        <w:tc>
          <w:tcPr>
            <w:tcW w:w="3529" w:type="dxa"/>
            <w:tcBorders>
              <w:top w:val="single" w:sz="2" w:space="0" w:color="auto"/>
              <w:left w:val="single" w:sz="2" w:space="0" w:color="auto"/>
              <w:bottom w:val="single" w:sz="2" w:space="0" w:color="auto"/>
              <w:right w:val="single" w:sz="2" w:space="0" w:color="auto"/>
            </w:tcBorders>
          </w:tcPr>
          <w:p w14:paraId="54AB01C2" w14:textId="77777777" w:rsidR="00E6364D" w:rsidRPr="00FF353C" w:rsidRDefault="00E6364D" w:rsidP="00485DF3">
            <w:pPr>
              <w:pStyle w:val="NormalLeft"/>
              <w:rPr>
                <w:lang w:val="en-GB"/>
              </w:rPr>
            </w:pPr>
            <w:r w:rsidRPr="00FF353C">
              <w:rPr>
                <w:lang w:val="en-GB"/>
              </w:rPr>
              <w:t>Initial funds, members' contributions or the equivalent basic own–fund items for mutual and mutual–type undertaking –Paid in — total</w:t>
            </w:r>
          </w:p>
        </w:tc>
        <w:tc>
          <w:tcPr>
            <w:tcW w:w="4086" w:type="dxa"/>
            <w:tcBorders>
              <w:top w:val="single" w:sz="2" w:space="0" w:color="auto"/>
              <w:left w:val="single" w:sz="2" w:space="0" w:color="auto"/>
              <w:bottom w:val="single" w:sz="2" w:space="0" w:color="auto"/>
              <w:right w:val="single" w:sz="2" w:space="0" w:color="auto"/>
            </w:tcBorders>
          </w:tcPr>
          <w:p w14:paraId="3F6F4FE9" w14:textId="77777777" w:rsidR="00E6364D" w:rsidRPr="00FF353C" w:rsidRDefault="00E6364D" w:rsidP="00485DF3">
            <w:pPr>
              <w:pStyle w:val="NormalLeft"/>
              <w:rPr>
                <w:lang w:val="en-GB"/>
              </w:rPr>
            </w:pPr>
            <w:r w:rsidRPr="00FF353C">
              <w:rPr>
                <w:lang w:val="en-GB"/>
              </w:rPr>
              <w:t>This is the total of paid in initial funds, members' contributions or the equivalent basic own–fund item for mutual and mutual–type undertaking.</w:t>
            </w:r>
          </w:p>
        </w:tc>
      </w:tr>
      <w:tr w:rsidR="00E6364D" w:rsidRPr="00FF353C" w14:paraId="0D51A28C" w14:textId="77777777" w:rsidTr="00485DF3">
        <w:tc>
          <w:tcPr>
            <w:tcW w:w="1671" w:type="dxa"/>
            <w:tcBorders>
              <w:top w:val="single" w:sz="2" w:space="0" w:color="auto"/>
              <w:left w:val="single" w:sz="2" w:space="0" w:color="auto"/>
              <w:bottom w:val="single" w:sz="2" w:space="0" w:color="auto"/>
              <w:right w:val="single" w:sz="2" w:space="0" w:color="auto"/>
            </w:tcBorders>
          </w:tcPr>
          <w:p w14:paraId="016BC927" w14:textId="77777777" w:rsidR="00E6364D" w:rsidRPr="00FF353C" w:rsidRDefault="00E6364D" w:rsidP="00485DF3">
            <w:pPr>
              <w:pStyle w:val="NormalLeft"/>
              <w:rPr>
                <w:lang w:val="en-GB"/>
              </w:rPr>
            </w:pPr>
            <w:r w:rsidRPr="00FF353C">
              <w:rPr>
                <w:lang w:val="en-GB"/>
              </w:rPr>
              <w:t>R0110/C0020</w:t>
            </w:r>
          </w:p>
        </w:tc>
        <w:tc>
          <w:tcPr>
            <w:tcW w:w="3529" w:type="dxa"/>
            <w:tcBorders>
              <w:top w:val="single" w:sz="2" w:space="0" w:color="auto"/>
              <w:left w:val="single" w:sz="2" w:space="0" w:color="auto"/>
              <w:bottom w:val="single" w:sz="2" w:space="0" w:color="auto"/>
              <w:right w:val="single" w:sz="2" w:space="0" w:color="auto"/>
            </w:tcBorders>
          </w:tcPr>
          <w:p w14:paraId="1F108076" w14:textId="3DC6E8E0" w:rsidR="00E6364D" w:rsidRPr="00FF353C" w:rsidRDefault="00E6364D" w:rsidP="00485DF3">
            <w:pPr>
              <w:pStyle w:val="NormalLeft"/>
              <w:rPr>
                <w:lang w:val="en-GB"/>
              </w:rPr>
            </w:pPr>
            <w:r w:rsidRPr="00FF353C">
              <w:rPr>
                <w:lang w:val="en-GB"/>
              </w:rPr>
              <w:t>Initial funds, members' contributions or the equivalent basic own–fund items for mutual and mutual–type undertaking –Pai</w:t>
            </w:r>
            <w:ins w:id="2798" w:author="Author">
              <w:r w:rsidR="0042621D">
                <w:rPr>
                  <w:lang w:val="en-GB"/>
                </w:rPr>
                <w:t>d</w:t>
              </w:r>
            </w:ins>
            <w:del w:id="2799" w:author="Author">
              <w:r w:rsidRPr="00FF353C" w:rsidDel="0042621D">
                <w:rPr>
                  <w:lang w:val="en-GB"/>
                </w:rPr>
                <w:delText>n</w:delText>
              </w:r>
            </w:del>
            <w:r w:rsidRPr="00FF353C">
              <w:rPr>
                <w:lang w:val="en-GB"/>
              </w:rPr>
              <w:t xml:space="preserve"> in — tier 1</w:t>
            </w:r>
          </w:p>
        </w:tc>
        <w:tc>
          <w:tcPr>
            <w:tcW w:w="4086" w:type="dxa"/>
            <w:tcBorders>
              <w:top w:val="single" w:sz="2" w:space="0" w:color="auto"/>
              <w:left w:val="single" w:sz="2" w:space="0" w:color="auto"/>
              <w:bottom w:val="single" w:sz="2" w:space="0" w:color="auto"/>
              <w:right w:val="single" w:sz="2" w:space="0" w:color="auto"/>
            </w:tcBorders>
          </w:tcPr>
          <w:p w14:paraId="571CF78C" w14:textId="77777777" w:rsidR="00E6364D" w:rsidRPr="00FF353C" w:rsidRDefault="00E6364D" w:rsidP="00485DF3">
            <w:pPr>
              <w:pStyle w:val="NormalLeft"/>
              <w:rPr>
                <w:lang w:val="en-GB"/>
              </w:rPr>
            </w:pPr>
            <w:r w:rsidRPr="00FF353C">
              <w:rPr>
                <w:lang w:val="en-GB"/>
              </w:rPr>
              <w:t>This is the total of initial funds, members' contributions or the equivalent basic own fund item for mutual and mutual type undertaking that meet the criteria for Tier 1.</w:t>
            </w:r>
          </w:p>
        </w:tc>
      </w:tr>
      <w:tr w:rsidR="00E6364D" w:rsidRPr="00FF353C" w14:paraId="2D45623D" w14:textId="77777777" w:rsidTr="00485DF3">
        <w:tc>
          <w:tcPr>
            <w:tcW w:w="1671" w:type="dxa"/>
            <w:tcBorders>
              <w:top w:val="single" w:sz="2" w:space="0" w:color="auto"/>
              <w:left w:val="single" w:sz="2" w:space="0" w:color="auto"/>
              <w:bottom w:val="single" w:sz="2" w:space="0" w:color="auto"/>
              <w:right w:val="single" w:sz="2" w:space="0" w:color="auto"/>
            </w:tcBorders>
          </w:tcPr>
          <w:p w14:paraId="0FD58737" w14:textId="77777777" w:rsidR="00E6364D" w:rsidRPr="00FF353C" w:rsidRDefault="00E6364D" w:rsidP="00485DF3">
            <w:pPr>
              <w:pStyle w:val="NormalLeft"/>
              <w:rPr>
                <w:lang w:val="en-GB"/>
              </w:rPr>
            </w:pPr>
            <w:r w:rsidRPr="00FF353C">
              <w:rPr>
                <w:lang w:val="en-GB"/>
              </w:rPr>
              <w:t>R0120/C0010</w:t>
            </w:r>
          </w:p>
        </w:tc>
        <w:tc>
          <w:tcPr>
            <w:tcW w:w="3529" w:type="dxa"/>
            <w:tcBorders>
              <w:top w:val="single" w:sz="2" w:space="0" w:color="auto"/>
              <w:left w:val="single" w:sz="2" w:space="0" w:color="auto"/>
              <w:bottom w:val="single" w:sz="2" w:space="0" w:color="auto"/>
              <w:right w:val="single" w:sz="2" w:space="0" w:color="auto"/>
            </w:tcBorders>
          </w:tcPr>
          <w:p w14:paraId="0DB0FEDB" w14:textId="77777777" w:rsidR="00E6364D" w:rsidRPr="00FF353C" w:rsidRDefault="00E6364D" w:rsidP="00485DF3">
            <w:pPr>
              <w:pStyle w:val="NormalLeft"/>
              <w:rPr>
                <w:lang w:val="en-GB"/>
              </w:rPr>
            </w:pPr>
            <w:r w:rsidRPr="00FF353C">
              <w:rPr>
                <w:lang w:val="en-GB"/>
              </w:rPr>
              <w:t>Initial funds, members' contributions or the equivalent basic own–fund items for mutual and mutual–type undertaking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5A2DE209" w14:textId="77777777" w:rsidR="00E6364D" w:rsidRPr="00FF353C" w:rsidRDefault="00E6364D" w:rsidP="00485DF3">
            <w:pPr>
              <w:pStyle w:val="NormalLeft"/>
              <w:rPr>
                <w:lang w:val="en-GB"/>
              </w:rPr>
            </w:pPr>
            <w:r w:rsidRPr="00FF353C">
              <w:rPr>
                <w:lang w:val="en-GB"/>
              </w:rPr>
              <w:t>This is the total of called up but not yet paid in initial funds, members' contributions or the equivalent basic own fund item for mutual and mutual type undertaking</w:t>
            </w:r>
          </w:p>
        </w:tc>
      </w:tr>
      <w:tr w:rsidR="00E6364D" w:rsidRPr="00FF353C" w14:paraId="169BC49E" w14:textId="77777777" w:rsidTr="00485DF3">
        <w:tc>
          <w:tcPr>
            <w:tcW w:w="1671" w:type="dxa"/>
            <w:tcBorders>
              <w:top w:val="single" w:sz="2" w:space="0" w:color="auto"/>
              <w:left w:val="single" w:sz="2" w:space="0" w:color="auto"/>
              <w:bottom w:val="single" w:sz="2" w:space="0" w:color="auto"/>
              <w:right w:val="single" w:sz="2" w:space="0" w:color="auto"/>
            </w:tcBorders>
          </w:tcPr>
          <w:p w14:paraId="59D6985F" w14:textId="77777777" w:rsidR="00E6364D" w:rsidRPr="00FF353C" w:rsidRDefault="00E6364D" w:rsidP="00485DF3">
            <w:pPr>
              <w:pStyle w:val="NormalLeft"/>
              <w:rPr>
                <w:lang w:val="en-GB"/>
              </w:rPr>
            </w:pPr>
            <w:r w:rsidRPr="00FF353C">
              <w:rPr>
                <w:lang w:val="en-GB"/>
              </w:rPr>
              <w:t>R0120/C0040</w:t>
            </w:r>
          </w:p>
        </w:tc>
        <w:tc>
          <w:tcPr>
            <w:tcW w:w="3529" w:type="dxa"/>
            <w:tcBorders>
              <w:top w:val="single" w:sz="2" w:space="0" w:color="auto"/>
              <w:left w:val="single" w:sz="2" w:space="0" w:color="auto"/>
              <w:bottom w:val="single" w:sz="2" w:space="0" w:color="auto"/>
              <w:right w:val="single" w:sz="2" w:space="0" w:color="auto"/>
            </w:tcBorders>
          </w:tcPr>
          <w:p w14:paraId="18A06907" w14:textId="77777777" w:rsidR="00E6364D" w:rsidRPr="00FF353C" w:rsidRDefault="00E6364D" w:rsidP="00485DF3">
            <w:pPr>
              <w:pStyle w:val="NormalLeft"/>
              <w:rPr>
                <w:lang w:val="en-GB"/>
              </w:rPr>
            </w:pPr>
            <w:r w:rsidRPr="00FF353C">
              <w:rPr>
                <w:lang w:val="en-GB"/>
              </w:rPr>
              <w:t xml:space="preserve">Initial funds, members' contributions or the equivalent basic own–fund items for mutual </w:t>
            </w:r>
            <w:r w:rsidRPr="00FF353C">
              <w:rPr>
                <w:lang w:val="en-GB"/>
              </w:rPr>
              <w:lastRenderedPageBreak/>
              <w:t>and mutual–type undertaking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5CE9F653" w14:textId="77777777" w:rsidR="00E6364D" w:rsidRPr="00FF353C" w:rsidRDefault="00E6364D" w:rsidP="00485DF3">
            <w:pPr>
              <w:pStyle w:val="NormalLeft"/>
              <w:rPr>
                <w:lang w:val="en-GB"/>
              </w:rPr>
            </w:pPr>
            <w:r w:rsidRPr="00FF353C">
              <w:rPr>
                <w:lang w:val="en-GB"/>
              </w:rPr>
              <w:lastRenderedPageBreak/>
              <w:t xml:space="preserve">This is the total of initial funds, members' contributions or the equivalent basic own fund item for </w:t>
            </w:r>
            <w:r w:rsidRPr="00FF353C">
              <w:rPr>
                <w:lang w:val="en-GB"/>
              </w:rPr>
              <w:lastRenderedPageBreak/>
              <w:t>mutual and mutual type undertaking that meet the criteria for Tier 2.</w:t>
            </w:r>
          </w:p>
        </w:tc>
      </w:tr>
      <w:tr w:rsidR="00E6364D" w:rsidRPr="00FF353C" w14:paraId="68C3E5E4" w14:textId="77777777" w:rsidTr="00485DF3">
        <w:tc>
          <w:tcPr>
            <w:tcW w:w="1671" w:type="dxa"/>
            <w:tcBorders>
              <w:top w:val="single" w:sz="2" w:space="0" w:color="auto"/>
              <w:left w:val="single" w:sz="2" w:space="0" w:color="auto"/>
              <w:bottom w:val="single" w:sz="2" w:space="0" w:color="auto"/>
              <w:right w:val="single" w:sz="2" w:space="0" w:color="auto"/>
            </w:tcBorders>
          </w:tcPr>
          <w:p w14:paraId="70D29B8A" w14:textId="77777777" w:rsidR="00E6364D" w:rsidRPr="00FF353C" w:rsidRDefault="00E6364D" w:rsidP="00485DF3">
            <w:pPr>
              <w:pStyle w:val="NormalLeft"/>
              <w:rPr>
                <w:lang w:val="en-GB"/>
              </w:rPr>
            </w:pPr>
            <w:r w:rsidRPr="00FF353C">
              <w:rPr>
                <w:lang w:val="en-GB"/>
              </w:rPr>
              <w:lastRenderedPageBreak/>
              <w:t>R0200/C0010</w:t>
            </w:r>
          </w:p>
        </w:tc>
        <w:tc>
          <w:tcPr>
            <w:tcW w:w="3529" w:type="dxa"/>
            <w:tcBorders>
              <w:top w:val="single" w:sz="2" w:space="0" w:color="auto"/>
              <w:left w:val="single" w:sz="2" w:space="0" w:color="auto"/>
              <w:bottom w:val="single" w:sz="2" w:space="0" w:color="auto"/>
              <w:right w:val="single" w:sz="2" w:space="0" w:color="auto"/>
            </w:tcBorders>
          </w:tcPr>
          <w:p w14:paraId="5AA5FB89" w14:textId="77777777" w:rsidR="00E6364D" w:rsidRPr="00FF353C" w:rsidRDefault="00E6364D" w:rsidP="00485DF3">
            <w:pPr>
              <w:pStyle w:val="NormalLeft"/>
              <w:rPr>
                <w:lang w:val="en-GB"/>
              </w:rPr>
            </w:pPr>
            <w:r w:rsidRPr="00FF353C">
              <w:rPr>
                <w:lang w:val="en-GB"/>
              </w:rPr>
              <w:t>Total initial funds, members' contributions or the equivalent basic own fund item for mutual and mutual type undertaking</w:t>
            </w:r>
          </w:p>
        </w:tc>
        <w:tc>
          <w:tcPr>
            <w:tcW w:w="4086" w:type="dxa"/>
            <w:tcBorders>
              <w:top w:val="single" w:sz="2" w:space="0" w:color="auto"/>
              <w:left w:val="single" w:sz="2" w:space="0" w:color="auto"/>
              <w:bottom w:val="single" w:sz="2" w:space="0" w:color="auto"/>
              <w:right w:val="single" w:sz="2" w:space="0" w:color="auto"/>
            </w:tcBorders>
          </w:tcPr>
          <w:p w14:paraId="2CAFA118" w14:textId="77777777" w:rsidR="00E6364D" w:rsidRPr="00FF353C" w:rsidRDefault="00E6364D" w:rsidP="00485DF3">
            <w:pPr>
              <w:pStyle w:val="NormalLeft"/>
              <w:rPr>
                <w:lang w:val="en-GB"/>
              </w:rPr>
            </w:pPr>
            <w:r w:rsidRPr="00FF353C">
              <w:rPr>
                <w:lang w:val="en-GB"/>
              </w:rPr>
              <w:t>This is the total initial funds, members' contributions or the equivalent basic own fund item for mutual and mutual type undertaking</w:t>
            </w:r>
          </w:p>
        </w:tc>
      </w:tr>
      <w:tr w:rsidR="00E6364D" w:rsidRPr="00FF353C" w14:paraId="4800E4D8" w14:textId="77777777" w:rsidTr="00485DF3">
        <w:tc>
          <w:tcPr>
            <w:tcW w:w="1671" w:type="dxa"/>
            <w:tcBorders>
              <w:top w:val="single" w:sz="2" w:space="0" w:color="auto"/>
              <w:left w:val="single" w:sz="2" w:space="0" w:color="auto"/>
              <w:bottom w:val="single" w:sz="2" w:space="0" w:color="auto"/>
              <w:right w:val="single" w:sz="2" w:space="0" w:color="auto"/>
            </w:tcBorders>
          </w:tcPr>
          <w:p w14:paraId="3E57434E" w14:textId="77777777" w:rsidR="00E6364D" w:rsidRPr="00FF353C" w:rsidRDefault="00E6364D" w:rsidP="00485DF3">
            <w:pPr>
              <w:pStyle w:val="NormalLeft"/>
              <w:rPr>
                <w:lang w:val="en-GB"/>
              </w:rPr>
            </w:pPr>
            <w:r w:rsidRPr="00FF353C">
              <w:rPr>
                <w:lang w:val="en-GB"/>
              </w:rPr>
              <w:t>R0200/C0020</w:t>
            </w:r>
          </w:p>
        </w:tc>
        <w:tc>
          <w:tcPr>
            <w:tcW w:w="3529" w:type="dxa"/>
            <w:tcBorders>
              <w:top w:val="single" w:sz="2" w:space="0" w:color="auto"/>
              <w:left w:val="single" w:sz="2" w:space="0" w:color="auto"/>
              <w:bottom w:val="single" w:sz="2" w:space="0" w:color="auto"/>
              <w:right w:val="single" w:sz="2" w:space="0" w:color="auto"/>
            </w:tcBorders>
          </w:tcPr>
          <w:p w14:paraId="34BDDB42" w14:textId="77777777" w:rsidR="00E6364D" w:rsidRPr="00FF353C" w:rsidRDefault="00E6364D" w:rsidP="00485DF3">
            <w:pPr>
              <w:pStyle w:val="NormalLeft"/>
              <w:rPr>
                <w:lang w:val="en-GB"/>
              </w:rPr>
            </w:pPr>
            <w:r w:rsidRPr="00FF353C">
              <w:rPr>
                <w:lang w:val="en-GB"/>
              </w:rPr>
              <w:t>Total initial funds, members' contributions or the equivalent basic own fund item for mutual and mutual type undertaking — tier 1</w:t>
            </w:r>
          </w:p>
        </w:tc>
        <w:tc>
          <w:tcPr>
            <w:tcW w:w="4086" w:type="dxa"/>
            <w:tcBorders>
              <w:top w:val="single" w:sz="2" w:space="0" w:color="auto"/>
              <w:left w:val="single" w:sz="2" w:space="0" w:color="auto"/>
              <w:bottom w:val="single" w:sz="2" w:space="0" w:color="auto"/>
              <w:right w:val="single" w:sz="2" w:space="0" w:color="auto"/>
            </w:tcBorders>
          </w:tcPr>
          <w:p w14:paraId="7291373C" w14:textId="77777777" w:rsidR="00E6364D" w:rsidRPr="00FF353C" w:rsidRDefault="00E6364D" w:rsidP="00485DF3">
            <w:pPr>
              <w:pStyle w:val="NormalLeft"/>
              <w:rPr>
                <w:lang w:val="en-GB"/>
              </w:rPr>
            </w:pPr>
            <w:r w:rsidRPr="00FF353C">
              <w:rPr>
                <w:lang w:val="en-GB"/>
              </w:rPr>
              <w:t>This is the total of the initial funds, members' contributions or the equivalent basic own fund item for mutual and mutual type undertaking that meet the criteria for Tier 1.</w:t>
            </w:r>
          </w:p>
        </w:tc>
      </w:tr>
      <w:tr w:rsidR="00E6364D" w:rsidRPr="00FF353C" w14:paraId="7CE4E9EA" w14:textId="77777777" w:rsidTr="00485DF3">
        <w:tc>
          <w:tcPr>
            <w:tcW w:w="1671" w:type="dxa"/>
            <w:tcBorders>
              <w:top w:val="single" w:sz="2" w:space="0" w:color="auto"/>
              <w:left w:val="single" w:sz="2" w:space="0" w:color="auto"/>
              <w:bottom w:val="single" w:sz="2" w:space="0" w:color="auto"/>
              <w:right w:val="single" w:sz="2" w:space="0" w:color="auto"/>
            </w:tcBorders>
          </w:tcPr>
          <w:p w14:paraId="6558099C" w14:textId="77777777" w:rsidR="00E6364D" w:rsidRPr="00FF353C" w:rsidRDefault="00E6364D" w:rsidP="00485DF3">
            <w:pPr>
              <w:pStyle w:val="NormalLeft"/>
              <w:rPr>
                <w:lang w:val="en-GB"/>
              </w:rPr>
            </w:pPr>
            <w:r w:rsidRPr="00FF353C">
              <w:rPr>
                <w:lang w:val="en-GB"/>
              </w:rPr>
              <w:t>R0200/C0040</w:t>
            </w:r>
          </w:p>
        </w:tc>
        <w:tc>
          <w:tcPr>
            <w:tcW w:w="3529" w:type="dxa"/>
            <w:tcBorders>
              <w:top w:val="single" w:sz="2" w:space="0" w:color="auto"/>
              <w:left w:val="single" w:sz="2" w:space="0" w:color="auto"/>
              <w:bottom w:val="single" w:sz="2" w:space="0" w:color="auto"/>
              <w:right w:val="single" w:sz="2" w:space="0" w:color="auto"/>
            </w:tcBorders>
          </w:tcPr>
          <w:p w14:paraId="7D758906" w14:textId="77777777" w:rsidR="00E6364D" w:rsidRPr="00FF353C" w:rsidRDefault="00E6364D" w:rsidP="00485DF3">
            <w:pPr>
              <w:pStyle w:val="NormalLeft"/>
              <w:rPr>
                <w:lang w:val="en-GB"/>
              </w:rPr>
            </w:pPr>
            <w:r w:rsidRPr="00FF353C">
              <w:rPr>
                <w:lang w:val="en-GB"/>
              </w:rPr>
              <w:t>Total initial funds, members' contributions or the equivalent basic own fund item for mutual and mutual type undertaking — tier 2</w:t>
            </w:r>
          </w:p>
        </w:tc>
        <w:tc>
          <w:tcPr>
            <w:tcW w:w="4086" w:type="dxa"/>
            <w:tcBorders>
              <w:top w:val="single" w:sz="2" w:space="0" w:color="auto"/>
              <w:left w:val="single" w:sz="2" w:space="0" w:color="auto"/>
              <w:bottom w:val="single" w:sz="2" w:space="0" w:color="auto"/>
              <w:right w:val="single" w:sz="2" w:space="0" w:color="auto"/>
            </w:tcBorders>
          </w:tcPr>
          <w:p w14:paraId="2116A5D7" w14:textId="77777777" w:rsidR="00E6364D" w:rsidRPr="00FF353C" w:rsidRDefault="00E6364D" w:rsidP="00485DF3">
            <w:pPr>
              <w:pStyle w:val="NormalLeft"/>
              <w:rPr>
                <w:lang w:val="en-GB"/>
              </w:rPr>
            </w:pPr>
            <w:r w:rsidRPr="00FF353C">
              <w:rPr>
                <w:lang w:val="en-GB"/>
              </w:rPr>
              <w:t>This is the total of the initial funds, members' contributions or the equivalent basic own fund item for mutual and mutual type undertaking that meet the criteria for Tier 2.</w:t>
            </w:r>
          </w:p>
        </w:tc>
      </w:tr>
      <w:tr w:rsidR="00E6364D" w:rsidRPr="00FF353C" w14:paraId="1CE4F6E6" w14:textId="77777777" w:rsidTr="00485DF3">
        <w:tc>
          <w:tcPr>
            <w:tcW w:w="1671" w:type="dxa"/>
            <w:tcBorders>
              <w:top w:val="single" w:sz="2" w:space="0" w:color="auto"/>
              <w:left w:val="single" w:sz="2" w:space="0" w:color="auto"/>
              <w:bottom w:val="single" w:sz="2" w:space="0" w:color="auto"/>
              <w:right w:val="single" w:sz="2" w:space="0" w:color="auto"/>
            </w:tcBorders>
          </w:tcPr>
          <w:p w14:paraId="74EEBAC7" w14:textId="77777777" w:rsidR="00E6364D" w:rsidRPr="00FF353C" w:rsidRDefault="00E6364D" w:rsidP="00485DF3">
            <w:pPr>
              <w:pStyle w:val="NormalLeft"/>
              <w:rPr>
                <w:lang w:val="en-GB"/>
              </w:rPr>
            </w:pPr>
            <w:r w:rsidRPr="00FF353C">
              <w:rPr>
                <w:lang w:val="en-GB"/>
              </w:rPr>
              <w:t>R0210/C0010</w:t>
            </w:r>
          </w:p>
        </w:tc>
        <w:tc>
          <w:tcPr>
            <w:tcW w:w="3529" w:type="dxa"/>
            <w:tcBorders>
              <w:top w:val="single" w:sz="2" w:space="0" w:color="auto"/>
              <w:left w:val="single" w:sz="2" w:space="0" w:color="auto"/>
              <w:bottom w:val="single" w:sz="2" w:space="0" w:color="auto"/>
              <w:right w:val="single" w:sz="2" w:space="0" w:color="auto"/>
            </w:tcBorders>
          </w:tcPr>
          <w:p w14:paraId="05805F67" w14:textId="77777777" w:rsidR="00E6364D" w:rsidRPr="00FF353C" w:rsidRDefault="00E6364D" w:rsidP="00485DF3">
            <w:pPr>
              <w:pStyle w:val="NormalLeft"/>
              <w:rPr>
                <w:lang w:val="en-GB"/>
              </w:rPr>
            </w:pPr>
            <w:r w:rsidRPr="00FF353C">
              <w:rPr>
                <w:lang w:val="en-GB"/>
              </w:rPr>
              <w:t>Subordinated mutual member accounts — Dated subordinated — total</w:t>
            </w:r>
          </w:p>
        </w:tc>
        <w:tc>
          <w:tcPr>
            <w:tcW w:w="4086" w:type="dxa"/>
            <w:tcBorders>
              <w:top w:val="single" w:sz="2" w:space="0" w:color="auto"/>
              <w:left w:val="single" w:sz="2" w:space="0" w:color="auto"/>
              <w:bottom w:val="single" w:sz="2" w:space="0" w:color="auto"/>
              <w:right w:val="single" w:sz="2" w:space="0" w:color="auto"/>
            </w:tcBorders>
          </w:tcPr>
          <w:p w14:paraId="28D8B6AE" w14:textId="77777777" w:rsidR="00E6364D" w:rsidRPr="00FF353C" w:rsidRDefault="00E6364D" w:rsidP="00485DF3">
            <w:pPr>
              <w:pStyle w:val="NormalLeft"/>
              <w:rPr>
                <w:lang w:val="en-GB"/>
              </w:rPr>
            </w:pPr>
            <w:r w:rsidRPr="00FF353C">
              <w:rPr>
                <w:lang w:val="en-GB"/>
              </w:rPr>
              <w:t>This is the total amount of dated subordinated mutual member accounts</w:t>
            </w:r>
          </w:p>
        </w:tc>
      </w:tr>
      <w:tr w:rsidR="00E6364D" w:rsidRPr="00FF353C" w14:paraId="07E2410E" w14:textId="77777777" w:rsidTr="00485DF3">
        <w:tc>
          <w:tcPr>
            <w:tcW w:w="1671" w:type="dxa"/>
            <w:tcBorders>
              <w:top w:val="single" w:sz="2" w:space="0" w:color="auto"/>
              <w:left w:val="single" w:sz="2" w:space="0" w:color="auto"/>
              <w:bottom w:val="single" w:sz="2" w:space="0" w:color="auto"/>
              <w:right w:val="single" w:sz="2" w:space="0" w:color="auto"/>
            </w:tcBorders>
          </w:tcPr>
          <w:p w14:paraId="16E08630" w14:textId="77777777" w:rsidR="00E6364D" w:rsidRPr="00FF353C" w:rsidRDefault="00E6364D" w:rsidP="00485DF3">
            <w:pPr>
              <w:pStyle w:val="NormalLeft"/>
              <w:rPr>
                <w:lang w:val="en-GB"/>
              </w:rPr>
            </w:pPr>
            <w:r w:rsidRPr="00FF353C">
              <w:rPr>
                <w:lang w:val="en-GB"/>
              </w:rPr>
              <w:t>R0210/C0020</w:t>
            </w:r>
          </w:p>
        </w:tc>
        <w:tc>
          <w:tcPr>
            <w:tcW w:w="3529" w:type="dxa"/>
            <w:tcBorders>
              <w:top w:val="single" w:sz="2" w:space="0" w:color="auto"/>
              <w:left w:val="single" w:sz="2" w:space="0" w:color="auto"/>
              <w:bottom w:val="single" w:sz="2" w:space="0" w:color="auto"/>
              <w:right w:val="single" w:sz="2" w:space="0" w:color="auto"/>
            </w:tcBorders>
          </w:tcPr>
          <w:p w14:paraId="3E888E7E" w14:textId="77777777" w:rsidR="00E6364D" w:rsidRPr="00FF353C" w:rsidRDefault="00E6364D" w:rsidP="00485DF3">
            <w:pPr>
              <w:pStyle w:val="NormalLeft"/>
              <w:rPr>
                <w:lang w:val="en-GB"/>
              </w:rPr>
            </w:pPr>
            <w:r w:rsidRPr="00FF353C">
              <w:rPr>
                <w:lang w:val="en-GB"/>
              </w:rPr>
              <w:t>Subordinated mutual member accounts — Dated subordinated — tier 1</w:t>
            </w:r>
          </w:p>
        </w:tc>
        <w:tc>
          <w:tcPr>
            <w:tcW w:w="4086" w:type="dxa"/>
            <w:tcBorders>
              <w:top w:val="single" w:sz="2" w:space="0" w:color="auto"/>
              <w:left w:val="single" w:sz="2" w:space="0" w:color="auto"/>
              <w:bottom w:val="single" w:sz="2" w:space="0" w:color="auto"/>
              <w:right w:val="single" w:sz="2" w:space="0" w:color="auto"/>
            </w:tcBorders>
          </w:tcPr>
          <w:p w14:paraId="17CF5450" w14:textId="77777777" w:rsidR="00E6364D" w:rsidRPr="00FF353C" w:rsidRDefault="00E6364D" w:rsidP="00485DF3">
            <w:pPr>
              <w:pStyle w:val="NormalLeft"/>
              <w:rPr>
                <w:lang w:val="en-GB"/>
              </w:rPr>
            </w:pPr>
            <w:r w:rsidRPr="00FF353C">
              <w:rPr>
                <w:lang w:val="en-GB"/>
              </w:rPr>
              <w:t>This is the total amount of dated subordinated mutual member accounts that meet the criteria for Tier 1.</w:t>
            </w:r>
          </w:p>
        </w:tc>
      </w:tr>
      <w:tr w:rsidR="00E6364D" w:rsidRPr="00FF353C" w14:paraId="2C5137FC" w14:textId="77777777" w:rsidTr="00485DF3">
        <w:tc>
          <w:tcPr>
            <w:tcW w:w="1671" w:type="dxa"/>
            <w:tcBorders>
              <w:top w:val="single" w:sz="2" w:space="0" w:color="auto"/>
              <w:left w:val="single" w:sz="2" w:space="0" w:color="auto"/>
              <w:bottom w:val="single" w:sz="2" w:space="0" w:color="auto"/>
              <w:right w:val="single" w:sz="2" w:space="0" w:color="auto"/>
            </w:tcBorders>
          </w:tcPr>
          <w:p w14:paraId="0DE66E36" w14:textId="77777777" w:rsidR="00E6364D" w:rsidRPr="00FF353C" w:rsidRDefault="00E6364D" w:rsidP="00485DF3">
            <w:pPr>
              <w:pStyle w:val="NormalLeft"/>
              <w:rPr>
                <w:lang w:val="en-GB"/>
              </w:rPr>
            </w:pPr>
            <w:r w:rsidRPr="00FF353C">
              <w:rPr>
                <w:lang w:val="en-GB"/>
              </w:rPr>
              <w:t>R0210/C0030</w:t>
            </w:r>
          </w:p>
        </w:tc>
        <w:tc>
          <w:tcPr>
            <w:tcW w:w="3529" w:type="dxa"/>
            <w:tcBorders>
              <w:top w:val="single" w:sz="2" w:space="0" w:color="auto"/>
              <w:left w:val="single" w:sz="2" w:space="0" w:color="auto"/>
              <w:bottom w:val="single" w:sz="2" w:space="0" w:color="auto"/>
              <w:right w:val="single" w:sz="2" w:space="0" w:color="auto"/>
            </w:tcBorders>
          </w:tcPr>
          <w:p w14:paraId="5C1EC2F7" w14:textId="77777777" w:rsidR="00E6364D" w:rsidRPr="00FF353C" w:rsidRDefault="00E6364D" w:rsidP="00485DF3">
            <w:pPr>
              <w:pStyle w:val="NormalLeft"/>
              <w:rPr>
                <w:lang w:val="en-GB"/>
              </w:rPr>
            </w:pPr>
            <w:r w:rsidRPr="00FF353C">
              <w:rPr>
                <w:lang w:val="en-GB"/>
              </w:rPr>
              <w:t>Subordinated mutual member accounts — Dated subordinated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32A6429" w14:textId="77777777" w:rsidR="00E6364D" w:rsidRPr="00FF353C" w:rsidRDefault="00E6364D" w:rsidP="00485DF3">
            <w:pPr>
              <w:pStyle w:val="NormalLeft"/>
              <w:rPr>
                <w:lang w:val="en-GB"/>
              </w:rPr>
            </w:pPr>
            <w:r w:rsidRPr="00FF353C">
              <w:rPr>
                <w:lang w:val="en-GB"/>
              </w:rPr>
              <w:t>This is the total amount of dated subordinated mutual member accounts that meet the criteria for Tier 1 that are counted under the transitional provisions.</w:t>
            </w:r>
          </w:p>
        </w:tc>
      </w:tr>
      <w:tr w:rsidR="00E6364D" w:rsidRPr="00FF353C" w14:paraId="1E362774" w14:textId="77777777" w:rsidTr="00485DF3">
        <w:tc>
          <w:tcPr>
            <w:tcW w:w="1671" w:type="dxa"/>
            <w:tcBorders>
              <w:top w:val="single" w:sz="2" w:space="0" w:color="auto"/>
              <w:left w:val="single" w:sz="2" w:space="0" w:color="auto"/>
              <w:bottom w:val="single" w:sz="2" w:space="0" w:color="auto"/>
              <w:right w:val="single" w:sz="2" w:space="0" w:color="auto"/>
            </w:tcBorders>
          </w:tcPr>
          <w:p w14:paraId="42DD9623" w14:textId="77777777" w:rsidR="00E6364D" w:rsidRPr="00FF353C" w:rsidRDefault="00E6364D" w:rsidP="00485DF3">
            <w:pPr>
              <w:pStyle w:val="NormalLeft"/>
              <w:rPr>
                <w:lang w:val="en-GB"/>
              </w:rPr>
            </w:pPr>
            <w:r w:rsidRPr="00FF353C">
              <w:rPr>
                <w:lang w:val="en-GB"/>
              </w:rPr>
              <w:t>R0210/C0040</w:t>
            </w:r>
          </w:p>
        </w:tc>
        <w:tc>
          <w:tcPr>
            <w:tcW w:w="3529" w:type="dxa"/>
            <w:tcBorders>
              <w:top w:val="single" w:sz="2" w:space="0" w:color="auto"/>
              <w:left w:val="single" w:sz="2" w:space="0" w:color="auto"/>
              <w:bottom w:val="single" w:sz="2" w:space="0" w:color="auto"/>
              <w:right w:val="single" w:sz="2" w:space="0" w:color="auto"/>
            </w:tcBorders>
          </w:tcPr>
          <w:p w14:paraId="49D5A384" w14:textId="77777777" w:rsidR="00E6364D" w:rsidRPr="00FF353C" w:rsidRDefault="00E6364D" w:rsidP="00485DF3">
            <w:pPr>
              <w:pStyle w:val="NormalLeft"/>
              <w:rPr>
                <w:lang w:val="en-GB"/>
              </w:rPr>
            </w:pPr>
            <w:r w:rsidRPr="00FF353C">
              <w:rPr>
                <w:lang w:val="en-GB"/>
              </w:rPr>
              <w:t>Subordinated mutual member accounts — Dated subordinated — tier 2</w:t>
            </w:r>
          </w:p>
        </w:tc>
        <w:tc>
          <w:tcPr>
            <w:tcW w:w="4086" w:type="dxa"/>
            <w:tcBorders>
              <w:top w:val="single" w:sz="2" w:space="0" w:color="auto"/>
              <w:left w:val="single" w:sz="2" w:space="0" w:color="auto"/>
              <w:bottom w:val="single" w:sz="2" w:space="0" w:color="auto"/>
              <w:right w:val="single" w:sz="2" w:space="0" w:color="auto"/>
            </w:tcBorders>
          </w:tcPr>
          <w:p w14:paraId="23EEE0E3" w14:textId="77777777" w:rsidR="00E6364D" w:rsidRPr="00FF353C" w:rsidRDefault="00E6364D" w:rsidP="00485DF3">
            <w:pPr>
              <w:pStyle w:val="NormalLeft"/>
              <w:rPr>
                <w:lang w:val="en-GB"/>
              </w:rPr>
            </w:pPr>
            <w:r w:rsidRPr="00FF353C">
              <w:rPr>
                <w:lang w:val="en-GB"/>
              </w:rPr>
              <w:t>This is the total amount of dated subordinated mutual member accounts that meet the criteria for Tier 2.</w:t>
            </w:r>
          </w:p>
        </w:tc>
      </w:tr>
      <w:tr w:rsidR="00E6364D" w:rsidRPr="00FF353C" w14:paraId="78CDF6D5" w14:textId="77777777" w:rsidTr="00485DF3">
        <w:tc>
          <w:tcPr>
            <w:tcW w:w="1671" w:type="dxa"/>
            <w:tcBorders>
              <w:top w:val="single" w:sz="2" w:space="0" w:color="auto"/>
              <w:left w:val="single" w:sz="2" w:space="0" w:color="auto"/>
              <w:bottom w:val="single" w:sz="2" w:space="0" w:color="auto"/>
              <w:right w:val="single" w:sz="2" w:space="0" w:color="auto"/>
            </w:tcBorders>
          </w:tcPr>
          <w:p w14:paraId="1E944F74" w14:textId="77777777" w:rsidR="00E6364D" w:rsidRPr="00FF353C" w:rsidRDefault="00E6364D" w:rsidP="00485DF3">
            <w:pPr>
              <w:pStyle w:val="NormalLeft"/>
              <w:rPr>
                <w:lang w:val="en-GB"/>
              </w:rPr>
            </w:pPr>
            <w:r w:rsidRPr="00FF353C">
              <w:rPr>
                <w:lang w:val="en-GB"/>
              </w:rPr>
              <w:t>R0210/C0050</w:t>
            </w:r>
          </w:p>
        </w:tc>
        <w:tc>
          <w:tcPr>
            <w:tcW w:w="3529" w:type="dxa"/>
            <w:tcBorders>
              <w:top w:val="single" w:sz="2" w:space="0" w:color="auto"/>
              <w:left w:val="single" w:sz="2" w:space="0" w:color="auto"/>
              <w:bottom w:val="single" w:sz="2" w:space="0" w:color="auto"/>
              <w:right w:val="single" w:sz="2" w:space="0" w:color="auto"/>
            </w:tcBorders>
          </w:tcPr>
          <w:p w14:paraId="3AB8E577" w14:textId="77777777" w:rsidR="00E6364D" w:rsidRPr="00FF353C" w:rsidRDefault="00E6364D" w:rsidP="00485DF3">
            <w:pPr>
              <w:pStyle w:val="NormalLeft"/>
              <w:rPr>
                <w:lang w:val="en-GB"/>
              </w:rPr>
            </w:pPr>
            <w:r w:rsidRPr="00FF353C">
              <w:rPr>
                <w:lang w:val="en-GB"/>
              </w:rPr>
              <w:t>Subordinated mutual member accounts — Dated subordinated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247D547" w14:textId="77777777" w:rsidR="00E6364D" w:rsidRPr="00FF353C" w:rsidRDefault="00E6364D" w:rsidP="00485DF3">
            <w:pPr>
              <w:pStyle w:val="NormalLeft"/>
              <w:rPr>
                <w:lang w:val="en-GB"/>
              </w:rPr>
            </w:pPr>
            <w:r w:rsidRPr="00FF353C">
              <w:rPr>
                <w:lang w:val="en-GB"/>
              </w:rPr>
              <w:t>This is the total amount of dated subordinated mutual member accounts that meet the criteria for Tier 2 that are counted under the transitional provisions.</w:t>
            </w:r>
          </w:p>
        </w:tc>
      </w:tr>
      <w:tr w:rsidR="00E6364D" w:rsidRPr="00FF353C" w14:paraId="35706508" w14:textId="77777777" w:rsidTr="00485DF3">
        <w:tc>
          <w:tcPr>
            <w:tcW w:w="1671" w:type="dxa"/>
            <w:tcBorders>
              <w:top w:val="single" w:sz="2" w:space="0" w:color="auto"/>
              <w:left w:val="single" w:sz="2" w:space="0" w:color="auto"/>
              <w:bottom w:val="single" w:sz="2" w:space="0" w:color="auto"/>
              <w:right w:val="single" w:sz="2" w:space="0" w:color="auto"/>
            </w:tcBorders>
          </w:tcPr>
          <w:p w14:paraId="108334C1" w14:textId="77777777" w:rsidR="00E6364D" w:rsidRPr="00FF353C" w:rsidRDefault="00E6364D" w:rsidP="00485DF3">
            <w:pPr>
              <w:pStyle w:val="NormalLeft"/>
              <w:rPr>
                <w:lang w:val="en-GB"/>
              </w:rPr>
            </w:pPr>
            <w:r w:rsidRPr="00FF353C">
              <w:rPr>
                <w:lang w:val="en-GB"/>
              </w:rPr>
              <w:t>R0210/C0060</w:t>
            </w:r>
          </w:p>
        </w:tc>
        <w:tc>
          <w:tcPr>
            <w:tcW w:w="3529" w:type="dxa"/>
            <w:tcBorders>
              <w:top w:val="single" w:sz="2" w:space="0" w:color="auto"/>
              <w:left w:val="single" w:sz="2" w:space="0" w:color="auto"/>
              <w:bottom w:val="single" w:sz="2" w:space="0" w:color="auto"/>
              <w:right w:val="single" w:sz="2" w:space="0" w:color="auto"/>
            </w:tcBorders>
          </w:tcPr>
          <w:p w14:paraId="148B8ED5" w14:textId="77777777" w:rsidR="00E6364D" w:rsidRPr="00FF353C" w:rsidRDefault="00E6364D" w:rsidP="00485DF3">
            <w:pPr>
              <w:pStyle w:val="NormalLeft"/>
              <w:rPr>
                <w:lang w:val="en-GB"/>
              </w:rPr>
            </w:pPr>
            <w:r w:rsidRPr="00FF353C">
              <w:rPr>
                <w:lang w:val="en-GB"/>
              </w:rPr>
              <w:t>Subordinated mutual member accounts — Dated subordinated — tier 3</w:t>
            </w:r>
          </w:p>
        </w:tc>
        <w:tc>
          <w:tcPr>
            <w:tcW w:w="4086" w:type="dxa"/>
            <w:tcBorders>
              <w:top w:val="single" w:sz="2" w:space="0" w:color="auto"/>
              <w:left w:val="single" w:sz="2" w:space="0" w:color="auto"/>
              <w:bottom w:val="single" w:sz="2" w:space="0" w:color="auto"/>
              <w:right w:val="single" w:sz="2" w:space="0" w:color="auto"/>
            </w:tcBorders>
          </w:tcPr>
          <w:p w14:paraId="48F33621" w14:textId="77777777" w:rsidR="00E6364D" w:rsidRPr="00FF353C" w:rsidRDefault="00E6364D" w:rsidP="00485DF3">
            <w:pPr>
              <w:pStyle w:val="NormalLeft"/>
              <w:rPr>
                <w:lang w:val="en-GB"/>
              </w:rPr>
            </w:pPr>
            <w:r w:rsidRPr="00FF353C">
              <w:rPr>
                <w:lang w:val="en-GB"/>
              </w:rPr>
              <w:t>This is the total amount of dated subordinated mutual member accounts that meet the criteria for Tier 3.</w:t>
            </w:r>
          </w:p>
        </w:tc>
      </w:tr>
      <w:tr w:rsidR="00E6364D" w:rsidRPr="00FF353C" w14:paraId="57F92929" w14:textId="77777777" w:rsidTr="00485DF3">
        <w:tc>
          <w:tcPr>
            <w:tcW w:w="1671" w:type="dxa"/>
            <w:tcBorders>
              <w:top w:val="single" w:sz="2" w:space="0" w:color="auto"/>
              <w:left w:val="single" w:sz="2" w:space="0" w:color="auto"/>
              <w:bottom w:val="single" w:sz="2" w:space="0" w:color="auto"/>
              <w:right w:val="single" w:sz="2" w:space="0" w:color="auto"/>
            </w:tcBorders>
          </w:tcPr>
          <w:p w14:paraId="33E0C3F7" w14:textId="77777777" w:rsidR="00E6364D" w:rsidRPr="00FF353C" w:rsidRDefault="00E6364D" w:rsidP="00485DF3">
            <w:pPr>
              <w:pStyle w:val="NormalLeft"/>
              <w:rPr>
                <w:lang w:val="en-GB"/>
              </w:rPr>
            </w:pPr>
            <w:r w:rsidRPr="00FF353C">
              <w:rPr>
                <w:lang w:val="en-GB"/>
              </w:rPr>
              <w:t>R0220/C0010</w:t>
            </w:r>
          </w:p>
        </w:tc>
        <w:tc>
          <w:tcPr>
            <w:tcW w:w="3529" w:type="dxa"/>
            <w:tcBorders>
              <w:top w:val="single" w:sz="2" w:space="0" w:color="auto"/>
              <w:left w:val="single" w:sz="2" w:space="0" w:color="auto"/>
              <w:bottom w:val="single" w:sz="2" w:space="0" w:color="auto"/>
              <w:right w:val="single" w:sz="2" w:space="0" w:color="auto"/>
            </w:tcBorders>
          </w:tcPr>
          <w:p w14:paraId="50CAAF53" w14:textId="77777777" w:rsidR="00E6364D" w:rsidRPr="00FF353C" w:rsidRDefault="00E6364D" w:rsidP="00485DF3">
            <w:pPr>
              <w:pStyle w:val="NormalLeft"/>
              <w:rPr>
                <w:lang w:val="en-GB"/>
              </w:rPr>
            </w:pPr>
            <w:r w:rsidRPr="00FF353C">
              <w:rPr>
                <w:lang w:val="en-GB"/>
              </w:rPr>
              <w:t>Subordinated mutual member accounts — Undated subordinated with a call option — total</w:t>
            </w:r>
          </w:p>
        </w:tc>
        <w:tc>
          <w:tcPr>
            <w:tcW w:w="4086" w:type="dxa"/>
            <w:tcBorders>
              <w:top w:val="single" w:sz="2" w:space="0" w:color="auto"/>
              <w:left w:val="single" w:sz="2" w:space="0" w:color="auto"/>
              <w:bottom w:val="single" w:sz="2" w:space="0" w:color="auto"/>
              <w:right w:val="single" w:sz="2" w:space="0" w:color="auto"/>
            </w:tcBorders>
          </w:tcPr>
          <w:p w14:paraId="0AB4DFC4" w14:textId="77777777" w:rsidR="00E6364D" w:rsidRPr="00FF353C" w:rsidRDefault="00E6364D" w:rsidP="00485DF3">
            <w:pPr>
              <w:pStyle w:val="NormalLeft"/>
              <w:rPr>
                <w:lang w:val="en-GB"/>
              </w:rPr>
            </w:pPr>
            <w:r w:rsidRPr="00FF353C">
              <w:rPr>
                <w:lang w:val="en-GB"/>
              </w:rPr>
              <w:t>This is the total of undated subordinated mutual member accounts with a call option.</w:t>
            </w:r>
          </w:p>
        </w:tc>
      </w:tr>
      <w:tr w:rsidR="00E6364D" w:rsidRPr="00FF353C" w14:paraId="4282BFB1" w14:textId="77777777" w:rsidTr="00485DF3">
        <w:tc>
          <w:tcPr>
            <w:tcW w:w="1671" w:type="dxa"/>
            <w:tcBorders>
              <w:top w:val="single" w:sz="2" w:space="0" w:color="auto"/>
              <w:left w:val="single" w:sz="2" w:space="0" w:color="auto"/>
              <w:bottom w:val="single" w:sz="2" w:space="0" w:color="auto"/>
              <w:right w:val="single" w:sz="2" w:space="0" w:color="auto"/>
            </w:tcBorders>
          </w:tcPr>
          <w:p w14:paraId="0CACE443" w14:textId="77777777" w:rsidR="00E6364D" w:rsidRPr="00FF353C" w:rsidRDefault="00E6364D" w:rsidP="00485DF3">
            <w:pPr>
              <w:pStyle w:val="NormalLeft"/>
              <w:rPr>
                <w:lang w:val="en-GB"/>
              </w:rPr>
            </w:pPr>
            <w:r w:rsidRPr="00FF353C">
              <w:rPr>
                <w:lang w:val="en-GB"/>
              </w:rPr>
              <w:lastRenderedPageBreak/>
              <w:t>R0220/C0020</w:t>
            </w:r>
          </w:p>
        </w:tc>
        <w:tc>
          <w:tcPr>
            <w:tcW w:w="3529" w:type="dxa"/>
            <w:tcBorders>
              <w:top w:val="single" w:sz="2" w:space="0" w:color="auto"/>
              <w:left w:val="single" w:sz="2" w:space="0" w:color="auto"/>
              <w:bottom w:val="single" w:sz="2" w:space="0" w:color="auto"/>
              <w:right w:val="single" w:sz="2" w:space="0" w:color="auto"/>
            </w:tcBorders>
          </w:tcPr>
          <w:p w14:paraId="5FBD9410" w14:textId="77777777" w:rsidR="00E6364D" w:rsidRPr="00FF353C" w:rsidRDefault="00E6364D" w:rsidP="00485DF3">
            <w:pPr>
              <w:pStyle w:val="NormalLeft"/>
              <w:rPr>
                <w:lang w:val="en-GB"/>
              </w:rPr>
            </w:pPr>
            <w:r w:rsidRPr="00FF353C">
              <w:rPr>
                <w:lang w:val="en-GB"/>
              </w:rPr>
              <w:t>Subordinated mutual member accounts — Undated subordinated with a call option — tier 1</w:t>
            </w:r>
          </w:p>
        </w:tc>
        <w:tc>
          <w:tcPr>
            <w:tcW w:w="4086" w:type="dxa"/>
            <w:tcBorders>
              <w:top w:val="single" w:sz="2" w:space="0" w:color="auto"/>
              <w:left w:val="single" w:sz="2" w:space="0" w:color="auto"/>
              <w:bottom w:val="single" w:sz="2" w:space="0" w:color="auto"/>
              <w:right w:val="single" w:sz="2" w:space="0" w:color="auto"/>
            </w:tcBorders>
          </w:tcPr>
          <w:p w14:paraId="06E60CB9" w14:textId="77777777" w:rsidR="00E6364D" w:rsidRPr="00FF353C" w:rsidRDefault="00E6364D" w:rsidP="00485DF3">
            <w:pPr>
              <w:pStyle w:val="NormalLeft"/>
              <w:rPr>
                <w:lang w:val="en-GB"/>
              </w:rPr>
            </w:pPr>
            <w:r w:rsidRPr="00FF353C">
              <w:rPr>
                <w:lang w:val="en-GB"/>
              </w:rPr>
              <w:t>This is the total of undated subordinated mutual member accounts with a call option that meet the criteria for Tier 1.</w:t>
            </w:r>
          </w:p>
        </w:tc>
      </w:tr>
      <w:tr w:rsidR="00E6364D" w:rsidRPr="00FF353C" w14:paraId="45D39A4A" w14:textId="77777777" w:rsidTr="00485DF3">
        <w:tc>
          <w:tcPr>
            <w:tcW w:w="1671" w:type="dxa"/>
            <w:tcBorders>
              <w:top w:val="single" w:sz="2" w:space="0" w:color="auto"/>
              <w:left w:val="single" w:sz="2" w:space="0" w:color="auto"/>
              <w:bottom w:val="single" w:sz="2" w:space="0" w:color="auto"/>
              <w:right w:val="single" w:sz="2" w:space="0" w:color="auto"/>
            </w:tcBorders>
          </w:tcPr>
          <w:p w14:paraId="2D00C2C4" w14:textId="77777777" w:rsidR="00E6364D" w:rsidRPr="00FF353C" w:rsidRDefault="00E6364D" w:rsidP="00485DF3">
            <w:pPr>
              <w:pStyle w:val="NormalLeft"/>
              <w:rPr>
                <w:lang w:val="en-GB"/>
              </w:rPr>
            </w:pPr>
            <w:r w:rsidRPr="00FF353C">
              <w:rPr>
                <w:lang w:val="en-GB"/>
              </w:rPr>
              <w:t>R0220/C0030</w:t>
            </w:r>
          </w:p>
        </w:tc>
        <w:tc>
          <w:tcPr>
            <w:tcW w:w="3529" w:type="dxa"/>
            <w:tcBorders>
              <w:top w:val="single" w:sz="2" w:space="0" w:color="auto"/>
              <w:left w:val="single" w:sz="2" w:space="0" w:color="auto"/>
              <w:bottom w:val="single" w:sz="2" w:space="0" w:color="auto"/>
              <w:right w:val="single" w:sz="2" w:space="0" w:color="auto"/>
            </w:tcBorders>
          </w:tcPr>
          <w:p w14:paraId="113CAE66" w14:textId="77777777" w:rsidR="00E6364D" w:rsidRPr="00FF353C" w:rsidRDefault="00E6364D" w:rsidP="00485DF3">
            <w:pPr>
              <w:pStyle w:val="NormalLeft"/>
              <w:rPr>
                <w:lang w:val="en-GB"/>
              </w:rPr>
            </w:pPr>
            <w:r w:rsidRPr="00FF353C">
              <w:rPr>
                <w:lang w:val="en-GB"/>
              </w:rPr>
              <w:t>Subordinated mutual member accounts — Undated subordinated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FFB46AF" w14:textId="77777777" w:rsidR="00E6364D" w:rsidRPr="00FF353C" w:rsidRDefault="00E6364D" w:rsidP="00485DF3">
            <w:pPr>
              <w:pStyle w:val="NormalLeft"/>
              <w:rPr>
                <w:lang w:val="en-GB"/>
              </w:rPr>
            </w:pPr>
            <w:r w:rsidRPr="00FF353C">
              <w:rPr>
                <w:lang w:val="en-GB"/>
              </w:rPr>
              <w:t>This is the total of undated subordinated mutual member accounts with a call option that meet the criteria for Tier 1 that are counted under the transitional provisions.</w:t>
            </w:r>
          </w:p>
        </w:tc>
      </w:tr>
      <w:tr w:rsidR="00E6364D" w:rsidRPr="00FF353C" w14:paraId="25E9EABF" w14:textId="77777777" w:rsidTr="00485DF3">
        <w:tc>
          <w:tcPr>
            <w:tcW w:w="1671" w:type="dxa"/>
            <w:tcBorders>
              <w:top w:val="single" w:sz="2" w:space="0" w:color="auto"/>
              <w:left w:val="single" w:sz="2" w:space="0" w:color="auto"/>
              <w:bottom w:val="single" w:sz="2" w:space="0" w:color="auto"/>
              <w:right w:val="single" w:sz="2" w:space="0" w:color="auto"/>
            </w:tcBorders>
          </w:tcPr>
          <w:p w14:paraId="61D2E63E" w14:textId="77777777" w:rsidR="00E6364D" w:rsidRPr="00FF353C" w:rsidRDefault="00E6364D" w:rsidP="00485DF3">
            <w:pPr>
              <w:pStyle w:val="NormalLeft"/>
              <w:rPr>
                <w:lang w:val="en-GB"/>
              </w:rPr>
            </w:pPr>
            <w:r w:rsidRPr="00FF353C">
              <w:rPr>
                <w:lang w:val="en-GB"/>
              </w:rPr>
              <w:t>R0220/C0040</w:t>
            </w:r>
          </w:p>
        </w:tc>
        <w:tc>
          <w:tcPr>
            <w:tcW w:w="3529" w:type="dxa"/>
            <w:tcBorders>
              <w:top w:val="single" w:sz="2" w:space="0" w:color="auto"/>
              <w:left w:val="single" w:sz="2" w:space="0" w:color="auto"/>
              <w:bottom w:val="single" w:sz="2" w:space="0" w:color="auto"/>
              <w:right w:val="single" w:sz="2" w:space="0" w:color="auto"/>
            </w:tcBorders>
          </w:tcPr>
          <w:p w14:paraId="72D7BECC" w14:textId="77777777" w:rsidR="00E6364D" w:rsidRPr="00FF353C" w:rsidRDefault="00E6364D" w:rsidP="00485DF3">
            <w:pPr>
              <w:pStyle w:val="NormalLeft"/>
              <w:rPr>
                <w:lang w:val="en-GB"/>
              </w:rPr>
            </w:pPr>
            <w:r w:rsidRPr="00FF353C">
              <w:rPr>
                <w:lang w:val="en-GB"/>
              </w:rPr>
              <w:t>Subordinated mutual member accounts — Undated subordinated with a call option — tier 2</w:t>
            </w:r>
          </w:p>
        </w:tc>
        <w:tc>
          <w:tcPr>
            <w:tcW w:w="4086" w:type="dxa"/>
            <w:tcBorders>
              <w:top w:val="single" w:sz="2" w:space="0" w:color="auto"/>
              <w:left w:val="single" w:sz="2" w:space="0" w:color="auto"/>
              <w:bottom w:val="single" w:sz="2" w:space="0" w:color="auto"/>
              <w:right w:val="single" w:sz="2" w:space="0" w:color="auto"/>
            </w:tcBorders>
          </w:tcPr>
          <w:p w14:paraId="59BF95FD" w14:textId="77777777" w:rsidR="00E6364D" w:rsidRPr="00FF353C" w:rsidRDefault="00E6364D" w:rsidP="00485DF3">
            <w:pPr>
              <w:pStyle w:val="NormalLeft"/>
              <w:rPr>
                <w:lang w:val="en-GB"/>
              </w:rPr>
            </w:pPr>
            <w:r w:rsidRPr="00FF353C">
              <w:rPr>
                <w:lang w:val="en-GB"/>
              </w:rPr>
              <w:t>This is the total of undated subordinated mutual member accounts with a call option that meet the criteria for Tier 2.</w:t>
            </w:r>
          </w:p>
        </w:tc>
      </w:tr>
      <w:tr w:rsidR="00E6364D" w:rsidRPr="00FF353C" w14:paraId="39949CF8" w14:textId="77777777" w:rsidTr="00485DF3">
        <w:tc>
          <w:tcPr>
            <w:tcW w:w="1671" w:type="dxa"/>
            <w:tcBorders>
              <w:top w:val="single" w:sz="2" w:space="0" w:color="auto"/>
              <w:left w:val="single" w:sz="2" w:space="0" w:color="auto"/>
              <w:bottom w:val="single" w:sz="2" w:space="0" w:color="auto"/>
              <w:right w:val="single" w:sz="2" w:space="0" w:color="auto"/>
            </w:tcBorders>
          </w:tcPr>
          <w:p w14:paraId="19DF6114" w14:textId="77777777" w:rsidR="00E6364D" w:rsidRPr="00FF353C" w:rsidRDefault="00E6364D" w:rsidP="00485DF3">
            <w:pPr>
              <w:pStyle w:val="NormalLeft"/>
              <w:rPr>
                <w:lang w:val="en-GB"/>
              </w:rPr>
            </w:pPr>
            <w:r w:rsidRPr="00FF353C">
              <w:rPr>
                <w:lang w:val="en-GB"/>
              </w:rPr>
              <w:t>R0220/C0050</w:t>
            </w:r>
          </w:p>
        </w:tc>
        <w:tc>
          <w:tcPr>
            <w:tcW w:w="3529" w:type="dxa"/>
            <w:tcBorders>
              <w:top w:val="single" w:sz="2" w:space="0" w:color="auto"/>
              <w:left w:val="single" w:sz="2" w:space="0" w:color="auto"/>
              <w:bottom w:val="single" w:sz="2" w:space="0" w:color="auto"/>
              <w:right w:val="single" w:sz="2" w:space="0" w:color="auto"/>
            </w:tcBorders>
          </w:tcPr>
          <w:p w14:paraId="299BFEE1" w14:textId="77777777" w:rsidR="00E6364D" w:rsidRPr="00FF353C" w:rsidRDefault="00E6364D" w:rsidP="00485DF3">
            <w:pPr>
              <w:pStyle w:val="NormalLeft"/>
              <w:rPr>
                <w:lang w:val="en-GB"/>
              </w:rPr>
            </w:pPr>
            <w:r w:rsidRPr="00FF353C">
              <w:rPr>
                <w:lang w:val="en-GB"/>
              </w:rPr>
              <w:t>Subordinated mutual member accounts — Undated subordinated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08DC392" w14:textId="77777777" w:rsidR="00E6364D" w:rsidRPr="00FF353C" w:rsidRDefault="00E6364D" w:rsidP="00485DF3">
            <w:pPr>
              <w:pStyle w:val="NormalLeft"/>
              <w:rPr>
                <w:lang w:val="en-GB"/>
              </w:rPr>
            </w:pPr>
            <w:r w:rsidRPr="00FF353C">
              <w:rPr>
                <w:lang w:val="en-GB"/>
              </w:rPr>
              <w:t>This is the total of undated subordinated mutual member accounts with a call option that meet the criteria for Tier 2 that are counted under the transitional provisions.</w:t>
            </w:r>
          </w:p>
        </w:tc>
      </w:tr>
      <w:tr w:rsidR="00E6364D" w:rsidRPr="00FF353C" w14:paraId="02ED7101" w14:textId="77777777" w:rsidTr="00485DF3">
        <w:tc>
          <w:tcPr>
            <w:tcW w:w="1671" w:type="dxa"/>
            <w:tcBorders>
              <w:top w:val="single" w:sz="2" w:space="0" w:color="auto"/>
              <w:left w:val="single" w:sz="2" w:space="0" w:color="auto"/>
              <w:bottom w:val="single" w:sz="2" w:space="0" w:color="auto"/>
              <w:right w:val="single" w:sz="2" w:space="0" w:color="auto"/>
            </w:tcBorders>
          </w:tcPr>
          <w:p w14:paraId="1556A346" w14:textId="77777777" w:rsidR="00E6364D" w:rsidRPr="00FF353C" w:rsidRDefault="00E6364D" w:rsidP="00485DF3">
            <w:pPr>
              <w:pStyle w:val="NormalLeft"/>
              <w:rPr>
                <w:lang w:val="en-GB"/>
              </w:rPr>
            </w:pPr>
            <w:r w:rsidRPr="00FF353C">
              <w:rPr>
                <w:lang w:val="en-GB"/>
              </w:rPr>
              <w:t>R0220/C0060</w:t>
            </w:r>
          </w:p>
        </w:tc>
        <w:tc>
          <w:tcPr>
            <w:tcW w:w="3529" w:type="dxa"/>
            <w:tcBorders>
              <w:top w:val="single" w:sz="2" w:space="0" w:color="auto"/>
              <w:left w:val="single" w:sz="2" w:space="0" w:color="auto"/>
              <w:bottom w:val="single" w:sz="2" w:space="0" w:color="auto"/>
              <w:right w:val="single" w:sz="2" w:space="0" w:color="auto"/>
            </w:tcBorders>
          </w:tcPr>
          <w:p w14:paraId="37C26B5A" w14:textId="77777777" w:rsidR="00E6364D" w:rsidRPr="00FF353C" w:rsidRDefault="00E6364D" w:rsidP="00485DF3">
            <w:pPr>
              <w:pStyle w:val="NormalLeft"/>
              <w:rPr>
                <w:lang w:val="en-GB"/>
              </w:rPr>
            </w:pPr>
            <w:r w:rsidRPr="00FF353C">
              <w:rPr>
                <w:lang w:val="en-GB"/>
              </w:rPr>
              <w:t>Subordinated mutual member accounts — Undated subordinated with a call option — tier 3</w:t>
            </w:r>
          </w:p>
        </w:tc>
        <w:tc>
          <w:tcPr>
            <w:tcW w:w="4086" w:type="dxa"/>
            <w:tcBorders>
              <w:top w:val="single" w:sz="2" w:space="0" w:color="auto"/>
              <w:left w:val="single" w:sz="2" w:space="0" w:color="auto"/>
              <w:bottom w:val="single" w:sz="2" w:space="0" w:color="auto"/>
              <w:right w:val="single" w:sz="2" w:space="0" w:color="auto"/>
            </w:tcBorders>
          </w:tcPr>
          <w:p w14:paraId="389D3B01" w14:textId="77777777" w:rsidR="00E6364D" w:rsidRPr="00FF353C" w:rsidRDefault="00E6364D" w:rsidP="00485DF3">
            <w:pPr>
              <w:pStyle w:val="NormalLeft"/>
              <w:rPr>
                <w:lang w:val="en-GB"/>
              </w:rPr>
            </w:pPr>
            <w:r w:rsidRPr="00FF353C">
              <w:rPr>
                <w:lang w:val="en-GB"/>
              </w:rPr>
              <w:t>This is the total of undated subordinated mutual member accounts with a call option that meet the criteria for Tier 3.</w:t>
            </w:r>
          </w:p>
        </w:tc>
      </w:tr>
      <w:tr w:rsidR="00E6364D" w:rsidRPr="00FF353C" w14:paraId="0EF0AD4F" w14:textId="77777777" w:rsidTr="00485DF3">
        <w:tc>
          <w:tcPr>
            <w:tcW w:w="1671" w:type="dxa"/>
            <w:tcBorders>
              <w:top w:val="single" w:sz="2" w:space="0" w:color="auto"/>
              <w:left w:val="single" w:sz="2" w:space="0" w:color="auto"/>
              <w:bottom w:val="single" w:sz="2" w:space="0" w:color="auto"/>
              <w:right w:val="single" w:sz="2" w:space="0" w:color="auto"/>
            </w:tcBorders>
          </w:tcPr>
          <w:p w14:paraId="6A14EC75" w14:textId="77777777" w:rsidR="00E6364D" w:rsidRPr="00FF353C" w:rsidRDefault="00E6364D" w:rsidP="00485DF3">
            <w:pPr>
              <w:pStyle w:val="NormalLeft"/>
              <w:rPr>
                <w:lang w:val="en-GB"/>
              </w:rPr>
            </w:pPr>
            <w:r w:rsidRPr="00FF353C">
              <w:rPr>
                <w:lang w:val="en-GB"/>
              </w:rPr>
              <w:t>R0230/C0010</w:t>
            </w:r>
          </w:p>
        </w:tc>
        <w:tc>
          <w:tcPr>
            <w:tcW w:w="3529" w:type="dxa"/>
            <w:tcBorders>
              <w:top w:val="single" w:sz="2" w:space="0" w:color="auto"/>
              <w:left w:val="single" w:sz="2" w:space="0" w:color="auto"/>
              <w:bottom w:val="single" w:sz="2" w:space="0" w:color="auto"/>
              <w:right w:val="single" w:sz="2" w:space="0" w:color="auto"/>
            </w:tcBorders>
          </w:tcPr>
          <w:p w14:paraId="3FC02E15" w14:textId="77777777" w:rsidR="00E6364D" w:rsidRPr="00FF353C" w:rsidRDefault="00E6364D" w:rsidP="00485DF3">
            <w:pPr>
              <w:pStyle w:val="NormalLeft"/>
              <w:rPr>
                <w:lang w:val="en-GB"/>
              </w:rPr>
            </w:pPr>
            <w:r w:rsidRPr="00FF353C">
              <w:rPr>
                <w:lang w:val="en-GB"/>
              </w:rPr>
              <w:t>Subordinated mutual member accounts — Undated subordinated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4AB4A37C" w14:textId="77777777" w:rsidR="00E6364D" w:rsidRPr="00FF353C" w:rsidRDefault="00E6364D" w:rsidP="00485DF3">
            <w:pPr>
              <w:pStyle w:val="NormalLeft"/>
              <w:rPr>
                <w:lang w:val="en-GB"/>
              </w:rPr>
            </w:pPr>
            <w:r w:rsidRPr="00FF353C">
              <w:rPr>
                <w:lang w:val="en-GB"/>
              </w:rPr>
              <w:t>This is the total of undated subordinated mutual member accounts with no contractual opportunity to redeem.</w:t>
            </w:r>
          </w:p>
        </w:tc>
      </w:tr>
      <w:tr w:rsidR="00E6364D" w:rsidRPr="00FF353C" w14:paraId="2B9D5B8E" w14:textId="77777777" w:rsidTr="00485DF3">
        <w:tc>
          <w:tcPr>
            <w:tcW w:w="1671" w:type="dxa"/>
            <w:tcBorders>
              <w:top w:val="single" w:sz="2" w:space="0" w:color="auto"/>
              <w:left w:val="single" w:sz="2" w:space="0" w:color="auto"/>
              <w:bottom w:val="single" w:sz="2" w:space="0" w:color="auto"/>
              <w:right w:val="single" w:sz="2" w:space="0" w:color="auto"/>
            </w:tcBorders>
          </w:tcPr>
          <w:p w14:paraId="42355A55" w14:textId="77777777" w:rsidR="00E6364D" w:rsidRPr="00FF353C" w:rsidRDefault="00E6364D" w:rsidP="00485DF3">
            <w:pPr>
              <w:pStyle w:val="NormalLeft"/>
              <w:rPr>
                <w:lang w:val="en-GB"/>
              </w:rPr>
            </w:pPr>
            <w:r w:rsidRPr="00FF353C">
              <w:rPr>
                <w:lang w:val="en-GB"/>
              </w:rPr>
              <w:t>R0230/C0020</w:t>
            </w:r>
          </w:p>
        </w:tc>
        <w:tc>
          <w:tcPr>
            <w:tcW w:w="3529" w:type="dxa"/>
            <w:tcBorders>
              <w:top w:val="single" w:sz="2" w:space="0" w:color="auto"/>
              <w:left w:val="single" w:sz="2" w:space="0" w:color="auto"/>
              <w:bottom w:val="single" w:sz="2" w:space="0" w:color="auto"/>
              <w:right w:val="single" w:sz="2" w:space="0" w:color="auto"/>
            </w:tcBorders>
          </w:tcPr>
          <w:p w14:paraId="13D75648" w14:textId="77777777" w:rsidR="00E6364D" w:rsidRPr="00FF353C" w:rsidRDefault="00E6364D" w:rsidP="00485DF3">
            <w:pPr>
              <w:pStyle w:val="NormalLeft"/>
              <w:rPr>
                <w:lang w:val="en-GB"/>
              </w:rPr>
            </w:pPr>
            <w:r w:rsidRPr="00FF353C">
              <w:rPr>
                <w:lang w:val="en-GB"/>
              </w:rPr>
              <w:t>Subordinated mutual member accounts — Undated subordinated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4715D51C" w14:textId="77777777" w:rsidR="00E6364D" w:rsidRPr="00FF353C" w:rsidRDefault="00E6364D" w:rsidP="00485DF3">
            <w:pPr>
              <w:pStyle w:val="NormalLeft"/>
              <w:rPr>
                <w:lang w:val="en-GB"/>
              </w:rPr>
            </w:pPr>
            <w:r w:rsidRPr="00FF353C">
              <w:rPr>
                <w:lang w:val="en-GB"/>
              </w:rPr>
              <w:t>This is the total of undated subordinated mutual member accounts with no contractual opportunity to redeem that meet the criteria for Tier 1.</w:t>
            </w:r>
          </w:p>
        </w:tc>
      </w:tr>
      <w:tr w:rsidR="00E6364D" w:rsidRPr="00FF353C" w14:paraId="74327E2B" w14:textId="77777777" w:rsidTr="00485DF3">
        <w:tc>
          <w:tcPr>
            <w:tcW w:w="1671" w:type="dxa"/>
            <w:tcBorders>
              <w:top w:val="single" w:sz="2" w:space="0" w:color="auto"/>
              <w:left w:val="single" w:sz="2" w:space="0" w:color="auto"/>
              <w:bottom w:val="single" w:sz="2" w:space="0" w:color="auto"/>
              <w:right w:val="single" w:sz="2" w:space="0" w:color="auto"/>
            </w:tcBorders>
          </w:tcPr>
          <w:p w14:paraId="4ECE1BE5" w14:textId="77777777" w:rsidR="00E6364D" w:rsidRPr="00FF353C" w:rsidRDefault="00E6364D" w:rsidP="00485DF3">
            <w:pPr>
              <w:pStyle w:val="NormalLeft"/>
              <w:rPr>
                <w:lang w:val="en-GB"/>
              </w:rPr>
            </w:pPr>
            <w:r w:rsidRPr="00FF353C">
              <w:rPr>
                <w:lang w:val="en-GB"/>
              </w:rPr>
              <w:t>R0230/C0030</w:t>
            </w:r>
          </w:p>
        </w:tc>
        <w:tc>
          <w:tcPr>
            <w:tcW w:w="3529" w:type="dxa"/>
            <w:tcBorders>
              <w:top w:val="single" w:sz="2" w:space="0" w:color="auto"/>
              <w:left w:val="single" w:sz="2" w:space="0" w:color="auto"/>
              <w:bottom w:val="single" w:sz="2" w:space="0" w:color="auto"/>
              <w:right w:val="single" w:sz="2" w:space="0" w:color="auto"/>
            </w:tcBorders>
          </w:tcPr>
          <w:p w14:paraId="5410FAB4" w14:textId="77777777" w:rsidR="00E6364D" w:rsidRPr="00FF353C" w:rsidRDefault="00E6364D" w:rsidP="00485DF3">
            <w:pPr>
              <w:pStyle w:val="NormalLeft"/>
              <w:rPr>
                <w:lang w:val="en-GB"/>
              </w:rPr>
            </w:pPr>
            <w:r w:rsidRPr="00FF353C">
              <w:rPr>
                <w:lang w:val="en-GB"/>
              </w:rPr>
              <w:t>Subordinated mutual member accounts — Undated subordinated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A6EB56A" w14:textId="77777777" w:rsidR="00E6364D" w:rsidRPr="00FF353C" w:rsidRDefault="00E6364D" w:rsidP="00485DF3">
            <w:pPr>
              <w:pStyle w:val="NormalLeft"/>
              <w:rPr>
                <w:lang w:val="en-GB"/>
              </w:rPr>
            </w:pPr>
            <w:r w:rsidRPr="00FF353C">
              <w:rPr>
                <w:lang w:val="en-GB"/>
              </w:rPr>
              <w:t>This is the total of undated subordinated mutual member accounts with no contractual opportunity to redeem that meet the criteria for Tier 1 that are counted under the transitional provisions.</w:t>
            </w:r>
          </w:p>
        </w:tc>
      </w:tr>
      <w:tr w:rsidR="00E6364D" w:rsidRPr="00FF353C" w14:paraId="34CB1E4F" w14:textId="77777777" w:rsidTr="00485DF3">
        <w:tc>
          <w:tcPr>
            <w:tcW w:w="1671" w:type="dxa"/>
            <w:tcBorders>
              <w:top w:val="single" w:sz="2" w:space="0" w:color="auto"/>
              <w:left w:val="single" w:sz="2" w:space="0" w:color="auto"/>
              <w:bottom w:val="single" w:sz="2" w:space="0" w:color="auto"/>
              <w:right w:val="single" w:sz="2" w:space="0" w:color="auto"/>
            </w:tcBorders>
          </w:tcPr>
          <w:p w14:paraId="501F2F95" w14:textId="77777777" w:rsidR="00E6364D" w:rsidRPr="00FF353C" w:rsidRDefault="00E6364D" w:rsidP="00485DF3">
            <w:pPr>
              <w:pStyle w:val="NormalLeft"/>
              <w:rPr>
                <w:lang w:val="en-GB"/>
              </w:rPr>
            </w:pPr>
            <w:r w:rsidRPr="00FF353C">
              <w:rPr>
                <w:lang w:val="en-GB"/>
              </w:rPr>
              <w:t>R0230/C0040</w:t>
            </w:r>
          </w:p>
        </w:tc>
        <w:tc>
          <w:tcPr>
            <w:tcW w:w="3529" w:type="dxa"/>
            <w:tcBorders>
              <w:top w:val="single" w:sz="2" w:space="0" w:color="auto"/>
              <w:left w:val="single" w:sz="2" w:space="0" w:color="auto"/>
              <w:bottom w:val="single" w:sz="2" w:space="0" w:color="auto"/>
              <w:right w:val="single" w:sz="2" w:space="0" w:color="auto"/>
            </w:tcBorders>
          </w:tcPr>
          <w:p w14:paraId="577139A0" w14:textId="77777777" w:rsidR="00E6364D" w:rsidRPr="00FF353C" w:rsidRDefault="00E6364D" w:rsidP="00485DF3">
            <w:pPr>
              <w:pStyle w:val="NormalLeft"/>
              <w:rPr>
                <w:lang w:val="en-GB"/>
              </w:rPr>
            </w:pPr>
            <w:r w:rsidRPr="00FF353C">
              <w:rPr>
                <w:lang w:val="en-GB"/>
              </w:rPr>
              <w:t>Subordinated mutual member accounts — Undated subordinated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DBC8871" w14:textId="77777777" w:rsidR="00E6364D" w:rsidRPr="00FF353C" w:rsidRDefault="00E6364D" w:rsidP="00485DF3">
            <w:pPr>
              <w:pStyle w:val="NormalLeft"/>
              <w:rPr>
                <w:lang w:val="en-GB"/>
              </w:rPr>
            </w:pPr>
            <w:r w:rsidRPr="00FF353C">
              <w:rPr>
                <w:lang w:val="en-GB"/>
              </w:rPr>
              <w:t>This is the total of undated subordinated mutual member accounts with no contractual opportunity to redeem that meet the criteria for Tier 2.</w:t>
            </w:r>
          </w:p>
        </w:tc>
      </w:tr>
      <w:tr w:rsidR="00E6364D" w:rsidRPr="00FF353C" w14:paraId="7D953132" w14:textId="77777777" w:rsidTr="00485DF3">
        <w:tc>
          <w:tcPr>
            <w:tcW w:w="1671" w:type="dxa"/>
            <w:tcBorders>
              <w:top w:val="single" w:sz="2" w:space="0" w:color="auto"/>
              <w:left w:val="single" w:sz="2" w:space="0" w:color="auto"/>
              <w:bottom w:val="single" w:sz="2" w:space="0" w:color="auto"/>
              <w:right w:val="single" w:sz="2" w:space="0" w:color="auto"/>
            </w:tcBorders>
          </w:tcPr>
          <w:p w14:paraId="6F568C92" w14:textId="77777777" w:rsidR="00E6364D" w:rsidRPr="00FF353C" w:rsidRDefault="00E6364D" w:rsidP="00485DF3">
            <w:pPr>
              <w:pStyle w:val="NormalLeft"/>
              <w:rPr>
                <w:lang w:val="en-GB"/>
              </w:rPr>
            </w:pPr>
            <w:r w:rsidRPr="00FF353C">
              <w:rPr>
                <w:lang w:val="en-GB"/>
              </w:rPr>
              <w:t>R0230/C0050</w:t>
            </w:r>
          </w:p>
        </w:tc>
        <w:tc>
          <w:tcPr>
            <w:tcW w:w="3529" w:type="dxa"/>
            <w:tcBorders>
              <w:top w:val="single" w:sz="2" w:space="0" w:color="auto"/>
              <w:left w:val="single" w:sz="2" w:space="0" w:color="auto"/>
              <w:bottom w:val="single" w:sz="2" w:space="0" w:color="auto"/>
              <w:right w:val="single" w:sz="2" w:space="0" w:color="auto"/>
            </w:tcBorders>
          </w:tcPr>
          <w:p w14:paraId="665BAF01" w14:textId="77777777" w:rsidR="00E6364D" w:rsidRPr="00FF353C" w:rsidRDefault="00E6364D" w:rsidP="00485DF3">
            <w:pPr>
              <w:pStyle w:val="NormalLeft"/>
              <w:rPr>
                <w:lang w:val="en-GB"/>
              </w:rPr>
            </w:pPr>
            <w:r w:rsidRPr="00FF353C">
              <w:rPr>
                <w:lang w:val="en-GB"/>
              </w:rPr>
              <w:t>Subordinated mutual member accounts — Undated subordinated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6559DD7" w14:textId="77777777" w:rsidR="00E6364D" w:rsidRPr="00FF353C" w:rsidRDefault="00E6364D" w:rsidP="00485DF3">
            <w:pPr>
              <w:pStyle w:val="NormalLeft"/>
              <w:rPr>
                <w:lang w:val="en-GB"/>
              </w:rPr>
            </w:pPr>
            <w:r w:rsidRPr="00FF353C">
              <w:rPr>
                <w:lang w:val="en-GB"/>
              </w:rPr>
              <w:t xml:space="preserve">This is the total of undated subordinated mutual member accounts with no contractual opportunity to redeem that meet the criteria for Tier 2 that are counted under the transitional </w:t>
            </w:r>
            <w:r w:rsidRPr="00FF353C">
              <w:rPr>
                <w:lang w:val="en-GB"/>
              </w:rPr>
              <w:lastRenderedPageBreak/>
              <w:t>provisions.</w:t>
            </w:r>
          </w:p>
        </w:tc>
      </w:tr>
      <w:tr w:rsidR="00E6364D" w:rsidRPr="00FF353C" w14:paraId="4B06F2C0" w14:textId="77777777" w:rsidTr="00485DF3">
        <w:tc>
          <w:tcPr>
            <w:tcW w:w="1671" w:type="dxa"/>
            <w:tcBorders>
              <w:top w:val="single" w:sz="2" w:space="0" w:color="auto"/>
              <w:left w:val="single" w:sz="2" w:space="0" w:color="auto"/>
              <w:bottom w:val="single" w:sz="2" w:space="0" w:color="auto"/>
              <w:right w:val="single" w:sz="2" w:space="0" w:color="auto"/>
            </w:tcBorders>
          </w:tcPr>
          <w:p w14:paraId="5F8D412D" w14:textId="77777777" w:rsidR="00E6364D" w:rsidRPr="00FF353C" w:rsidRDefault="00E6364D" w:rsidP="00485DF3">
            <w:pPr>
              <w:pStyle w:val="NormalLeft"/>
              <w:rPr>
                <w:lang w:val="en-GB"/>
              </w:rPr>
            </w:pPr>
            <w:r w:rsidRPr="00FF353C">
              <w:rPr>
                <w:lang w:val="en-GB"/>
              </w:rPr>
              <w:lastRenderedPageBreak/>
              <w:t>R0230/C0060</w:t>
            </w:r>
          </w:p>
        </w:tc>
        <w:tc>
          <w:tcPr>
            <w:tcW w:w="3529" w:type="dxa"/>
            <w:tcBorders>
              <w:top w:val="single" w:sz="2" w:space="0" w:color="auto"/>
              <w:left w:val="single" w:sz="2" w:space="0" w:color="auto"/>
              <w:bottom w:val="single" w:sz="2" w:space="0" w:color="auto"/>
              <w:right w:val="single" w:sz="2" w:space="0" w:color="auto"/>
            </w:tcBorders>
          </w:tcPr>
          <w:p w14:paraId="490A387C" w14:textId="77777777" w:rsidR="00E6364D" w:rsidRPr="00FF353C" w:rsidRDefault="00E6364D" w:rsidP="00485DF3">
            <w:pPr>
              <w:pStyle w:val="NormalLeft"/>
              <w:rPr>
                <w:lang w:val="en-GB"/>
              </w:rPr>
            </w:pPr>
            <w:r w:rsidRPr="00FF353C">
              <w:rPr>
                <w:lang w:val="en-GB"/>
              </w:rPr>
              <w:t>Subordinated mutual member accounts — Undated subordinated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2825BE6C" w14:textId="77777777" w:rsidR="00E6364D" w:rsidRPr="00FF353C" w:rsidRDefault="00E6364D" w:rsidP="00485DF3">
            <w:pPr>
              <w:pStyle w:val="NormalLeft"/>
              <w:rPr>
                <w:lang w:val="en-GB"/>
              </w:rPr>
            </w:pPr>
            <w:r w:rsidRPr="00FF353C">
              <w:rPr>
                <w:lang w:val="en-GB"/>
              </w:rPr>
              <w:t>This is the total of undated subordinated mutual member accounts with no contractual opportunity to redeem that meet the criteria for Tier 3.</w:t>
            </w:r>
          </w:p>
        </w:tc>
      </w:tr>
      <w:tr w:rsidR="00E6364D" w:rsidRPr="00FF353C" w14:paraId="228A40BB" w14:textId="77777777" w:rsidTr="00485DF3">
        <w:tc>
          <w:tcPr>
            <w:tcW w:w="1671" w:type="dxa"/>
            <w:tcBorders>
              <w:top w:val="single" w:sz="2" w:space="0" w:color="auto"/>
              <w:left w:val="single" w:sz="2" w:space="0" w:color="auto"/>
              <w:bottom w:val="single" w:sz="2" w:space="0" w:color="auto"/>
              <w:right w:val="single" w:sz="2" w:space="0" w:color="auto"/>
            </w:tcBorders>
          </w:tcPr>
          <w:p w14:paraId="649B8E75" w14:textId="77777777" w:rsidR="00E6364D" w:rsidRPr="00FF353C" w:rsidRDefault="00E6364D" w:rsidP="00485DF3">
            <w:pPr>
              <w:pStyle w:val="NormalLeft"/>
              <w:rPr>
                <w:lang w:val="en-GB"/>
              </w:rPr>
            </w:pPr>
            <w:r w:rsidRPr="00FF353C">
              <w:rPr>
                <w:lang w:val="en-GB"/>
              </w:rPr>
              <w:t>R0300/C0010</w:t>
            </w:r>
          </w:p>
        </w:tc>
        <w:tc>
          <w:tcPr>
            <w:tcW w:w="3529" w:type="dxa"/>
            <w:tcBorders>
              <w:top w:val="single" w:sz="2" w:space="0" w:color="auto"/>
              <w:left w:val="single" w:sz="2" w:space="0" w:color="auto"/>
              <w:bottom w:val="single" w:sz="2" w:space="0" w:color="auto"/>
              <w:right w:val="single" w:sz="2" w:space="0" w:color="auto"/>
            </w:tcBorders>
          </w:tcPr>
          <w:p w14:paraId="3EB50F1F" w14:textId="77777777" w:rsidR="00E6364D" w:rsidRPr="00FF353C" w:rsidRDefault="00E6364D" w:rsidP="00485DF3">
            <w:pPr>
              <w:pStyle w:val="NormalLeft"/>
              <w:rPr>
                <w:lang w:val="en-GB"/>
              </w:rPr>
            </w:pPr>
            <w:r w:rsidRPr="00FF353C">
              <w:rPr>
                <w:lang w:val="en-GB"/>
              </w:rPr>
              <w:t>Total Subordinated mutual member accounts</w:t>
            </w:r>
          </w:p>
        </w:tc>
        <w:tc>
          <w:tcPr>
            <w:tcW w:w="4086" w:type="dxa"/>
            <w:tcBorders>
              <w:top w:val="single" w:sz="2" w:space="0" w:color="auto"/>
              <w:left w:val="single" w:sz="2" w:space="0" w:color="auto"/>
              <w:bottom w:val="single" w:sz="2" w:space="0" w:color="auto"/>
              <w:right w:val="single" w:sz="2" w:space="0" w:color="auto"/>
            </w:tcBorders>
          </w:tcPr>
          <w:p w14:paraId="4311F253" w14:textId="77777777" w:rsidR="00E6364D" w:rsidRPr="00FF353C" w:rsidRDefault="00E6364D" w:rsidP="00485DF3">
            <w:pPr>
              <w:pStyle w:val="NormalLeft"/>
              <w:rPr>
                <w:lang w:val="en-GB"/>
              </w:rPr>
            </w:pPr>
            <w:r w:rsidRPr="00FF353C">
              <w:rPr>
                <w:lang w:val="en-GB"/>
              </w:rPr>
              <w:t>This is the total subordinated mutual member accounts.</w:t>
            </w:r>
          </w:p>
        </w:tc>
      </w:tr>
      <w:tr w:rsidR="00E6364D" w:rsidRPr="00FF353C" w14:paraId="23A2F7F2" w14:textId="77777777" w:rsidTr="00485DF3">
        <w:tc>
          <w:tcPr>
            <w:tcW w:w="1671" w:type="dxa"/>
            <w:tcBorders>
              <w:top w:val="single" w:sz="2" w:space="0" w:color="auto"/>
              <w:left w:val="single" w:sz="2" w:space="0" w:color="auto"/>
              <w:bottom w:val="single" w:sz="2" w:space="0" w:color="auto"/>
              <w:right w:val="single" w:sz="2" w:space="0" w:color="auto"/>
            </w:tcBorders>
          </w:tcPr>
          <w:p w14:paraId="2CE212F6" w14:textId="77777777" w:rsidR="00E6364D" w:rsidRPr="00FF353C" w:rsidRDefault="00E6364D" w:rsidP="00485DF3">
            <w:pPr>
              <w:pStyle w:val="NormalLeft"/>
              <w:rPr>
                <w:lang w:val="en-GB"/>
              </w:rPr>
            </w:pPr>
            <w:r w:rsidRPr="00FF353C">
              <w:rPr>
                <w:lang w:val="en-GB"/>
              </w:rPr>
              <w:t>R0300/C0020</w:t>
            </w:r>
          </w:p>
        </w:tc>
        <w:tc>
          <w:tcPr>
            <w:tcW w:w="3529" w:type="dxa"/>
            <w:tcBorders>
              <w:top w:val="single" w:sz="2" w:space="0" w:color="auto"/>
              <w:left w:val="single" w:sz="2" w:space="0" w:color="auto"/>
              <w:bottom w:val="single" w:sz="2" w:space="0" w:color="auto"/>
              <w:right w:val="single" w:sz="2" w:space="0" w:color="auto"/>
            </w:tcBorders>
          </w:tcPr>
          <w:p w14:paraId="77FE36B7" w14:textId="77777777" w:rsidR="00E6364D" w:rsidRPr="00FF353C" w:rsidRDefault="00E6364D" w:rsidP="00485DF3">
            <w:pPr>
              <w:pStyle w:val="NormalLeft"/>
              <w:rPr>
                <w:lang w:val="en-GB"/>
              </w:rPr>
            </w:pPr>
            <w:r w:rsidRPr="00FF353C">
              <w:rPr>
                <w:lang w:val="en-GB"/>
              </w:rPr>
              <w:t>Total Subordinated mutual member accounts — tier 1</w:t>
            </w:r>
          </w:p>
        </w:tc>
        <w:tc>
          <w:tcPr>
            <w:tcW w:w="4086" w:type="dxa"/>
            <w:tcBorders>
              <w:top w:val="single" w:sz="2" w:space="0" w:color="auto"/>
              <w:left w:val="single" w:sz="2" w:space="0" w:color="auto"/>
              <w:bottom w:val="single" w:sz="2" w:space="0" w:color="auto"/>
              <w:right w:val="single" w:sz="2" w:space="0" w:color="auto"/>
            </w:tcBorders>
          </w:tcPr>
          <w:p w14:paraId="6E85F207" w14:textId="77777777" w:rsidR="00E6364D" w:rsidRPr="00FF353C" w:rsidRDefault="00E6364D" w:rsidP="00485DF3">
            <w:pPr>
              <w:pStyle w:val="NormalLeft"/>
              <w:rPr>
                <w:lang w:val="en-GB"/>
              </w:rPr>
            </w:pPr>
            <w:r w:rsidRPr="00FF353C">
              <w:rPr>
                <w:lang w:val="en-GB"/>
              </w:rPr>
              <w:t>This is the total of the subordinated mutual member accounts that meet the criteria for Tier 1.</w:t>
            </w:r>
          </w:p>
        </w:tc>
      </w:tr>
      <w:tr w:rsidR="00E6364D" w:rsidRPr="00FF353C" w14:paraId="56605FBD" w14:textId="77777777" w:rsidTr="00485DF3">
        <w:tc>
          <w:tcPr>
            <w:tcW w:w="1671" w:type="dxa"/>
            <w:tcBorders>
              <w:top w:val="single" w:sz="2" w:space="0" w:color="auto"/>
              <w:left w:val="single" w:sz="2" w:space="0" w:color="auto"/>
              <w:bottom w:val="single" w:sz="2" w:space="0" w:color="auto"/>
              <w:right w:val="single" w:sz="2" w:space="0" w:color="auto"/>
            </w:tcBorders>
          </w:tcPr>
          <w:p w14:paraId="3E0ECD11" w14:textId="77777777" w:rsidR="00E6364D" w:rsidRPr="00FF353C" w:rsidRDefault="00E6364D" w:rsidP="00485DF3">
            <w:pPr>
              <w:pStyle w:val="NormalLeft"/>
              <w:rPr>
                <w:lang w:val="en-GB"/>
              </w:rPr>
            </w:pPr>
            <w:r w:rsidRPr="00FF353C">
              <w:rPr>
                <w:lang w:val="en-GB"/>
              </w:rPr>
              <w:t>R0300/C0030</w:t>
            </w:r>
          </w:p>
        </w:tc>
        <w:tc>
          <w:tcPr>
            <w:tcW w:w="3529" w:type="dxa"/>
            <w:tcBorders>
              <w:top w:val="single" w:sz="2" w:space="0" w:color="auto"/>
              <w:left w:val="single" w:sz="2" w:space="0" w:color="auto"/>
              <w:bottom w:val="single" w:sz="2" w:space="0" w:color="auto"/>
              <w:right w:val="single" w:sz="2" w:space="0" w:color="auto"/>
            </w:tcBorders>
          </w:tcPr>
          <w:p w14:paraId="58DDC9F5" w14:textId="77777777" w:rsidR="00E6364D" w:rsidRPr="00FF353C" w:rsidRDefault="00E6364D" w:rsidP="00485DF3">
            <w:pPr>
              <w:pStyle w:val="NormalLeft"/>
              <w:rPr>
                <w:lang w:val="en-GB"/>
              </w:rPr>
            </w:pPr>
            <w:r w:rsidRPr="00FF353C">
              <w:rPr>
                <w:lang w:val="en-GB"/>
              </w:rPr>
              <w:t>Total Subordinated mutual member accounts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F99B277" w14:textId="77777777" w:rsidR="00E6364D" w:rsidRPr="00FF353C" w:rsidRDefault="00E6364D" w:rsidP="00485DF3">
            <w:pPr>
              <w:pStyle w:val="NormalLeft"/>
              <w:rPr>
                <w:lang w:val="en-GB"/>
              </w:rPr>
            </w:pPr>
            <w:r w:rsidRPr="00FF353C">
              <w:rPr>
                <w:lang w:val="en-GB"/>
              </w:rPr>
              <w:t>This is the total of the subordinated mutual member accounts that meet the criteria for Tier 1 that are counted under the transitional provisions.</w:t>
            </w:r>
          </w:p>
        </w:tc>
      </w:tr>
      <w:tr w:rsidR="00E6364D" w:rsidRPr="00FF353C" w14:paraId="11FE2450" w14:textId="77777777" w:rsidTr="00485DF3">
        <w:tc>
          <w:tcPr>
            <w:tcW w:w="1671" w:type="dxa"/>
            <w:tcBorders>
              <w:top w:val="single" w:sz="2" w:space="0" w:color="auto"/>
              <w:left w:val="single" w:sz="2" w:space="0" w:color="auto"/>
              <w:bottom w:val="single" w:sz="2" w:space="0" w:color="auto"/>
              <w:right w:val="single" w:sz="2" w:space="0" w:color="auto"/>
            </w:tcBorders>
          </w:tcPr>
          <w:p w14:paraId="4A45ADB3" w14:textId="77777777" w:rsidR="00E6364D" w:rsidRPr="00FF353C" w:rsidRDefault="00E6364D" w:rsidP="00485DF3">
            <w:pPr>
              <w:pStyle w:val="NormalLeft"/>
              <w:rPr>
                <w:lang w:val="en-GB"/>
              </w:rPr>
            </w:pPr>
            <w:r w:rsidRPr="00FF353C">
              <w:rPr>
                <w:lang w:val="en-GB"/>
              </w:rPr>
              <w:t>R0300/C0040</w:t>
            </w:r>
          </w:p>
        </w:tc>
        <w:tc>
          <w:tcPr>
            <w:tcW w:w="3529" w:type="dxa"/>
            <w:tcBorders>
              <w:top w:val="single" w:sz="2" w:space="0" w:color="auto"/>
              <w:left w:val="single" w:sz="2" w:space="0" w:color="auto"/>
              <w:bottom w:val="single" w:sz="2" w:space="0" w:color="auto"/>
              <w:right w:val="single" w:sz="2" w:space="0" w:color="auto"/>
            </w:tcBorders>
          </w:tcPr>
          <w:p w14:paraId="6E259646" w14:textId="77777777" w:rsidR="00E6364D" w:rsidRPr="00FF353C" w:rsidRDefault="00E6364D" w:rsidP="00485DF3">
            <w:pPr>
              <w:pStyle w:val="NormalLeft"/>
              <w:rPr>
                <w:lang w:val="en-GB"/>
              </w:rPr>
            </w:pPr>
            <w:r w:rsidRPr="00FF353C">
              <w:rPr>
                <w:lang w:val="en-GB"/>
              </w:rPr>
              <w:t>Total Subordinated mutual member accounts — tier 2</w:t>
            </w:r>
          </w:p>
        </w:tc>
        <w:tc>
          <w:tcPr>
            <w:tcW w:w="4086" w:type="dxa"/>
            <w:tcBorders>
              <w:top w:val="single" w:sz="2" w:space="0" w:color="auto"/>
              <w:left w:val="single" w:sz="2" w:space="0" w:color="auto"/>
              <w:bottom w:val="single" w:sz="2" w:space="0" w:color="auto"/>
              <w:right w:val="single" w:sz="2" w:space="0" w:color="auto"/>
            </w:tcBorders>
          </w:tcPr>
          <w:p w14:paraId="3302EB00" w14:textId="77777777" w:rsidR="00E6364D" w:rsidRPr="00FF353C" w:rsidRDefault="00E6364D" w:rsidP="00485DF3">
            <w:pPr>
              <w:pStyle w:val="NormalLeft"/>
              <w:rPr>
                <w:lang w:val="en-GB"/>
              </w:rPr>
            </w:pPr>
            <w:r w:rsidRPr="00FF353C">
              <w:rPr>
                <w:lang w:val="en-GB"/>
              </w:rPr>
              <w:t>This is the total of the subordinated mutual member accounts that meet the criteria for Tier 2.</w:t>
            </w:r>
          </w:p>
        </w:tc>
      </w:tr>
      <w:tr w:rsidR="00E6364D" w:rsidRPr="00FF353C" w14:paraId="2FF8B41F" w14:textId="77777777" w:rsidTr="00485DF3">
        <w:tc>
          <w:tcPr>
            <w:tcW w:w="1671" w:type="dxa"/>
            <w:tcBorders>
              <w:top w:val="single" w:sz="2" w:space="0" w:color="auto"/>
              <w:left w:val="single" w:sz="2" w:space="0" w:color="auto"/>
              <w:bottom w:val="single" w:sz="2" w:space="0" w:color="auto"/>
              <w:right w:val="single" w:sz="2" w:space="0" w:color="auto"/>
            </w:tcBorders>
          </w:tcPr>
          <w:p w14:paraId="5DC3C536" w14:textId="77777777" w:rsidR="00E6364D" w:rsidRPr="00FF353C" w:rsidRDefault="00E6364D" w:rsidP="00485DF3">
            <w:pPr>
              <w:pStyle w:val="NormalLeft"/>
              <w:rPr>
                <w:lang w:val="en-GB"/>
              </w:rPr>
            </w:pPr>
            <w:r w:rsidRPr="00FF353C">
              <w:rPr>
                <w:lang w:val="en-GB"/>
              </w:rPr>
              <w:t>R0300/C0050</w:t>
            </w:r>
          </w:p>
        </w:tc>
        <w:tc>
          <w:tcPr>
            <w:tcW w:w="3529" w:type="dxa"/>
            <w:tcBorders>
              <w:top w:val="single" w:sz="2" w:space="0" w:color="auto"/>
              <w:left w:val="single" w:sz="2" w:space="0" w:color="auto"/>
              <w:bottom w:val="single" w:sz="2" w:space="0" w:color="auto"/>
              <w:right w:val="single" w:sz="2" w:space="0" w:color="auto"/>
            </w:tcBorders>
          </w:tcPr>
          <w:p w14:paraId="3A7192A4" w14:textId="77777777" w:rsidR="00E6364D" w:rsidRPr="00FF353C" w:rsidRDefault="00E6364D" w:rsidP="00485DF3">
            <w:pPr>
              <w:pStyle w:val="NormalLeft"/>
              <w:rPr>
                <w:lang w:val="en-GB"/>
              </w:rPr>
            </w:pPr>
            <w:r w:rsidRPr="00FF353C">
              <w:rPr>
                <w:lang w:val="en-GB"/>
              </w:rPr>
              <w:t>Total Subordinated mutual member accounts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213783E" w14:textId="77777777" w:rsidR="00E6364D" w:rsidRPr="00FF353C" w:rsidRDefault="00E6364D" w:rsidP="00485DF3">
            <w:pPr>
              <w:pStyle w:val="NormalLeft"/>
              <w:rPr>
                <w:lang w:val="en-GB"/>
              </w:rPr>
            </w:pPr>
            <w:r w:rsidRPr="00FF353C">
              <w:rPr>
                <w:lang w:val="en-GB"/>
              </w:rPr>
              <w:t>This is the total of the subordinated mutual member accounts that meet the criteria for Tier 2 that are counted under the transitional provisions.</w:t>
            </w:r>
          </w:p>
        </w:tc>
      </w:tr>
      <w:tr w:rsidR="00E6364D" w:rsidRPr="00FF353C" w14:paraId="7735D6E7" w14:textId="77777777" w:rsidTr="00485DF3">
        <w:tc>
          <w:tcPr>
            <w:tcW w:w="1671" w:type="dxa"/>
            <w:tcBorders>
              <w:top w:val="single" w:sz="2" w:space="0" w:color="auto"/>
              <w:left w:val="single" w:sz="2" w:space="0" w:color="auto"/>
              <w:bottom w:val="single" w:sz="2" w:space="0" w:color="auto"/>
              <w:right w:val="single" w:sz="2" w:space="0" w:color="auto"/>
            </w:tcBorders>
          </w:tcPr>
          <w:p w14:paraId="7322DBAE" w14:textId="77777777" w:rsidR="00E6364D" w:rsidRPr="00FF353C" w:rsidRDefault="00E6364D" w:rsidP="00485DF3">
            <w:pPr>
              <w:pStyle w:val="NormalLeft"/>
              <w:rPr>
                <w:lang w:val="en-GB"/>
              </w:rPr>
            </w:pPr>
            <w:r w:rsidRPr="00FF353C">
              <w:rPr>
                <w:lang w:val="en-GB"/>
              </w:rPr>
              <w:t>R0300/C0060</w:t>
            </w:r>
          </w:p>
        </w:tc>
        <w:tc>
          <w:tcPr>
            <w:tcW w:w="3529" w:type="dxa"/>
            <w:tcBorders>
              <w:top w:val="single" w:sz="2" w:space="0" w:color="auto"/>
              <w:left w:val="single" w:sz="2" w:space="0" w:color="auto"/>
              <w:bottom w:val="single" w:sz="2" w:space="0" w:color="auto"/>
              <w:right w:val="single" w:sz="2" w:space="0" w:color="auto"/>
            </w:tcBorders>
          </w:tcPr>
          <w:p w14:paraId="1B529AEC" w14:textId="77777777" w:rsidR="00E6364D" w:rsidRPr="00FF353C" w:rsidRDefault="00E6364D" w:rsidP="00485DF3">
            <w:pPr>
              <w:pStyle w:val="NormalLeft"/>
              <w:rPr>
                <w:lang w:val="en-GB"/>
              </w:rPr>
            </w:pPr>
            <w:r w:rsidRPr="00FF353C">
              <w:rPr>
                <w:lang w:val="en-GB"/>
              </w:rPr>
              <w:t>Total Subordinated mutual member accounts — tier 3</w:t>
            </w:r>
          </w:p>
        </w:tc>
        <w:tc>
          <w:tcPr>
            <w:tcW w:w="4086" w:type="dxa"/>
            <w:tcBorders>
              <w:top w:val="single" w:sz="2" w:space="0" w:color="auto"/>
              <w:left w:val="single" w:sz="2" w:space="0" w:color="auto"/>
              <w:bottom w:val="single" w:sz="2" w:space="0" w:color="auto"/>
              <w:right w:val="single" w:sz="2" w:space="0" w:color="auto"/>
            </w:tcBorders>
          </w:tcPr>
          <w:p w14:paraId="4B0E1B30" w14:textId="77777777" w:rsidR="00E6364D" w:rsidRPr="00FF353C" w:rsidRDefault="00E6364D" w:rsidP="00485DF3">
            <w:pPr>
              <w:pStyle w:val="NormalLeft"/>
              <w:rPr>
                <w:lang w:val="en-GB"/>
              </w:rPr>
            </w:pPr>
            <w:r w:rsidRPr="00FF353C">
              <w:rPr>
                <w:lang w:val="en-GB"/>
              </w:rPr>
              <w:t>This is the total of the subordinated mutual member accounts that meet the criteria for Tier 3.</w:t>
            </w:r>
          </w:p>
        </w:tc>
      </w:tr>
      <w:tr w:rsidR="00E6364D" w:rsidRPr="00FF353C" w14:paraId="767EA1F2" w14:textId="77777777" w:rsidTr="00485DF3">
        <w:tc>
          <w:tcPr>
            <w:tcW w:w="1671" w:type="dxa"/>
            <w:tcBorders>
              <w:top w:val="single" w:sz="2" w:space="0" w:color="auto"/>
              <w:left w:val="single" w:sz="2" w:space="0" w:color="auto"/>
              <w:bottom w:val="single" w:sz="2" w:space="0" w:color="auto"/>
              <w:right w:val="single" w:sz="2" w:space="0" w:color="auto"/>
            </w:tcBorders>
          </w:tcPr>
          <w:p w14:paraId="67824D48" w14:textId="77777777" w:rsidR="00E6364D" w:rsidRPr="00FF353C" w:rsidRDefault="00E6364D" w:rsidP="00485DF3">
            <w:pPr>
              <w:pStyle w:val="NormalLeft"/>
              <w:rPr>
                <w:lang w:val="en-GB"/>
              </w:rPr>
            </w:pPr>
            <w:r w:rsidRPr="00FF353C">
              <w:rPr>
                <w:lang w:val="en-GB"/>
              </w:rPr>
              <w:t>R0310/C0010</w:t>
            </w:r>
          </w:p>
        </w:tc>
        <w:tc>
          <w:tcPr>
            <w:tcW w:w="3529" w:type="dxa"/>
            <w:tcBorders>
              <w:top w:val="single" w:sz="2" w:space="0" w:color="auto"/>
              <w:left w:val="single" w:sz="2" w:space="0" w:color="auto"/>
              <w:bottom w:val="single" w:sz="2" w:space="0" w:color="auto"/>
              <w:right w:val="single" w:sz="2" w:space="0" w:color="auto"/>
            </w:tcBorders>
          </w:tcPr>
          <w:p w14:paraId="0CDBBC9E" w14:textId="77777777" w:rsidR="00E6364D" w:rsidRPr="00FF353C" w:rsidRDefault="00E6364D" w:rsidP="00485DF3">
            <w:pPr>
              <w:pStyle w:val="NormalLeft"/>
              <w:rPr>
                <w:lang w:val="en-GB"/>
              </w:rPr>
            </w:pPr>
            <w:r w:rsidRPr="00FF353C">
              <w:rPr>
                <w:lang w:val="en-GB"/>
              </w:rPr>
              <w:t>Dated preference shares — total</w:t>
            </w:r>
          </w:p>
        </w:tc>
        <w:tc>
          <w:tcPr>
            <w:tcW w:w="4086" w:type="dxa"/>
            <w:tcBorders>
              <w:top w:val="single" w:sz="2" w:space="0" w:color="auto"/>
              <w:left w:val="single" w:sz="2" w:space="0" w:color="auto"/>
              <w:bottom w:val="single" w:sz="2" w:space="0" w:color="auto"/>
              <w:right w:val="single" w:sz="2" w:space="0" w:color="auto"/>
            </w:tcBorders>
          </w:tcPr>
          <w:p w14:paraId="64DFBDBB" w14:textId="77777777" w:rsidR="00E6364D" w:rsidRPr="00FF353C" w:rsidRDefault="00E6364D" w:rsidP="00485DF3">
            <w:pPr>
              <w:pStyle w:val="NormalLeft"/>
              <w:rPr>
                <w:lang w:val="en-GB"/>
              </w:rPr>
            </w:pPr>
            <w:r w:rsidRPr="00FF353C">
              <w:rPr>
                <w:lang w:val="en-GB"/>
              </w:rPr>
              <w:t>This is the total dated preference shares.</w:t>
            </w:r>
          </w:p>
        </w:tc>
      </w:tr>
      <w:tr w:rsidR="00E6364D" w:rsidRPr="00FF353C" w14:paraId="6214020E" w14:textId="77777777" w:rsidTr="00485DF3">
        <w:tc>
          <w:tcPr>
            <w:tcW w:w="1671" w:type="dxa"/>
            <w:tcBorders>
              <w:top w:val="single" w:sz="2" w:space="0" w:color="auto"/>
              <w:left w:val="single" w:sz="2" w:space="0" w:color="auto"/>
              <w:bottom w:val="single" w:sz="2" w:space="0" w:color="auto"/>
              <w:right w:val="single" w:sz="2" w:space="0" w:color="auto"/>
            </w:tcBorders>
          </w:tcPr>
          <w:p w14:paraId="7317BA25" w14:textId="77777777" w:rsidR="00E6364D" w:rsidRPr="00FF353C" w:rsidRDefault="00E6364D" w:rsidP="00485DF3">
            <w:pPr>
              <w:pStyle w:val="NormalLeft"/>
              <w:rPr>
                <w:lang w:val="en-GB"/>
              </w:rPr>
            </w:pPr>
            <w:r w:rsidRPr="00FF353C">
              <w:rPr>
                <w:lang w:val="en-GB"/>
              </w:rPr>
              <w:t>R0310/C0020</w:t>
            </w:r>
          </w:p>
        </w:tc>
        <w:tc>
          <w:tcPr>
            <w:tcW w:w="3529" w:type="dxa"/>
            <w:tcBorders>
              <w:top w:val="single" w:sz="2" w:space="0" w:color="auto"/>
              <w:left w:val="single" w:sz="2" w:space="0" w:color="auto"/>
              <w:bottom w:val="single" w:sz="2" w:space="0" w:color="auto"/>
              <w:right w:val="single" w:sz="2" w:space="0" w:color="auto"/>
            </w:tcBorders>
          </w:tcPr>
          <w:p w14:paraId="704D19BF" w14:textId="77777777" w:rsidR="00E6364D" w:rsidRPr="00FF353C" w:rsidRDefault="00E6364D" w:rsidP="00485DF3">
            <w:pPr>
              <w:pStyle w:val="NormalLeft"/>
              <w:rPr>
                <w:lang w:val="en-GB"/>
              </w:rPr>
            </w:pPr>
            <w:r w:rsidRPr="00FF353C">
              <w:rPr>
                <w:lang w:val="en-GB"/>
              </w:rPr>
              <w:t>Dated preference shares — tier 1</w:t>
            </w:r>
          </w:p>
        </w:tc>
        <w:tc>
          <w:tcPr>
            <w:tcW w:w="4086" w:type="dxa"/>
            <w:tcBorders>
              <w:top w:val="single" w:sz="2" w:space="0" w:color="auto"/>
              <w:left w:val="single" w:sz="2" w:space="0" w:color="auto"/>
              <w:bottom w:val="single" w:sz="2" w:space="0" w:color="auto"/>
              <w:right w:val="single" w:sz="2" w:space="0" w:color="auto"/>
            </w:tcBorders>
          </w:tcPr>
          <w:p w14:paraId="58E19B69" w14:textId="77777777" w:rsidR="00E6364D" w:rsidRPr="00FF353C" w:rsidRDefault="00E6364D" w:rsidP="00485DF3">
            <w:pPr>
              <w:pStyle w:val="NormalLeft"/>
              <w:rPr>
                <w:lang w:val="en-GB"/>
              </w:rPr>
            </w:pPr>
            <w:r w:rsidRPr="00FF353C">
              <w:rPr>
                <w:lang w:val="en-GB"/>
              </w:rPr>
              <w:t>This is the total of dated preference shares that meet the criteria for Tier 1.</w:t>
            </w:r>
          </w:p>
        </w:tc>
      </w:tr>
      <w:tr w:rsidR="00E6364D" w:rsidRPr="00FF353C" w14:paraId="7CFA0F99" w14:textId="77777777" w:rsidTr="00485DF3">
        <w:tc>
          <w:tcPr>
            <w:tcW w:w="1671" w:type="dxa"/>
            <w:tcBorders>
              <w:top w:val="single" w:sz="2" w:space="0" w:color="auto"/>
              <w:left w:val="single" w:sz="2" w:space="0" w:color="auto"/>
              <w:bottom w:val="single" w:sz="2" w:space="0" w:color="auto"/>
              <w:right w:val="single" w:sz="2" w:space="0" w:color="auto"/>
            </w:tcBorders>
          </w:tcPr>
          <w:p w14:paraId="349FB70B" w14:textId="77777777" w:rsidR="00E6364D" w:rsidRPr="00FF353C" w:rsidRDefault="00E6364D" w:rsidP="00485DF3">
            <w:pPr>
              <w:pStyle w:val="NormalLeft"/>
              <w:rPr>
                <w:lang w:val="en-GB"/>
              </w:rPr>
            </w:pPr>
            <w:r w:rsidRPr="00FF353C">
              <w:rPr>
                <w:lang w:val="en-GB"/>
              </w:rPr>
              <w:t>R0310/C0030</w:t>
            </w:r>
          </w:p>
        </w:tc>
        <w:tc>
          <w:tcPr>
            <w:tcW w:w="3529" w:type="dxa"/>
            <w:tcBorders>
              <w:top w:val="single" w:sz="2" w:space="0" w:color="auto"/>
              <w:left w:val="single" w:sz="2" w:space="0" w:color="auto"/>
              <w:bottom w:val="single" w:sz="2" w:space="0" w:color="auto"/>
              <w:right w:val="single" w:sz="2" w:space="0" w:color="auto"/>
            </w:tcBorders>
          </w:tcPr>
          <w:p w14:paraId="6E3DE04F" w14:textId="77777777" w:rsidR="00E6364D" w:rsidRPr="00FF353C" w:rsidRDefault="00E6364D" w:rsidP="00485DF3">
            <w:pPr>
              <w:pStyle w:val="NormalLeft"/>
              <w:rPr>
                <w:lang w:val="en-GB"/>
              </w:rPr>
            </w:pPr>
            <w:r w:rsidRPr="00FF353C">
              <w:rPr>
                <w:lang w:val="en-GB"/>
              </w:rPr>
              <w:t>Dated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6D32332" w14:textId="77777777" w:rsidR="00E6364D" w:rsidRPr="00FF353C" w:rsidRDefault="00E6364D" w:rsidP="00485DF3">
            <w:pPr>
              <w:pStyle w:val="NormalLeft"/>
              <w:rPr>
                <w:lang w:val="en-GB"/>
              </w:rPr>
            </w:pPr>
            <w:r w:rsidRPr="00FF353C">
              <w:rPr>
                <w:lang w:val="en-GB"/>
              </w:rPr>
              <w:t>This is the total of dated preference shares that meet the criteria for Tier 1 that are counted under the transitional provisions.</w:t>
            </w:r>
          </w:p>
        </w:tc>
      </w:tr>
      <w:tr w:rsidR="00E6364D" w:rsidRPr="00FF353C" w14:paraId="4EB7843F" w14:textId="77777777" w:rsidTr="00485DF3">
        <w:tc>
          <w:tcPr>
            <w:tcW w:w="1671" w:type="dxa"/>
            <w:tcBorders>
              <w:top w:val="single" w:sz="2" w:space="0" w:color="auto"/>
              <w:left w:val="single" w:sz="2" w:space="0" w:color="auto"/>
              <w:bottom w:val="single" w:sz="2" w:space="0" w:color="auto"/>
              <w:right w:val="single" w:sz="2" w:space="0" w:color="auto"/>
            </w:tcBorders>
          </w:tcPr>
          <w:p w14:paraId="20356A01" w14:textId="77777777" w:rsidR="00E6364D" w:rsidRPr="00FF353C" w:rsidRDefault="00E6364D" w:rsidP="00485DF3">
            <w:pPr>
              <w:pStyle w:val="NormalLeft"/>
              <w:rPr>
                <w:lang w:val="en-GB"/>
              </w:rPr>
            </w:pPr>
            <w:r w:rsidRPr="00FF353C">
              <w:rPr>
                <w:lang w:val="en-GB"/>
              </w:rPr>
              <w:t>R0310/C0040</w:t>
            </w:r>
          </w:p>
        </w:tc>
        <w:tc>
          <w:tcPr>
            <w:tcW w:w="3529" w:type="dxa"/>
            <w:tcBorders>
              <w:top w:val="single" w:sz="2" w:space="0" w:color="auto"/>
              <w:left w:val="single" w:sz="2" w:space="0" w:color="auto"/>
              <w:bottom w:val="single" w:sz="2" w:space="0" w:color="auto"/>
              <w:right w:val="single" w:sz="2" w:space="0" w:color="auto"/>
            </w:tcBorders>
          </w:tcPr>
          <w:p w14:paraId="3C3060EF" w14:textId="77777777" w:rsidR="00E6364D" w:rsidRPr="00FF353C" w:rsidRDefault="00E6364D" w:rsidP="00485DF3">
            <w:pPr>
              <w:pStyle w:val="NormalLeft"/>
              <w:rPr>
                <w:lang w:val="en-GB"/>
              </w:rPr>
            </w:pPr>
            <w:r w:rsidRPr="00FF353C">
              <w:rPr>
                <w:lang w:val="en-GB"/>
              </w:rPr>
              <w:t>Dated preference shares — tier 2</w:t>
            </w:r>
          </w:p>
        </w:tc>
        <w:tc>
          <w:tcPr>
            <w:tcW w:w="4086" w:type="dxa"/>
            <w:tcBorders>
              <w:top w:val="single" w:sz="2" w:space="0" w:color="auto"/>
              <w:left w:val="single" w:sz="2" w:space="0" w:color="auto"/>
              <w:bottom w:val="single" w:sz="2" w:space="0" w:color="auto"/>
              <w:right w:val="single" w:sz="2" w:space="0" w:color="auto"/>
            </w:tcBorders>
          </w:tcPr>
          <w:p w14:paraId="27038FFC" w14:textId="77777777" w:rsidR="00E6364D" w:rsidRPr="00FF353C" w:rsidRDefault="00E6364D" w:rsidP="00485DF3">
            <w:pPr>
              <w:pStyle w:val="NormalLeft"/>
              <w:rPr>
                <w:lang w:val="en-GB"/>
              </w:rPr>
            </w:pPr>
            <w:r w:rsidRPr="00FF353C">
              <w:rPr>
                <w:lang w:val="en-GB"/>
              </w:rPr>
              <w:t>This is the total of dated preference shares that meet the criteria for Tier 2.</w:t>
            </w:r>
          </w:p>
        </w:tc>
      </w:tr>
      <w:tr w:rsidR="00E6364D" w:rsidRPr="00FF353C" w14:paraId="13639A9E" w14:textId="77777777" w:rsidTr="00485DF3">
        <w:tc>
          <w:tcPr>
            <w:tcW w:w="1671" w:type="dxa"/>
            <w:tcBorders>
              <w:top w:val="single" w:sz="2" w:space="0" w:color="auto"/>
              <w:left w:val="single" w:sz="2" w:space="0" w:color="auto"/>
              <w:bottom w:val="single" w:sz="2" w:space="0" w:color="auto"/>
              <w:right w:val="single" w:sz="2" w:space="0" w:color="auto"/>
            </w:tcBorders>
          </w:tcPr>
          <w:p w14:paraId="71594C96" w14:textId="77777777" w:rsidR="00E6364D" w:rsidRPr="00FF353C" w:rsidRDefault="00E6364D" w:rsidP="00485DF3">
            <w:pPr>
              <w:pStyle w:val="NormalLeft"/>
              <w:rPr>
                <w:lang w:val="en-GB"/>
              </w:rPr>
            </w:pPr>
            <w:r w:rsidRPr="00FF353C">
              <w:rPr>
                <w:lang w:val="en-GB"/>
              </w:rPr>
              <w:t>R0310/C0050</w:t>
            </w:r>
          </w:p>
        </w:tc>
        <w:tc>
          <w:tcPr>
            <w:tcW w:w="3529" w:type="dxa"/>
            <w:tcBorders>
              <w:top w:val="single" w:sz="2" w:space="0" w:color="auto"/>
              <w:left w:val="single" w:sz="2" w:space="0" w:color="auto"/>
              <w:bottom w:val="single" w:sz="2" w:space="0" w:color="auto"/>
              <w:right w:val="single" w:sz="2" w:space="0" w:color="auto"/>
            </w:tcBorders>
          </w:tcPr>
          <w:p w14:paraId="09DBFF52" w14:textId="77777777" w:rsidR="00E6364D" w:rsidRPr="00FF353C" w:rsidRDefault="00E6364D" w:rsidP="00485DF3">
            <w:pPr>
              <w:pStyle w:val="NormalLeft"/>
              <w:rPr>
                <w:lang w:val="en-GB"/>
              </w:rPr>
            </w:pPr>
            <w:r w:rsidRPr="00FF353C">
              <w:rPr>
                <w:lang w:val="en-GB"/>
              </w:rPr>
              <w:t>Dated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7DEA4C2" w14:textId="77777777" w:rsidR="00E6364D" w:rsidRPr="00FF353C" w:rsidRDefault="00E6364D" w:rsidP="00485DF3">
            <w:pPr>
              <w:pStyle w:val="NormalLeft"/>
              <w:rPr>
                <w:lang w:val="en-GB"/>
              </w:rPr>
            </w:pPr>
            <w:r w:rsidRPr="00FF353C">
              <w:rPr>
                <w:lang w:val="en-GB"/>
              </w:rPr>
              <w:t>This is the total of dated preference shares that meet the criteria for Tier 2 that are counted under the transitional provisions.</w:t>
            </w:r>
          </w:p>
        </w:tc>
      </w:tr>
      <w:tr w:rsidR="00E6364D" w:rsidRPr="00FF353C" w14:paraId="5E57F258" w14:textId="77777777" w:rsidTr="00485DF3">
        <w:tc>
          <w:tcPr>
            <w:tcW w:w="1671" w:type="dxa"/>
            <w:tcBorders>
              <w:top w:val="single" w:sz="2" w:space="0" w:color="auto"/>
              <w:left w:val="single" w:sz="2" w:space="0" w:color="auto"/>
              <w:bottom w:val="single" w:sz="2" w:space="0" w:color="auto"/>
              <w:right w:val="single" w:sz="2" w:space="0" w:color="auto"/>
            </w:tcBorders>
          </w:tcPr>
          <w:p w14:paraId="6F2F67B4" w14:textId="77777777" w:rsidR="00E6364D" w:rsidRPr="00FF353C" w:rsidRDefault="00E6364D" w:rsidP="00485DF3">
            <w:pPr>
              <w:pStyle w:val="NormalLeft"/>
              <w:rPr>
                <w:lang w:val="en-GB"/>
              </w:rPr>
            </w:pPr>
            <w:r w:rsidRPr="00FF353C">
              <w:rPr>
                <w:lang w:val="en-GB"/>
              </w:rPr>
              <w:t>R0310/C0060</w:t>
            </w:r>
          </w:p>
        </w:tc>
        <w:tc>
          <w:tcPr>
            <w:tcW w:w="3529" w:type="dxa"/>
            <w:tcBorders>
              <w:top w:val="single" w:sz="2" w:space="0" w:color="auto"/>
              <w:left w:val="single" w:sz="2" w:space="0" w:color="auto"/>
              <w:bottom w:val="single" w:sz="2" w:space="0" w:color="auto"/>
              <w:right w:val="single" w:sz="2" w:space="0" w:color="auto"/>
            </w:tcBorders>
          </w:tcPr>
          <w:p w14:paraId="08AA4919" w14:textId="77777777" w:rsidR="00E6364D" w:rsidRPr="00FF353C" w:rsidRDefault="00E6364D" w:rsidP="00485DF3">
            <w:pPr>
              <w:pStyle w:val="NormalLeft"/>
              <w:rPr>
                <w:lang w:val="en-GB"/>
              </w:rPr>
            </w:pPr>
            <w:r w:rsidRPr="00FF353C">
              <w:rPr>
                <w:lang w:val="en-GB"/>
              </w:rPr>
              <w:t>Dated preference shares — tier 3</w:t>
            </w:r>
          </w:p>
        </w:tc>
        <w:tc>
          <w:tcPr>
            <w:tcW w:w="4086" w:type="dxa"/>
            <w:tcBorders>
              <w:top w:val="single" w:sz="2" w:space="0" w:color="auto"/>
              <w:left w:val="single" w:sz="2" w:space="0" w:color="auto"/>
              <w:bottom w:val="single" w:sz="2" w:space="0" w:color="auto"/>
              <w:right w:val="single" w:sz="2" w:space="0" w:color="auto"/>
            </w:tcBorders>
          </w:tcPr>
          <w:p w14:paraId="07C2FC5B" w14:textId="77777777" w:rsidR="00E6364D" w:rsidRPr="00FF353C" w:rsidRDefault="00E6364D" w:rsidP="00485DF3">
            <w:pPr>
              <w:pStyle w:val="NormalLeft"/>
              <w:rPr>
                <w:lang w:val="en-GB"/>
              </w:rPr>
            </w:pPr>
            <w:r w:rsidRPr="00FF353C">
              <w:rPr>
                <w:lang w:val="en-GB"/>
              </w:rPr>
              <w:t>This is the total of dated preference shares that meet the criteria for Tier 3.</w:t>
            </w:r>
          </w:p>
        </w:tc>
      </w:tr>
      <w:tr w:rsidR="00E6364D" w:rsidRPr="00FF353C" w14:paraId="666AE267" w14:textId="77777777" w:rsidTr="00485DF3">
        <w:tc>
          <w:tcPr>
            <w:tcW w:w="1671" w:type="dxa"/>
            <w:tcBorders>
              <w:top w:val="single" w:sz="2" w:space="0" w:color="auto"/>
              <w:left w:val="single" w:sz="2" w:space="0" w:color="auto"/>
              <w:bottom w:val="single" w:sz="2" w:space="0" w:color="auto"/>
              <w:right w:val="single" w:sz="2" w:space="0" w:color="auto"/>
            </w:tcBorders>
          </w:tcPr>
          <w:p w14:paraId="6EF8F827" w14:textId="77777777" w:rsidR="00E6364D" w:rsidRPr="00FF353C" w:rsidRDefault="00E6364D" w:rsidP="00485DF3">
            <w:pPr>
              <w:pStyle w:val="NormalLeft"/>
              <w:rPr>
                <w:lang w:val="en-GB"/>
              </w:rPr>
            </w:pPr>
            <w:r w:rsidRPr="00FF353C">
              <w:rPr>
                <w:lang w:val="en-GB"/>
              </w:rPr>
              <w:lastRenderedPageBreak/>
              <w:t>R0320/C0010</w:t>
            </w:r>
          </w:p>
        </w:tc>
        <w:tc>
          <w:tcPr>
            <w:tcW w:w="3529" w:type="dxa"/>
            <w:tcBorders>
              <w:top w:val="single" w:sz="2" w:space="0" w:color="auto"/>
              <w:left w:val="single" w:sz="2" w:space="0" w:color="auto"/>
              <w:bottom w:val="single" w:sz="2" w:space="0" w:color="auto"/>
              <w:right w:val="single" w:sz="2" w:space="0" w:color="auto"/>
            </w:tcBorders>
          </w:tcPr>
          <w:p w14:paraId="6054D65E" w14:textId="77777777" w:rsidR="00E6364D" w:rsidRPr="00FF353C" w:rsidRDefault="00E6364D" w:rsidP="00485DF3">
            <w:pPr>
              <w:pStyle w:val="NormalLeft"/>
              <w:rPr>
                <w:lang w:val="en-GB"/>
              </w:rPr>
            </w:pPr>
            <w:r w:rsidRPr="00FF353C">
              <w:rPr>
                <w:lang w:val="en-GB"/>
              </w:rPr>
              <w:t>Undated preference shares with a call option — total</w:t>
            </w:r>
          </w:p>
        </w:tc>
        <w:tc>
          <w:tcPr>
            <w:tcW w:w="4086" w:type="dxa"/>
            <w:tcBorders>
              <w:top w:val="single" w:sz="2" w:space="0" w:color="auto"/>
              <w:left w:val="single" w:sz="2" w:space="0" w:color="auto"/>
              <w:bottom w:val="single" w:sz="2" w:space="0" w:color="auto"/>
              <w:right w:val="single" w:sz="2" w:space="0" w:color="auto"/>
            </w:tcBorders>
          </w:tcPr>
          <w:p w14:paraId="31B0CB10" w14:textId="77777777" w:rsidR="00E6364D" w:rsidRPr="00FF353C" w:rsidRDefault="00E6364D" w:rsidP="00485DF3">
            <w:pPr>
              <w:pStyle w:val="NormalLeft"/>
              <w:rPr>
                <w:lang w:val="en-GB"/>
              </w:rPr>
            </w:pPr>
            <w:r w:rsidRPr="00FF353C">
              <w:rPr>
                <w:lang w:val="en-GB"/>
              </w:rPr>
              <w:t>This is the total undated preference shares with a call option.</w:t>
            </w:r>
          </w:p>
        </w:tc>
      </w:tr>
      <w:tr w:rsidR="00E6364D" w:rsidRPr="00FF353C" w14:paraId="57A63BED" w14:textId="77777777" w:rsidTr="00485DF3">
        <w:tc>
          <w:tcPr>
            <w:tcW w:w="1671" w:type="dxa"/>
            <w:tcBorders>
              <w:top w:val="single" w:sz="2" w:space="0" w:color="auto"/>
              <w:left w:val="single" w:sz="2" w:space="0" w:color="auto"/>
              <w:bottom w:val="single" w:sz="2" w:space="0" w:color="auto"/>
              <w:right w:val="single" w:sz="2" w:space="0" w:color="auto"/>
            </w:tcBorders>
          </w:tcPr>
          <w:p w14:paraId="2D7C6F19" w14:textId="77777777" w:rsidR="00E6364D" w:rsidRPr="00FF353C" w:rsidRDefault="00E6364D" w:rsidP="00485DF3">
            <w:pPr>
              <w:pStyle w:val="NormalLeft"/>
              <w:rPr>
                <w:lang w:val="en-GB"/>
              </w:rPr>
            </w:pPr>
            <w:r w:rsidRPr="00FF353C">
              <w:rPr>
                <w:lang w:val="en-GB"/>
              </w:rPr>
              <w:t>R0320/C0020</w:t>
            </w:r>
          </w:p>
        </w:tc>
        <w:tc>
          <w:tcPr>
            <w:tcW w:w="3529" w:type="dxa"/>
            <w:tcBorders>
              <w:top w:val="single" w:sz="2" w:space="0" w:color="auto"/>
              <w:left w:val="single" w:sz="2" w:space="0" w:color="auto"/>
              <w:bottom w:val="single" w:sz="2" w:space="0" w:color="auto"/>
              <w:right w:val="single" w:sz="2" w:space="0" w:color="auto"/>
            </w:tcBorders>
          </w:tcPr>
          <w:p w14:paraId="19BED838" w14:textId="77777777" w:rsidR="00E6364D" w:rsidRPr="00FF353C" w:rsidRDefault="00E6364D" w:rsidP="00485DF3">
            <w:pPr>
              <w:pStyle w:val="NormalLeft"/>
              <w:rPr>
                <w:lang w:val="en-GB"/>
              </w:rPr>
            </w:pPr>
            <w:r w:rsidRPr="00FF353C">
              <w:rPr>
                <w:lang w:val="en-GB"/>
              </w:rPr>
              <w:t>Undated preference shares with a call option — tier 1</w:t>
            </w:r>
          </w:p>
        </w:tc>
        <w:tc>
          <w:tcPr>
            <w:tcW w:w="4086" w:type="dxa"/>
            <w:tcBorders>
              <w:top w:val="single" w:sz="2" w:space="0" w:color="auto"/>
              <w:left w:val="single" w:sz="2" w:space="0" w:color="auto"/>
              <w:bottom w:val="single" w:sz="2" w:space="0" w:color="auto"/>
              <w:right w:val="single" w:sz="2" w:space="0" w:color="auto"/>
            </w:tcBorders>
          </w:tcPr>
          <w:p w14:paraId="4979906B" w14:textId="77777777" w:rsidR="00E6364D" w:rsidRPr="00FF353C" w:rsidRDefault="00E6364D" w:rsidP="00485DF3">
            <w:pPr>
              <w:pStyle w:val="NormalLeft"/>
              <w:rPr>
                <w:lang w:val="en-GB"/>
              </w:rPr>
            </w:pPr>
            <w:r w:rsidRPr="00FF353C">
              <w:rPr>
                <w:lang w:val="en-GB"/>
              </w:rPr>
              <w:t>This is the total of undated preference shares with a call option that meet the criteria for Tier 1.</w:t>
            </w:r>
          </w:p>
        </w:tc>
      </w:tr>
      <w:tr w:rsidR="00E6364D" w:rsidRPr="00FF353C" w14:paraId="7E7269AB" w14:textId="77777777" w:rsidTr="00485DF3">
        <w:tc>
          <w:tcPr>
            <w:tcW w:w="1671" w:type="dxa"/>
            <w:tcBorders>
              <w:top w:val="single" w:sz="2" w:space="0" w:color="auto"/>
              <w:left w:val="single" w:sz="2" w:space="0" w:color="auto"/>
              <w:bottom w:val="single" w:sz="2" w:space="0" w:color="auto"/>
              <w:right w:val="single" w:sz="2" w:space="0" w:color="auto"/>
            </w:tcBorders>
          </w:tcPr>
          <w:p w14:paraId="1F55D1E2" w14:textId="77777777" w:rsidR="00E6364D" w:rsidRPr="00FF353C" w:rsidRDefault="00E6364D" w:rsidP="00485DF3">
            <w:pPr>
              <w:pStyle w:val="NormalLeft"/>
              <w:rPr>
                <w:lang w:val="en-GB"/>
              </w:rPr>
            </w:pPr>
            <w:r w:rsidRPr="00FF353C">
              <w:rPr>
                <w:lang w:val="en-GB"/>
              </w:rPr>
              <w:t>R0320/C0030</w:t>
            </w:r>
          </w:p>
        </w:tc>
        <w:tc>
          <w:tcPr>
            <w:tcW w:w="3529" w:type="dxa"/>
            <w:tcBorders>
              <w:top w:val="single" w:sz="2" w:space="0" w:color="auto"/>
              <w:left w:val="single" w:sz="2" w:space="0" w:color="auto"/>
              <w:bottom w:val="single" w:sz="2" w:space="0" w:color="auto"/>
              <w:right w:val="single" w:sz="2" w:space="0" w:color="auto"/>
            </w:tcBorders>
          </w:tcPr>
          <w:p w14:paraId="3A619C53" w14:textId="77777777" w:rsidR="00E6364D" w:rsidRPr="00FF353C" w:rsidRDefault="00E6364D" w:rsidP="00485DF3">
            <w:pPr>
              <w:pStyle w:val="NormalLeft"/>
              <w:rPr>
                <w:lang w:val="en-GB"/>
              </w:rPr>
            </w:pPr>
            <w:r w:rsidRPr="00FF353C">
              <w:rPr>
                <w:lang w:val="en-GB"/>
              </w:rPr>
              <w:t>Undated preference shares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DB6F218" w14:textId="77777777" w:rsidR="00E6364D" w:rsidRPr="00FF353C" w:rsidRDefault="00E6364D" w:rsidP="00485DF3">
            <w:pPr>
              <w:pStyle w:val="NormalLeft"/>
              <w:rPr>
                <w:lang w:val="en-GB"/>
              </w:rPr>
            </w:pPr>
            <w:r w:rsidRPr="00FF353C">
              <w:rPr>
                <w:lang w:val="en-GB"/>
              </w:rPr>
              <w:t>This is the total of undated preference shares with a call option that meet the criteria for Tier 1 that are counted under the transitional provisions.</w:t>
            </w:r>
          </w:p>
        </w:tc>
      </w:tr>
      <w:tr w:rsidR="00E6364D" w:rsidRPr="00FF353C" w14:paraId="16890BE9" w14:textId="77777777" w:rsidTr="00485DF3">
        <w:tc>
          <w:tcPr>
            <w:tcW w:w="1671" w:type="dxa"/>
            <w:tcBorders>
              <w:top w:val="single" w:sz="2" w:space="0" w:color="auto"/>
              <w:left w:val="single" w:sz="2" w:space="0" w:color="auto"/>
              <w:bottom w:val="single" w:sz="2" w:space="0" w:color="auto"/>
              <w:right w:val="single" w:sz="2" w:space="0" w:color="auto"/>
            </w:tcBorders>
          </w:tcPr>
          <w:p w14:paraId="064CB4FE" w14:textId="77777777" w:rsidR="00E6364D" w:rsidRPr="00FF353C" w:rsidRDefault="00E6364D" w:rsidP="00485DF3">
            <w:pPr>
              <w:pStyle w:val="NormalLeft"/>
              <w:rPr>
                <w:lang w:val="en-GB"/>
              </w:rPr>
            </w:pPr>
            <w:r w:rsidRPr="00FF353C">
              <w:rPr>
                <w:lang w:val="en-GB"/>
              </w:rPr>
              <w:t>R0320/C0040</w:t>
            </w:r>
          </w:p>
        </w:tc>
        <w:tc>
          <w:tcPr>
            <w:tcW w:w="3529" w:type="dxa"/>
            <w:tcBorders>
              <w:top w:val="single" w:sz="2" w:space="0" w:color="auto"/>
              <w:left w:val="single" w:sz="2" w:space="0" w:color="auto"/>
              <w:bottom w:val="single" w:sz="2" w:space="0" w:color="auto"/>
              <w:right w:val="single" w:sz="2" w:space="0" w:color="auto"/>
            </w:tcBorders>
          </w:tcPr>
          <w:p w14:paraId="47C82F18" w14:textId="77777777" w:rsidR="00E6364D" w:rsidRPr="00FF353C" w:rsidRDefault="00E6364D" w:rsidP="00485DF3">
            <w:pPr>
              <w:pStyle w:val="NormalLeft"/>
              <w:rPr>
                <w:lang w:val="en-GB"/>
              </w:rPr>
            </w:pPr>
            <w:r w:rsidRPr="00FF353C">
              <w:rPr>
                <w:lang w:val="en-GB"/>
              </w:rPr>
              <w:t>Undated preference shares with a call option — tier 2</w:t>
            </w:r>
          </w:p>
        </w:tc>
        <w:tc>
          <w:tcPr>
            <w:tcW w:w="4086" w:type="dxa"/>
            <w:tcBorders>
              <w:top w:val="single" w:sz="2" w:space="0" w:color="auto"/>
              <w:left w:val="single" w:sz="2" w:space="0" w:color="auto"/>
              <w:bottom w:val="single" w:sz="2" w:space="0" w:color="auto"/>
              <w:right w:val="single" w:sz="2" w:space="0" w:color="auto"/>
            </w:tcBorders>
          </w:tcPr>
          <w:p w14:paraId="65C375BF" w14:textId="77777777" w:rsidR="00E6364D" w:rsidRPr="00FF353C" w:rsidRDefault="00E6364D" w:rsidP="00485DF3">
            <w:pPr>
              <w:pStyle w:val="NormalLeft"/>
              <w:rPr>
                <w:lang w:val="en-GB"/>
              </w:rPr>
            </w:pPr>
            <w:r w:rsidRPr="00FF353C">
              <w:rPr>
                <w:lang w:val="en-GB"/>
              </w:rPr>
              <w:t>This is the total of undated preference shares with a call option that meet the criteria for Tier 2.</w:t>
            </w:r>
          </w:p>
        </w:tc>
      </w:tr>
      <w:tr w:rsidR="00E6364D" w:rsidRPr="00FF353C" w14:paraId="135C7923" w14:textId="77777777" w:rsidTr="00485DF3">
        <w:tc>
          <w:tcPr>
            <w:tcW w:w="1671" w:type="dxa"/>
            <w:tcBorders>
              <w:top w:val="single" w:sz="2" w:space="0" w:color="auto"/>
              <w:left w:val="single" w:sz="2" w:space="0" w:color="auto"/>
              <w:bottom w:val="single" w:sz="2" w:space="0" w:color="auto"/>
              <w:right w:val="single" w:sz="2" w:space="0" w:color="auto"/>
            </w:tcBorders>
          </w:tcPr>
          <w:p w14:paraId="229AB639" w14:textId="77777777" w:rsidR="00E6364D" w:rsidRPr="00FF353C" w:rsidRDefault="00E6364D" w:rsidP="00485DF3">
            <w:pPr>
              <w:pStyle w:val="NormalLeft"/>
              <w:rPr>
                <w:lang w:val="en-GB"/>
              </w:rPr>
            </w:pPr>
            <w:r w:rsidRPr="00FF353C">
              <w:rPr>
                <w:lang w:val="en-GB"/>
              </w:rPr>
              <w:t>R0320/C0050</w:t>
            </w:r>
          </w:p>
        </w:tc>
        <w:tc>
          <w:tcPr>
            <w:tcW w:w="3529" w:type="dxa"/>
            <w:tcBorders>
              <w:top w:val="single" w:sz="2" w:space="0" w:color="auto"/>
              <w:left w:val="single" w:sz="2" w:space="0" w:color="auto"/>
              <w:bottom w:val="single" w:sz="2" w:space="0" w:color="auto"/>
              <w:right w:val="single" w:sz="2" w:space="0" w:color="auto"/>
            </w:tcBorders>
          </w:tcPr>
          <w:p w14:paraId="244D749D" w14:textId="77777777" w:rsidR="00E6364D" w:rsidRPr="00FF353C" w:rsidRDefault="00E6364D" w:rsidP="00485DF3">
            <w:pPr>
              <w:pStyle w:val="NormalLeft"/>
              <w:rPr>
                <w:lang w:val="en-GB"/>
              </w:rPr>
            </w:pPr>
            <w:r w:rsidRPr="00FF353C">
              <w:rPr>
                <w:lang w:val="en-GB"/>
              </w:rPr>
              <w:t>Undated preference shares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A7F5E96" w14:textId="77777777" w:rsidR="00E6364D" w:rsidRPr="00FF353C" w:rsidRDefault="00E6364D" w:rsidP="00485DF3">
            <w:pPr>
              <w:pStyle w:val="NormalLeft"/>
              <w:rPr>
                <w:lang w:val="en-GB"/>
              </w:rPr>
            </w:pPr>
            <w:r w:rsidRPr="00FF353C">
              <w:rPr>
                <w:lang w:val="en-GB"/>
              </w:rPr>
              <w:t>This is the total of undated preference shares with a call option that meet the criteria for Tier 2 that are counted under the transitional provisions.</w:t>
            </w:r>
          </w:p>
        </w:tc>
      </w:tr>
      <w:tr w:rsidR="00E6364D" w:rsidRPr="00FF353C" w14:paraId="271EEB31" w14:textId="77777777" w:rsidTr="00485DF3">
        <w:tc>
          <w:tcPr>
            <w:tcW w:w="1671" w:type="dxa"/>
            <w:tcBorders>
              <w:top w:val="single" w:sz="2" w:space="0" w:color="auto"/>
              <w:left w:val="single" w:sz="2" w:space="0" w:color="auto"/>
              <w:bottom w:val="single" w:sz="2" w:space="0" w:color="auto"/>
              <w:right w:val="single" w:sz="2" w:space="0" w:color="auto"/>
            </w:tcBorders>
          </w:tcPr>
          <w:p w14:paraId="5D9FE29E" w14:textId="77777777" w:rsidR="00E6364D" w:rsidRPr="00FF353C" w:rsidRDefault="00E6364D" w:rsidP="00485DF3">
            <w:pPr>
              <w:pStyle w:val="NormalLeft"/>
              <w:rPr>
                <w:lang w:val="en-GB"/>
              </w:rPr>
            </w:pPr>
            <w:r w:rsidRPr="00FF353C">
              <w:rPr>
                <w:lang w:val="en-GB"/>
              </w:rPr>
              <w:t>R0320/C0060</w:t>
            </w:r>
          </w:p>
        </w:tc>
        <w:tc>
          <w:tcPr>
            <w:tcW w:w="3529" w:type="dxa"/>
            <w:tcBorders>
              <w:top w:val="single" w:sz="2" w:space="0" w:color="auto"/>
              <w:left w:val="single" w:sz="2" w:space="0" w:color="auto"/>
              <w:bottom w:val="single" w:sz="2" w:space="0" w:color="auto"/>
              <w:right w:val="single" w:sz="2" w:space="0" w:color="auto"/>
            </w:tcBorders>
          </w:tcPr>
          <w:p w14:paraId="59C5BC5C" w14:textId="77777777" w:rsidR="00E6364D" w:rsidRPr="00FF353C" w:rsidRDefault="00E6364D" w:rsidP="00485DF3">
            <w:pPr>
              <w:pStyle w:val="NormalLeft"/>
              <w:rPr>
                <w:lang w:val="en-GB"/>
              </w:rPr>
            </w:pPr>
            <w:r w:rsidRPr="00FF353C">
              <w:rPr>
                <w:lang w:val="en-GB"/>
              </w:rPr>
              <w:t>Undated preference shares with a call option — tier 3</w:t>
            </w:r>
          </w:p>
        </w:tc>
        <w:tc>
          <w:tcPr>
            <w:tcW w:w="4086" w:type="dxa"/>
            <w:tcBorders>
              <w:top w:val="single" w:sz="2" w:space="0" w:color="auto"/>
              <w:left w:val="single" w:sz="2" w:space="0" w:color="auto"/>
              <w:bottom w:val="single" w:sz="2" w:space="0" w:color="auto"/>
              <w:right w:val="single" w:sz="2" w:space="0" w:color="auto"/>
            </w:tcBorders>
          </w:tcPr>
          <w:p w14:paraId="11D80405" w14:textId="77777777" w:rsidR="00E6364D" w:rsidRPr="00FF353C" w:rsidRDefault="00E6364D" w:rsidP="00485DF3">
            <w:pPr>
              <w:pStyle w:val="NormalLeft"/>
              <w:rPr>
                <w:lang w:val="en-GB"/>
              </w:rPr>
            </w:pPr>
            <w:r w:rsidRPr="00FF353C">
              <w:rPr>
                <w:lang w:val="en-GB"/>
              </w:rPr>
              <w:t>This is the total of undated preference shares with a call option that meet the criteria for Tier 3.</w:t>
            </w:r>
          </w:p>
        </w:tc>
      </w:tr>
      <w:tr w:rsidR="00E6364D" w:rsidRPr="00FF353C" w14:paraId="6F2A0F1D" w14:textId="77777777" w:rsidTr="00485DF3">
        <w:tc>
          <w:tcPr>
            <w:tcW w:w="1671" w:type="dxa"/>
            <w:tcBorders>
              <w:top w:val="single" w:sz="2" w:space="0" w:color="auto"/>
              <w:left w:val="single" w:sz="2" w:space="0" w:color="auto"/>
              <w:bottom w:val="single" w:sz="2" w:space="0" w:color="auto"/>
              <w:right w:val="single" w:sz="2" w:space="0" w:color="auto"/>
            </w:tcBorders>
          </w:tcPr>
          <w:p w14:paraId="68317331" w14:textId="77777777" w:rsidR="00E6364D" w:rsidRPr="00FF353C" w:rsidRDefault="00E6364D" w:rsidP="00485DF3">
            <w:pPr>
              <w:pStyle w:val="NormalLeft"/>
              <w:rPr>
                <w:lang w:val="en-GB"/>
              </w:rPr>
            </w:pPr>
            <w:r w:rsidRPr="00FF353C">
              <w:rPr>
                <w:lang w:val="en-GB"/>
              </w:rPr>
              <w:t>R0330/C0010</w:t>
            </w:r>
          </w:p>
        </w:tc>
        <w:tc>
          <w:tcPr>
            <w:tcW w:w="3529" w:type="dxa"/>
            <w:tcBorders>
              <w:top w:val="single" w:sz="2" w:space="0" w:color="auto"/>
              <w:left w:val="single" w:sz="2" w:space="0" w:color="auto"/>
              <w:bottom w:val="single" w:sz="2" w:space="0" w:color="auto"/>
              <w:right w:val="single" w:sz="2" w:space="0" w:color="auto"/>
            </w:tcBorders>
          </w:tcPr>
          <w:p w14:paraId="4C1D0813" w14:textId="77777777" w:rsidR="00E6364D" w:rsidRPr="00FF353C" w:rsidRDefault="00E6364D" w:rsidP="00485DF3">
            <w:pPr>
              <w:pStyle w:val="NormalLeft"/>
              <w:rPr>
                <w:lang w:val="en-GB"/>
              </w:rPr>
            </w:pPr>
            <w:r w:rsidRPr="00FF353C">
              <w:rPr>
                <w:lang w:val="en-GB"/>
              </w:rPr>
              <w:t>Undated preference shares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10CBA29D" w14:textId="77777777" w:rsidR="00E6364D" w:rsidRPr="00FF353C" w:rsidRDefault="00E6364D" w:rsidP="00485DF3">
            <w:pPr>
              <w:pStyle w:val="NormalLeft"/>
              <w:rPr>
                <w:lang w:val="en-GB"/>
              </w:rPr>
            </w:pPr>
            <w:r w:rsidRPr="00FF353C">
              <w:rPr>
                <w:lang w:val="en-GB"/>
              </w:rPr>
              <w:t>This is the total undated preference shares with no contractual opportunity to redeem.</w:t>
            </w:r>
          </w:p>
        </w:tc>
      </w:tr>
      <w:tr w:rsidR="00E6364D" w:rsidRPr="00FF353C" w14:paraId="692003DC" w14:textId="77777777" w:rsidTr="00485DF3">
        <w:tc>
          <w:tcPr>
            <w:tcW w:w="1671" w:type="dxa"/>
            <w:tcBorders>
              <w:top w:val="single" w:sz="2" w:space="0" w:color="auto"/>
              <w:left w:val="single" w:sz="2" w:space="0" w:color="auto"/>
              <w:bottom w:val="single" w:sz="2" w:space="0" w:color="auto"/>
              <w:right w:val="single" w:sz="2" w:space="0" w:color="auto"/>
            </w:tcBorders>
          </w:tcPr>
          <w:p w14:paraId="3B92C093" w14:textId="77777777" w:rsidR="00E6364D" w:rsidRPr="00FF353C" w:rsidRDefault="00E6364D" w:rsidP="00485DF3">
            <w:pPr>
              <w:pStyle w:val="NormalLeft"/>
              <w:rPr>
                <w:lang w:val="en-GB"/>
              </w:rPr>
            </w:pPr>
            <w:r w:rsidRPr="00FF353C">
              <w:rPr>
                <w:lang w:val="en-GB"/>
              </w:rPr>
              <w:t>R0330/C0020</w:t>
            </w:r>
          </w:p>
        </w:tc>
        <w:tc>
          <w:tcPr>
            <w:tcW w:w="3529" w:type="dxa"/>
            <w:tcBorders>
              <w:top w:val="single" w:sz="2" w:space="0" w:color="auto"/>
              <w:left w:val="single" w:sz="2" w:space="0" w:color="auto"/>
              <w:bottom w:val="single" w:sz="2" w:space="0" w:color="auto"/>
              <w:right w:val="single" w:sz="2" w:space="0" w:color="auto"/>
            </w:tcBorders>
          </w:tcPr>
          <w:p w14:paraId="07F296C1" w14:textId="77777777" w:rsidR="00E6364D" w:rsidRPr="00FF353C" w:rsidRDefault="00E6364D" w:rsidP="00485DF3">
            <w:pPr>
              <w:pStyle w:val="NormalLeft"/>
              <w:rPr>
                <w:lang w:val="en-GB"/>
              </w:rPr>
            </w:pPr>
            <w:r w:rsidRPr="00FF353C">
              <w:rPr>
                <w:lang w:val="en-GB"/>
              </w:rPr>
              <w:t>Undated preference shares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008E2B4E" w14:textId="77777777" w:rsidR="00E6364D" w:rsidRPr="00FF353C" w:rsidRDefault="00E6364D" w:rsidP="00485DF3">
            <w:pPr>
              <w:pStyle w:val="NormalLeft"/>
              <w:rPr>
                <w:lang w:val="en-GB"/>
              </w:rPr>
            </w:pPr>
            <w:r w:rsidRPr="00FF353C">
              <w:rPr>
                <w:lang w:val="en-GB"/>
              </w:rPr>
              <w:t>This is the total of undated preference shares with no contractual opportunity to redeem that meet the criteria for Tier 1.</w:t>
            </w:r>
          </w:p>
        </w:tc>
      </w:tr>
      <w:tr w:rsidR="00E6364D" w:rsidRPr="00FF353C" w14:paraId="5B795AF2" w14:textId="77777777" w:rsidTr="00485DF3">
        <w:tc>
          <w:tcPr>
            <w:tcW w:w="1671" w:type="dxa"/>
            <w:tcBorders>
              <w:top w:val="single" w:sz="2" w:space="0" w:color="auto"/>
              <w:left w:val="single" w:sz="2" w:space="0" w:color="auto"/>
              <w:bottom w:val="single" w:sz="2" w:space="0" w:color="auto"/>
              <w:right w:val="single" w:sz="2" w:space="0" w:color="auto"/>
            </w:tcBorders>
          </w:tcPr>
          <w:p w14:paraId="0C40F56E" w14:textId="77777777" w:rsidR="00E6364D" w:rsidRPr="00FF353C" w:rsidRDefault="00E6364D" w:rsidP="00485DF3">
            <w:pPr>
              <w:pStyle w:val="NormalLeft"/>
              <w:rPr>
                <w:lang w:val="en-GB"/>
              </w:rPr>
            </w:pPr>
            <w:r w:rsidRPr="00FF353C">
              <w:rPr>
                <w:lang w:val="en-GB"/>
              </w:rPr>
              <w:t>R0330/C0030</w:t>
            </w:r>
          </w:p>
        </w:tc>
        <w:tc>
          <w:tcPr>
            <w:tcW w:w="3529" w:type="dxa"/>
            <w:tcBorders>
              <w:top w:val="single" w:sz="2" w:space="0" w:color="auto"/>
              <w:left w:val="single" w:sz="2" w:space="0" w:color="auto"/>
              <w:bottom w:val="single" w:sz="2" w:space="0" w:color="auto"/>
              <w:right w:val="single" w:sz="2" w:space="0" w:color="auto"/>
            </w:tcBorders>
          </w:tcPr>
          <w:p w14:paraId="3314281F" w14:textId="77777777" w:rsidR="00E6364D" w:rsidRPr="00FF353C" w:rsidRDefault="00E6364D" w:rsidP="00485DF3">
            <w:pPr>
              <w:pStyle w:val="NormalLeft"/>
              <w:rPr>
                <w:lang w:val="en-GB"/>
              </w:rPr>
            </w:pPr>
            <w:r w:rsidRPr="00FF353C">
              <w:rPr>
                <w:lang w:val="en-GB"/>
              </w:rPr>
              <w:t>Undated preference shares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753F8B7" w14:textId="77777777" w:rsidR="00E6364D" w:rsidRPr="00FF353C" w:rsidRDefault="00E6364D" w:rsidP="00485DF3">
            <w:pPr>
              <w:pStyle w:val="NormalLeft"/>
              <w:rPr>
                <w:lang w:val="en-GB"/>
              </w:rPr>
            </w:pPr>
            <w:r w:rsidRPr="00FF353C">
              <w:rPr>
                <w:lang w:val="en-GB"/>
              </w:rPr>
              <w:t>This is the total of undated preference shares with no contractual opportunity to redeem that meet the criteria for Tier 1 that are counted under the transitional provisions.</w:t>
            </w:r>
          </w:p>
        </w:tc>
      </w:tr>
      <w:tr w:rsidR="00E6364D" w:rsidRPr="00FF353C" w14:paraId="1C57720A" w14:textId="77777777" w:rsidTr="00485DF3">
        <w:tc>
          <w:tcPr>
            <w:tcW w:w="1671" w:type="dxa"/>
            <w:tcBorders>
              <w:top w:val="single" w:sz="2" w:space="0" w:color="auto"/>
              <w:left w:val="single" w:sz="2" w:space="0" w:color="auto"/>
              <w:bottom w:val="single" w:sz="2" w:space="0" w:color="auto"/>
              <w:right w:val="single" w:sz="2" w:space="0" w:color="auto"/>
            </w:tcBorders>
          </w:tcPr>
          <w:p w14:paraId="59A2E748" w14:textId="77777777" w:rsidR="00E6364D" w:rsidRPr="00FF353C" w:rsidRDefault="00E6364D" w:rsidP="00485DF3">
            <w:pPr>
              <w:pStyle w:val="NormalLeft"/>
              <w:rPr>
                <w:lang w:val="en-GB"/>
              </w:rPr>
            </w:pPr>
            <w:r w:rsidRPr="00FF353C">
              <w:rPr>
                <w:lang w:val="en-GB"/>
              </w:rPr>
              <w:t>R0330/C0040</w:t>
            </w:r>
          </w:p>
        </w:tc>
        <w:tc>
          <w:tcPr>
            <w:tcW w:w="3529" w:type="dxa"/>
            <w:tcBorders>
              <w:top w:val="single" w:sz="2" w:space="0" w:color="auto"/>
              <w:left w:val="single" w:sz="2" w:space="0" w:color="auto"/>
              <w:bottom w:val="single" w:sz="2" w:space="0" w:color="auto"/>
              <w:right w:val="single" w:sz="2" w:space="0" w:color="auto"/>
            </w:tcBorders>
          </w:tcPr>
          <w:p w14:paraId="598F882D" w14:textId="77777777" w:rsidR="00E6364D" w:rsidRPr="00FF353C" w:rsidRDefault="00E6364D" w:rsidP="00485DF3">
            <w:pPr>
              <w:pStyle w:val="NormalLeft"/>
              <w:rPr>
                <w:lang w:val="en-GB"/>
              </w:rPr>
            </w:pPr>
            <w:r w:rsidRPr="00FF353C">
              <w:rPr>
                <w:lang w:val="en-GB"/>
              </w:rPr>
              <w:t>Undated preference shares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72680A13" w14:textId="77777777" w:rsidR="00E6364D" w:rsidRPr="00FF353C" w:rsidRDefault="00E6364D" w:rsidP="00485DF3">
            <w:pPr>
              <w:pStyle w:val="NormalLeft"/>
              <w:rPr>
                <w:lang w:val="en-GB"/>
              </w:rPr>
            </w:pPr>
            <w:r w:rsidRPr="00FF353C">
              <w:rPr>
                <w:lang w:val="en-GB"/>
              </w:rPr>
              <w:t>This is the total of undated preference shares with no contractual opportunity to redeem that meet the criteria for Tier 2.</w:t>
            </w:r>
          </w:p>
        </w:tc>
      </w:tr>
      <w:tr w:rsidR="00E6364D" w:rsidRPr="00FF353C" w14:paraId="53BA8192" w14:textId="77777777" w:rsidTr="00485DF3">
        <w:tc>
          <w:tcPr>
            <w:tcW w:w="1671" w:type="dxa"/>
            <w:tcBorders>
              <w:top w:val="single" w:sz="2" w:space="0" w:color="auto"/>
              <w:left w:val="single" w:sz="2" w:space="0" w:color="auto"/>
              <w:bottom w:val="single" w:sz="2" w:space="0" w:color="auto"/>
              <w:right w:val="single" w:sz="2" w:space="0" w:color="auto"/>
            </w:tcBorders>
          </w:tcPr>
          <w:p w14:paraId="61BEBC47" w14:textId="77777777" w:rsidR="00E6364D" w:rsidRPr="00FF353C" w:rsidRDefault="00E6364D" w:rsidP="00485DF3">
            <w:pPr>
              <w:pStyle w:val="NormalLeft"/>
              <w:rPr>
                <w:lang w:val="en-GB"/>
              </w:rPr>
            </w:pPr>
            <w:r w:rsidRPr="00FF353C">
              <w:rPr>
                <w:lang w:val="en-GB"/>
              </w:rPr>
              <w:t>R0330/C0050</w:t>
            </w:r>
          </w:p>
        </w:tc>
        <w:tc>
          <w:tcPr>
            <w:tcW w:w="3529" w:type="dxa"/>
            <w:tcBorders>
              <w:top w:val="single" w:sz="2" w:space="0" w:color="auto"/>
              <w:left w:val="single" w:sz="2" w:space="0" w:color="auto"/>
              <w:bottom w:val="single" w:sz="2" w:space="0" w:color="auto"/>
              <w:right w:val="single" w:sz="2" w:space="0" w:color="auto"/>
            </w:tcBorders>
          </w:tcPr>
          <w:p w14:paraId="6D49D70B" w14:textId="77777777" w:rsidR="00E6364D" w:rsidRPr="00FF353C" w:rsidRDefault="00E6364D" w:rsidP="00485DF3">
            <w:pPr>
              <w:pStyle w:val="NormalLeft"/>
              <w:rPr>
                <w:lang w:val="en-GB"/>
              </w:rPr>
            </w:pPr>
            <w:r w:rsidRPr="00FF353C">
              <w:rPr>
                <w:lang w:val="en-GB"/>
              </w:rPr>
              <w:t>Undated preference shares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4CBA660" w14:textId="77777777" w:rsidR="00E6364D" w:rsidRPr="00FF353C" w:rsidRDefault="00E6364D" w:rsidP="00485DF3">
            <w:pPr>
              <w:pStyle w:val="NormalLeft"/>
              <w:rPr>
                <w:lang w:val="en-GB"/>
              </w:rPr>
            </w:pPr>
            <w:r w:rsidRPr="00FF353C">
              <w:rPr>
                <w:lang w:val="en-GB"/>
              </w:rPr>
              <w:t>This is the total of undated preference shares with no contractual opportunity to redeem that meet the criteria for Tier 2 that are counted under the transitional provisions.</w:t>
            </w:r>
          </w:p>
        </w:tc>
      </w:tr>
      <w:tr w:rsidR="00E6364D" w:rsidRPr="00FF353C" w14:paraId="3B288C15" w14:textId="77777777" w:rsidTr="00485DF3">
        <w:tc>
          <w:tcPr>
            <w:tcW w:w="1671" w:type="dxa"/>
            <w:tcBorders>
              <w:top w:val="single" w:sz="2" w:space="0" w:color="auto"/>
              <w:left w:val="single" w:sz="2" w:space="0" w:color="auto"/>
              <w:bottom w:val="single" w:sz="2" w:space="0" w:color="auto"/>
              <w:right w:val="single" w:sz="2" w:space="0" w:color="auto"/>
            </w:tcBorders>
          </w:tcPr>
          <w:p w14:paraId="3509AFEE" w14:textId="77777777" w:rsidR="00E6364D" w:rsidRPr="00FF353C" w:rsidRDefault="00E6364D" w:rsidP="00485DF3">
            <w:pPr>
              <w:pStyle w:val="NormalLeft"/>
              <w:rPr>
                <w:lang w:val="en-GB"/>
              </w:rPr>
            </w:pPr>
            <w:r w:rsidRPr="00FF353C">
              <w:rPr>
                <w:lang w:val="en-GB"/>
              </w:rPr>
              <w:t>R0330/C0060</w:t>
            </w:r>
          </w:p>
        </w:tc>
        <w:tc>
          <w:tcPr>
            <w:tcW w:w="3529" w:type="dxa"/>
            <w:tcBorders>
              <w:top w:val="single" w:sz="2" w:space="0" w:color="auto"/>
              <w:left w:val="single" w:sz="2" w:space="0" w:color="auto"/>
              <w:bottom w:val="single" w:sz="2" w:space="0" w:color="auto"/>
              <w:right w:val="single" w:sz="2" w:space="0" w:color="auto"/>
            </w:tcBorders>
          </w:tcPr>
          <w:p w14:paraId="4FAF1AE5" w14:textId="77777777" w:rsidR="00E6364D" w:rsidRPr="00FF353C" w:rsidRDefault="00E6364D" w:rsidP="00485DF3">
            <w:pPr>
              <w:pStyle w:val="NormalLeft"/>
              <w:rPr>
                <w:lang w:val="en-GB"/>
              </w:rPr>
            </w:pPr>
            <w:r w:rsidRPr="00FF353C">
              <w:rPr>
                <w:lang w:val="en-GB"/>
              </w:rPr>
              <w:t xml:space="preserve">Undated preference shares with </w:t>
            </w:r>
            <w:r w:rsidRPr="00FF353C">
              <w:rPr>
                <w:lang w:val="en-GB"/>
              </w:rPr>
              <w:lastRenderedPageBreak/>
              <w:t>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0BA7B071" w14:textId="77777777" w:rsidR="00E6364D" w:rsidRPr="00FF353C" w:rsidRDefault="00E6364D" w:rsidP="00485DF3">
            <w:pPr>
              <w:pStyle w:val="NormalLeft"/>
              <w:rPr>
                <w:lang w:val="en-GB"/>
              </w:rPr>
            </w:pPr>
            <w:r w:rsidRPr="00FF353C">
              <w:rPr>
                <w:lang w:val="en-GB"/>
              </w:rPr>
              <w:lastRenderedPageBreak/>
              <w:t xml:space="preserve">This is the total of undated preference </w:t>
            </w:r>
            <w:r w:rsidRPr="00FF353C">
              <w:rPr>
                <w:lang w:val="en-GB"/>
              </w:rPr>
              <w:lastRenderedPageBreak/>
              <w:t>shares with no contractual opportunity to redeem that meet the criteria for Tier 3.</w:t>
            </w:r>
          </w:p>
        </w:tc>
      </w:tr>
      <w:tr w:rsidR="00E6364D" w:rsidRPr="00FF353C" w14:paraId="41BFE62E" w14:textId="77777777" w:rsidTr="00485DF3">
        <w:tc>
          <w:tcPr>
            <w:tcW w:w="1671" w:type="dxa"/>
            <w:tcBorders>
              <w:top w:val="single" w:sz="2" w:space="0" w:color="auto"/>
              <w:left w:val="single" w:sz="2" w:space="0" w:color="auto"/>
              <w:bottom w:val="single" w:sz="2" w:space="0" w:color="auto"/>
              <w:right w:val="single" w:sz="2" w:space="0" w:color="auto"/>
            </w:tcBorders>
          </w:tcPr>
          <w:p w14:paraId="1D92E1D7" w14:textId="77777777" w:rsidR="00E6364D" w:rsidRPr="00FF353C" w:rsidRDefault="00E6364D" w:rsidP="00485DF3">
            <w:pPr>
              <w:pStyle w:val="NormalLeft"/>
              <w:rPr>
                <w:lang w:val="en-GB"/>
              </w:rPr>
            </w:pPr>
            <w:r w:rsidRPr="00FF353C">
              <w:rPr>
                <w:lang w:val="en-GB"/>
              </w:rPr>
              <w:lastRenderedPageBreak/>
              <w:t>R0400/C0010</w:t>
            </w:r>
          </w:p>
        </w:tc>
        <w:tc>
          <w:tcPr>
            <w:tcW w:w="3529" w:type="dxa"/>
            <w:tcBorders>
              <w:top w:val="single" w:sz="2" w:space="0" w:color="auto"/>
              <w:left w:val="single" w:sz="2" w:space="0" w:color="auto"/>
              <w:bottom w:val="single" w:sz="2" w:space="0" w:color="auto"/>
              <w:right w:val="single" w:sz="2" w:space="0" w:color="auto"/>
            </w:tcBorders>
          </w:tcPr>
          <w:p w14:paraId="26EEB146" w14:textId="77777777" w:rsidR="00E6364D" w:rsidRPr="00FF353C" w:rsidRDefault="00E6364D" w:rsidP="00485DF3">
            <w:pPr>
              <w:pStyle w:val="NormalLeft"/>
              <w:rPr>
                <w:lang w:val="en-GB"/>
              </w:rPr>
            </w:pPr>
            <w:r w:rsidRPr="00FF353C">
              <w:rPr>
                <w:lang w:val="en-GB"/>
              </w:rPr>
              <w:t>Total preference shares</w:t>
            </w:r>
          </w:p>
        </w:tc>
        <w:tc>
          <w:tcPr>
            <w:tcW w:w="4086" w:type="dxa"/>
            <w:tcBorders>
              <w:top w:val="single" w:sz="2" w:space="0" w:color="auto"/>
              <w:left w:val="single" w:sz="2" w:space="0" w:color="auto"/>
              <w:bottom w:val="single" w:sz="2" w:space="0" w:color="auto"/>
              <w:right w:val="single" w:sz="2" w:space="0" w:color="auto"/>
            </w:tcBorders>
          </w:tcPr>
          <w:p w14:paraId="2E139ECD" w14:textId="77777777" w:rsidR="00E6364D" w:rsidRPr="00FF353C" w:rsidRDefault="00E6364D" w:rsidP="00485DF3">
            <w:pPr>
              <w:pStyle w:val="NormalLeft"/>
              <w:rPr>
                <w:lang w:val="en-GB"/>
              </w:rPr>
            </w:pPr>
            <w:r w:rsidRPr="00FF353C">
              <w:rPr>
                <w:lang w:val="en-GB"/>
              </w:rPr>
              <w:t>This is the total preference shares.</w:t>
            </w:r>
          </w:p>
        </w:tc>
      </w:tr>
      <w:tr w:rsidR="00E6364D" w:rsidRPr="00FF353C" w14:paraId="78ED8095" w14:textId="77777777" w:rsidTr="00485DF3">
        <w:tc>
          <w:tcPr>
            <w:tcW w:w="1671" w:type="dxa"/>
            <w:tcBorders>
              <w:top w:val="single" w:sz="2" w:space="0" w:color="auto"/>
              <w:left w:val="single" w:sz="2" w:space="0" w:color="auto"/>
              <w:bottom w:val="single" w:sz="2" w:space="0" w:color="auto"/>
              <w:right w:val="single" w:sz="2" w:space="0" w:color="auto"/>
            </w:tcBorders>
          </w:tcPr>
          <w:p w14:paraId="79EE4607" w14:textId="77777777" w:rsidR="00E6364D" w:rsidRPr="00FF353C" w:rsidRDefault="00E6364D" w:rsidP="00485DF3">
            <w:pPr>
              <w:pStyle w:val="NormalLeft"/>
              <w:rPr>
                <w:lang w:val="en-GB"/>
              </w:rPr>
            </w:pPr>
            <w:r w:rsidRPr="00FF353C">
              <w:rPr>
                <w:lang w:val="en-GB"/>
              </w:rPr>
              <w:t>R0400/C0020</w:t>
            </w:r>
          </w:p>
        </w:tc>
        <w:tc>
          <w:tcPr>
            <w:tcW w:w="3529" w:type="dxa"/>
            <w:tcBorders>
              <w:top w:val="single" w:sz="2" w:space="0" w:color="auto"/>
              <w:left w:val="single" w:sz="2" w:space="0" w:color="auto"/>
              <w:bottom w:val="single" w:sz="2" w:space="0" w:color="auto"/>
              <w:right w:val="single" w:sz="2" w:space="0" w:color="auto"/>
            </w:tcBorders>
          </w:tcPr>
          <w:p w14:paraId="45017A25" w14:textId="77777777" w:rsidR="00E6364D" w:rsidRPr="00FF353C" w:rsidRDefault="00E6364D" w:rsidP="00485DF3">
            <w:pPr>
              <w:pStyle w:val="NormalLeft"/>
              <w:rPr>
                <w:lang w:val="en-GB"/>
              </w:rPr>
            </w:pPr>
            <w:r w:rsidRPr="00FF353C">
              <w:rPr>
                <w:lang w:val="en-GB"/>
              </w:rPr>
              <w:t>Total preference shares — tier 1</w:t>
            </w:r>
          </w:p>
        </w:tc>
        <w:tc>
          <w:tcPr>
            <w:tcW w:w="4086" w:type="dxa"/>
            <w:tcBorders>
              <w:top w:val="single" w:sz="2" w:space="0" w:color="auto"/>
              <w:left w:val="single" w:sz="2" w:space="0" w:color="auto"/>
              <w:bottom w:val="single" w:sz="2" w:space="0" w:color="auto"/>
              <w:right w:val="single" w:sz="2" w:space="0" w:color="auto"/>
            </w:tcBorders>
          </w:tcPr>
          <w:p w14:paraId="64B7C42B" w14:textId="77777777" w:rsidR="00E6364D" w:rsidRPr="00FF353C" w:rsidRDefault="00E6364D" w:rsidP="00485DF3">
            <w:pPr>
              <w:pStyle w:val="NormalLeft"/>
              <w:rPr>
                <w:lang w:val="en-GB"/>
              </w:rPr>
            </w:pPr>
            <w:r w:rsidRPr="00FF353C">
              <w:rPr>
                <w:lang w:val="en-GB"/>
              </w:rPr>
              <w:t>This is the total of preference shares that meet the criteria for Tier 1.</w:t>
            </w:r>
          </w:p>
        </w:tc>
      </w:tr>
      <w:tr w:rsidR="00E6364D" w:rsidRPr="00FF353C" w14:paraId="73F4E075" w14:textId="77777777" w:rsidTr="00485DF3">
        <w:tc>
          <w:tcPr>
            <w:tcW w:w="1671" w:type="dxa"/>
            <w:tcBorders>
              <w:top w:val="single" w:sz="2" w:space="0" w:color="auto"/>
              <w:left w:val="single" w:sz="2" w:space="0" w:color="auto"/>
              <w:bottom w:val="single" w:sz="2" w:space="0" w:color="auto"/>
              <w:right w:val="single" w:sz="2" w:space="0" w:color="auto"/>
            </w:tcBorders>
          </w:tcPr>
          <w:p w14:paraId="4A6AC199" w14:textId="77777777" w:rsidR="00E6364D" w:rsidRPr="00FF353C" w:rsidRDefault="00E6364D" w:rsidP="00485DF3">
            <w:pPr>
              <w:pStyle w:val="NormalLeft"/>
              <w:rPr>
                <w:lang w:val="en-GB"/>
              </w:rPr>
            </w:pPr>
            <w:r w:rsidRPr="00FF353C">
              <w:rPr>
                <w:lang w:val="en-GB"/>
              </w:rPr>
              <w:t>R0400/C0030</w:t>
            </w:r>
          </w:p>
        </w:tc>
        <w:tc>
          <w:tcPr>
            <w:tcW w:w="3529" w:type="dxa"/>
            <w:tcBorders>
              <w:top w:val="single" w:sz="2" w:space="0" w:color="auto"/>
              <w:left w:val="single" w:sz="2" w:space="0" w:color="auto"/>
              <w:bottom w:val="single" w:sz="2" w:space="0" w:color="auto"/>
              <w:right w:val="single" w:sz="2" w:space="0" w:color="auto"/>
            </w:tcBorders>
          </w:tcPr>
          <w:p w14:paraId="7C91F2F4" w14:textId="77777777" w:rsidR="00E6364D" w:rsidRPr="00FF353C" w:rsidRDefault="00E6364D" w:rsidP="00485DF3">
            <w:pPr>
              <w:pStyle w:val="NormalLeft"/>
              <w:rPr>
                <w:lang w:val="en-GB"/>
              </w:rPr>
            </w:pPr>
            <w:r w:rsidRPr="00FF353C">
              <w:rPr>
                <w:lang w:val="en-GB"/>
              </w:rPr>
              <w:t>Total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6227BD2" w14:textId="77777777" w:rsidR="00E6364D" w:rsidRPr="00FF353C" w:rsidRDefault="00E6364D" w:rsidP="00485DF3">
            <w:pPr>
              <w:pStyle w:val="NormalLeft"/>
              <w:rPr>
                <w:lang w:val="en-GB"/>
              </w:rPr>
            </w:pPr>
            <w:r w:rsidRPr="00FF353C">
              <w:rPr>
                <w:lang w:val="en-GB"/>
              </w:rPr>
              <w:t>This is the total of preference shares that meet the criteria for Tier 1 that are counted under the transitional provisions.</w:t>
            </w:r>
          </w:p>
        </w:tc>
      </w:tr>
      <w:tr w:rsidR="00E6364D" w:rsidRPr="00FF353C" w14:paraId="3E0C88B0" w14:textId="77777777" w:rsidTr="00485DF3">
        <w:tc>
          <w:tcPr>
            <w:tcW w:w="1671" w:type="dxa"/>
            <w:tcBorders>
              <w:top w:val="single" w:sz="2" w:space="0" w:color="auto"/>
              <w:left w:val="single" w:sz="2" w:space="0" w:color="auto"/>
              <w:bottom w:val="single" w:sz="2" w:space="0" w:color="auto"/>
              <w:right w:val="single" w:sz="2" w:space="0" w:color="auto"/>
            </w:tcBorders>
          </w:tcPr>
          <w:p w14:paraId="1453D90D" w14:textId="77777777" w:rsidR="00E6364D" w:rsidRPr="00FF353C" w:rsidRDefault="00E6364D" w:rsidP="00485DF3">
            <w:pPr>
              <w:pStyle w:val="NormalLeft"/>
              <w:rPr>
                <w:lang w:val="en-GB"/>
              </w:rPr>
            </w:pPr>
            <w:r w:rsidRPr="00FF353C">
              <w:rPr>
                <w:lang w:val="en-GB"/>
              </w:rPr>
              <w:t>R0400/C0040</w:t>
            </w:r>
          </w:p>
        </w:tc>
        <w:tc>
          <w:tcPr>
            <w:tcW w:w="3529" w:type="dxa"/>
            <w:tcBorders>
              <w:top w:val="single" w:sz="2" w:space="0" w:color="auto"/>
              <w:left w:val="single" w:sz="2" w:space="0" w:color="auto"/>
              <w:bottom w:val="single" w:sz="2" w:space="0" w:color="auto"/>
              <w:right w:val="single" w:sz="2" w:space="0" w:color="auto"/>
            </w:tcBorders>
          </w:tcPr>
          <w:p w14:paraId="6FBA749A" w14:textId="77777777" w:rsidR="00E6364D" w:rsidRPr="00FF353C" w:rsidRDefault="00E6364D" w:rsidP="00485DF3">
            <w:pPr>
              <w:pStyle w:val="NormalLeft"/>
              <w:rPr>
                <w:lang w:val="en-GB"/>
              </w:rPr>
            </w:pPr>
            <w:r w:rsidRPr="00FF353C">
              <w:rPr>
                <w:lang w:val="en-GB"/>
              </w:rPr>
              <w:t>Total preference shares — tier 2</w:t>
            </w:r>
          </w:p>
        </w:tc>
        <w:tc>
          <w:tcPr>
            <w:tcW w:w="4086" w:type="dxa"/>
            <w:tcBorders>
              <w:top w:val="single" w:sz="2" w:space="0" w:color="auto"/>
              <w:left w:val="single" w:sz="2" w:space="0" w:color="auto"/>
              <w:bottom w:val="single" w:sz="2" w:space="0" w:color="auto"/>
              <w:right w:val="single" w:sz="2" w:space="0" w:color="auto"/>
            </w:tcBorders>
          </w:tcPr>
          <w:p w14:paraId="5F183094" w14:textId="77777777" w:rsidR="00E6364D" w:rsidRPr="00FF353C" w:rsidRDefault="00E6364D" w:rsidP="00485DF3">
            <w:pPr>
              <w:pStyle w:val="NormalLeft"/>
              <w:rPr>
                <w:lang w:val="en-GB"/>
              </w:rPr>
            </w:pPr>
            <w:r w:rsidRPr="00FF353C">
              <w:rPr>
                <w:lang w:val="en-GB"/>
              </w:rPr>
              <w:t>This is the total of preference shares that meet the criteria for Tier 2.</w:t>
            </w:r>
          </w:p>
        </w:tc>
      </w:tr>
      <w:tr w:rsidR="00E6364D" w:rsidRPr="00FF353C" w14:paraId="7CC1385F" w14:textId="77777777" w:rsidTr="00485DF3">
        <w:tc>
          <w:tcPr>
            <w:tcW w:w="1671" w:type="dxa"/>
            <w:tcBorders>
              <w:top w:val="single" w:sz="2" w:space="0" w:color="auto"/>
              <w:left w:val="single" w:sz="2" w:space="0" w:color="auto"/>
              <w:bottom w:val="single" w:sz="2" w:space="0" w:color="auto"/>
              <w:right w:val="single" w:sz="2" w:space="0" w:color="auto"/>
            </w:tcBorders>
          </w:tcPr>
          <w:p w14:paraId="01E4A980" w14:textId="77777777" w:rsidR="00E6364D" w:rsidRPr="00FF353C" w:rsidRDefault="00E6364D" w:rsidP="00485DF3">
            <w:pPr>
              <w:pStyle w:val="NormalLeft"/>
              <w:rPr>
                <w:lang w:val="en-GB"/>
              </w:rPr>
            </w:pPr>
            <w:r w:rsidRPr="00FF353C">
              <w:rPr>
                <w:lang w:val="en-GB"/>
              </w:rPr>
              <w:t>R0400/C0050</w:t>
            </w:r>
          </w:p>
        </w:tc>
        <w:tc>
          <w:tcPr>
            <w:tcW w:w="3529" w:type="dxa"/>
            <w:tcBorders>
              <w:top w:val="single" w:sz="2" w:space="0" w:color="auto"/>
              <w:left w:val="single" w:sz="2" w:space="0" w:color="auto"/>
              <w:bottom w:val="single" w:sz="2" w:space="0" w:color="auto"/>
              <w:right w:val="single" w:sz="2" w:space="0" w:color="auto"/>
            </w:tcBorders>
          </w:tcPr>
          <w:p w14:paraId="3C4733A5" w14:textId="77777777" w:rsidR="00E6364D" w:rsidRPr="00FF353C" w:rsidRDefault="00E6364D" w:rsidP="00485DF3">
            <w:pPr>
              <w:pStyle w:val="NormalLeft"/>
              <w:rPr>
                <w:lang w:val="en-GB"/>
              </w:rPr>
            </w:pPr>
            <w:r w:rsidRPr="00FF353C">
              <w:rPr>
                <w:lang w:val="en-GB"/>
              </w:rPr>
              <w:t>Total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29517DD" w14:textId="77777777" w:rsidR="00E6364D" w:rsidRPr="00FF353C" w:rsidRDefault="00E6364D" w:rsidP="00485DF3">
            <w:pPr>
              <w:pStyle w:val="NormalLeft"/>
              <w:rPr>
                <w:lang w:val="en-GB"/>
              </w:rPr>
            </w:pPr>
            <w:r w:rsidRPr="00FF353C">
              <w:rPr>
                <w:lang w:val="en-GB"/>
              </w:rPr>
              <w:t>This is the total of preference shares that meet the criteria for Tier 2 that are counted under the transitional provisions.</w:t>
            </w:r>
          </w:p>
        </w:tc>
      </w:tr>
      <w:tr w:rsidR="00E6364D" w:rsidRPr="00FF353C" w14:paraId="66951EFB" w14:textId="77777777" w:rsidTr="00485DF3">
        <w:tc>
          <w:tcPr>
            <w:tcW w:w="1671" w:type="dxa"/>
            <w:tcBorders>
              <w:top w:val="single" w:sz="2" w:space="0" w:color="auto"/>
              <w:left w:val="single" w:sz="2" w:space="0" w:color="auto"/>
              <w:bottom w:val="single" w:sz="2" w:space="0" w:color="auto"/>
              <w:right w:val="single" w:sz="2" w:space="0" w:color="auto"/>
            </w:tcBorders>
          </w:tcPr>
          <w:p w14:paraId="1B9C9278" w14:textId="77777777" w:rsidR="00E6364D" w:rsidRPr="00FF353C" w:rsidRDefault="00E6364D" w:rsidP="00485DF3">
            <w:pPr>
              <w:pStyle w:val="NormalLeft"/>
              <w:rPr>
                <w:lang w:val="en-GB"/>
              </w:rPr>
            </w:pPr>
            <w:r w:rsidRPr="00FF353C">
              <w:rPr>
                <w:lang w:val="en-GB"/>
              </w:rPr>
              <w:t>R0400/C0060</w:t>
            </w:r>
          </w:p>
        </w:tc>
        <w:tc>
          <w:tcPr>
            <w:tcW w:w="3529" w:type="dxa"/>
            <w:tcBorders>
              <w:top w:val="single" w:sz="2" w:space="0" w:color="auto"/>
              <w:left w:val="single" w:sz="2" w:space="0" w:color="auto"/>
              <w:bottom w:val="single" w:sz="2" w:space="0" w:color="auto"/>
              <w:right w:val="single" w:sz="2" w:space="0" w:color="auto"/>
            </w:tcBorders>
          </w:tcPr>
          <w:p w14:paraId="60ABC61B" w14:textId="77777777" w:rsidR="00E6364D" w:rsidRPr="00FF353C" w:rsidRDefault="00E6364D" w:rsidP="00485DF3">
            <w:pPr>
              <w:pStyle w:val="NormalLeft"/>
              <w:rPr>
                <w:lang w:val="en-GB"/>
              </w:rPr>
            </w:pPr>
            <w:r w:rsidRPr="00FF353C">
              <w:rPr>
                <w:lang w:val="en-GB"/>
              </w:rPr>
              <w:t>Total preference shares — tier 3</w:t>
            </w:r>
          </w:p>
        </w:tc>
        <w:tc>
          <w:tcPr>
            <w:tcW w:w="4086" w:type="dxa"/>
            <w:tcBorders>
              <w:top w:val="single" w:sz="2" w:space="0" w:color="auto"/>
              <w:left w:val="single" w:sz="2" w:space="0" w:color="auto"/>
              <w:bottom w:val="single" w:sz="2" w:space="0" w:color="auto"/>
              <w:right w:val="single" w:sz="2" w:space="0" w:color="auto"/>
            </w:tcBorders>
          </w:tcPr>
          <w:p w14:paraId="38DBE2B5" w14:textId="77777777" w:rsidR="00E6364D" w:rsidRPr="00FF353C" w:rsidRDefault="00E6364D" w:rsidP="00485DF3">
            <w:pPr>
              <w:pStyle w:val="NormalLeft"/>
              <w:rPr>
                <w:lang w:val="en-GB"/>
              </w:rPr>
            </w:pPr>
            <w:r w:rsidRPr="00FF353C">
              <w:rPr>
                <w:lang w:val="en-GB"/>
              </w:rPr>
              <w:t>This is the total of preference shares that meet the criteria for Tier 3.</w:t>
            </w:r>
          </w:p>
        </w:tc>
      </w:tr>
      <w:tr w:rsidR="00E6364D" w:rsidRPr="00FF353C" w14:paraId="496B6CE0" w14:textId="77777777" w:rsidTr="00485DF3">
        <w:tc>
          <w:tcPr>
            <w:tcW w:w="1671" w:type="dxa"/>
            <w:tcBorders>
              <w:top w:val="single" w:sz="2" w:space="0" w:color="auto"/>
              <w:left w:val="single" w:sz="2" w:space="0" w:color="auto"/>
              <w:bottom w:val="single" w:sz="2" w:space="0" w:color="auto"/>
              <w:right w:val="single" w:sz="2" w:space="0" w:color="auto"/>
            </w:tcBorders>
          </w:tcPr>
          <w:p w14:paraId="01D26C3D" w14:textId="77777777" w:rsidR="00E6364D" w:rsidRPr="00FF353C" w:rsidRDefault="00E6364D" w:rsidP="00485DF3">
            <w:pPr>
              <w:pStyle w:val="NormalLeft"/>
              <w:rPr>
                <w:lang w:val="en-GB"/>
              </w:rPr>
            </w:pPr>
            <w:r w:rsidRPr="00FF353C">
              <w:rPr>
                <w:lang w:val="en-GB"/>
              </w:rPr>
              <w:t>R0410/C0010</w:t>
            </w:r>
          </w:p>
        </w:tc>
        <w:tc>
          <w:tcPr>
            <w:tcW w:w="3529" w:type="dxa"/>
            <w:tcBorders>
              <w:top w:val="single" w:sz="2" w:space="0" w:color="auto"/>
              <w:left w:val="single" w:sz="2" w:space="0" w:color="auto"/>
              <w:bottom w:val="single" w:sz="2" w:space="0" w:color="auto"/>
              <w:right w:val="single" w:sz="2" w:space="0" w:color="auto"/>
            </w:tcBorders>
          </w:tcPr>
          <w:p w14:paraId="008F069A" w14:textId="77777777" w:rsidR="00E6364D" w:rsidRPr="00FF353C" w:rsidRDefault="00E6364D" w:rsidP="00485DF3">
            <w:pPr>
              <w:pStyle w:val="NormalLeft"/>
              <w:rPr>
                <w:lang w:val="en-GB"/>
              </w:rPr>
            </w:pPr>
            <w:r w:rsidRPr="00FF353C">
              <w:rPr>
                <w:lang w:val="en-GB"/>
              </w:rPr>
              <w:t>Dated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09FCFC65" w14:textId="77777777" w:rsidR="00E6364D" w:rsidRPr="00FF353C" w:rsidRDefault="00E6364D" w:rsidP="00485DF3">
            <w:pPr>
              <w:pStyle w:val="NormalLeft"/>
              <w:rPr>
                <w:lang w:val="en-GB"/>
              </w:rPr>
            </w:pPr>
            <w:r w:rsidRPr="00FF353C">
              <w:rPr>
                <w:lang w:val="en-GB"/>
              </w:rPr>
              <w:t>This is the total of dated subordinated liabilities.</w:t>
            </w:r>
          </w:p>
        </w:tc>
      </w:tr>
      <w:tr w:rsidR="00E6364D" w:rsidRPr="00FF353C" w14:paraId="75514978" w14:textId="77777777" w:rsidTr="00485DF3">
        <w:tc>
          <w:tcPr>
            <w:tcW w:w="1671" w:type="dxa"/>
            <w:tcBorders>
              <w:top w:val="single" w:sz="2" w:space="0" w:color="auto"/>
              <w:left w:val="single" w:sz="2" w:space="0" w:color="auto"/>
              <w:bottom w:val="single" w:sz="2" w:space="0" w:color="auto"/>
              <w:right w:val="single" w:sz="2" w:space="0" w:color="auto"/>
            </w:tcBorders>
          </w:tcPr>
          <w:p w14:paraId="393CB150" w14:textId="77777777" w:rsidR="00E6364D" w:rsidRPr="00FF353C" w:rsidRDefault="00E6364D" w:rsidP="00485DF3">
            <w:pPr>
              <w:pStyle w:val="NormalLeft"/>
              <w:rPr>
                <w:lang w:val="en-GB"/>
              </w:rPr>
            </w:pPr>
            <w:r w:rsidRPr="00FF353C">
              <w:rPr>
                <w:lang w:val="en-GB"/>
              </w:rPr>
              <w:t>R0410/C0020</w:t>
            </w:r>
          </w:p>
        </w:tc>
        <w:tc>
          <w:tcPr>
            <w:tcW w:w="3529" w:type="dxa"/>
            <w:tcBorders>
              <w:top w:val="single" w:sz="2" w:space="0" w:color="auto"/>
              <w:left w:val="single" w:sz="2" w:space="0" w:color="auto"/>
              <w:bottom w:val="single" w:sz="2" w:space="0" w:color="auto"/>
              <w:right w:val="single" w:sz="2" w:space="0" w:color="auto"/>
            </w:tcBorders>
          </w:tcPr>
          <w:p w14:paraId="686B113E" w14:textId="77777777" w:rsidR="00E6364D" w:rsidRPr="00FF353C" w:rsidRDefault="00E6364D" w:rsidP="00485DF3">
            <w:pPr>
              <w:pStyle w:val="NormalLeft"/>
              <w:rPr>
                <w:lang w:val="en-GB"/>
              </w:rPr>
            </w:pPr>
            <w:r w:rsidRPr="00FF353C">
              <w:rPr>
                <w:lang w:val="en-GB"/>
              </w:rPr>
              <w:t>Dated subordinated liabilities– tier 1</w:t>
            </w:r>
          </w:p>
        </w:tc>
        <w:tc>
          <w:tcPr>
            <w:tcW w:w="4086" w:type="dxa"/>
            <w:tcBorders>
              <w:top w:val="single" w:sz="2" w:space="0" w:color="auto"/>
              <w:left w:val="single" w:sz="2" w:space="0" w:color="auto"/>
              <w:bottom w:val="single" w:sz="2" w:space="0" w:color="auto"/>
              <w:right w:val="single" w:sz="2" w:space="0" w:color="auto"/>
            </w:tcBorders>
          </w:tcPr>
          <w:p w14:paraId="6E8166CA" w14:textId="77777777" w:rsidR="00E6364D" w:rsidRPr="00FF353C" w:rsidRDefault="00E6364D" w:rsidP="00485DF3">
            <w:pPr>
              <w:pStyle w:val="NormalLeft"/>
              <w:rPr>
                <w:lang w:val="en-GB"/>
              </w:rPr>
            </w:pPr>
            <w:r w:rsidRPr="00FF353C">
              <w:rPr>
                <w:lang w:val="en-GB"/>
              </w:rPr>
              <w:t>This is the amount of dated subordinated liabilities that meet the criteria for Tier 1.</w:t>
            </w:r>
          </w:p>
        </w:tc>
      </w:tr>
      <w:tr w:rsidR="00E6364D" w:rsidRPr="00FF353C" w14:paraId="5D8FBD3C" w14:textId="77777777" w:rsidTr="00485DF3">
        <w:tc>
          <w:tcPr>
            <w:tcW w:w="1671" w:type="dxa"/>
            <w:tcBorders>
              <w:top w:val="single" w:sz="2" w:space="0" w:color="auto"/>
              <w:left w:val="single" w:sz="2" w:space="0" w:color="auto"/>
              <w:bottom w:val="single" w:sz="2" w:space="0" w:color="auto"/>
              <w:right w:val="single" w:sz="2" w:space="0" w:color="auto"/>
            </w:tcBorders>
          </w:tcPr>
          <w:p w14:paraId="4A7C649F" w14:textId="77777777" w:rsidR="00E6364D" w:rsidRPr="00FF353C" w:rsidRDefault="00E6364D" w:rsidP="00485DF3">
            <w:pPr>
              <w:pStyle w:val="NormalLeft"/>
              <w:rPr>
                <w:lang w:val="en-GB"/>
              </w:rPr>
            </w:pPr>
            <w:r w:rsidRPr="00FF353C">
              <w:rPr>
                <w:lang w:val="en-GB"/>
              </w:rPr>
              <w:t>R0410/C0030</w:t>
            </w:r>
          </w:p>
        </w:tc>
        <w:tc>
          <w:tcPr>
            <w:tcW w:w="3529" w:type="dxa"/>
            <w:tcBorders>
              <w:top w:val="single" w:sz="2" w:space="0" w:color="auto"/>
              <w:left w:val="single" w:sz="2" w:space="0" w:color="auto"/>
              <w:bottom w:val="single" w:sz="2" w:space="0" w:color="auto"/>
              <w:right w:val="single" w:sz="2" w:space="0" w:color="auto"/>
            </w:tcBorders>
          </w:tcPr>
          <w:p w14:paraId="212D147C" w14:textId="77777777" w:rsidR="00E6364D" w:rsidRPr="00FF353C" w:rsidRDefault="00E6364D" w:rsidP="00485DF3">
            <w:pPr>
              <w:pStyle w:val="NormalLeft"/>
              <w:rPr>
                <w:lang w:val="en-GB"/>
              </w:rPr>
            </w:pPr>
            <w:r w:rsidRPr="00FF353C">
              <w:rPr>
                <w:lang w:val="en-GB"/>
              </w:rPr>
              <w:t>Dated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977A207" w14:textId="77777777" w:rsidR="00E6364D" w:rsidRPr="00FF353C" w:rsidRDefault="00E6364D" w:rsidP="00485DF3">
            <w:pPr>
              <w:pStyle w:val="NormalLeft"/>
              <w:rPr>
                <w:lang w:val="en-GB"/>
              </w:rPr>
            </w:pPr>
            <w:r w:rsidRPr="00FF353C">
              <w:rPr>
                <w:lang w:val="en-GB"/>
              </w:rPr>
              <w:t>This is the amount of dated subordinated liabilities that meet the criteria for Tier 1 that are counted under the transitional provisions.</w:t>
            </w:r>
          </w:p>
        </w:tc>
      </w:tr>
      <w:tr w:rsidR="00E6364D" w:rsidRPr="00FF353C" w14:paraId="2FF75714" w14:textId="77777777" w:rsidTr="00485DF3">
        <w:tc>
          <w:tcPr>
            <w:tcW w:w="1671" w:type="dxa"/>
            <w:tcBorders>
              <w:top w:val="single" w:sz="2" w:space="0" w:color="auto"/>
              <w:left w:val="single" w:sz="2" w:space="0" w:color="auto"/>
              <w:bottom w:val="single" w:sz="2" w:space="0" w:color="auto"/>
              <w:right w:val="single" w:sz="2" w:space="0" w:color="auto"/>
            </w:tcBorders>
          </w:tcPr>
          <w:p w14:paraId="6E5B86B4" w14:textId="77777777" w:rsidR="00E6364D" w:rsidRPr="00FF353C" w:rsidRDefault="00E6364D" w:rsidP="00485DF3">
            <w:pPr>
              <w:pStyle w:val="NormalLeft"/>
              <w:rPr>
                <w:lang w:val="en-GB"/>
              </w:rPr>
            </w:pPr>
            <w:r w:rsidRPr="00FF353C">
              <w:rPr>
                <w:lang w:val="en-GB"/>
              </w:rPr>
              <w:t>R0410/C0040</w:t>
            </w:r>
          </w:p>
        </w:tc>
        <w:tc>
          <w:tcPr>
            <w:tcW w:w="3529" w:type="dxa"/>
            <w:tcBorders>
              <w:top w:val="single" w:sz="2" w:space="0" w:color="auto"/>
              <w:left w:val="single" w:sz="2" w:space="0" w:color="auto"/>
              <w:bottom w:val="single" w:sz="2" w:space="0" w:color="auto"/>
              <w:right w:val="single" w:sz="2" w:space="0" w:color="auto"/>
            </w:tcBorders>
          </w:tcPr>
          <w:p w14:paraId="484B9469" w14:textId="77777777" w:rsidR="00E6364D" w:rsidRPr="00FF353C" w:rsidRDefault="00E6364D" w:rsidP="00485DF3">
            <w:pPr>
              <w:pStyle w:val="NormalLeft"/>
              <w:rPr>
                <w:lang w:val="en-GB"/>
              </w:rPr>
            </w:pPr>
            <w:r w:rsidRPr="00FF353C">
              <w:rPr>
                <w:lang w:val="en-GB"/>
              </w:rPr>
              <w:t>Dated subordinated liabilities– tier 2</w:t>
            </w:r>
          </w:p>
        </w:tc>
        <w:tc>
          <w:tcPr>
            <w:tcW w:w="4086" w:type="dxa"/>
            <w:tcBorders>
              <w:top w:val="single" w:sz="2" w:space="0" w:color="auto"/>
              <w:left w:val="single" w:sz="2" w:space="0" w:color="auto"/>
              <w:bottom w:val="single" w:sz="2" w:space="0" w:color="auto"/>
              <w:right w:val="single" w:sz="2" w:space="0" w:color="auto"/>
            </w:tcBorders>
          </w:tcPr>
          <w:p w14:paraId="16896513" w14:textId="77777777" w:rsidR="00E6364D" w:rsidRPr="00FF353C" w:rsidRDefault="00E6364D" w:rsidP="00485DF3">
            <w:pPr>
              <w:pStyle w:val="NormalLeft"/>
              <w:rPr>
                <w:lang w:val="en-GB"/>
              </w:rPr>
            </w:pPr>
            <w:r w:rsidRPr="00FF353C">
              <w:rPr>
                <w:lang w:val="en-GB"/>
              </w:rPr>
              <w:t>This is the amount of dated subordinated liabilities that meet the criteria for Tier 2.</w:t>
            </w:r>
          </w:p>
        </w:tc>
      </w:tr>
      <w:tr w:rsidR="00E6364D" w:rsidRPr="00FF353C" w14:paraId="19000188" w14:textId="77777777" w:rsidTr="00485DF3">
        <w:tc>
          <w:tcPr>
            <w:tcW w:w="1671" w:type="dxa"/>
            <w:tcBorders>
              <w:top w:val="single" w:sz="2" w:space="0" w:color="auto"/>
              <w:left w:val="single" w:sz="2" w:space="0" w:color="auto"/>
              <w:bottom w:val="single" w:sz="2" w:space="0" w:color="auto"/>
              <w:right w:val="single" w:sz="2" w:space="0" w:color="auto"/>
            </w:tcBorders>
          </w:tcPr>
          <w:p w14:paraId="3ED4778D" w14:textId="77777777" w:rsidR="00E6364D" w:rsidRPr="00FF353C" w:rsidRDefault="00E6364D" w:rsidP="00485DF3">
            <w:pPr>
              <w:pStyle w:val="NormalLeft"/>
              <w:rPr>
                <w:lang w:val="en-GB"/>
              </w:rPr>
            </w:pPr>
            <w:r w:rsidRPr="00FF353C">
              <w:rPr>
                <w:lang w:val="en-GB"/>
              </w:rPr>
              <w:t>R0410/C0050</w:t>
            </w:r>
          </w:p>
        </w:tc>
        <w:tc>
          <w:tcPr>
            <w:tcW w:w="3529" w:type="dxa"/>
            <w:tcBorders>
              <w:top w:val="single" w:sz="2" w:space="0" w:color="auto"/>
              <w:left w:val="single" w:sz="2" w:space="0" w:color="auto"/>
              <w:bottom w:val="single" w:sz="2" w:space="0" w:color="auto"/>
              <w:right w:val="single" w:sz="2" w:space="0" w:color="auto"/>
            </w:tcBorders>
          </w:tcPr>
          <w:p w14:paraId="77FB3B87" w14:textId="77777777" w:rsidR="00E6364D" w:rsidRPr="00FF353C" w:rsidRDefault="00E6364D" w:rsidP="00485DF3">
            <w:pPr>
              <w:pStyle w:val="NormalLeft"/>
              <w:rPr>
                <w:lang w:val="en-GB"/>
              </w:rPr>
            </w:pPr>
            <w:r w:rsidRPr="00FF353C">
              <w:rPr>
                <w:lang w:val="en-GB"/>
              </w:rPr>
              <w:t>Dated subordinated liabilities–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C27AC0A" w14:textId="77777777" w:rsidR="00E6364D" w:rsidRPr="00FF353C" w:rsidRDefault="00E6364D" w:rsidP="00485DF3">
            <w:pPr>
              <w:pStyle w:val="NormalLeft"/>
              <w:rPr>
                <w:lang w:val="en-GB"/>
              </w:rPr>
            </w:pPr>
            <w:r w:rsidRPr="00FF353C">
              <w:rPr>
                <w:lang w:val="en-GB"/>
              </w:rPr>
              <w:t>This is the amount of dated subordinated liabilities that meet the criteria for Tier 2 that are counted under the transitional provisions.</w:t>
            </w:r>
          </w:p>
        </w:tc>
      </w:tr>
      <w:tr w:rsidR="00E6364D" w:rsidRPr="00FF353C" w14:paraId="787042A7" w14:textId="77777777" w:rsidTr="00485DF3">
        <w:tc>
          <w:tcPr>
            <w:tcW w:w="1671" w:type="dxa"/>
            <w:tcBorders>
              <w:top w:val="single" w:sz="2" w:space="0" w:color="auto"/>
              <w:left w:val="single" w:sz="2" w:space="0" w:color="auto"/>
              <w:bottom w:val="single" w:sz="2" w:space="0" w:color="auto"/>
              <w:right w:val="single" w:sz="2" w:space="0" w:color="auto"/>
            </w:tcBorders>
          </w:tcPr>
          <w:p w14:paraId="304788A9" w14:textId="77777777" w:rsidR="00E6364D" w:rsidRPr="00FF353C" w:rsidRDefault="00E6364D" w:rsidP="00485DF3">
            <w:pPr>
              <w:pStyle w:val="NormalLeft"/>
              <w:rPr>
                <w:lang w:val="en-GB"/>
              </w:rPr>
            </w:pPr>
            <w:r w:rsidRPr="00FF353C">
              <w:rPr>
                <w:lang w:val="en-GB"/>
              </w:rPr>
              <w:t>R0410/C0060</w:t>
            </w:r>
          </w:p>
        </w:tc>
        <w:tc>
          <w:tcPr>
            <w:tcW w:w="3529" w:type="dxa"/>
            <w:tcBorders>
              <w:top w:val="single" w:sz="2" w:space="0" w:color="auto"/>
              <w:left w:val="single" w:sz="2" w:space="0" w:color="auto"/>
              <w:bottom w:val="single" w:sz="2" w:space="0" w:color="auto"/>
              <w:right w:val="single" w:sz="2" w:space="0" w:color="auto"/>
            </w:tcBorders>
          </w:tcPr>
          <w:p w14:paraId="43529575" w14:textId="77777777" w:rsidR="00E6364D" w:rsidRPr="00FF353C" w:rsidRDefault="00E6364D" w:rsidP="00485DF3">
            <w:pPr>
              <w:pStyle w:val="NormalLeft"/>
              <w:rPr>
                <w:lang w:val="en-GB"/>
              </w:rPr>
            </w:pPr>
            <w:r w:rsidRPr="00FF353C">
              <w:rPr>
                <w:lang w:val="en-GB"/>
              </w:rPr>
              <w:t>Dated subordinated liabilities– tier 3</w:t>
            </w:r>
          </w:p>
        </w:tc>
        <w:tc>
          <w:tcPr>
            <w:tcW w:w="4086" w:type="dxa"/>
            <w:tcBorders>
              <w:top w:val="single" w:sz="2" w:space="0" w:color="auto"/>
              <w:left w:val="single" w:sz="2" w:space="0" w:color="auto"/>
              <w:bottom w:val="single" w:sz="2" w:space="0" w:color="auto"/>
              <w:right w:val="single" w:sz="2" w:space="0" w:color="auto"/>
            </w:tcBorders>
          </w:tcPr>
          <w:p w14:paraId="523C9014" w14:textId="77777777" w:rsidR="00E6364D" w:rsidRPr="00FF353C" w:rsidRDefault="00E6364D" w:rsidP="00485DF3">
            <w:pPr>
              <w:pStyle w:val="NormalLeft"/>
              <w:rPr>
                <w:lang w:val="en-GB"/>
              </w:rPr>
            </w:pPr>
            <w:r w:rsidRPr="00FF353C">
              <w:rPr>
                <w:lang w:val="en-GB"/>
              </w:rPr>
              <w:t>This is the amount of dated subordinated liabilities that meet the criteria for Tier 3.</w:t>
            </w:r>
          </w:p>
        </w:tc>
      </w:tr>
      <w:tr w:rsidR="00E6364D" w:rsidRPr="00FF353C" w14:paraId="0FD50576" w14:textId="77777777" w:rsidTr="00485DF3">
        <w:tc>
          <w:tcPr>
            <w:tcW w:w="1671" w:type="dxa"/>
            <w:tcBorders>
              <w:top w:val="single" w:sz="2" w:space="0" w:color="auto"/>
              <w:left w:val="single" w:sz="2" w:space="0" w:color="auto"/>
              <w:bottom w:val="single" w:sz="2" w:space="0" w:color="auto"/>
              <w:right w:val="single" w:sz="2" w:space="0" w:color="auto"/>
            </w:tcBorders>
          </w:tcPr>
          <w:p w14:paraId="05B9F662" w14:textId="77777777" w:rsidR="00E6364D" w:rsidRPr="00FF353C" w:rsidRDefault="00E6364D" w:rsidP="00485DF3">
            <w:pPr>
              <w:pStyle w:val="NormalLeft"/>
              <w:rPr>
                <w:lang w:val="en-GB"/>
              </w:rPr>
            </w:pPr>
            <w:r w:rsidRPr="00FF353C">
              <w:rPr>
                <w:lang w:val="en-GB"/>
              </w:rPr>
              <w:t>R0420/C0010</w:t>
            </w:r>
          </w:p>
        </w:tc>
        <w:tc>
          <w:tcPr>
            <w:tcW w:w="3529" w:type="dxa"/>
            <w:tcBorders>
              <w:top w:val="single" w:sz="2" w:space="0" w:color="auto"/>
              <w:left w:val="single" w:sz="2" w:space="0" w:color="auto"/>
              <w:bottom w:val="single" w:sz="2" w:space="0" w:color="auto"/>
              <w:right w:val="single" w:sz="2" w:space="0" w:color="auto"/>
            </w:tcBorders>
          </w:tcPr>
          <w:p w14:paraId="4A2DCEDD" w14:textId="77777777" w:rsidR="00E6364D" w:rsidRPr="00FF353C" w:rsidRDefault="00E6364D" w:rsidP="00485DF3">
            <w:pPr>
              <w:pStyle w:val="NormalLeft"/>
              <w:rPr>
                <w:lang w:val="en-GB"/>
              </w:rPr>
            </w:pPr>
            <w:r w:rsidRPr="00FF353C">
              <w:rPr>
                <w:lang w:val="en-GB"/>
              </w:rPr>
              <w:t xml:space="preserve">Undated subordinated liabilities with a contractual opportunity to </w:t>
            </w:r>
            <w:r w:rsidRPr="00FF353C">
              <w:rPr>
                <w:lang w:val="en-GB"/>
              </w:rPr>
              <w:lastRenderedPageBreak/>
              <w:t>redeem — total</w:t>
            </w:r>
          </w:p>
        </w:tc>
        <w:tc>
          <w:tcPr>
            <w:tcW w:w="4086" w:type="dxa"/>
            <w:tcBorders>
              <w:top w:val="single" w:sz="2" w:space="0" w:color="auto"/>
              <w:left w:val="single" w:sz="2" w:space="0" w:color="auto"/>
              <w:bottom w:val="single" w:sz="2" w:space="0" w:color="auto"/>
              <w:right w:val="single" w:sz="2" w:space="0" w:color="auto"/>
            </w:tcBorders>
          </w:tcPr>
          <w:p w14:paraId="5A65D624" w14:textId="77777777" w:rsidR="00E6364D" w:rsidRPr="00FF353C" w:rsidRDefault="00E6364D" w:rsidP="00485DF3">
            <w:pPr>
              <w:pStyle w:val="NormalLeft"/>
              <w:rPr>
                <w:lang w:val="en-GB"/>
              </w:rPr>
            </w:pPr>
            <w:r w:rsidRPr="00FF353C">
              <w:rPr>
                <w:lang w:val="en-GB"/>
              </w:rPr>
              <w:lastRenderedPageBreak/>
              <w:t xml:space="preserve">This is the total of undated subordinated liabilities that have a contractual </w:t>
            </w:r>
            <w:r w:rsidRPr="00FF353C">
              <w:rPr>
                <w:lang w:val="en-GB"/>
              </w:rPr>
              <w:lastRenderedPageBreak/>
              <w:t>opportunity to redeem.</w:t>
            </w:r>
          </w:p>
        </w:tc>
      </w:tr>
      <w:tr w:rsidR="00E6364D" w:rsidRPr="00FF353C" w14:paraId="4D7C1F7D" w14:textId="77777777" w:rsidTr="00485DF3">
        <w:tc>
          <w:tcPr>
            <w:tcW w:w="1671" w:type="dxa"/>
            <w:tcBorders>
              <w:top w:val="single" w:sz="2" w:space="0" w:color="auto"/>
              <w:left w:val="single" w:sz="2" w:space="0" w:color="auto"/>
              <w:bottom w:val="single" w:sz="2" w:space="0" w:color="auto"/>
              <w:right w:val="single" w:sz="2" w:space="0" w:color="auto"/>
            </w:tcBorders>
          </w:tcPr>
          <w:p w14:paraId="7A3F464C" w14:textId="77777777" w:rsidR="00E6364D" w:rsidRPr="00FF353C" w:rsidRDefault="00E6364D" w:rsidP="00485DF3">
            <w:pPr>
              <w:pStyle w:val="NormalLeft"/>
              <w:rPr>
                <w:lang w:val="en-GB"/>
              </w:rPr>
            </w:pPr>
            <w:r w:rsidRPr="00FF353C">
              <w:rPr>
                <w:lang w:val="en-GB"/>
              </w:rPr>
              <w:lastRenderedPageBreak/>
              <w:t>R0420/C0020</w:t>
            </w:r>
          </w:p>
        </w:tc>
        <w:tc>
          <w:tcPr>
            <w:tcW w:w="3529" w:type="dxa"/>
            <w:tcBorders>
              <w:top w:val="single" w:sz="2" w:space="0" w:color="auto"/>
              <w:left w:val="single" w:sz="2" w:space="0" w:color="auto"/>
              <w:bottom w:val="single" w:sz="2" w:space="0" w:color="auto"/>
              <w:right w:val="single" w:sz="2" w:space="0" w:color="auto"/>
            </w:tcBorders>
          </w:tcPr>
          <w:p w14:paraId="6878C7EB" w14:textId="77777777" w:rsidR="00E6364D" w:rsidRPr="00FF353C" w:rsidRDefault="00E6364D" w:rsidP="00485DF3">
            <w:pPr>
              <w:pStyle w:val="NormalLeft"/>
              <w:rPr>
                <w:lang w:val="en-GB"/>
              </w:rPr>
            </w:pPr>
            <w:r w:rsidRPr="00FF353C">
              <w:rPr>
                <w:lang w:val="en-GB"/>
              </w:rPr>
              <w:t>Undated subordinated liabilities with a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7C9A7B60" w14:textId="77777777" w:rsidR="00E6364D" w:rsidRPr="00FF353C" w:rsidRDefault="00E6364D" w:rsidP="00485DF3">
            <w:pPr>
              <w:pStyle w:val="NormalLeft"/>
              <w:rPr>
                <w:lang w:val="en-GB"/>
              </w:rPr>
            </w:pPr>
            <w:r w:rsidRPr="00FF353C">
              <w:rPr>
                <w:lang w:val="en-GB"/>
              </w:rPr>
              <w:t>This is the amount of undated subordinated liabilities with contractual opportunity to redeem that meet the criteria for Tier 1.</w:t>
            </w:r>
          </w:p>
        </w:tc>
      </w:tr>
      <w:tr w:rsidR="00E6364D" w:rsidRPr="00FF353C" w14:paraId="2374547C" w14:textId="77777777" w:rsidTr="00485DF3">
        <w:tc>
          <w:tcPr>
            <w:tcW w:w="1671" w:type="dxa"/>
            <w:tcBorders>
              <w:top w:val="single" w:sz="2" w:space="0" w:color="auto"/>
              <w:left w:val="single" w:sz="2" w:space="0" w:color="auto"/>
              <w:bottom w:val="single" w:sz="2" w:space="0" w:color="auto"/>
              <w:right w:val="single" w:sz="2" w:space="0" w:color="auto"/>
            </w:tcBorders>
          </w:tcPr>
          <w:p w14:paraId="2DD0E3F0" w14:textId="77777777" w:rsidR="00E6364D" w:rsidRPr="00FF353C" w:rsidRDefault="00E6364D" w:rsidP="00485DF3">
            <w:pPr>
              <w:pStyle w:val="NormalLeft"/>
              <w:rPr>
                <w:lang w:val="en-GB"/>
              </w:rPr>
            </w:pPr>
            <w:r w:rsidRPr="00FF353C">
              <w:rPr>
                <w:lang w:val="en-GB"/>
              </w:rPr>
              <w:t>R0420/C0030</w:t>
            </w:r>
          </w:p>
        </w:tc>
        <w:tc>
          <w:tcPr>
            <w:tcW w:w="3529" w:type="dxa"/>
            <w:tcBorders>
              <w:top w:val="single" w:sz="2" w:space="0" w:color="auto"/>
              <w:left w:val="single" w:sz="2" w:space="0" w:color="auto"/>
              <w:bottom w:val="single" w:sz="2" w:space="0" w:color="auto"/>
              <w:right w:val="single" w:sz="2" w:space="0" w:color="auto"/>
            </w:tcBorders>
          </w:tcPr>
          <w:p w14:paraId="41C54CBF" w14:textId="77777777" w:rsidR="00E6364D" w:rsidRPr="00FF353C" w:rsidRDefault="00E6364D" w:rsidP="00485DF3">
            <w:pPr>
              <w:pStyle w:val="NormalLeft"/>
              <w:rPr>
                <w:lang w:val="en-GB"/>
              </w:rPr>
            </w:pPr>
            <w:r w:rsidRPr="00FF353C">
              <w:rPr>
                <w:lang w:val="en-GB"/>
              </w:rPr>
              <w:t>Undated subordinated liabilities with a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91E1E11" w14:textId="77777777" w:rsidR="00E6364D" w:rsidRPr="00FF353C" w:rsidRDefault="00E6364D" w:rsidP="00485DF3">
            <w:pPr>
              <w:pStyle w:val="NormalLeft"/>
              <w:rPr>
                <w:lang w:val="en-GB"/>
              </w:rPr>
            </w:pPr>
            <w:r w:rsidRPr="00FF353C">
              <w:rPr>
                <w:lang w:val="en-GB"/>
              </w:rPr>
              <w:t>This is the amount of undated subordinated liabilities with a contractual opportunity to redeem that meet the criteria for Tier 1 that are counted under the transitional provisions.</w:t>
            </w:r>
          </w:p>
        </w:tc>
      </w:tr>
      <w:tr w:rsidR="00E6364D" w:rsidRPr="00FF353C" w14:paraId="2C5B0AAA" w14:textId="77777777" w:rsidTr="00485DF3">
        <w:tc>
          <w:tcPr>
            <w:tcW w:w="1671" w:type="dxa"/>
            <w:tcBorders>
              <w:top w:val="single" w:sz="2" w:space="0" w:color="auto"/>
              <w:left w:val="single" w:sz="2" w:space="0" w:color="auto"/>
              <w:bottom w:val="single" w:sz="2" w:space="0" w:color="auto"/>
              <w:right w:val="single" w:sz="2" w:space="0" w:color="auto"/>
            </w:tcBorders>
          </w:tcPr>
          <w:p w14:paraId="40D9D883" w14:textId="77777777" w:rsidR="00E6364D" w:rsidRPr="00FF353C" w:rsidRDefault="00E6364D" w:rsidP="00485DF3">
            <w:pPr>
              <w:pStyle w:val="NormalLeft"/>
              <w:rPr>
                <w:lang w:val="en-GB"/>
              </w:rPr>
            </w:pPr>
            <w:r w:rsidRPr="00FF353C">
              <w:rPr>
                <w:lang w:val="en-GB"/>
              </w:rPr>
              <w:t>R0420/C0040</w:t>
            </w:r>
          </w:p>
        </w:tc>
        <w:tc>
          <w:tcPr>
            <w:tcW w:w="3529" w:type="dxa"/>
            <w:tcBorders>
              <w:top w:val="single" w:sz="2" w:space="0" w:color="auto"/>
              <w:left w:val="single" w:sz="2" w:space="0" w:color="auto"/>
              <w:bottom w:val="single" w:sz="2" w:space="0" w:color="auto"/>
              <w:right w:val="single" w:sz="2" w:space="0" w:color="auto"/>
            </w:tcBorders>
          </w:tcPr>
          <w:p w14:paraId="0053EDAA" w14:textId="77777777" w:rsidR="00E6364D" w:rsidRPr="00FF353C" w:rsidRDefault="00E6364D" w:rsidP="00485DF3">
            <w:pPr>
              <w:pStyle w:val="NormalLeft"/>
              <w:rPr>
                <w:lang w:val="en-GB"/>
              </w:rPr>
            </w:pPr>
            <w:r w:rsidRPr="00FF353C">
              <w:rPr>
                <w:lang w:val="en-GB"/>
              </w:rPr>
              <w:t>Undated subordinated liabilities with a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ED13E98" w14:textId="77777777" w:rsidR="00E6364D" w:rsidRPr="00FF353C" w:rsidRDefault="00E6364D" w:rsidP="00485DF3">
            <w:pPr>
              <w:pStyle w:val="NormalLeft"/>
              <w:rPr>
                <w:lang w:val="en-GB"/>
              </w:rPr>
            </w:pPr>
            <w:r w:rsidRPr="00FF353C">
              <w:rPr>
                <w:lang w:val="en-GB"/>
              </w:rPr>
              <w:t>This is the amount of undated subordinated liabilities with a contractual opportunity to redeem that meet the criteria for Tier 2.</w:t>
            </w:r>
          </w:p>
        </w:tc>
      </w:tr>
      <w:tr w:rsidR="00E6364D" w:rsidRPr="00FF353C" w14:paraId="7DF38906" w14:textId="77777777" w:rsidTr="00485DF3">
        <w:tc>
          <w:tcPr>
            <w:tcW w:w="1671" w:type="dxa"/>
            <w:tcBorders>
              <w:top w:val="single" w:sz="2" w:space="0" w:color="auto"/>
              <w:left w:val="single" w:sz="2" w:space="0" w:color="auto"/>
              <w:bottom w:val="single" w:sz="2" w:space="0" w:color="auto"/>
              <w:right w:val="single" w:sz="2" w:space="0" w:color="auto"/>
            </w:tcBorders>
          </w:tcPr>
          <w:p w14:paraId="3BB4DB86" w14:textId="77777777" w:rsidR="00E6364D" w:rsidRPr="00FF353C" w:rsidRDefault="00E6364D" w:rsidP="00485DF3">
            <w:pPr>
              <w:pStyle w:val="NormalLeft"/>
              <w:rPr>
                <w:lang w:val="en-GB"/>
              </w:rPr>
            </w:pPr>
            <w:r w:rsidRPr="00FF353C">
              <w:rPr>
                <w:lang w:val="en-GB"/>
              </w:rPr>
              <w:t>R0420/C0050</w:t>
            </w:r>
          </w:p>
        </w:tc>
        <w:tc>
          <w:tcPr>
            <w:tcW w:w="3529" w:type="dxa"/>
            <w:tcBorders>
              <w:top w:val="single" w:sz="2" w:space="0" w:color="auto"/>
              <w:left w:val="single" w:sz="2" w:space="0" w:color="auto"/>
              <w:bottom w:val="single" w:sz="2" w:space="0" w:color="auto"/>
              <w:right w:val="single" w:sz="2" w:space="0" w:color="auto"/>
            </w:tcBorders>
          </w:tcPr>
          <w:p w14:paraId="24566D43" w14:textId="77777777" w:rsidR="00E6364D" w:rsidRPr="00FF353C" w:rsidRDefault="00E6364D" w:rsidP="00485DF3">
            <w:pPr>
              <w:pStyle w:val="NormalLeft"/>
              <w:rPr>
                <w:lang w:val="en-GB"/>
              </w:rPr>
            </w:pPr>
            <w:r w:rsidRPr="00FF353C">
              <w:rPr>
                <w:lang w:val="en-GB"/>
              </w:rPr>
              <w:t>Undated subordinated liabilities with a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2AA650E" w14:textId="77777777" w:rsidR="00E6364D" w:rsidRPr="00FF353C" w:rsidRDefault="00E6364D" w:rsidP="00485DF3">
            <w:pPr>
              <w:pStyle w:val="NormalLeft"/>
              <w:rPr>
                <w:lang w:val="en-GB"/>
              </w:rPr>
            </w:pPr>
            <w:r w:rsidRPr="00FF353C">
              <w:rPr>
                <w:lang w:val="en-GB"/>
              </w:rPr>
              <w:t>This is the amount of undated subordinated liabilities with contractual opportunity to redeem that meet the criteria for Tier 2 that are counted under the transitional provisions.</w:t>
            </w:r>
          </w:p>
        </w:tc>
      </w:tr>
      <w:tr w:rsidR="00E6364D" w:rsidRPr="00FF353C" w14:paraId="4A09F99C" w14:textId="77777777" w:rsidTr="00485DF3">
        <w:tc>
          <w:tcPr>
            <w:tcW w:w="1671" w:type="dxa"/>
            <w:tcBorders>
              <w:top w:val="single" w:sz="2" w:space="0" w:color="auto"/>
              <w:left w:val="single" w:sz="2" w:space="0" w:color="auto"/>
              <w:bottom w:val="single" w:sz="2" w:space="0" w:color="auto"/>
              <w:right w:val="single" w:sz="2" w:space="0" w:color="auto"/>
            </w:tcBorders>
          </w:tcPr>
          <w:p w14:paraId="02DC9B34" w14:textId="77777777" w:rsidR="00E6364D" w:rsidRPr="00FF353C" w:rsidRDefault="00E6364D" w:rsidP="00485DF3">
            <w:pPr>
              <w:pStyle w:val="NormalLeft"/>
              <w:rPr>
                <w:lang w:val="en-GB"/>
              </w:rPr>
            </w:pPr>
            <w:r w:rsidRPr="00FF353C">
              <w:rPr>
                <w:lang w:val="en-GB"/>
              </w:rPr>
              <w:t>R0420/C0060</w:t>
            </w:r>
          </w:p>
        </w:tc>
        <w:tc>
          <w:tcPr>
            <w:tcW w:w="3529" w:type="dxa"/>
            <w:tcBorders>
              <w:top w:val="single" w:sz="2" w:space="0" w:color="auto"/>
              <w:left w:val="single" w:sz="2" w:space="0" w:color="auto"/>
              <w:bottom w:val="single" w:sz="2" w:space="0" w:color="auto"/>
              <w:right w:val="single" w:sz="2" w:space="0" w:color="auto"/>
            </w:tcBorders>
          </w:tcPr>
          <w:p w14:paraId="643ABC48" w14:textId="77777777" w:rsidR="00E6364D" w:rsidRPr="00FF353C" w:rsidRDefault="00E6364D" w:rsidP="00485DF3">
            <w:pPr>
              <w:pStyle w:val="NormalLeft"/>
              <w:rPr>
                <w:lang w:val="en-GB"/>
              </w:rPr>
            </w:pPr>
            <w:r w:rsidRPr="00FF353C">
              <w:rPr>
                <w:lang w:val="en-GB"/>
              </w:rPr>
              <w:t>Undated subordinated liabilities with a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3C55FE4F" w14:textId="77777777" w:rsidR="00E6364D" w:rsidRPr="00FF353C" w:rsidRDefault="00E6364D" w:rsidP="00485DF3">
            <w:pPr>
              <w:pStyle w:val="NormalLeft"/>
              <w:rPr>
                <w:lang w:val="en-GB"/>
              </w:rPr>
            </w:pPr>
            <w:r w:rsidRPr="00FF353C">
              <w:rPr>
                <w:lang w:val="en-GB"/>
              </w:rPr>
              <w:t>This is the amount of undated subordinated liabilities with contractual opportunity to redeem that meet the criteria for Tier 3.</w:t>
            </w:r>
          </w:p>
        </w:tc>
      </w:tr>
      <w:tr w:rsidR="00E6364D" w:rsidRPr="00FF353C" w14:paraId="2AB0593C" w14:textId="77777777" w:rsidTr="00485DF3">
        <w:tc>
          <w:tcPr>
            <w:tcW w:w="1671" w:type="dxa"/>
            <w:tcBorders>
              <w:top w:val="single" w:sz="2" w:space="0" w:color="auto"/>
              <w:left w:val="single" w:sz="2" w:space="0" w:color="auto"/>
              <w:bottom w:val="single" w:sz="2" w:space="0" w:color="auto"/>
              <w:right w:val="single" w:sz="2" w:space="0" w:color="auto"/>
            </w:tcBorders>
          </w:tcPr>
          <w:p w14:paraId="7BB9B880" w14:textId="77777777" w:rsidR="00E6364D" w:rsidRPr="00FF353C" w:rsidRDefault="00E6364D" w:rsidP="00485DF3">
            <w:pPr>
              <w:pStyle w:val="NormalLeft"/>
              <w:rPr>
                <w:lang w:val="en-GB"/>
              </w:rPr>
            </w:pPr>
            <w:r w:rsidRPr="00FF353C">
              <w:rPr>
                <w:lang w:val="en-GB"/>
              </w:rPr>
              <w:t>R0430/C0010</w:t>
            </w:r>
          </w:p>
        </w:tc>
        <w:tc>
          <w:tcPr>
            <w:tcW w:w="3529" w:type="dxa"/>
            <w:tcBorders>
              <w:top w:val="single" w:sz="2" w:space="0" w:color="auto"/>
              <w:left w:val="single" w:sz="2" w:space="0" w:color="auto"/>
              <w:bottom w:val="single" w:sz="2" w:space="0" w:color="auto"/>
              <w:right w:val="single" w:sz="2" w:space="0" w:color="auto"/>
            </w:tcBorders>
          </w:tcPr>
          <w:p w14:paraId="1EE7F6BF" w14:textId="77777777" w:rsidR="00E6364D" w:rsidRPr="00FF353C" w:rsidRDefault="00E6364D" w:rsidP="00485DF3">
            <w:pPr>
              <w:pStyle w:val="NormalLeft"/>
              <w:rPr>
                <w:lang w:val="en-GB"/>
              </w:rPr>
            </w:pPr>
            <w:r w:rsidRPr="00FF353C">
              <w:rPr>
                <w:lang w:val="en-GB"/>
              </w:rPr>
              <w:t>Undated subordinated liabilities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43F1B4C2" w14:textId="77777777" w:rsidR="00E6364D" w:rsidRPr="00FF353C" w:rsidRDefault="00E6364D" w:rsidP="00485DF3">
            <w:pPr>
              <w:pStyle w:val="NormalLeft"/>
              <w:rPr>
                <w:lang w:val="en-GB"/>
              </w:rPr>
            </w:pPr>
            <w:r w:rsidRPr="00FF353C">
              <w:rPr>
                <w:lang w:val="en-GB"/>
              </w:rPr>
              <w:t>This is the total of undated subordinated liabilities with no contractual opportunity to redeem.</w:t>
            </w:r>
          </w:p>
        </w:tc>
      </w:tr>
      <w:tr w:rsidR="00E6364D" w:rsidRPr="00FF353C" w14:paraId="49FA94BD" w14:textId="77777777" w:rsidTr="00485DF3">
        <w:tc>
          <w:tcPr>
            <w:tcW w:w="1671" w:type="dxa"/>
            <w:tcBorders>
              <w:top w:val="single" w:sz="2" w:space="0" w:color="auto"/>
              <w:left w:val="single" w:sz="2" w:space="0" w:color="auto"/>
              <w:bottom w:val="single" w:sz="2" w:space="0" w:color="auto"/>
              <w:right w:val="single" w:sz="2" w:space="0" w:color="auto"/>
            </w:tcBorders>
          </w:tcPr>
          <w:p w14:paraId="4A5C15B5" w14:textId="77777777" w:rsidR="00E6364D" w:rsidRPr="00FF353C" w:rsidRDefault="00E6364D" w:rsidP="00485DF3">
            <w:pPr>
              <w:pStyle w:val="NormalLeft"/>
              <w:rPr>
                <w:lang w:val="en-GB"/>
              </w:rPr>
            </w:pPr>
            <w:r w:rsidRPr="00FF353C">
              <w:rPr>
                <w:lang w:val="en-GB"/>
              </w:rPr>
              <w:t>R0430/C0020</w:t>
            </w:r>
          </w:p>
        </w:tc>
        <w:tc>
          <w:tcPr>
            <w:tcW w:w="3529" w:type="dxa"/>
            <w:tcBorders>
              <w:top w:val="single" w:sz="2" w:space="0" w:color="auto"/>
              <w:left w:val="single" w:sz="2" w:space="0" w:color="auto"/>
              <w:bottom w:val="single" w:sz="2" w:space="0" w:color="auto"/>
              <w:right w:val="single" w:sz="2" w:space="0" w:color="auto"/>
            </w:tcBorders>
          </w:tcPr>
          <w:p w14:paraId="49B9A276" w14:textId="77777777" w:rsidR="00E6364D" w:rsidRPr="00FF353C" w:rsidRDefault="00E6364D" w:rsidP="00485DF3">
            <w:pPr>
              <w:pStyle w:val="NormalLeft"/>
              <w:rPr>
                <w:lang w:val="en-GB"/>
              </w:rPr>
            </w:pPr>
            <w:r w:rsidRPr="00FF353C">
              <w:rPr>
                <w:lang w:val="en-GB"/>
              </w:rPr>
              <w:t>Undated subordinated liabilities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719A5D4F" w14:textId="77777777" w:rsidR="00E6364D" w:rsidRPr="00FF353C" w:rsidRDefault="00E6364D" w:rsidP="00485DF3">
            <w:pPr>
              <w:pStyle w:val="NormalLeft"/>
              <w:rPr>
                <w:lang w:val="en-GB"/>
              </w:rPr>
            </w:pPr>
            <w:r w:rsidRPr="00FF353C">
              <w:rPr>
                <w:lang w:val="en-GB"/>
              </w:rPr>
              <w:t>This is the amount of undated subordinated liabilities with no contractual opportunity to redeem that meet the criteria for Tier 1.</w:t>
            </w:r>
          </w:p>
        </w:tc>
      </w:tr>
      <w:tr w:rsidR="00E6364D" w:rsidRPr="00FF353C" w14:paraId="1FA211B7" w14:textId="77777777" w:rsidTr="00485DF3">
        <w:tc>
          <w:tcPr>
            <w:tcW w:w="1671" w:type="dxa"/>
            <w:tcBorders>
              <w:top w:val="single" w:sz="2" w:space="0" w:color="auto"/>
              <w:left w:val="single" w:sz="2" w:space="0" w:color="auto"/>
              <w:bottom w:val="single" w:sz="2" w:space="0" w:color="auto"/>
              <w:right w:val="single" w:sz="2" w:space="0" w:color="auto"/>
            </w:tcBorders>
          </w:tcPr>
          <w:p w14:paraId="2D28E603" w14:textId="77777777" w:rsidR="00E6364D" w:rsidRPr="00FF353C" w:rsidRDefault="00E6364D" w:rsidP="00485DF3">
            <w:pPr>
              <w:pStyle w:val="NormalLeft"/>
              <w:rPr>
                <w:lang w:val="en-GB"/>
              </w:rPr>
            </w:pPr>
            <w:r w:rsidRPr="00FF353C">
              <w:rPr>
                <w:lang w:val="en-GB"/>
              </w:rPr>
              <w:t>R0430/C0030</w:t>
            </w:r>
          </w:p>
        </w:tc>
        <w:tc>
          <w:tcPr>
            <w:tcW w:w="3529" w:type="dxa"/>
            <w:tcBorders>
              <w:top w:val="single" w:sz="2" w:space="0" w:color="auto"/>
              <w:left w:val="single" w:sz="2" w:space="0" w:color="auto"/>
              <w:bottom w:val="single" w:sz="2" w:space="0" w:color="auto"/>
              <w:right w:val="single" w:sz="2" w:space="0" w:color="auto"/>
            </w:tcBorders>
          </w:tcPr>
          <w:p w14:paraId="150CC248" w14:textId="77777777" w:rsidR="00E6364D" w:rsidRPr="00FF353C" w:rsidRDefault="00E6364D" w:rsidP="00485DF3">
            <w:pPr>
              <w:pStyle w:val="NormalLeft"/>
              <w:rPr>
                <w:lang w:val="en-GB"/>
              </w:rPr>
            </w:pPr>
            <w:r w:rsidRPr="00FF353C">
              <w:rPr>
                <w:lang w:val="en-GB"/>
              </w:rPr>
              <w:t>Undated subordinated liabilities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585F8AF" w14:textId="77777777" w:rsidR="00E6364D" w:rsidRPr="00FF353C" w:rsidRDefault="00E6364D" w:rsidP="00485DF3">
            <w:pPr>
              <w:pStyle w:val="NormalLeft"/>
              <w:rPr>
                <w:lang w:val="en-GB"/>
              </w:rPr>
            </w:pPr>
            <w:r w:rsidRPr="00FF353C">
              <w:rPr>
                <w:lang w:val="en-GB"/>
              </w:rPr>
              <w:t>This is the amount of undated subordinated liabilities with no contractual opportunity to redeem that meet the criteria for Tier 1 that are counted under the transitional provisions.</w:t>
            </w:r>
          </w:p>
        </w:tc>
      </w:tr>
      <w:tr w:rsidR="00E6364D" w:rsidRPr="00FF353C" w14:paraId="63F0D6AB" w14:textId="77777777" w:rsidTr="00485DF3">
        <w:tc>
          <w:tcPr>
            <w:tcW w:w="1671" w:type="dxa"/>
            <w:tcBorders>
              <w:top w:val="single" w:sz="2" w:space="0" w:color="auto"/>
              <w:left w:val="single" w:sz="2" w:space="0" w:color="auto"/>
              <w:bottom w:val="single" w:sz="2" w:space="0" w:color="auto"/>
              <w:right w:val="single" w:sz="2" w:space="0" w:color="auto"/>
            </w:tcBorders>
          </w:tcPr>
          <w:p w14:paraId="278E5F8A" w14:textId="77777777" w:rsidR="00E6364D" w:rsidRPr="00FF353C" w:rsidRDefault="00E6364D" w:rsidP="00485DF3">
            <w:pPr>
              <w:pStyle w:val="NormalLeft"/>
              <w:rPr>
                <w:lang w:val="en-GB"/>
              </w:rPr>
            </w:pPr>
            <w:r w:rsidRPr="00FF353C">
              <w:rPr>
                <w:lang w:val="en-GB"/>
              </w:rPr>
              <w:t>R0430/C0040</w:t>
            </w:r>
          </w:p>
        </w:tc>
        <w:tc>
          <w:tcPr>
            <w:tcW w:w="3529" w:type="dxa"/>
            <w:tcBorders>
              <w:top w:val="single" w:sz="2" w:space="0" w:color="auto"/>
              <w:left w:val="single" w:sz="2" w:space="0" w:color="auto"/>
              <w:bottom w:val="single" w:sz="2" w:space="0" w:color="auto"/>
              <w:right w:val="single" w:sz="2" w:space="0" w:color="auto"/>
            </w:tcBorders>
          </w:tcPr>
          <w:p w14:paraId="1BF4049B" w14:textId="77777777" w:rsidR="00E6364D" w:rsidRPr="00FF353C" w:rsidRDefault="00E6364D" w:rsidP="00485DF3">
            <w:pPr>
              <w:pStyle w:val="NormalLeft"/>
              <w:rPr>
                <w:lang w:val="en-GB"/>
              </w:rPr>
            </w:pPr>
            <w:r w:rsidRPr="00FF353C">
              <w:rPr>
                <w:lang w:val="en-GB"/>
              </w:rPr>
              <w:t>Undated subordinated liabilities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7B616F1E" w14:textId="77777777" w:rsidR="00E6364D" w:rsidRPr="00FF353C" w:rsidRDefault="00E6364D" w:rsidP="00485DF3">
            <w:pPr>
              <w:pStyle w:val="NormalLeft"/>
              <w:rPr>
                <w:lang w:val="en-GB"/>
              </w:rPr>
            </w:pPr>
            <w:r w:rsidRPr="00FF353C">
              <w:rPr>
                <w:lang w:val="en-GB"/>
              </w:rPr>
              <w:t>This is the amount of undated subordinated liabilities with no contractual opportunity to redeem that meet the criteria for Tier 2.</w:t>
            </w:r>
          </w:p>
        </w:tc>
      </w:tr>
      <w:tr w:rsidR="00E6364D" w:rsidRPr="00FF353C" w14:paraId="710B9D6E" w14:textId="77777777" w:rsidTr="00485DF3">
        <w:tc>
          <w:tcPr>
            <w:tcW w:w="1671" w:type="dxa"/>
            <w:tcBorders>
              <w:top w:val="single" w:sz="2" w:space="0" w:color="auto"/>
              <w:left w:val="single" w:sz="2" w:space="0" w:color="auto"/>
              <w:bottom w:val="single" w:sz="2" w:space="0" w:color="auto"/>
              <w:right w:val="single" w:sz="2" w:space="0" w:color="auto"/>
            </w:tcBorders>
          </w:tcPr>
          <w:p w14:paraId="2968593B" w14:textId="77777777" w:rsidR="00E6364D" w:rsidRPr="00FF353C" w:rsidRDefault="00E6364D" w:rsidP="00485DF3">
            <w:pPr>
              <w:pStyle w:val="NormalLeft"/>
              <w:rPr>
                <w:lang w:val="en-GB"/>
              </w:rPr>
            </w:pPr>
            <w:r w:rsidRPr="00FF353C">
              <w:rPr>
                <w:lang w:val="en-GB"/>
              </w:rPr>
              <w:t>R0430/C0050</w:t>
            </w:r>
          </w:p>
        </w:tc>
        <w:tc>
          <w:tcPr>
            <w:tcW w:w="3529" w:type="dxa"/>
            <w:tcBorders>
              <w:top w:val="single" w:sz="2" w:space="0" w:color="auto"/>
              <w:left w:val="single" w:sz="2" w:space="0" w:color="auto"/>
              <w:bottom w:val="single" w:sz="2" w:space="0" w:color="auto"/>
              <w:right w:val="single" w:sz="2" w:space="0" w:color="auto"/>
            </w:tcBorders>
          </w:tcPr>
          <w:p w14:paraId="2333F09F" w14:textId="77777777" w:rsidR="00E6364D" w:rsidRPr="00FF353C" w:rsidRDefault="00E6364D" w:rsidP="00485DF3">
            <w:pPr>
              <w:pStyle w:val="NormalLeft"/>
              <w:rPr>
                <w:lang w:val="en-GB"/>
              </w:rPr>
            </w:pPr>
            <w:r w:rsidRPr="00FF353C">
              <w:rPr>
                <w:lang w:val="en-GB"/>
              </w:rPr>
              <w:t xml:space="preserve">Undated subordinated liabilities </w:t>
            </w:r>
            <w:r w:rsidRPr="00FF353C">
              <w:rPr>
                <w:lang w:val="en-GB"/>
              </w:rPr>
              <w:lastRenderedPageBreak/>
              <w:t>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AA2C27B" w14:textId="77777777" w:rsidR="00E6364D" w:rsidRPr="00FF353C" w:rsidRDefault="00E6364D" w:rsidP="00485DF3">
            <w:pPr>
              <w:pStyle w:val="NormalLeft"/>
              <w:rPr>
                <w:lang w:val="en-GB"/>
              </w:rPr>
            </w:pPr>
            <w:r w:rsidRPr="00FF353C">
              <w:rPr>
                <w:lang w:val="en-GB"/>
              </w:rPr>
              <w:lastRenderedPageBreak/>
              <w:t xml:space="preserve">This is the amount of undated </w:t>
            </w:r>
            <w:r w:rsidRPr="00FF353C">
              <w:rPr>
                <w:lang w:val="en-GB"/>
              </w:rPr>
              <w:lastRenderedPageBreak/>
              <w:t>subordinated liabilities with no contractual opportunity to redeem that meet the criteria for Tier 2 that are counted under the transitional provisions.</w:t>
            </w:r>
          </w:p>
        </w:tc>
      </w:tr>
      <w:tr w:rsidR="00E6364D" w:rsidRPr="00FF353C" w14:paraId="67380255" w14:textId="77777777" w:rsidTr="00485DF3">
        <w:tc>
          <w:tcPr>
            <w:tcW w:w="1671" w:type="dxa"/>
            <w:tcBorders>
              <w:top w:val="single" w:sz="2" w:space="0" w:color="auto"/>
              <w:left w:val="single" w:sz="2" w:space="0" w:color="auto"/>
              <w:bottom w:val="single" w:sz="2" w:space="0" w:color="auto"/>
              <w:right w:val="single" w:sz="2" w:space="0" w:color="auto"/>
            </w:tcBorders>
          </w:tcPr>
          <w:p w14:paraId="65A3805E" w14:textId="77777777" w:rsidR="00E6364D" w:rsidRPr="00FF353C" w:rsidRDefault="00E6364D" w:rsidP="00485DF3">
            <w:pPr>
              <w:pStyle w:val="NormalLeft"/>
              <w:rPr>
                <w:lang w:val="en-GB"/>
              </w:rPr>
            </w:pPr>
            <w:r w:rsidRPr="00FF353C">
              <w:rPr>
                <w:lang w:val="en-GB"/>
              </w:rPr>
              <w:lastRenderedPageBreak/>
              <w:t>R0430/C0060</w:t>
            </w:r>
          </w:p>
        </w:tc>
        <w:tc>
          <w:tcPr>
            <w:tcW w:w="3529" w:type="dxa"/>
            <w:tcBorders>
              <w:top w:val="single" w:sz="2" w:space="0" w:color="auto"/>
              <w:left w:val="single" w:sz="2" w:space="0" w:color="auto"/>
              <w:bottom w:val="single" w:sz="2" w:space="0" w:color="auto"/>
              <w:right w:val="single" w:sz="2" w:space="0" w:color="auto"/>
            </w:tcBorders>
          </w:tcPr>
          <w:p w14:paraId="4C807648" w14:textId="77777777" w:rsidR="00E6364D" w:rsidRPr="00FF353C" w:rsidRDefault="00E6364D" w:rsidP="00485DF3">
            <w:pPr>
              <w:pStyle w:val="NormalLeft"/>
              <w:rPr>
                <w:lang w:val="en-GB"/>
              </w:rPr>
            </w:pPr>
            <w:r w:rsidRPr="00FF353C">
              <w:rPr>
                <w:lang w:val="en-GB"/>
              </w:rPr>
              <w:t>Undated subordinated liabilities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774683B7" w14:textId="77777777" w:rsidR="00E6364D" w:rsidRPr="00FF353C" w:rsidRDefault="00E6364D" w:rsidP="00485DF3">
            <w:pPr>
              <w:pStyle w:val="NormalLeft"/>
              <w:rPr>
                <w:lang w:val="en-GB"/>
              </w:rPr>
            </w:pPr>
            <w:r w:rsidRPr="00FF353C">
              <w:rPr>
                <w:lang w:val="en-GB"/>
              </w:rPr>
              <w:t>This is the amount of undated subordinated liabilities with no contractual opportunity to redeem that meet the criteria for Tier 3.</w:t>
            </w:r>
          </w:p>
        </w:tc>
      </w:tr>
      <w:tr w:rsidR="00E6364D" w:rsidRPr="00FF353C" w14:paraId="2FE7E522" w14:textId="77777777" w:rsidTr="00485DF3">
        <w:tc>
          <w:tcPr>
            <w:tcW w:w="1671" w:type="dxa"/>
            <w:tcBorders>
              <w:top w:val="single" w:sz="2" w:space="0" w:color="auto"/>
              <w:left w:val="single" w:sz="2" w:space="0" w:color="auto"/>
              <w:bottom w:val="single" w:sz="2" w:space="0" w:color="auto"/>
              <w:right w:val="single" w:sz="2" w:space="0" w:color="auto"/>
            </w:tcBorders>
          </w:tcPr>
          <w:p w14:paraId="6ABE64A6" w14:textId="77777777" w:rsidR="00E6364D" w:rsidRPr="00FF353C" w:rsidRDefault="00E6364D" w:rsidP="00485DF3">
            <w:pPr>
              <w:pStyle w:val="NormalLeft"/>
              <w:rPr>
                <w:lang w:val="en-GB"/>
              </w:rPr>
            </w:pPr>
            <w:r w:rsidRPr="00FF353C">
              <w:rPr>
                <w:lang w:val="en-GB"/>
              </w:rPr>
              <w:t>R0500/C0010</w:t>
            </w:r>
          </w:p>
        </w:tc>
        <w:tc>
          <w:tcPr>
            <w:tcW w:w="3529" w:type="dxa"/>
            <w:tcBorders>
              <w:top w:val="single" w:sz="2" w:space="0" w:color="auto"/>
              <w:left w:val="single" w:sz="2" w:space="0" w:color="auto"/>
              <w:bottom w:val="single" w:sz="2" w:space="0" w:color="auto"/>
              <w:right w:val="single" w:sz="2" w:space="0" w:color="auto"/>
            </w:tcBorders>
          </w:tcPr>
          <w:p w14:paraId="2528121E" w14:textId="77777777" w:rsidR="00E6364D" w:rsidRPr="00FF353C" w:rsidRDefault="00E6364D" w:rsidP="00485DF3">
            <w:pPr>
              <w:pStyle w:val="NormalLeft"/>
              <w:rPr>
                <w:lang w:val="en-GB"/>
              </w:rPr>
            </w:pPr>
            <w:r w:rsidRPr="00FF353C">
              <w:rPr>
                <w:lang w:val="en-GB"/>
              </w:rPr>
              <w:t>Total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0D4BCC43" w14:textId="77777777" w:rsidR="00E6364D" w:rsidRPr="00FF353C" w:rsidRDefault="00E6364D" w:rsidP="00485DF3">
            <w:pPr>
              <w:pStyle w:val="NormalLeft"/>
              <w:rPr>
                <w:lang w:val="en-GB"/>
              </w:rPr>
            </w:pPr>
            <w:r w:rsidRPr="00FF353C">
              <w:rPr>
                <w:lang w:val="en-GB"/>
              </w:rPr>
              <w:t>This is the total of subordinated liabilities.</w:t>
            </w:r>
          </w:p>
        </w:tc>
      </w:tr>
      <w:tr w:rsidR="00E6364D" w:rsidRPr="00FF353C" w14:paraId="28BF420C" w14:textId="77777777" w:rsidTr="00485DF3">
        <w:tc>
          <w:tcPr>
            <w:tcW w:w="1671" w:type="dxa"/>
            <w:tcBorders>
              <w:top w:val="single" w:sz="2" w:space="0" w:color="auto"/>
              <w:left w:val="single" w:sz="2" w:space="0" w:color="auto"/>
              <w:bottom w:val="single" w:sz="2" w:space="0" w:color="auto"/>
              <w:right w:val="single" w:sz="2" w:space="0" w:color="auto"/>
            </w:tcBorders>
          </w:tcPr>
          <w:p w14:paraId="6E4E0511" w14:textId="77777777" w:rsidR="00E6364D" w:rsidRPr="00FF353C" w:rsidRDefault="00E6364D" w:rsidP="00485DF3">
            <w:pPr>
              <w:pStyle w:val="NormalLeft"/>
              <w:rPr>
                <w:lang w:val="en-GB"/>
              </w:rPr>
            </w:pPr>
            <w:r w:rsidRPr="00FF353C">
              <w:rPr>
                <w:lang w:val="en-GB"/>
              </w:rPr>
              <w:t>R0500/C0020</w:t>
            </w:r>
          </w:p>
        </w:tc>
        <w:tc>
          <w:tcPr>
            <w:tcW w:w="3529" w:type="dxa"/>
            <w:tcBorders>
              <w:top w:val="single" w:sz="2" w:space="0" w:color="auto"/>
              <w:left w:val="single" w:sz="2" w:space="0" w:color="auto"/>
              <w:bottom w:val="single" w:sz="2" w:space="0" w:color="auto"/>
              <w:right w:val="single" w:sz="2" w:space="0" w:color="auto"/>
            </w:tcBorders>
          </w:tcPr>
          <w:p w14:paraId="42255476" w14:textId="77777777" w:rsidR="00E6364D" w:rsidRPr="00FF353C" w:rsidRDefault="00E6364D" w:rsidP="00485DF3">
            <w:pPr>
              <w:pStyle w:val="NormalLeft"/>
              <w:rPr>
                <w:lang w:val="en-GB"/>
              </w:rPr>
            </w:pPr>
            <w:r w:rsidRPr="00FF353C">
              <w:rPr>
                <w:lang w:val="en-GB"/>
              </w:rPr>
              <w:t>Total subordinated liabilities — tier 1</w:t>
            </w:r>
          </w:p>
        </w:tc>
        <w:tc>
          <w:tcPr>
            <w:tcW w:w="4086" w:type="dxa"/>
            <w:tcBorders>
              <w:top w:val="single" w:sz="2" w:space="0" w:color="auto"/>
              <w:left w:val="single" w:sz="2" w:space="0" w:color="auto"/>
              <w:bottom w:val="single" w:sz="2" w:space="0" w:color="auto"/>
              <w:right w:val="single" w:sz="2" w:space="0" w:color="auto"/>
            </w:tcBorders>
          </w:tcPr>
          <w:p w14:paraId="2D26134D" w14:textId="77777777" w:rsidR="00E6364D" w:rsidRPr="00FF353C" w:rsidRDefault="00E6364D" w:rsidP="00485DF3">
            <w:pPr>
              <w:pStyle w:val="NormalLeft"/>
              <w:rPr>
                <w:lang w:val="en-GB"/>
              </w:rPr>
            </w:pPr>
            <w:r w:rsidRPr="00FF353C">
              <w:rPr>
                <w:lang w:val="en-GB"/>
              </w:rPr>
              <w:t>This is the total of subordinated liabilities that meet the criteria for Tier 1.</w:t>
            </w:r>
          </w:p>
        </w:tc>
      </w:tr>
      <w:tr w:rsidR="00E6364D" w:rsidRPr="00FF353C" w14:paraId="1617A457" w14:textId="77777777" w:rsidTr="00485DF3">
        <w:tc>
          <w:tcPr>
            <w:tcW w:w="1671" w:type="dxa"/>
            <w:tcBorders>
              <w:top w:val="single" w:sz="2" w:space="0" w:color="auto"/>
              <w:left w:val="single" w:sz="2" w:space="0" w:color="auto"/>
              <w:bottom w:val="single" w:sz="2" w:space="0" w:color="auto"/>
              <w:right w:val="single" w:sz="2" w:space="0" w:color="auto"/>
            </w:tcBorders>
          </w:tcPr>
          <w:p w14:paraId="4C558E5D" w14:textId="77777777" w:rsidR="00E6364D" w:rsidRPr="00FF353C" w:rsidRDefault="00E6364D" w:rsidP="00485DF3">
            <w:pPr>
              <w:pStyle w:val="NormalLeft"/>
              <w:rPr>
                <w:lang w:val="en-GB"/>
              </w:rPr>
            </w:pPr>
            <w:r w:rsidRPr="00FF353C">
              <w:rPr>
                <w:lang w:val="en-GB"/>
              </w:rPr>
              <w:t>R0500/C0030</w:t>
            </w:r>
          </w:p>
        </w:tc>
        <w:tc>
          <w:tcPr>
            <w:tcW w:w="3529" w:type="dxa"/>
            <w:tcBorders>
              <w:top w:val="single" w:sz="2" w:space="0" w:color="auto"/>
              <w:left w:val="single" w:sz="2" w:space="0" w:color="auto"/>
              <w:bottom w:val="single" w:sz="2" w:space="0" w:color="auto"/>
              <w:right w:val="single" w:sz="2" w:space="0" w:color="auto"/>
            </w:tcBorders>
          </w:tcPr>
          <w:p w14:paraId="094374FB" w14:textId="77777777" w:rsidR="00E6364D" w:rsidRPr="00FF353C" w:rsidRDefault="00E6364D" w:rsidP="00485DF3">
            <w:pPr>
              <w:pStyle w:val="NormalLeft"/>
              <w:rPr>
                <w:lang w:val="en-GB"/>
              </w:rPr>
            </w:pPr>
            <w:r w:rsidRPr="00FF353C">
              <w:rPr>
                <w:lang w:val="en-GB"/>
              </w:rPr>
              <w:t>Total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BEB89F0" w14:textId="77777777" w:rsidR="00E6364D" w:rsidRPr="00FF353C" w:rsidRDefault="00E6364D" w:rsidP="00485DF3">
            <w:pPr>
              <w:pStyle w:val="NormalLeft"/>
              <w:rPr>
                <w:lang w:val="en-GB"/>
              </w:rPr>
            </w:pPr>
            <w:r w:rsidRPr="00FF353C">
              <w:rPr>
                <w:lang w:val="en-GB"/>
              </w:rPr>
              <w:t>This is the total of subordinated liabilities that meet the criteria for Tier 1 that are counted under the transitional provisions.</w:t>
            </w:r>
          </w:p>
        </w:tc>
      </w:tr>
      <w:tr w:rsidR="00E6364D" w:rsidRPr="00FF353C" w14:paraId="0BEBEB60" w14:textId="77777777" w:rsidTr="00485DF3">
        <w:tc>
          <w:tcPr>
            <w:tcW w:w="1671" w:type="dxa"/>
            <w:tcBorders>
              <w:top w:val="single" w:sz="2" w:space="0" w:color="auto"/>
              <w:left w:val="single" w:sz="2" w:space="0" w:color="auto"/>
              <w:bottom w:val="single" w:sz="2" w:space="0" w:color="auto"/>
              <w:right w:val="single" w:sz="2" w:space="0" w:color="auto"/>
            </w:tcBorders>
          </w:tcPr>
          <w:p w14:paraId="240863AA" w14:textId="77777777" w:rsidR="00E6364D" w:rsidRPr="00FF353C" w:rsidRDefault="00E6364D" w:rsidP="00485DF3">
            <w:pPr>
              <w:pStyle w:val="NormalLeft"/>
              <w:rPr>
                <w:lang w:val="en-GB"/>
              </w:rPr>
            </w:pPr>
            <w:r w:rsidRPr="00FF353C">
              <w:rPr>
                <w:lang w:val="en-GB"/>
              </w:rPr>
              <w:t>R0500/C0040</w:t>
            </w:r>
          </w:p>
        </w:tc>
        <w:tc>
          <w:tcPr>
            <w:tcW w:w="3529" w:type="dxa"/>
            <w:tcBorders>
              <w:top w:val="single" w:sz="2" w:space="0" w:color="auto"/>
              <w:left w:val="single" w:sz="2" w:space="0" w:color="auto"/>
              <w:bottom w:val="single" w:sz="2" w:space="0" w:color="auto"/>
              <w:right w:val="single" w:sz="2" w:space="0" w:color="auto"/>
            </w:tcBorders>
          </w:tcPr>
          <w:p w14:paraId="70E4443A" w14:textId="77777777" w:rsidR="00E6364D" w:rsidRPr="00FF353C" w:rsidRDefault="00E6364D" w:rsidP="00485DF3">
            <w:pPr>
              <w:pStyle w:val="NormalLeft"/>
              <w:rPr>
                <w:lang w:val="en-GB"/>
              </w:rPr>
            </w:pPr>
            <w:r w:rsidRPr="00FF353C">
              <w:rPr>
                <w:lang w:val="en-GB"/>
              </w:rPr>
              <w:t>Total subordinated liabilities — tier 2</w:t>
            </w:r>
          </w:p>
        </w:tc>
        <w:tc>
          <w:tcPr>
            <w:tcW w:w="4086" w:type="dxa"/>
            <w:tcBorders>
              <w:top w:val="single" w:sz="2" w:space="0" w:color="auto"/>
              <w:left w:val="single" w:sz="2" w:space="0" w:color="auto"/>
              <w:bottom w:val="single" w:sz="2" w:space="0" w:color="auto"/>
              <w:right w:val="single" w:sz="2" w:space="0" w:color="auto"/>
            </w:tcBorders>
          </w:tcPr>
          <w:p w14:paraId="001A4C40" w14:textId="77777777" w:rsidR="00E6364D" w:rsidRPr="00FF353C" w:rsidRDefault="00E6364D" w:rsidP="00485DF3">
            <w:pPr>
              <w:pStyle w:val="NormalLeft"/>
              <w:rPr>
                <w:lang w:val="en-GB"/>
              </w:rPr>
            </w:pPr>
            <w:r w:rsidRPr="00FF353C">
              <w:rPr>
                <w:lang w:val="en-GB"/>
              </w:rPr>
              <w:t>This is the amount of subordinated liabilities that meet the criteria for Tier 2.</w:t>
            </w:r>
          </w:p>
        </w:tc>
      </w:tr>
      <w:tr w:rsidR="00E6364D" w:rsidRPr="00FF353C" w14:paraId="2BFD151E" w14:textId="77777777" w:rsidTr="00485DF3">
        <w:tc>
          <w:tcPr>
            <w:tcW w:w="1671" w:type="dxa"/>
            <w:tcBorders>
              <w:top w:val="single" w:sz="2" w:space="0" w:color="auto"/>
              <w:left w:val="single" w:sz="2" w:space="0" w:color="auto"/>
              <w:bottom w:val="single" w:sz="2" w:space="0" w:color="auto"/>
              <w:right w:val="single" w:sz="2" w:space="0" w:color="auto"/>
            </w:tcBorders>
          </w:tcPr>
          <w:p w14:paraId="74B17739" w14:textId="77777777" w:rsidR="00E6364D" w:rsidRPr="00FF353C" w:rsidRDefault="00E6364D" w:rsidP="00485DF3">
            <w:pPr>
              <w:pStyle w:val="NormalLeft"/>
              <w:rPr>
                <w:lang w:val="en-GB"/>
              </w:rPr>
            </w:pPr>
            <w:r w:rsidRPr="00FF353C">
              <w:rPr>
                <w:lang w:val="en-GB"/>
              </w:rPr>
              <w:t>R0500/C0050</w:t>
            </w:r>
          </w:p>
        </w:tc>
        <w:tc>
          <w:tcPr>
            <w:tcW w:w="3529" w:type="dxa"/>
            <w:tcBorders>
              <w:top w:val="single" w:sz="2" w:space="0" w:color="auto"/>
              <w:left w:val="single" w:sz="2" w:space="0" w:color="auto"/>
              <w:bottom w:val="single" w:sz="2" w:space="0" w:color="auto"/>
              <w:right w:val="single" w:sz="2" w:space="0" w:color="auto"/>
            </w:tcBorders>
          </w:tcPr>
          <w:p w14:paraId="5737BA83" w14:textId="77777777" w:rsidR="00E6364D" w:rsidRPr="00FF353C" w:rsidRDefault="00E6364D" w:rsidP="00485DF3">
            <w:pPr>
              <w:pStyle w:val="NormalLeft"/>
              <w:rPr>
                <w:lang w:val="en-GB"/>
              </w:rPr>
            </w:pPr>
            <w:r w:rsidRPr="00FF353C">
              <w:rPr>
                <w:lang w:val="en-GB"/>
              </w:rPr>
              <w:t>Total subordinated liabilities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FFB050A" w14:textId="77777777" w:rsidR="00E6364D" w:rsidRPr="00FF353C" w:rsidRDefault="00E6364D" w:rsidP="00485DF3">
            <w:pPr>
              <w:pStyle w:val="NormalLeft"/>
              <w:rPr>
                <w:lang w:val="en-GB"/>
              </w:rPr>
            </w:pPr>
            <w:r w:rsidRPr="00FF353C">
              <w:rPr>
                <w:lang w:val="en-GB"/>
              </w:rPr>
              <w:t>This is the amount of subordinated liabilities that meet the criteria for Tier 2 that are counted under the transitional provisions.</w:t>
            </w:r>
          </w:p>
        </w:tc>
      </w:tr>
      <w:tr w:rsidR="00E6364D" w:rsidRPr="00FF353C" w14:paraId="68AAE651" w14:textId="77777777" w:rsidTr="00485DF3">
        <w:tc>
          <w:tcPr>
            <w:tcW w:w="1671" w:type="dxa"/>
            <w:tcBorders>
              <w:top w:val="single" w:sz="2" w:space="0" w:color="auto"/>
              <w:left w:val="single" w:sz="2" w:space="0" w:color="auto"/>
              <w:bottom w:val="single" w:sz="2" w:space="0" w:color="auto"/>
              <w:right w:val="single" w:sz="2" w:space="0" w:color="auto"/>
            </w:tcBorders>
          </w:tcPr>
          <w:p w14:paraId="271FFA7D" w14:textId="77777777" w:rsidR="00E6364D" w:rsidRPr="00FF353C" w:rsidRDefault="00E6364D" w:rsidP="00485DF3">
            <w:pPr>
              <w:pStyle w:val="NormalLeft"/>
              <w:rPr>
                <w:lang w:val="en-GB"/>
              </w:rPr>
            </w:pPr>
            <w:r w:rsidRPr="00FF353C">
              <w:rPr>
                <w:lang w:val="en-GB"/>
              </w:rPr>
              <w:t>R0500/C0060</w:t>
            </w:r>
          </w:p>
        </w:tc>
        <w:tc>
          <w:tcPr>
            <w:tcW w:w="3529" w:type="dxa"/>
            <w:tcBorders>
              <w:top w:val="single" w:sz="2" w:space="0" w:color="auto"/>
              <w:left w:val="single" w:sz="2" w:space="0" w:color="auto"/>
              <w:bottom w:val="single" w:sz="2" w:space="0" w:color="auto"/>
              <w:right w:val="single" w:sz="2" w:space="0" w:color="auto"/>
            </w:tcBorders>
          </w:tcPr>
          <w:p w14:paraId="10D9580B" w14:textId="77777777" w:rsidR="00E6364D" w:rsidRPr="00FF353C" w:rsidRDefault="00E6364D" w:rsidP="00485DF3">
            <w:pPr>
              <w:pStyle w:val="NormalLeft"/>
              <w:rPr>
                <w:lang w:val="en-GB"/>
              </w:rPr>
            </w:pPr>
            <w:r w:rsidRPr="00FF353C">
              <w:rPr>
                <w:lang w:val="en-GB"/>
              </w:rPr>
              <w:t>Total subordinated liabilities — tier 3</w:t>
            </w:r>
          </w:p>
        </w:tc>
        <w:tc>
          <w:tcPr>
            <w:tcW w:w="4086" w:type="dxa"/>
            <w:tcBorders>
              <w:top w:val="single" w:sz="2" w:space="0" w:color="auto"/>
              <w:left w:val="single" w:sz="2" w:space="0" w:color="auto"/>
              <w:bottom w:val="single" w:sz="2" w:space="0" w:color="auto"/>
              <w:right w:val="single" w:sz="2" w:space="0" w:color="auto"/>
            </w:tcBorders>
          </w:tcPr>
          <w:p w14:paraId="7D134E2C" w14:textId="77777777" w:rsidR="00E6364D" w:rsidRPr="00FF353C" w:rsidRDefault="00E6364D" w:rsidP="00485DF3">
            <w:pPr>
              <w:pStyle w:val="NormalLeft"/>
              <w:rPr>
                <w:lang w:val="en-GB"/>
              </w:rPr>
            </w:pPr>
            <w:r w:rsidRPr="00FF353C">
              <w:rPr>
                <w:lang w:val="en-GB"/>
              </w:rPr>
              <w:t>This is the amount of subordinated liabilities that meet the criteria for Tier 3.</w:t>
            </w:r>
          </w:p>
        </w:tc>
      </w:tr>
      <w:tr w:rsidR="00E6364D" w:rsidRPr="00FF353C" w14:paraId="065C1E4B" w14:textId="77777777" w:rsidTr="00485DF3">
        <w:tc>
          <w:tcPr>
            <w:tcW w:w="1671" w:type="dxa"/>
            <w:tcBorders>
              <w:top w:val="single" w:sz="2" w:space="0" w:color="auto"/>
              <w:left w:val="single" w:sz="2" w:space="0" w:color="auto"/>
              <w:bottom w:val="single" w:sz="2" w:space="0" w:color="auto"/>
              <w:right w:val="single" w:sz="2" w:space="0" w:color="auto"/>
            </w:tcBorders>
          </w:tcPr>
          <w:p w14:paraId="7F52A6D6" w14:textId="77777777" w:rsidR="00E6364D" w:rsidRPr="00FF353C" w:rsidRDefault="00E6364D" w:rsidP="00485DF3">
            <w:pPr>
              <w:pStyle w:val="NormalLeft"/>
              <w:rPr>
                <w:lang w:val="en-GB"/>
              </w:rPr>
            </w:pPr>
            <w:r w:rsidRPr="00FF353C">
              <w:rPr>
                <w:lang w:val="en-GB"/>
              </w:rPr>
              <w:t>R0510/C0070</w:t>
            </w:r>
          </w:p>
        </w:tc>
        <w:tc>
          <w:tcPr>
            <w:tcW w:w="3529" w:type="dxa"/>
            <w:tcBorders>
              <w:top w:val="single" w:sz="2" w:space="0" w:color="auto"/>
              <w:left w:val="single" w:sz="2" w:space="0" w:color="auto"/>
              <w:bottom w:val="single" w:sz="2" w:space="0" w:color="auto"/>
              <w:right w:val="single" w:sz="2" w:space="0" w:color="auto"/>
            </w:tcBorders>
          </w:tcPr>
          <w:p w14:paraId="20D751C9" w14:textId="77777777" w:rsidR="00E6364D" w:rsidRPr="00FF353C" w:rsidRDefault="00E6364D" w:rsidP="00485DF3">
            <w:pPr>
              <w:pStyle w:val="NormalLeft"/>
              <w:rPr>
                <w:lang w:val="en-GB"/>
              </w:rPr>
            </w:pPr>
            <w:r w:rsidRPr="00FF353C">
              <w:rPr>
                <w:lang w:val="en-GB"/>
              </w:rPr>
              <w:t>Ancillary own fund items for which an amount was approved — tier 2 initial amounts approved</w:t>
            </w:r>
          </w:p>
        </w:tc>
        <w:tc>
          <w:tcPr>
            <w:tcW w:w="4086" w:type="dxa"/>
            <w:tcBorders>
              <w:top w:val="single" w:sz="2" w:space="0" w:color="auto"/>
              <w:left w:val="single" w:sz="2" w:space="0" w:color="auto"/>
              <w:bottom w:val="single" w:sz="2" w:space="0" w:color="auto"/>
              <w:right w:val="single" w:sz="2" w:space="0" w:color="auto"/>
            </w:tcBorders>
          </w:tcPr>
          <w:p w14:paraId="7F69512D" w14:textId="77777777" w:rsidR="00E6364D" w:rsidRPr="00FF353C" w:rsidRDefault="00E6364D" w:rsidP="00485DF3">
            <w:pPr>
              <w:pStyle w:val="NormalLeft"/>
              <w:rPr>
                <w:lang w:val="en-GB"/>
              </w:rPr>
            </w:pPr>
            <w:r w:rsidRPr="00FF353C">
              <w:rPr>
                <w:lang w:val="en-GB"/>
              </w:rPr>
              <w:t>This the initial amount approved for ancillary own funds for which an amount was approved under Tier 2.</w:t>
            </w:r>
          </w:p>
        </w:tc>
      </w:tr>
      <w:tr w:rsidR="00E6364D" w:rsidRPr="00FF353C" w14:paraId="489D4FE7" w14:textId="77777777" w:rsidTr="00485DF3">
        <w:tc>
          <w:tcPr>
            <w:tcW w:w="1671" w:type="dxa"/>
            <w:tcBorders>
              <w:top w:val="single" w:sz="2" w:space="0" w:color="auto"/>
              <w:left w:val="single" w:sz="2" w:space="0" w:color="auto"/>
              <w:bottom w:val="single" w:sz="2" w:space="0" w:color="auto"/>
              <w:right w:val="single" w:sz="2" w:space="0" w:color="auto"/>
            </w:tcBorders>
          </w:tcPr>
          <w:p w14:paraId="1702C8F0" w14:textId="77777777" w:rsidR="00E6364D" w:rsidRPr="00FF353C" w:rsidRDefault="00E6364D" w:rsidP="00485DF3">
            <w:pPr>
              <w:pStyle w:val="NormalLeft"/>
              <w:rPr>
                <w:lang w:val="en-GB"/>
              </w:rPr>
            </w:pPr>
            <w:r w:rsidRPr="00FF353C">
              <w:rPr>
                <w:lang w:val="en-GB"/>
              </w:rPr>
              <w:t>R0510/C0080</w:t>
            </w:r>
          </w:p>
        </w:tc>
        <w:tc>
          <w:tcPr>
            <w:tcW w:w="3529" w:type="dxa"/>
            <w:tcBorders>
              <w:top w:val="single" w:sz="2" w:space="0" w:color="auto"/>
              <w:left w:val="single" w:sz="2" w:space="0" w:color="auto"/>
              <w:bottom w:val="single" w:sz="2" w:space="0" w:color="auto"/>
              <w:right w:val="single" w:sz="2" w:space="0" w:color="auto"/>
            </w:tcBorders>
          </w:tcPr>
          <w:p w14:paraId="60E360AC" w14:textId="77777777" w:rsidR="00E6364D" w:rsidRPr="00FF353C" w:rsidRDefault="00E6364D" w:rsidP="00485DF3">
            <w:pPr>
              <w:pStyle w:val="NormalLeft"/>
              <w:rPr>
                <w:lang w:val="en-GB"/>
              </w:rPr>
            </w:pPr>
            <w:r w:rsidRPr="00FF353C">
              <w:rPr>
                <w:lang w:val="en-GB"/>
              </w:rPr>
              <w:t>Ancillary own fund items for which an amount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0E009D40" w14:textId="77777777" w:rsidR="00E6364D" w:rsidRPr="00FF353C" w:rsidRDefault="00E6364D" w:rsidP="00485DF3">
            <w:pPr>
              <w:pStyle w:val="NormalLeft"/>
              <w:rPr>
                <w:lang w:val="en-GB"/>
              </w:rPr>
            </w:pPr>
            <w:r w:rsidRPr="00FF353C">
              <w:rPr>
                <w:lang w:val="en-GB"/>
              </w:rPr>
              <w:t>This is the current amount for ancillary own funds for which an amount was approved under Tier 2.</w:t>
            </w:r>
          </w:p>
        </w:tc>
      </w:tr>
      <w:tr w:rsidR="00E6364D" w:rsidRPr="00FF353C" w14:paraId="27AA97BB" w14:textId="77777777" w:rsidTr="00485DF3">
        <w:tc>
          <w:tcPr>
            <w:tcW w:w="1671" w:type="dxa"/>
            <w:tcBorders>
              <w:top w:val="single" w:sz="2" w:space="0" w:color="auto"/>
              <w:left w:val="single" w:sz="2" w:space="0" w:color="auto"/>
              <w:bottom w:val="single" w:sz="2" w:space="0" w:color="auto"/>
              <w:right w:val="single" w:sz="2" w:space="0" w:color="auto"/>
            </w:tcBorders>
          </w:tcPr>
          <w:p w14:paraId="560F3ED6" w14:textId="77777777" w:rsidR="00E6364D" w:rsidRPr="00FF353C" w:rsidRDefault="00E6364D" w:rsidP="00485DF3">
            <w:pPr>
              <w:pStyle w:val="NormalLeft"/>
              <w:rPr>
                <w:lang w:val="en-GB"/>
              </w:rPr>
            </w:pPr>
            <w:r w:rsidRPr="00FF353C">
              <w:rPr>
                <w:lang w:val="en-GB"/>
              </w:rPr>
              <w:t>R0510/C0090</w:t>
            </w:r>
          </w:p>
        </w:tc>
        <w:tc>
          <w:tcPr>
            <w:tcW w:w="3529" w:type="dxa"/>
            <w:tcBorders>
              <w:top w:val="single" w:sz="2" w:space="0" w:color="auto"/>
              <w:left w:val="single" w:sz="2" w:space="0" w:color="auto"/>
              <w:bottom w:val="single" w:sz="2" w:space="0" w:color="auto"/>
              <w:right w:val="single" w:sz="2" w:space="0" w:color="auto"/>
            </w:tcBorders>
          </w:tcPr>
          <w:p w14:paraId="21EA837E" w14:textId="77777777" w:rsidR="00E6364D" w:rsidRPr="00FF353C" w:rsidRDefault="00E6364D" w:rsidP="00485DF3">
            <w:pPr>
              <w:pStyle w:val="NormalLeft"/>
              <w:rPr>
                <w:lang w:val="en-GB"/>
              </w:rPr>
            </w:pPr>
            <w:r w:rsidRPr="00FF353C">
              <w:rPr>
                <w:lang w:val="en-GB"/>
              </w:rPr>
              <w:t>Ancillary own fund items for which an amount was approved — tier 3 initial amounts approved</w:t>
            </w:r>
          </w:p>
        </w:tc>
        <w:tc>
          <w:tcPr>
            <w:tcW w:w="4086" w:type="dxa"/>
            <w:tcBorders>
              <w:top w:val="single" w:sz="2" w:space="0" w:color="auto"/>
              <w:left w:val="single" w:sz="2" w:space="0" w:color="auto"/>
              <w:bottom w:val="single" w:sz="2" w:space="0" w:color="auto"/>
              <w:right w:val="single" w:sz="2" w:space="0" w:color="auto"/>
            </w:tcBorders>
          </w:tcPr>
          <w:p w14:paraId="3CC333E4" w14:textId="77777777" w:rsidR="00E6364D" w:rsidRPr="00FF353C" w:rsidRDefault="00E6364D" w:rsidP="00485DF3">
            <w:pPr>
              <w:pStyle w:val="NormalLeft"/>
              <w:rPr>
                <w:lang w:val="en-GB"/>
              </w:rPr>
            </w:pPr>
            <w:r w:rsidRPr="00FF353C">
              <w:rPr>
                <w:lang w:val="en-GB"/>
              </w:rPr>
              <w:t>This the initial amount approved for ancillary own funds for which an amount was approved under Tier 3.</w:t>
            </w:r>
          </w:p>
        </w:tc>
      </w:tr>
      <w:tr w:rsidR="00E6364D" w:rsidRPr="00FF353C" w14:paraId="1EC994B7" w14:textId="77777777" w:rsidTr="00485DF3">
        <w:tc>
          <w:tcPr>
            <w:tcW w:w="1671" w:type="dxa"/>
            <w:tcBorders>
              <w:top w:val="single" w:sz="2" w:space="0" w:color="auto"/>
              <w:left w:val="single" w:sz="2" w:space="0" w:color="auto"/>
              <w:bottom w:val="single" w:sz="2" w:space="0" w:color="auto"/>
              <w:right w:val="single" w:sz="2" w:space="0" w:color="auto"/>
            </w:tcBorders>
          </w:tcPr>
          <w:p w14:paraId="568BBBF8" w14:textId="77777777" w:rsidR="00E6364D" w:rsidRPr="00FF353C" w:rsidRDefault="00E6364D" w:rsidP="00485DF3">
            <w:pPr>
              <w:pStyle w:val="NormalLeft"/>
              <w:rPr>
                <w:lang w:val="en-GB"/>
              </w:rPr>
            </w:pPr>
            <w:r w:rsidRPr="00FF353C">
              <w:rPr>
                <w:lang w:val="en-GB"/>
              </w:rPr>
              <w:t>R0510/C0100</w:t>
            </w:r>
          </w:p>
        </w:tc>
        <w:tc>
          <w:tcPr>
            <w:tcW w:w="3529" w:type="dxa"/>
            <w:tcBorders>
              <w:top w:val="single" w:sz="2" w:space="0" w:color="auto"/>
              <w:left w:val="single" w:sz="2" w:space="0" w:color="auto"/>
              <w:bottom w:val="single" w:sz="2" w:space="0" w:color="auto"/>
              <w:right w:val="single" w:sz="2" w:space="0" w:color="auto"/>
            </w:tcBorders>
          </w:tcPr>
          <w:p w14:paraId="49B70D88" w14:textId="77777777" w:rsidR="00E6364D" w:rsidRPr="00FF353C" w:rsidRDefault="00E6364D" w:rsidP="00485DF3">
            <w:pPr>
              <w:pStyle w:val="NormalLeft"/>
              <w:rPr>
                <w:lang w:val="en-GB"/>
              </w:rPr>
            </w:pPr>
            <w:r w:rsidRPr="00FF353C">
              <w:rPr>
                <w:lang w:val="en-GB"/>
              </w:rPr>
              <w:t>Ancillary own fund items for which an amount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0E8EFE97" w14:textId="77777777" w:rsidR="00E6364D" w:rsidRPr="00FF353C" w:rsidRDefault="00E6364D" w:rsidP="00485DF3">
            <w:pPr>
              <w:pStyle w:val="NormalLeft"/>
              <w:rPr>
                <w:lang w:val="en-GB"/>
              </w:rPr>
            </w:pPr>
            <w:r w:rsidRPr="00FF353C">
              <w:rPr>
                <w:lang w:val="en-GB"/>
              </w:rPr>
              <w:t>This is the current amount for ancillary own funds for which an amount was approved under Tier 3.</w:t>
            </w:r>
          </w:p>
        </w:tc>
      </w:tr>
      <w:tr w:rsidR="00E6364D" w:rsidRPr="00FF353C" w14:paraId="5C04686B" w14:textId="77777777" w:rsidTr="00485DF3">
        <w:tc>
          <w:tcPr>
            <w:tcW w:w="1671" w:type="dxa"/>
            <w:tcBorders>
              <w:top w:val="single" w:sz="2" w:space="0" w:color="auto"/>
              <w:left w:val="single" w:sz="2" w:space="0" w:color="auto"/>
              <w:bottom w:val="single" w:sz="2" w:space="0" w:color="auto"/>
              <w:right w:val="single" w:sz="2" w:space="0" w:color="auto"/>
            </w:tcBorders>
          </w:tcPr>
          <w:p w14:paraId="365AEA40" w14:textId="77777777" w:rsidR="00E6364D" w:rsidRPr="00FF353C" w:rsidRDefault="00E6364D" w:rsidP="00485DF3">
            <w:pPr>
              <w:pStyle w:val="NormalLeft"/>
              <w:rPr>
                <w:lang w:val="en-GB"/>
              </w:rPr>
            </w:pPr>
            <w:r w:rsidRPr="00FF353C">
              <w:rPr>
                <w:lang w:val="en-GB"/>
              </w:rPr>
              <w:lastRenderedPageBreak/>
              <w:t>R0520/C0080</w:t>
            </w:r>
          </w:p>
        </w:tc>
        <w:tc>
          <w:tcPr>
            <w:tcW w:w="3529" w:type="dxa"/>
            <w:tcBorders>
              <w:top w:val="single" w:sz="2" w:space="0" w:color="auto"/>
              <w:left w:val="single" w:sz="2" w:space="0" w:color="auto"/>
              <w:bottom w:val="single" w:sz="2" w:space="0" w:color="auto"/>
              <w:right w:val="single" w:sz="2" w:space="0" w:color="auto"/>
            </w:tcBorders>
          </w:tcPr>
          <w:p w14:paraId="58D974D0" w14:textId="77777777" w:rsidR="00E6364D" w:rsidRPr="00FF353C" w:rsidRDefault="00E6364D" w:rsidP="00485DF3">
            <w:pPr>
              <w:pStyle w:val="NormalLeft"/>
              <w:rPr>
                <w:lang w:val="en-GB"/>
              </w:rPr>
            </w:pPr>
            <w:r w:rsidRPr="00FF353C">
              <w:rPr>
                <w:lang w:val="en-GB"/>
              </w:rPr>
              <w:t>Ancillary own fund items for which a method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2963280E" w14:textId="77777777" w:rsidR="00E6364D" w:rsidRPr="00FF353C" w:rsidRDefault="00E6364D" w:rsidP="00485DF3">
            <w:pPr>
              <w:pStyle w:val="NormalLeft"/>
              <w:rPr>
                <w:lang w:val="en-GB"/>
              </w:rPr>
            </w:pPr>
            <w:r w:rsidRPr="00FF353C">
              <w:rPr>
                <w:lang w:val="en-GB"/>
              </w:rPr>
              <w:t>This is the current amount for ancillary own funds for which a method was approved under Tier 2.</w:t>
            </w:r>
          </w:p>
        </w:tc>
      </w:tr>
      <w:tr w:rsidR="00E6364D" w:rsidRPr="00FF353C" w14:paraId="3462390C" w14:textId="77777777" w:rsidTr="00485DF3">
        <w:tc>
          <w:tcPr>
            <w:tcW w:w="1671" w:type="dxa"/>
            <w:tcBorders>
              <w:top w:val="single" w:sz="2" w:space="0" w:color="auto"/>
              <w:left w:val="single" w:sz="2" w:space="0" w:color="auto"/>
              <w:bottom w:val="single" w:sz="2" w:space="0" w:color="auto"/>
              <w:right w:val="single" w:sz="2" w:space="0" w:color="auto"/>
            </w:tcBorders>
          </w:tcPr>
          <w:p w14:paraId="3026A7B7" w14:textId="77777777" w:rsidR="00E6364D" w:rsidRPr="00FF353C" w:rsidRDefault="00E6364D" w:rsidP="00485DF3">
            <w:pPr>
              <w:pStyle w:val="NormalLeft"/>
              <w:rPr>
                <w:lang w:val="en-GB"/>
              </w:rPr>
            </w:pPr>
            <w:r w:rsidRPr="00FF353C">
              <w:rPr>
                <w:lang w:val="en-GB"/>
              </w:rPr>
              <w:t>R0520/C0100</w:t>
            </w:r>
          </w:p>
        </w:tc>
        <w:tc>
          <w:tcPr>
            <w:tcW w:w="3529" w:type="dxa"/>
            <w:tcBorders>
              <w:top w:val="single" w:sz="2" w:space="0" w:color="auto"/>
              <w:left w:val="single" w:sz="2" w:space="0" w:color="auto"/>
              <w:bottom w:val="single" w:sz="2" w:space="0" w:color="auto"/>
              <w:right w:val="single" w:sz="2" w:space="0" w:color="auto"/>
            </w:tcBorders>
          </w:tcPr>
          <w:p w14:paraId="55FCDEF6" w14:textId="77777777" w:rsidR="00E6364D" w:rsidRPr="00FF353C" w:rsidRDefault="00E6364D" w:rsidP="00485DF3">
            <w:pPr>
              <w:pStyle w:val="NormalLeft"/>
              <w:rPr>
                <w:lang w:val="en-GB"/>
              </w:rPr>
            </w:pPr>
            <w:r w:rsidRPr="00FF353C">
              <w:rPr>
                <w:lang w:val="en-GB"/>
              </w:rPr>
              <w:t>Ancillary own fund items for which a method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61026825" w14:textId="77777777" w:rsidR="00E6364D" w:rsidRPr="00FF353C" w:rsidRDefault="00E6364D" w:rsidP="00485DF3">
            <w:pPr>
              <w:pStyle w:val="NormalLeft"/>
              <w:rPr>
                <w:lang w:val="en-GB"/>
              </w:rPr>
            </w:pPr>
            <w:r w:rsidRPr="00FF353C">
              <w:rPr>
                <w:lang w:val="en-GB"/>
              </w:rPr>
              <w:t>This is the current amount for ancillary own funds for which a method was approved under Tier 3.</w:t>
            </w:r>
          </w:p>
        </w:tc>
      </w:tr>
      <w:tr w:rsidR="00E6364D" w:rsidRPr="00FF353C" w14:paraId="0257536A" w14:textId="77777777" w:rsidTr="00485DF3">
        <w:tc>
          <w:tcPr>
            <w:tcW w:w="1671" w:type="dxa"/>
            <w:tcBorders>
              <w:top w:val="single" w:sz="2" w:space="0" w:color="auto"/>
              <w:left w:val="single" w:sz="2" w:space="0" w:color="auto"/>
              <w:bottom w:val="single" w:sz="2" w:space="0" w:color="auto"/>
              <w:right w:val="single" w:sz="2" w:space="0" w:color="auto"/>
            </w:tcBorders>
          </w:tcPr>
          <w:p w14:paraId="37334086" w14:textId="3D8A8071" w:rsidR="00E6364D" w:rsidRPr="00FF353C" w:rsidRDefault="00E6364D" w:rsidP="00485DF3">
            <w:pPr>
              <w:pStyle w:val="NormalLeft"/>
              <w:rPr>
                <w:lang w:val="en-GB"/>
              </w:rPr>
            </w:pPr>
            <w:del w:id="2800" w:author="Author">
              <w:r w:rsidRPr="00FF353C" w:rsidDel="00E206BE">
                <w:rPr>
                  <w:lang w:val="en-GB"/>
                </w:rPr>
                <w:delText>R0600/C0110</w:delText>
              </w:r>
            </w:del>
          </w:p>
        </w:tc>
        <w:tc>
          <w:tcPr>
            <w:tcW w:w="3529" w:type="dxa"/>
            <w:tcBorders>
              <w:top w:val="single" w:sz="2" w:space="0" w:color="auto"/>
              <w:left w:val="single" w:sz="2" w:space="0" w:color="auto"/>
              <w:bottom w:val="single" w:sz="2" w:space="0" w:color="auto"/>
              <w:right w:val="single" w:sz="2" w:space="0" w:color="auto"/>
            </w:tcBorders>
          </w:tcPr>
          <w:p w14:paraId="443F333D" w14:textId="3FD3DB22" w:rsidR="00E6364D" w:rsidRPr="00FF353C" w:rsidRDefault="00E6364D" w:rsidP="00485DF3">
            <w:pPr>
              <w:pStyle w:val="NormalLeft"/>
              <w:rPr>
                <w:lang w:val="en-GB"/>
              </w:rPr>
            </w:pPr>
            <w:del w:id="2801" w:author="Author">
              <w:r w:rsidRPr="00FF353C" w:rsidDel="00E206BE">
                <w:rPr>
                  <w:lang w:val="en-GB"/>
                </w:rPr>
                <w:delText>Excess of assets over liabilities — attribution of valuation differences –Difference in the valuation of assets</w:delText>
              </w:r>
            </w:del>
          </w:p>
        </w:tc>
        <w:tc>
          <w:tcPr>
            <w:tcW w:w="4086" w:type="dxa"/>
            <w:tcBorders>
              <w:top w:val="single" w:sz="2" w:space="0" w:color="auto"/>
              <w:left w:val="single" w:sz="2" w:space="0" w:color="auto"/>
              <w:bottom w:val="single" w:sz="2" w:space="0" w:color="auto"/>
              <w:right w:val="single" w:sz="2" w:space="0" w:color="auto"/>
            </w:tcBorders>
          </w:tcPr>
          <w:p w14:paraId="479D8DD7" w14:textId="0BB52833" w:rsidR="00E6364D" w:rsidRPr="00FF353C" w:rsidRDefault="00E6364D" w:rsidP="00485DF3">
            <w:pPr>
              <w:pStyle w:val="NormalLeft"/>
              <w:rPr>
                <w:lang w:val="en-GB"/>
              </w:rPr>
            </w:pPr>
            <w:del w:id="2802" w:author="Author">
              <w:r w:rsidRPr="00FF353C" w:rsidDel="00E206BE">
                <w:rPr>
                  <w:lang w:val="en-GB"/>
                </w:rPr>
                <w:delText>This is the difference in the valuation of assets.</w:delText>
              </w:r>
            </w:del>
          </w:p>
        </w:tc>
      </w:tr>
      <w:tr w:rsidR="00E6364D" w:rsidRPr="00FF353C" w14:paraId="20744536" w14:textId="77777777" w:rsidTr="00485DF3">
        <w:tc>
          <w:tcPr>
            <w:tcW w:w="1671" w:type="dxa"/>
            <w:tcBorders>
              <w:top w:val="single" w:sz="2" w:space="0" w:color="auto"/>
              <w:left w:val="single" w:sz="2" w:space="0" w:color="auto"/>
              <w:bottom w:val="single" w:sz="2" w:space="0" w:color="auto"/>
              <w:right w:val="single" w:sz="2" w:space="0" w:color="auto"/>
            </w:tcBorders>
          </w:tcPr>
          <w:p w14:paraId="6B27C8F8" w14:textId="37FC7C20" w:rsidR="00E6364D" w:rsidRPr="00FF353C" w:rsidRDefault="00E6364D" w:rsidP="00485DF3">
            <w:pPr>
              <w:pStyle w:val="NormalLeft"/>
              <w:rPr>
                <w:lang w:val="en-GB"/>
              </w:rPr>
            </w:pPr>
            <w:del w:id="2803" w:author="Author">
              <w:r w:rsidRPr="00FF353C" w:rsidDel="00E206BE">
                <w:rPr>
                  <w:lang w:val="en-GB"/>
                </w:rPr>
                <w:delText>R0610/C0110</w:delText>
              </w:r>
            </w:del>
          </w:p>
        </w:tc>
        <w:tc>
          <w:tcPr>
            <w:tcW w:w="3529" w:type="dxa"/>
            <w:tcBorders>
              <w:top w:val="single" w:sz="2" w:space="0" w:color="auto"/>
              <w:left w:val="single" w:sz="2" w:space="0" w:color="auto"/>
              <w:bottom w:val="single" w:sz="2" w:space="0" w:color="auto"/>
              <w:right w:val="single" w:sz="2" w:space="0" w:color="auto"/>
            </w:tcBorders>
          </w:tcPr>
          <w:p w14:paraId="7055CC87" w14:textId="1618297E" w:rsidR="00E6364D" w:rsidRPr="00FF353C" w:rsidRDefault="00E6364D" w:rsidP="00485DF3">
            <w:pPr>
              <w:pStyle w:val="NormalLeft"/>
              <w:rPr>
                <w:lang w:val="en-GB"/>
              </w:rPr>
            </w:pPr>
            <w:del w:id="2804" w:author="Author">
              <w:r w:rsidRPr="00FF353C" w:rsidDel="00E206BE">
                <w:rPr>
                  <w:lang w:val="en-GB"/>
                </w:rPr>
                <w:delText>Excess of assets over liabilities — attribution of valuation differences — Difference in the valuation of technical provisions</w:delText>
              </w:r>
            </w:del>
          </w:p>
        </w:tc>
        <w:tc>
          <w:tcPr>
            <w:tcW w:w="4086" w:type="dxa"/>
            <w:tcBorders>
              <w:top w:val="single" w:sz="2" w:space="0" w:color="auto"/>
              <w:left w:val="single" w:sz="2" w:space="0" w:color="auto"/>
              <w:bottom w:val="single" w:sz="2" w:space="0" w:color="auto"/>
              <w:right w:val="single" w:sz="2" w:space="0" w:color="auto"/>
            </w:tcBorders>
          </w:tcPr>
          <w:p w14:paraId="26944052" w14:textId="4D473957" w:rsidR="00E6364D" w:rsidRPr="00FF353C" w:rsidRDefault="00E6364D" w:rsidP="00485DF3">
            <w:pPr>
              <w:pStyle w:val="NormalLeft"/>
              <w:rPr>
                <w:lang w:val="en-GB"/>
              </w:rPr>
            </w:pPr>
            <w:del w:id="2805" w:author="Author">
              <w:r w:rsidRPr="00FF353C" w:rsidDel="00E206BE">
                <w:rPr>
                  <w:lang w:val="en-GB"/>
                </w:rPr>
                <w:delText>This is the difference in the valuation of technical provisions.</w:delText>
              </w:r>
            </w:del>
          </w:p>
        </w:tc>
      </w:tr>
      <w:tr w:rsidR="00E6364D" w:rsidRPr="00FF353C" w14:paraId="4CF9DC54" w14:textId="77777777" w:rsidTr="00485DF3">
        <w:tc>
          <w:tcPr>
            <w:tcW w:w="1671" w:type="dxa"/>
            <w:tcBorders>
              <w:top w:val="single" w:sz="2" w:space="0" w:color="auto"/>
              <w:left w:val="single" w:sz="2" w:space="0" w:color="auto"/>
              <w:bottom w:val="single" w:sz="2" w:space="0" w:color="auto"/>
              <w:right w:val="single" w:sz="2" w:space="0" w:color="auto"/>
            </w:tcBorders>
          </w:tcPr>
          <w:p w14:paraId="278FDDAB" w14:textId="785EA4FC" w:rsidR="00E6364D" w:rsidRPr="00FF353C" w:rsidRDefault="00E6364D" w:rsidP="00485DF3">
            <w:pPr>
              <w:pStyle w:val="NormalLeft"/>
              <w:rPr>
                <w:lang w:val="en-GB"/>
              </w:rPr>
            </w:pPr>
            <w:del w:id="2806" w:author="Author">
              <w:r w:rsidRPr="00FF353C" w:rsidDel="00E206BE">
                <w:rPr>
                  <w:lang w:val="en-GB"/>
                </w:rPr>
                <w:delText>R0620/C0110</w:delText>
              </w:r>
            </w:del>
          </w:p>
        </w:tc>
        <w:tc>
          <w:tcPr>
            <w:tcW w:w="3529" w:type="dxa"/>
            <w:tcBorders>
              <w:top w:val="single" w:sz="2" w:space="0" w:color="auto"/>
              <w:left w:val="single" w:sz="2" w:space="0" w:color="auto"/>
              <w:bottom w:val="single" w:sz="2" w:space="0" w:color="auto"/>
              <w:right w:val="single" w:sz="2" w:space="0" w:color="auto"/>
            </w:tcBorders>
          </w:tcPr>
          <w:p w14:paraId="5537B3AC" w14:textId="42D17412" w:rsidR="00E6364D" w:rsidRPr="00FF353C" w:rsidRDefault="00E6364D" w:rsidP="00485DF3">
            <w:pPr>
              <w:pStyle w:val="NormalLeft"/>
              <w:rPr>
                <w:lang w:val="en-GB"/>
              </w:rPr>
            </w:pPr>
            <w:del w:id="2807" w:author="Author">
              <w:r w:rsidRPr="00FF353C" w:rsidDel="00E206BE">
                <w:rPr>
                  <w:lang w:val="en-GB"/>
                </w:rPr>
                <w:delText>Excess of assets over liabilities — attribution of valuation differences –Difference in the valuation of other liabilities</w:delText>
              </w:r>
            </w:del>
          </w:p>
        </w:tc>
        <w:tc>
          <w:tcPr>
            <w:tcW w:w="4086" w:type="dxa"/>
            <w:tcBorders>
              <w:top w:val="single" w:sz="2" w:space="0" w:color="auto"/>
              <w:left w:val="single" w:sz="2" w:space="0" w:color="auto"/>
              <w:bottom w:val="single" w:sz="2" w:space="0" w:color="auto"/>
              <w:right w:val="single" w:sz="2" w:space="0" w:color="auto"/>
            </w:tcBorders>
          </w:tcPr>
          <w:p w14:paraId="54F4C36C" w14:textId="6C3297B0" w:rsidR="00E6364D" w:rsidRPr="00FF353C" w:rsidRDefault="00E6364D" w:rsidP="00485DF3">
            <w:pPr>
              <w:pStyle w:val="NormalLeft"/>
              <w:rPr>
                <w:lang w:val="en-GB"/>
              </w:rPr>
            </w:pPr>
            <w:del w:id="2808" w:author="Author">
              <w:r w:rsidRPr="00FF353C" w:rsidDel="00E206BE">
                <w:rPr>
                  <w:lang w:val="en-GB"/>
                </w:rPr>
                <w:delText>This is the difference in the valuation of other liabilities.</w:delText>
              </w:r>
            </w:del>
          </w:p>
        </w:tc>
      </w:tr>
      <w:tr w:rsidR="00E6364D" w:rsidRPr="00FF353C" w14:paraId="09F1D2C3" w14:textId="77777777" w:rsidTr="00485DF3">
        <w:tc>
          <w:tcPr>
            <w:tcW w:w="1671" w:type="dxa"/>
            <w:tcBorders>
              <w:top w:val="single" w:sz="2" w:space="0" w:color="auto"/>
              <w:left w:val="single" w:sz="2" w:space="0" w:color="auto"/>
              <w:bottom w:val="single" w:sz="2" w:space="0" w:color="auto"/>
              <w:right w:val="single" w:sz="2" w:space="0" w:color="auto"/>
            </w:tcBorders>
          </w:tcPr>
          <w:p w14:paraId="2886510B" w14:textId="40464895" w:rsidR="00E6364D" w:rsidRPr="00FF353C" w:rsidRDefault="00E6364D" w:rsidP="00485DF3">
            <w:pPr>
              <w:pStyle w:val="NormalLeft"/>
              <w:rPr>
                <w:lang w:val="en-GB"/>
              </w:rPr>
            </w:pPr>
            <w:del w:id="2809" w:author="Author">
              <w:r w:rsidRPr="00FF353C" w:rsidDel="00E206BE">
                <w:rPr>
                  <w:lang w:val="en-GB"/>
                </w:rPr>
                <w:delText>R0630/C0110</w:delText>
              </w:r>
            </w:del>
          </w:p>
        </w:tc>
        <w:tc>
          <w:tcPr>
            <w:tcW w:w="3529" w:type="dxa"/>
            <w:tcBorders>
              <w:top w:val="single" w:sz="2" w:space="0" w:color="auto"/>
              <w:left w:val="single" w:sz="2" w:space="0" w:color="auto"/>
              <w:bottom w:val="single" w:sz="2" w:space="0" w:color="auto"/>
              <w:right w:val="single" w:sz="2" w:space="0" w:color="auto"/>
            </w:tcBorders>
          </w:tcPr>
          <w:p w14:paraId="43DFD442" w14:textId="207B966B" w:rsidR="00E6364D" w:rsidRPr="00FF353C" w:rsidRDefault="00E6364D" w:rsidP="00485DF3">
            <w:pPr>
              <w:pStyle w:val="NormalLeft"/>
              <w:rPr>
                <w:lang w:val="en-GB"/>
              </w:rPr>
            </w:pPr>
            <w:del w:id="2810" w:author="Author">
              <w:r w:rsidRPr="00FF353C" w:rsidDel="00E206BE">
                <w:rPr>
                  <w:lang w:val="en-GB"/>
                </w:rPr>
                <w:delText>Total of reserves and retained earnings from financial statements</w:delText>
              </w:r>
            </w:del>
          </w:p>
        </w:tc>
        <w:tc>
          <w:tcPr>
            <w:tcW w:w="4086" w:type="dxa"/>
            <w:tcBorders>
              <w:top w:val="single" w:sz="2" w:space="0" w:color="auto"/>
              <w:left w:val="single" w:sz="2" w:space="0" w:color="auto"/>
              <w:bottom w:val="single" w:sz="2" w:space="0" w:color="auto"/>
              <w:right w:val="single" w:sz="2" w:space="0" w:color="auto"/>
            </w:tcBorders>
          </w:tcPr>
          <w:p w14:paraId="7CDEC9D4" w14:textId="43F4C6CE" w:rsidR="00E6364D" w:rsidRPr="00FF353C" w:rsidRDefault="00E6364D" w:rsidP="00485DF3">
            <w:pPr>
              <w:pStyle w:val="NormalLeft"/>
              <w:rPr>
                <w:lang w:val="en-GB"/>
              </w:rPr>
            </w:pPr>
            <w:del w:id="2811" w:author="Author">
              <w:r w:rsidRPr="00FF353C" w:rsidDel="00E206BE">
                <w:rPr>
                  <w:lang w:val="en-GB"/>
                </w:rPr>
                <w:delText>This is total reserves and retained earnings taken from the financial statements.</w:delText>
              </w:r>
            </w:del>
          </w:p>
        </w:tc>
      </w:tr>
      <w:tr w:rsidR="00E6364D" w:rsidRPr="00FF353C" w14:paraId="210326B0" w14:textId="77777777" w:rsidTr="00485DF3">
        <w:tc>
          <w:tcPr>
            <w:tcW w:w="1671" w:type="dxa"/>
            <w:tcBorders>
              <w:top w:val="single" w:sz="2" w:space="0" w:color="auto"/>
              <w:left w:val="single" w:sz="2" w:space="0" w:color="auto"/>
              <w:bottom w:val="single" w:sz="2" w:space="0" w:color="auto"/>
              <w:right w:val="single" w:sz="2" w:space="0" w:color="auto"/>
            </w:tcBorders>
          </w:tcPr>
          <w:p w14:paraId="1D2F495A" w14:textId="16239878" w:rsidR="00E6364D" w:rsidRPr="00FF353C" w:rsidRDefault="00E6364D" w:rsidP="00485DF3">
            <w:pPr>
              <w:pStyle w:val="NormalLeft"/>
              <w:rPr>
                <w:lang w:val="en-GB"/>
              </w:rPr>
            </w:pPr>
            <w:del w:id="2812" w:author="Author">
              <w:r w:rsidRPr="00FF353C" w:rsidDel="00E206BE">
                <w:rPr>
                  <w:lang w:val="en-GB"/>
                </w:rPr>
                <w:delText>R0640/C0110</w:delText>
              </w:r>
            </w:del>
          </w:p>
        </w:tc>
        <w:tc>
          <w:tcPr>
            <w:tcW w:w="3529" w:type="dxa"/>
            <w:tcBorders>
              <w:top w:val="single" w:sz="2" w:space="0" w:color="auto"/>
              <w:left w:val="single" w:sz="2" w:space="0" w:color="auto"/>
              <w:bottom w:val="single" w:sz="2" w:space="0" w:color="auto"/>
              <w:right w:val="single" w:sz="2" w:space="0" w:color="auto"/>
            </w:tcBorders>
          </w:tcPr>
          <w:p w14:paraId="3A1DB240" w14:textId="2B206DDE" w:rsidR="00E6364D" w:rsidRPr="00FF353C" w:rsidRDefault="00E6364D" w:rsidP="00485DF3">
            <w:pPr>
              <w:pStyle w:val="NormalLeft"/>
              <w:rPr>
                <w:lang w:val="en-GB"/>
              </w:rPr>
            </w:pPr>
            <w:del w:id="2813" w:author="Author">
              <w:r w:rsidRPr="00FF353C" w:rsidDel="00E206BE">
                <w:rPr>
                  <w:lang w:val="en-GB"/>
                </w:rPr>
                <w:delText>Other, please explain why you need to use this line.</w:delText>
              </w:r>
            </w:del>
          </w:p>
        </w:tc>
        <w:tc>
          <w:tcPr>
            <w:tcW w:w="4086" w:type="dxa"/>
            <w:tcBorders>
              <w:top w:val="single" w:sz="2" w:space="0" w:color="auto"/>
              <w:left w:val="single" w:sz="2" w:space="0" w:color="auto"/>
              <w:bottom w:val="single" w:sz="2" w:space="0" w:color="auto"/>
              <w:right w:val="single" w:sz="2" w:space="0" w:color="auto"/>
            </w:tcBorders>
          </w:tcPr>
          <w:p w14:paraId="204C0FB4" w14:textId="43B5A8FB" w:rsidR="00E6364D" w:rsidRPr="00FF353C" w:rsidRDefault="00E6364D" w:rsidP="00485DF3">
            <w:pPr>
              <w:pStyle w:val="NormalLeft"/>
              <w:rPr>
                <w:lang w:val="en-GB"/>
              </w:rPr>
            </w:pPr>
            <w:del w:id="2814" w:author="Author">
              <w:r w:rsidRPr="00FF353C" w:rsidDel="00E206BE">
                <w:rPr>
                  <w:lang w:val="en-GB"/>
                </w:rPr>
                <w:delText>This is the amount of any other items not already identified. When reporting a value in R0640/C0110, the value in R0640/C0120 shall provide an explanation and details of such items.</w:delText>
              </w:r>
            </w:del>
          </w:p>
        </w:tc>
      </w:tr>
      <w:tr w:rsidR="00E6364D" w:rsidRPr="00FF353C" w14:paraId="6BA03384" w14:textId="77777777" w:rsidTr="00485DF3">
        <w:tc>
          <w:tcPr>
            <w:tcW w:w="1671" w:type="dxa"/>
            <w:tcBorders>
              <w:top w:val="single" w:sz="2" w:space="0" w:color="auto"/>
              <w:left w:val="single" w:sz="2" w:space="0" w:color="auto"/>
              <w:bottom w:val="single" w:sz="2" w:space="0" w:color="auto"/>
              <w:right w:val="single" w:sz="2" w:space="0" w:color="auto"/>
            </w:tcBorders>
          </w:tcPr>
          <w:p w14:paraId="10EFED8E" w14:textId="6ED6C52B" w:rsidR="00E6364D" w:rsidRPr="00FF353C" w:rsidRDefault="00E6364D" w:rsidP="00485DF3">
            <w:pPr>
              <w:pStyle w:val="NormalLeft"/>
              <w:rPr>
                <w:lang w:val="en-GB"/>
              </w:rPr>
            </w:pPr>
            <w:del w:id="2815" w:author="Author">
              <w:r w:rsidRPr="00FF353C" w:rsidDel="00E206BE">
                <w:rPr>
                  <w:lang w:val="en-GB"/>
                </w:rPr>
                <w:delText>R0640/C0120</w:delText>
              </w:r>
            </w:del>
          </w:p>
        </w:tc>
        <w:tc>
          <w:tcPr>
            <w:tcW w:w="3529" w:type="dxa"/>
            <w:tcBorders>
              <w:top w:val="single" w:sz="2" w:space="0" w:color="auto"/>
              <w:left w:val="single" w:sz="2" w:space="0" w:color="auto"/>
              <w:bottom w:val="single" w:sz="2" w:space="0" w:color="auto"/>
              <w:right w:val="single" w:sz="2" w:space="0" w:color="auto"/>
            </w:tcBorders>
          </w:tcPr>
          <w:p w14:paraId="5F791C3A" w14:textId="17BAA849" w:rsidR="00E6364D" w:rsidRPr="00FF353C" w:rsidRDefault="00E6364D" w:rsidP="00485DF3">
            <w:pPr>
              <w:pStyle w:val="NormalLeft"/>
              <w:rPr>
                <w:lang w:val="en-GB"/>
              </w:rPr>
            </w:pPr>
            <w:del w:id="2816" w:author="Author">
              <w:r w:rsidRPr="00FF353C" w:rsidDel="00E206BE">
                <w:rPr>
                  <w:lang w:val="en-GB"/>
                </w:rPr>
                <w:delText>Other, please explain why you need to use this line</w:delText>
              </w:r>
            </w:del>
          </w:p>
        </w:tc>
        <w:tc>
          <w:tcPr>
            <w:tcW w:w="4086" w:type="dxa"/>
            <w:tcBorders>
              <w:top w:val="single" w:sz="2" w:space="0" w:color="auto"/>
              <w:left w:val="single" w:sz="2" w:space="0" w:color="auto"/>
              <w:bottom w:val="single" w:sz="2" w:space="0" w:color="auto"/>
              <w:right w:val="single" w:sz="2" w:space="0" w:color="auto"/>
            </w:tcBorders>
          </w:tcPr>
          <w:p w14:paraId="443CCD63" w14:textId="6E9CFD9F" w:rsidR="00E6364D" w:rsidRPr="00FF353C" w:rsidRDefault="00E6364D" w:rsidP="00485DF3">
            <w:pPr>
              <w:pStyle w:val="NormalLeft"/>
              <w:rPr>
                <w:lang w:val="en-GB"/>
              </w:rPr>
            </w:pPr>
            <w:del w:id="2817" w:author="Author">
              <w:r w:rsidRPr="00FF353C" w:rsidDel="00E206BE">
                <w:rPr>
                  <w:lang w:val="en-GB"/>
                </w:rPr>
                <w:delText>This is the explanation of other items reported in R0640/C0110.</w:delText>
              </w:r>
            </w:del>
          </w:p>
        </w:tc>
      </w:tr>
      <w:tr w:rsidR="00E6364D" w:rsidRPr="00FF353C" w14:paraId="61621867" w14:textId="77777777" w:rsidTr="00485DF3">
        <w:tc>
          <w:tcPr>
            <w:tcW w:w="1671" w:type="dxa"/>
            <w:tcBorders>
              <w:top w:val="single" w:sz="2" w:space="0" w:color="auto"/>
              <w:left w:val="single" w:sz="2" w:space="0" w:color="auto"/>
              <w:bottom w:val="single" w:sz="2" w:space="0" w:color="auto"/>
              <w:right w:val="single" w:sz="2" w:space="0" w:color="auto"/>
            </w:tcBorders>
          </w:tcPr>
          <w:p w14:paraId="7BE54603" w14:textId="538AE50C" w:rsidR="00E6364D" w:rsidRPr="00FF353C" w:rsidRDefault="00E6364D" w:rsidP="00485DF3">
            <w:pPr>
              <w:pStyle w:val="NormalLeft"/>
              <w:rPr>
                <w:lang w:val="en-GB"/>
              </w:rPr>
            </w:pPr>
            <w:del w:id="2818" w:author="Author">
              <w:r w:rsidRPr="00FF353C" w:rsidDel="00E206BE">
                <w:rPr>
                  <w:lang w:val="en-GB"/>
                </w:rPr>
                <w:delText>R0650/C0110</w:delText>
              </w:r>
            </w:del>
          </w:p>
        </w:tc>
        <w:tc>
          <w:tcPr>
            <w:tcW w:w="3529" w:type="dxa"/>
            <w:tcBorders>
              <w:top w:val="single" w:sz="2" w:space="0" w:color="auto"/>
              <w:left w:val="single" w:sz="2" w:space="0" w:color="auto"/>
              <w:bottom w:val="single" w:sz="2" w:space="0" w:color="auto"/>
              <w:right w:val="single" w:sz="2" w:space="0" w:color="auto"/>
            </w:tcBorders>
          </w:tcPr>
          <w:p w14:paraId="25BBD30F" w14:textId="73D1D2A4" w:rsidR="00E6364D" w:rsidRPr="00FF353C" w:rsidRDefault="00E6364D" w:rsidP="00485DF3">
            <w:pPr>
              <w:pStyle w:val="NormalLeft"/>
              <w:rPr>
                <w:lang w:val="en-GB"/>
              </w:rPr>
            </w:pPr>
            <w:del w:id="2819" w:author="Author">
              <w:r w:rsidRPr="00FF353C" w:rsidDel="00E206BE">
                <w:rPr>
                  <w:lang w:val="en-GB"/>
                </w:rPr>
                <w:delText>Reserves from financial statements adjusted for Solvency II valuation differences</w:delText>
              </w:r>
            </w:del>
          </w:p>
        </w:tc>
        <w:tc>
          <w:tcPr>
            <w:tcW w:w="4086" w:type="dxa"/>
            <w:tcBorders>
              <w:top w:val="single" w:sz="2" w:space="0" w:color="auto"/>
              <w:left w:val="single" w:sz="2" w:space="0" w:color="auto"/>
              <w:bottom w:val="single" w:sz="2" w:space="0" w:color="auto"/>
              <w:right w:val="single" w:sz="2" w:space="0" w:color="auto"/>
            </w:tcBorders>
          </w:tcPr>
          <w:p w14:paraId="319CA491" w14:textId="4219D374" w:rsidR="00E6364D" w:rsidRPr="00FF353C" w:rsidRDefault="00E6364D" w:rsidP="00485DF3">
            <w:pPr>
              <w:pStyle w:val="NormalLeft"/>
              <w:rPr>
                <w:lang w:val="en-GB"/>
              </w:rPr>
            </w:pPr>
            <w:del w:id="2820" w:author="Author">
              <w:r w:rsidRPr="00FF353C" w:rsidDel="00E206BE">
                <w:rPr>
                  <w:lang w:val="en-GB"/>
                </w:rPr>
                <w:delText>This is the total of reserves from the financial statements after adjustment for valuation differences. This item shall include values from financial statement such as retained earnings, reserve capital, net profit, profits from previous years, revaluation capital (fund), other reserve capital.</w:delText>
              </w:r>
            </w:del>
          </w:p>
        </w:tc>
      </w:tr>
      <w:tr w:rsidR="00E6364D" w:rsidRPr="00FF353C" w14:paraId="412F9E34" w14:textId="77777777" w:rsidTr="00485DF3">
        <w:tc>
          <w:tcPr>
            <w:tcW w:w="1671" w:type="dxa"/>
            <w:tcBorders>
              <w:top w:val="single" w:sz="2" w:space="0" w:color="auto"/>
              <w:left w:val="single" w:sz="2" w:space="0" w:color="auto"/>
              <w:bottom w:val="single" w:sz="2" w:space="0" w:color="auto"/>
              <w:right w:val="single" w:sz="2" w:space="0" w:color="auto"/>
            </w:tcBorders>
          </w:tcPr>
          <w:p w14:paraId="0B4F1D6F" w14:textId="13E071C6" w:rsidR="00E6364D" w:rsidRPr="00FF353C" w:rsidRDefault="00E6364D" w:rsidP="00485DF3">
            <w:pPr>
              <w:pStyle w:val="NormalLeft"/>
              <w:rPr>
                <w:lang w:val="en-GB"/>
              </w:rPr>
            </w:pPr>
            <w:del w:id="2821" w:author="Author">
              <w:r w:rsidRPr="00FF353C" w:rsidDel="00E206BE">
                <w:rPr>
                  <w:lang w:val="en-GB"/>
                </w:rPr>
                <w:delText>R0660/C0110</w:delText>
              </w:r>
            </w:del>
          </w:p>
        </w:tc>
        <w:tc>
          <w:tcPr>
            <w:tcW w:w="3529" w:type="dxa"/>
            <w:tcBorders>
              <w:top w:val="single" w:sz="2" w:space="0" w:color="auto"/>
              <w:left w:val="single" w:sz="2" w:space="0" w:color="auto"/>
              <w:bottom w:val="single" w:sz="2" w:space="0" w:color="auto"/>
              <w:right w:val="single" w:sz="2" w:space="0" w:color="auto"/>
            </w:tcBorders>
          </w:tcPr>
          <w:p w14:paraId="7528E205" w14:textId="60EA342C" w:rsidR="00E6364D" w:rsidRPr="00FF353C" w:rsidRDefault="00E6364D" w:rsidP="00485DF3">
            <w:pPr>
              <w:pStyle w:val="NormalLeft"/>
              <w:rPr>
                <w:lang w:val="en-GB"/>
              </w:rPr>
            </w:pPr>
            <w:del w:id="2822" w:author="Author">
              <w:r w:rsidRPr="00FF353C" w:rsidDel="00E206BE">
                <w:rPr>
                  <w:lang w:val="en-GB"/>
                </w:rPr>
                <w:delText>Excess of assets over liabilities attributable to basic own fund items (excluding the reconciliation reserve)</w:delText>
              </w:r>
            </w:del>
          </w:p>
        </w:tc>
        <w:tc>
          <w:tcPr>
            <w:tcW w:w="4086" w:type="dxa"/>
            <w:tcBorders>
              <w:top w:val="single" w:sz="2" w:space="0" w:color="auto"/>
              <w:left w:val="single" w:sz="2" w:space="0" w:color="auto"/>
              <w:bottom w:val="single" w:sz="2" w:space="0" w:color="auto"/>
              <w:right w:val="single" w:sz="2" w:space="0" w:color="auto"/>
            </w:tcBorders>
          </w:tcPr>
          <w:p w14:paraId="3C73CA96" w14:textId="1C7F764D" w:rsidR="00E6364D" w:rsidRPr="00FF353C" w:rsidRDefault="00E6364D" w:rsidP="00485DF3">
            <w:pPr>
              <w:pStyle w:val="NormalLeft"/>
              <w:rPr>
                <w:lang w:val="en-GB"/>
              </w:rPr>
            </w:pPr>
            <w:del w:id="2823" w:author="Author">
              <w:r w:rsidRPr="00FF353C" w:rsidDel="00E206BE">
                <w:rPr>
                  <w:lang w:val="en-GB"/>
                </w:rPr>
                <w:delText>This is the excess of assets over liabilities attributable to basic own funds, excluding reconciliation reserve.</w:delText>
              </w:r>
            </w:del>
          </w:p>
        </w:tc>
      </w:tr>
      <w:tr w:rsidR="00E6364D" w:rsidRPr="00FF353C" w14:paraId="21757847" w14:textId="77777777" w:rsidTr="00485DF3">
        <w:tc>
          <w:tcPr>
            <w:tcW w:w="1671" w:type="dxa"/>
            <w:tcBorders>
              <w:top w:val="single" w:sz="2" w:space="0" w:color="auto"/>
              <w:left w:val="single" w:sz="2" w:space="0" w:color="auto"/>
              <w:bottom w:val="single" w:sz="2" w:space="0" w:color="auto"/>
              <w:right w:val="single" w:sz="2" w:space="0" w:color="auto"/>
            </w:tcBorders>
          </w:tcPr>
          <w:p w14:paraId="5AD51631" w14:textId="6BB59C5A" w:rsidR="00E6364D" w:rsidRPr="00FF353C" w:rsidRDefault="00E6364D" w:rsidP="00485DF3">
            <w:pPr>
              <w:pStyle w:val="NormalLeft"/>
              <w:rPr>
                <w:lang w:val="en-GB"/>
              </w:rPr>
            </w:pPr>
            <w:del w:id="2824" w:author="Author">
              <w:r w:rsidRPr="00FF353C" w:rsidDel="00E206BE">
                <w:rPr>
                  <w:lang w:val="en-GB"/>
                </w:rPr>
                <w:delText>R0700/C0110</w:delText>
              </w:r>
            </w:del>
          </w:p>
        </w:tc>
        <w:tc>
          <w:tcPr>
            <w:tcW w:w="3529" w:type="dxa"/>
            <w:tcBorders>
              <w:top w:val="single" w:sz="2" w:space="0" w:color="auto"/>
              <w:left w:val="single" w:sz="2" w:space="0" w:color="auto"/>
              <w:bottom w:val="single" w:sz="2" w:space="0" w:color="auto"/>
              <w:right w:val="single" w:sz="2" w:space="0" w:color="auto"/>
            </w:tcBorders>
          </w:tcPr>
          <w:p w14:paraId="3BC145D2" w14:textId="6459FFC2" w:rsidR="00E6364D" w:rsidRPr="00FF353C" w:rsidRDefault="00E6364D" w:rsidP="00485DF3">
            <w:pPr>
              <w:pStyle w:val="NormalLeft"/>
              <w:rPr>
                <w:lang w:val="en-GB"/>
              </w:rPr>
            </w:pPr>
            <w:del w:id="2825" w:author="Author">
              <w:r w:rsidRPr="00FF353C" w:rsidDel="00E206BE">
                <w:rPr>
                  <w:lang w:val="en-GB"/>
                </w:rPr>
                <w:delText>Excess of assets over liabilities</w:delText>
              </w:r>
            </w:del>
          </w:p>
        </w:tc>
        <w:tc>
          <w:tcPr>
            <w:tcW w:w="4086" w:type="dxa"/>
            <w:tcBorders>
              <w:top w:val="single" w:sz="2" w:space="0" w:color="auto"/>
              <w:left w:val="single" w:sz="2" w:space="0" w:color="auto"/>
              <w:bottom w:val="single" w:sz="2" w:space="0" w:color="auto"/>
              <w:right w:val="single" w:sz="2" w:space="0" w:color="auto"/>
            </w:tcBorders>
          </w:tcPr>
          <w:p w14:paraId="00A051F9" w14:textId="24798116" w:rsidR="00E6364D" w:rsidRPr="00FF353C" w:rsidRDefault="00E6364D" w:rsidP="00485DF3">
            <w:pPr>
              <w:pStyle w:val="NormalLeft"/>
              <w:rPr>
                <w:lang w:val="en-GB"/>
              </w:rPr>
            </w:pPr>
            <w:del w:id="2826" w:author="Author">
              <w:r w:rsidRPr="00FF353C" w:rsidDel="00E206BE">
                <w:rPr>
                  <w:lang w:val="en-GB"/>
                </w:rPr>
                <w:delText xml:space="preserve">This is the amount of excess of assets </w:delText>
              </w:r>
              <w:r w:rsidRPr="00FF353C" w:rsidDel="00E206BE">
                <w:rPr>
                  <w:lang w:val="en-GB"/>
                </w:rPr>
                <w:lastRenderedPageBreak/>
                <w:delText>over liabilities.</w:delText>
              </w:r>
            </w:del>
          </w:p>
        </w:tc>
      </w:tr>
    </w:tbl>
    <w:p w14:paraId="329405D3" w14:textId="77777777" w:rsidR="00E6364D" w:rsidRPr="00FF353C" w:rsidRDefault="00E6364D" w:rsidP="00E6364D">
      <w:pPr>
        <w:rPr>
          <w:lang w:val="en-GB"/>
        </w:rPr>
      </w:pPr>
    </w:p>
    <w:p w14:paraId="73B0404F" w14:textId="77777777" w:rsidR="00E6364D" w:rsidRPr="00FF353C" w:rsidRDefault="00E6364D" w:rsidP="00E6364D">
      <w:pPr>
        <w:pStyle w:val="ManualHeading2"/>
        <w:numPr>
          <w:ilvl w:val="0"/>
          <w:numId w:val="0"/>
        </w:numPr>
        <w:ind w:left="851" w:hanging="851"/>
        <w:rPr>
          <w:lang w:val="en-GB"/>
        </w:rPr>
      </w:pPr>
      <w:r w:rsidRPr="00FF353C">
        <w:rPr>
          <w:i/>
          <w:iCs/>
          <w:lang w:val="en-GB"/>
        </w:rPr>
        <w:t>S.23.03 — Annual movements on own funds</w:t>
      </w:r>
    </w:p>
    <w:p w14:paraId="4BA0184A" w14:textId="77777777" w:rsidR="00E6364D" w:rsidRPr="00FF353C" w:rsidRDefault="00E6364D" w:rsidP="00E6364D">
      <w:pPr>
        <w:rPr>
          <w:lang w:val="en-GB"/>
        </w:rPr>
      </w:pPr>
      <w:r w:rsidRPr="00FF353C">
        <w:rPr>
          <w:i/>
          <w:iCs/>
          <w:lang w:val="en-GB"/>
        </w:rPr>
        <w:t>General comments:</w:t>
      </w:r>
    </w:p>
    <w:p w14:paraId="5E616A5E" w14:textId="7FF81507" w:rsidR="00AC4E6D" w:rsidRPr="00FF353C" w:rsidRDefault="00AC4E6D" w:rsidP="00AC4E6D">
      <w:pPr>
        <w:rPr>
          <w:ins w:id="2827" w:author="Author"/>
          <w:lang w:val="en-GB"/>
        </w:rPr>
      </w:pPr>
      <w:ins w:id="2828" w:author="Author">
        <w:r w:rsidRPr="00FF353C">
          <w:rPr>
            <w:lang w:val="en-GB"/>
          </w:rPr>
          <w:t xml:space="preserve">This template shall be reported if </w:t>
        </w:r>
        <w:r w:rsidRPr="00E7598D">
          <w:rPr>
            <w:lang w:val="en-GB"/>
          </w:rPr>
          <w:t xml:space="preserve">the </w:t>
        </w:r>
        <w:r w:rsidR="00323F71" w:rsidRPr="00E7598D">
          <w:rPr>
            <w:lang w:val="en-GB"/>
          </w:rPr>
          <w:t xml:space="preserve">amount of the </w:t>
        </w:r>
        <w:r w:rsidRPr="00E7598D">
          <w:rPr>
            <w:lang w:val="en-GB"/>
          </w:rPr>
          <w:t xml:space="preserve">own funds </w:t>
        </w:r>
        <w:del w:id="2829" w:author="Author">
          <w:r w:rsidRPr="00E7598D" w:rsidDel="00323F71">
            <w:rPr>
              <w:lang w:val="en-GB"/>
            </w:rPr>
            <w:delText xml:space="preserve">change </w:delText>
          </w:r>
          <w:r w:rsidR="00907C57" w:rsidRPr="00E7598D" w:rsidDel="00323F71">
            <w:rPr>
              <w:lang w:val="en-GB"/>
            </w:rPr>
            <w:delText>per</w:delText>
          </w:r>
        </w:del>
        <w:r w:rsidR="00323F71" w:rsidRPr="00E7598D">
          <w:rPr>
            <w:lang w:val="en-GB"/>
          </w:rPr>
          <w:t>for any</w:t>
        </w:r>
        <w:del w:id="2830" w:author="Author">
          <w:r w:rsidR="00907C57" w:rsidRPr="00E7598D" w:rsidDel="00323F71">
            <w:rPr>
              <w:lang w:val="en-GB"/>
            </w:rPr>
            <w:delText xml:space="preserve"> </w:delText>
          </w:r>
          <w:r w:rsidR="00FE5CE9" w:rsidRPr="00E7598D" w:rsidDel="00323F71">
            <w:rPr>
              <w:lang w:val="en-GB"/>
            </w:rPr>
            <w:delText>each</w:delText>
          </w:r>
        </w:del>
        <w:r w:rsidR="00FE5CE9" w:rsidRPr="00E7598D">
          <w:rPr>
            <w:lang w:val="en-GB"/>
          </w:rPr>
          <w:t xml:space="preserve"> </w:t>
        </w:r>
        <w:r w:rsidR="00907C57" w:rsidRPr="00E7598D">
          <w:rPr>
            <w:lang w:val="en-GB"/>
          </w:rPr>
          <w:t xml:space="preserve">tier </w:t>
        </w:r>
        <w:r w:rsidR="00323F71" w:rsidRPr="00E7598D">
          <w:rPr>
            <w:lang w:val="en-GB"/>
          </w:rPr>
          <w:t>change</w:t>
        </w:r>
        <w:r w:rsidR="00323F71">
          <w:rPr>
            <w:lang w:val="en-GB"/>
          </w:rPr>
          <w:t xml:space="preserve"> </w:t>
        </w:r>
        <w:del w:id="2831" w:author="Author">
          <w:r w:rsidRPr="00FF353C" w:rsidDel="00323F71">
            <w:rPr>
              <w:lang w:val="en-GB"/>
            </w:rPr>
            <w:delText xml:space="preserve">is </w:delText>
          </w:r>
        </w:del>
        <w:r w:rsidRPr="00FF353C">
          <w:rPr>
            <w:lang w:val="en-GB"/>
          </w:rPr>
          <w:t>more than 5%</w:t>
        </w:r>
        <w:r w:rsidR="00907C57" w:rsidRPr="00FF353C">
          <w:rPr>
            <w:lang w:val="en-GB"/>
          </w:rPr>
          <w:t xml:space="preserve"> compared</w:t>
        </w:r>
        <w:r w:rsidRPr="00FF353C">
          <w:rPr>
            <w:lang w:val="en-GB"/>
          </w:rPr>
          <w:t xml:space="preserve"> to the previous year</w:t>
        </w:r>
        <w:r w:rsidR="00907C57" w:rsidRPr="00FF353C">
          <w:rPr>
            <w:lang w:val="en-GB"/>
          </w:rPr>
          <w:t xml:space="preserve"> calculated as below</w:t>
        </w:r>
        <w:r w:rsidRPr="00FF353C">
          <w:rPr>
            <w:lang w:val="en-GB"/>
          </w:rPr>
          <w:t>.</w:t>
        </w:r>
      </w:ins>
    </w:p>
    <w:p w14:paraId="5A3A938E" w14:textId="77777777" w:rsidR="00AC4E6D" w:rsidRPr="001713BD" w:rsidRDefault="00AC4E6D" w:rsidP="00AC4E6D">
      <w:pPr>
        <w:rPr>
          <w:ins w:id="2832" w:author="Author"/>
          <w:lang w:val="de-DE"/>
        </w:rPr>
      </w:pPr>
      <w:ins w:id="2833" w:author="Author">
        <w:r w:rsidRPr="001713BD">
          <w:rPr>
            <w:i/>
            <w:sz w:val="20"/>
            <w:lang w:val="de-DE"/>
          </w:rPr>
          <w:t>% change (T; T-1)</w:t>
        </w:r>
        <w:r w:rsidRPr="001713BD">
          <w:rPr>
            <w:lang w:val="de-DE"/>
          </w:rPr>
          <w:t xml:space="preserve">:= </w:t>
        </w:r>
        <m:oMath>
          <m:f>
            <m:fPr>
              <m:ctrlPr>
                <w:rPr>
                  <w:rFonts w:ascii="Cambria Math" w:hAnsi="Cambria Math"/>
                  <w:i/>
                  <w:lang w:val="en-GB"/>
                </w:rPr>
              </m:ctrlPr>
            </m:fPr>
            <m:num>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i</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num>
            <m:den>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r>
                <w:rPr>
                  <w:rFonts w:ascii="Cambria Math" w:hAnsi="Cambria Math"/>
                  <w:lang w:val="de-DE"/>
                </w:rPr>
                <m:t>-1</m:t>
              </m:r>
            </m:den>
          </m:f>
        </m:oMath>
      </w:ins>
    </w:p>
    <w:p w14:paraId="143B8EA6" w14:textId="77777777" w:rsidR="00AC4E6D" w:rsidRPr="001713BD" w:rsidRDefault="00AC4E6D" w:rsidP="00AC4E6D">
      <w:pPr>
        <w:rPr>
          <w:ins w:id="2834" w:author="Author"/>
          <w:lang w:val="de-DE"/>
        </w:rPr>
      </w:pPr>
    </w:p>
    <w:p w14:paraId="57D09B3C" w14:textId="49F401C8" w:rsidR="00E6364D" w:rsidRPr="00FF353C" w:rsidRDefault="00E6364D" w:rsidP="00E6364D">
      <w:pPr>
        <w:rPr>
          <w:lang w:val="en-GB"/>
        </w:rPr>
      </w:pPr>
      <w:r w:rsidRPr="00FF353C">
        <w:rPr>
          <w:lang w:val="en-GB"/>
        </w:rPr>
        <w:t>This section relates to annual submission for individual entities.</w:t>
      </w:r>
    </w:p>
    <w:tbl>
      <w:tblPr>
        <w:tblW w:w="0" w:type="auto"/>
        <w:tblLayout w:type="fixed"/>
        <w:tblLook w:val="0000" w:firstRow="0" w:lastRow="0" w:firstColumn="0" w:lastColumn="0" w:noHBand="0" w:noVBand="0"/>
      </w:tblPr>
      <w:tblGrid>
        <w:gridCol w:w="2879"/>
        <w:gridCol w:w="2414"/>
        <w:gridCol w:w="3993"/>
      </w:tblGrid>
      <w:tr w:rsidR="00E6364D" w:rsidRPr="00FF353C" w14:paraId="681BEE2F" w14:textId="77777777" w:rsidTr="00485DF3">
        <w:tc>
          <w:tcPr>
            <w:tcW w:w="2879" w:type="dxa"/>
            <w:tcBorders>
              <w:top w:val="single" w:sz="2" w:space="0" w:color="auto"/>
              <w:left w:val="single" w:sz="2" w:space="0" w:color="auto"/>
              <w:bottom w:val="single" w:sz="2" w:space="0" w:color="auto"/>
              <w:right w:val="single" w:sz="2" w:space="0" w:color="auto"/>
            </w:tcBorders>
          </w:tcPr>
          <w:p w14:paraId="78E02A28" w14:textId="77777777" w:rsidR="00E6364D" w:rsidRPr="00FF353C" w:rsidRDefault="00E6364D" w:rsidP="00485DF3">
            <w:pPr>
              <w:adjustRightInd w:val="0"/>
              <w:spacing w:before="0" w:after="0"/>
              <w:jc w:val="left"/>
              <w:rPr>
                <w:lang w:val="en-GB"/>
              </w:rPr>
            </w:pPr>
          </w:p>
        </w:tc>
        <w:tc>
          <w:tcPr>
            <w:tcW w:w="2414" w:type="dxa"/>
            <w:tcBorders>
              <w:top w:val="single" w:sz="2" w:space="0" w:color="auto"/>
              <w:left w:val="single" w:sz="2" w:space="0" w:color="auto"/>
              <w:bottom w:val="single" w:sz="2" w:space="0" w:color="auto"/>
              <w:right w:val="single" w:sz="2" w:space="0" w:color="auto"/>
            </w:tcBorders>
          </w:tcPr>
          <w:p w14:paraId="4ABE26CF" w14:textId="77777777" w:rsidR="00E6364D" w:rsidRPr="00FF353C" w:rsidRDefault="00E6364D" w:rsidP="00485DF3">
            <w:pPr>
              <w:pStyle w:val="NormalCentered"/>
              <w:rPr>
                <w:lang w:val="en-GB"/>
              </w:rPr>
            </w:pPr>
            <w:r w:rsidRPr="00FF353C">
              <w:rPr>
                <w:lang w:val="en-GB"/>
              </w:rPr>
              <w:t>ITEM</w:t>
            </w:r>
          </w:p>
        </w:tc>
        <w:tc>
          <w:tcPr>
            <w:tcW w:w="3993" w:type="dxa"/>
            <w:tcBorders>
              <w:top w:val="single" w:sz="2" w:space="0" w:color="auto"/>
              <w:left w:val="single" w:sz="2" w:space="0" w:color="auto"/>
              <w:bottom w:val="single" w:sz="2" w:space="0" w:color="auto"/>
              <w:right w:val="single" w:sz="2" w:space="0" w:color="auto"/>
            </w:tcBorders>
          </w:tcPr>
          <w:p w14:paraId="7BE3AAC9" w14:textId="77777777" w:rsidR="00E6364D" w:rsidRPr="00FF353C" w:rsidRDefault="00E6364D" w:rsidP="00485DF3">
            <w:pPr>
              <w:pStyle w:val="NormalCentered"/>
              <w:rPr>
                <w:lang w:val="en-GB"/>
              </w:rPr>
            </w:pPr>
            <w:r w:rsidRPr="00FF353C">
              <w:rPr>
                <w:lang w:val="en-GB"/>
              </w:rPr>
              <w:t>INSTRUCTIONS</w:t>
            </w:r>
          </w:p>
        </w:tc>
      </w:tr>
      <w:tr w:rsidR="00907C57" w:rsidRPr="00FF353C" w14:paraId="6D06A811"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2F3A5CCB" w14:textId="002CF2C8" w:rsidR="00907C57" w:rsidRPr="00FF353C" w:rsidRDefault="00907C57" w:rsidP="00A75973">
            <w:pPr>
              <w:pStyle w:val="NormalCentered"/>
              <w:jc w:val="left"/>
              <w:rPr>
                <w:lang w:val="en-GB"/>
              </w:rPr>
            </w:pPr>
            <w:r w:rsidRPr="00FF353C">
              <w:rPr>
                <w:i/>
                <w:iCs/>
                <w:lang w:val="en-GB"/>
              </w:rPr>
              <w:t>Ordinary share capital — movements in the reporting period</w:t>
            </w:r>
          </w:p>
        </w:tc>
      </w:tr>
      <w:tr w:rsidR="00E6364D" w:rsidRPr="00FF353C" w14:paraId="067A3631" w14:textId="77777777" w:rsidTr="00485DF3">
        <w:tc>
          <w:tcPr>
            <w:tcW w:w="2879" w:type="dxa"/>
            <w:tcBorders>
              <w:top w:val="single" w:sz="2" w:space="0" w:color="auto"/>
              <w:left w:val="single" w:sz="2" w:space="0" w:color="auto"/>
              <w:bottom w:val="single" w:sz="2" w:space="0" w:color="auto"/>
              <w:right w:val="single" w:sz="2" w:space="0" w:color="auto"/>
            </w:tcBorders>
          </w:tcPr>
          <w:p w14:paraId="336A8997" w14:textId="77777777" w:rsidR="00E6364D" w:rsidRPr="00FF353C" w:rsidRDefault="00E6364D" w:rsidP="00485DF3">
            <w:pPr>
              <w:pStyle w:val="NormalLeft"/>
              <w:rPr>
                <w:lang w:val="en-GB"/>
              </w:rPr>
            </w:pPr>
            <w:r w:rsidRPr="00FF353C">
              <w:rPr>
                <w:lang w:val="en-GB"/>
              </w:rPr>
              <w:t>R0010/C0010</w:t>
            </w:r>
          </w:p>
        </w:tc>
        <w:tc>
          <w:tcPr>
            <w:tcW w:w="2414" w:type="dxa"/>
            <w:tcBorders>
              <w:top w:val="single" w:sz="2" w:space="0" w:color="auto"/>
              <w:left w:val="single" w:sz="2" w:space="0" w:color="auto"/>
              <w:bottom w:val="single" w:sz="2" w:space="0" w:color="auto"/>
              <w:right w:val="single" w:sz="2" w:space="0" w:color="auto"/>
            </w:tcBorders>
          </w:tcPr>
          <w:p w14:paraId="192D319C" w14:textId="77777777" w:rsidR="00E6364D" w:rsidRPr="00FF353C" w:rsidRDefault="00E6364D" w:rsidP="00485DF3">
            <w:pPr>
              <w:pStyle w:val="NormalLeft"/>
              <w:rPr>
                <w:lang w:val="en-GB"/>
              </w:rPr>
            </w:pPr>
            <w:r w:rsidRPr="00FF353C">
              <w:rPr>
                <w:lang w:val="en-GB"/>
              </w:rPr>
              <w:t>Ordinary share capital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5D4F9A5" w14:textId="77777777" w:rsidR="00E6364D" w:rsidRPr="00FF353C" w:rsidRDefault="00E6364D" w:rsidP="00485DF3">
            <w:pPr>
              <w:pStyle w:val="NormalLeft"/>
              <w:rPr>
                <w:lang w:val="en-GB"/>
              </w:rPr>
            </w:pPr>
            <w:r w:rsidRPr="00FF353C">
              <w:rPr>
                <w:lang w:val="en-GB"/>
              </w:rPr>
              <w:t>This is the balance of paid in ordinary share capital brought forward from the previous reporting period.</w:t>
            </w:r>
          </w:p>
        </w:tc>
      </w:tr>
      <w:tr w:rsidR="00E6364D" w:rsidRPr="00FF353C" w14:paraId="748813CA" w14:textId="77777777" w:rsidTr="00485DF3">
        <w:tc>
          <w:tcPr>
            <w:tcW w:w="2879" w:type="dxa"/>
            <w:tcBorders>
              <w:top w:val="single" w:sz="2" w:space="0" w:color="auto"/>
              <w:left w:val="single" w:sz="2" w:space="0" w:color="auto"/>
              <w:bottom w:val="single" w:sz="2" w:space="0" w:color="auto"/>
              <w:right w:val="single" w:sz="2" w:space="0" w:color="auto"/>
            </w:tcBorders>
          </w:tcPr>
          <w:p w14:paraId="197DA409" w14:textId="77777777" w:rsidR="00E6364D" w:rsidRPr="00FF353C" w:rsidRDefault="00E6364D" w:rsidP="00485DF3">
            <w:pPr>
              <w:pStyle w:val="NormalLeft"/>
              <w:rPr>
                <w:lang w:val="en-GB"/>
              </w:rPr>
            </w:pPr>
            <w:r w:rsidRPr="00FF353C">
              <w:rPr>
                <w:lang w:val="en-GB"/>
              </w:rPr>
              <w:t>R0010/C0020</w:t>
            </w:r>
          </w:p>
        </w:tc>
        <w:tc>
          <w:tcPr>
            <w:tcW w:w="2414" w:type="dxa"/>
            <w:tcBorders>
              <w:top w:val="single" w:sz="2" w:space="0" w:color="auto"/>
              <w:left w:val="single" w:sz="2" w:space="0" w:color="auto"/>
              <w:bottom w:val="single" w:sz="2" w:space="0" w:color="auto"/>
              <w:right w:val="single" w:sz="2" w:space="0" w:color="auto"/>
            </w:tcBorders>
          </w:tcPr>
          <w:p w14:paraId="040AA386" w14:textId="77777777" w:rsidR="00E6364D" w:rsidRPr="00FF353C" w:rsidRDefault="00E6364D" w:rsidP="00485DF3">
            <w:pPr>
              <w:pStyle w:val="NormalLeft"/>
              <w:rPr>
                <w:lang w:val="en-GB"/>
              </w:rPr>
            </w:pPr>
            <w:r w:rsidRPr="00FF353C">
              <w:rPr>
                <w:lang w:val="en-GB"/>
              </w:rPr>
              <w:t>Ordinary share capital –Paid in — increase</w:t>
            </w:r>
          </w:p>
        </w:tc>
        <w:tc>
          <w:tcPr>
            <w:tcW w:w="3993" w:type="dxa"/>
            <w:tcBorders>
              <w:top w:val="single" w:sz="2" w:space="0" w:color="auto"/>
              <w:left w:val="single" w:sz="2" w:space="0" w:color="auto"/>
              <w:bottom w:val="single" w:sz="2" w:space="0" w:color="auto"/>
              <w:right w:val="single" w:sz="2" w:space="0" w:color="auto"/>
            </w:tcBorders>
          </w:tcPr>
          <w:p w14:paraId="272FEC46" w14:textId="77777777" w:rsidR="00E6364D" w:rsidRPr="00FF353C" w:rsidRDefault="00E6364D" w:rsidP="00485DF3">
            <w:pPr>
              <w:pStyle w:val="NormalLeft"/>
              <w:rPr>
                <w:lang w:val="en-GB"/>
              </w:rPr>
            </w:pPr>
            <w:r w:rsidRPr="00FF353C">
              <w:rPr>
                <w:lang w:val="en-GB"/>
              </w:rPr>
              <w:t>This is the increase in paid in ordinary share capital over the reporting period.</w:t>
            </w:r>
          </w:p>
        </w:tc>
      </w:tr>
      <w:tr w:rsidR="00E6364D" w:rsidRPr="00FF353C" w14:paraId="22F91A81" w14:textId="77777777" w:rsidTr="00485DF3">
        <w:tc>
          <w:tcPr>
            <w:tcW w:w="2879" w:type="dxa"/>
            <w:tcBorders>
              <w:top w:val="single" w:sz="2" w:space="0" w:color="auto"/>
              <w:left w:val="single" w:sz="2" w:space="0" w:color="auto"/>
              <w:bottom w:val="single" w:sz="2" w:space="0" w:color="auto"/>
              <w:right w:val="single" w:sz="2" w:space="0" w:color="auto"/>
            </w:tcBorders>
          </w:tcPr>
          <w:p w14:paraId="236C2ED6" w14:textId="77777777" w:rsidR="00E6364D" w:rsidRPr="00FF353C" w:rsidRDefault="00E6364D" w:rsidP="00485DF3">
            <w:pPr>
              <w:pStyle w:val="NormalLeft"/>
              <w:rPr>
                <w:lang w:val="en-GB"/>
              </w:rPr>
            </w:pPr>
            <w:r w:rsidRPr="00FF353C">
              <w:rPr>
                <w:lang w:val="en-GB"/>
              </w:rPr>
              <w:t>R0010/C0030</w:t>
            </w:r>
          </w:p>
        </w:tc>
        <w:tc>
          <w:tcPr>
            <w:tcW w:w="2414" w:type="dxa"/>
            <w:tcBorders>
              <w:top w:val="single" w:sz="2" w:space="0" w:color="auto"/>
              <w:left w:val="single" w:sz="2" w:space="0" w:color="auto"/>
              <w:bottom w:val="single" w:sz="2" w:space="0" w:color="auto"/>
              <w:right w:val="single" w:sz="2" w:space="0" w:color="auto"/>
            </w:tcBorders>
          </w:tcPr>
          <w:p w14:paraId="084D845D" w14:textId="77777777" w:rsidR="00E6364D" w:rsidRPr="00FF353C" w:rsidRDefault="00E6364D" w:rsidP="00485DF3">
            <w:pPr>
              <w:pStyle w:val="NormalLeft"/>
              <w:rPr>
                <w:lang w:val="en-GB"/>
              </w:rPr>
            </w:pPr>
            <w:r w:rsidRPr="00FF353C">
              <w:rPr>
                <w:lang w:val="en-GB"/>
              </w:rPr>
              <w:t>Ordinary share capital –Paid in — reduction</w:t>
            </w:r>
          </w:p>
        </w:tc>
        <w:tc>
          <w:tcPr>
            <w:tcW w:w="3993" w:type="dxa"/>
            <w:tcBorders>
              <w:top w:val="single" w:sz="2" w:space="0" w:color="auto"/>
              <w:left w:val="single" w:sz="2" w:space="0" w:color="auto"/>
              <w:bottom w:val="single" w:sz="2" w:space="0" w:color="auto"/>
              <w:right w:val="single" w:sz="2" w:space="0" w:color="auto"/>
            </w:tcBorders>
          </w:tcPr>
          <w:p w14:paraId="20DB953D" w14:textId="584B5209" w:rsidR="00E6364D" w:rsidRPr="00FF353C" w:rsidRDefault="00E6364D" w:rsidP="00485DF3">
            <w:pPr>
              <w:pStyle w:val="NormalLeft"/>
              <w:rPr>
                <w:lang w:val="en-GB"/>
              </w:rPr>
            </w:pPr>
            <w:r w:rsidRPr="00FF353C">
              <w:rPr>
                <w:lang w:val="en-GB"/>
              </w:rPr>
              <w:t>This is the reduction in paid in ordinary share capital over the reporting period</w:t>
            </w:r>
            <w:ins w:id="2835" w:author="Author">
              <w:r w:rsidR="00A93169">
                <w:rPr>
                  <w:lang w:val="en-GB"/>
                </w:rPr>
                <w:t>.</w:t>
              </w:r>
            </w:ins>
          </w:p>
        </w:tc>
      </w:tr>
      <w:tr w:rsidR="00E6364D" w:rsidRPr="00FF353C" w14:paraId="3B7D238F" w14:textId="77777777" w:rsidTr="00485DF3">
        <w:tc>
          <w:tcPr>
            <w:tcW w:w="2879" w:type="dxa"/>
            <w:tcBorders>
              <w:top w:val="single" w:sz="2" w:space="0" w:color="auto"/>
              <w:left w:val="single" w:sz="2" w:space="0" w:color="auto"/>
              <w:bottom w:val="single" w:sz="2" w:space="0" w:color="auto"/>
              <w:right w:val="single" w:sz="2" w:space="0" w:color="auto"/>
            </w:tcBorders>
          </w:tcPr>
          <w:p w14:paraId="497A9C6E" w14:textId="77777777" w:rsidR="00E6364D" w:rsidRPr="00FF353C" w:rsidRDefault="00E6364D" w:rsidP="00485DF3">
            <w:pPr>
              <w:pStyle w:val="NormalLeft"/>
              <w:rPr>
                <w:lang w:val="en-GB"/>
              </w:rPr>
            </w:pPr>
            <w:r w:rsidRPr="00FF353C">
              <w:rPr>
                <w:lang w:val="en-GB"/>
              </w:rPr>
              <w:t>R0010/C0060</w:t>
            </w:r>
          </w:p>
        </w:tc>
        <w:tc>
          <w:tcPr>
            <w:tcW w:w="2414" w:type="dxa"/>
            <w:tcBorders>
              <w:top w:val="single" w:sz="2" w:space="0" w:color="auto"/>
              <w:left w:val="single" w:sz="2" w:space="0" w:color="auto"/>
              <w:bottom w:val="single" w:sz="2" w:space="0" w:color="auto"/>
              <w:right w:val="single" w:sz="2" w:space="0" w:color="auto"/>
            </w:tcBorders>
          </w:tcPr>
          <w:p w14:paraId="7FD0126E" w14:textId="77777777" w:rsidR="00E6364D" w:rsidRPr="00FF353C" w:rsidRDefault="00E6364D" w:rsidP="00485DF3">
            <w:pPr>
              <w:pStyle w:val="NormalLeft"/>
              <w:rPr>
                <w:lang w:val="en-GB"/>
              </w:rPr>
            </w:pPr>
            <w:r w:rsidRPr="00FF353C">
              <w:rPr>
                <w:lang w:val="en-GB"/>
              </w:rPr>
              <w:t>Ordinary share capital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6C600A6F" w14:textId="77777777" w:rsidR="00E6364D" w:rsidRPr="00FF353C" w:rsidRDefault="00E6364D" w:rsidP="00485DF3">
            <w:pPr>
              <w:pStyle w:val="NormalLeft"/>
              <w:rPr>
                <w:lang w:val="en-GB"/>
              </w:rPr>
            </w:pPr>
            <w:r w:rsidRPr="00FF353C">
              <w:rPr>
                <w:lang w:val="en-GB"/>
              </w:rPr>
              <w:t>This is the balance of paid in ordinary share capital carried forward to the next reporting period.</w:t>
            </w:r>
          </w:p>
        </w:tc>
      </w:tr>
      <w:tr w:rsidR="00E6364D" w:rsidRPr="00FF353C" w14:paraId="3365B7C2" w14:textId="77777777" w:rsidTr="00485DF3">
        <w:tc>
          <w:tcPr>
            <w:tcW w:w="2879" w:type="dxa"/>
            <w:tcBorders>
              <w:top w:val="single" w:sz="2" w:space="0" w:color="auto"/>
              <w:left w:val="single" w:sz="2" w:space="0" w:color="auto"/>
              <w:bottom w:val="single" w:sz="2" w:space="0" w:color="auto"/>
              <w:right w:val="single" w:sz="2" w:space="0" w:color="auto"/>
            </w:tcBorders>
          </w:tcPr>
          <w:p w14:paraId="4AC9F9B1" w14:textId="77777777" w:rsidR="00E6364D" w:rsidRPr="00FF353C" w:rsidRDefault="00E6364D" w:rsidP="00485DF3">
            <w:pPr>
              <w:pStyle w:val="NormalLeft"/>
              <w:rPr>
                <w:lang w:val="en-GB"/>
              </w:rPr>
            </w:pPr>
            <w:r w:rsidRPr="00FF353C">
              <w:rPr>
                <w:lang w:val="en-GB"/>
              </w:rPr>
              <w:t>R0020/C0010</w:t>
            </w:r>
          </w:p>
        </w:tc>
        <w:tc>
          <w:tcPr>
            <w:tcW w:w="2414" w:type="dxa"/>
            <w:tcBorders>
              <w:top w:val="single" w:sz="2" w:space="0" w:color="auto"/>
              <w:left w:val="single" w:sz="2" w:space="0" w:color="auto"/>
              <w:bottom w:val="single" w:sz="2" w:space="0" w:color="auto"/>
              <w:right w:val="single" w:sz="2" w:space="0" w:color="auto"/>
            </w:tcBorders>
          </w:tcPr>
          <w:p w14:paraId="417CE5D9" w14:textId="77777777" w:rsidR="00E6364D" w:rsidRPr="00FF353C" w:rsidRDefault="00E6364D" w:rsidP="00485DF3">
            <w:pPr>
              <w:pStyle w:val="NormalLeft"/>
              <w:rPr>
                <w:lang w:val="en-GB"/>
              </w:rPr>
            </w:pPr>
            <w:r w:rsidRPr="00FF353C">
              <w:rPr>
                <w:lang w:val="en-GB"/>
              </w:rPr>
              <w:t>Ordinary share capital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6F8A9AE8" w14:textId="77777777" w:rsidR="00E6364D" w:rsidRPr="00FF353C" w:rsidRDefault="00E6364D" w:rsidP="00485DF3">
            <w:pPr>
              <w:pStyle w:val="NormalLeft"/>
              <w:rPr>
                <w:lang w:val="en-GB"/>
              </w:rPr>
            </w:pPr>
            <w:r w:rsidRPr="00FF353C">
              <w:rPr>
                <w:lang w:val="en-GB"/>
              </w:rPr>
              <w:t>This is the balance of called up but not yet paid in ordinary share capital brought forward from the previous reporting period.</w:t>
            </w:r>
          </w:p>
        </w:tc>
      </w:tr>
      <w:tr w:rsidR="00E6364D" w:rsidRPr="00FF353C" w14:paraId="20F87B35" w14:textId="77777777" w:rsidTr="00485DF3">
        <w:tc>
          <w:tcPr>
            <w:tcW w:w="2879" w:type="dxa"/>
            <w:tcBorders>
              <w:top w:val="single" w:sz="2" w:space="0" w:color="auto"/>
              <w:left w:val="single" w:sz="2" w:space="0" w:color="auto"/>
              <w:bottom w:val="single" w:sz="2" w:space="0" w:color="auto"/>
              <w:right w:val="single" w:sz="2" w:space="0" w:color="auto"/>
            </w:tcBorders>
          </w:tcPr>
          <w:p w14:paraId="60476285" w14:textId="77777777" w:rsidR="00E6364D" w:rsidRPr="00FF353C" w:rsidRDefault="00E6364D" w:rsidP="00485DF3">
            <w:pPr>
              <w:pStyle w:val="NormalLeft"/>
              <w:rPr>
                <w:lang w:val="en-GB"/>
              </w:rPr>
            </w:pPr>
            <w:r w:rsidRPr="00FF353C">
              <w:rPr>
                <w:lang w:val="en-GB"/>
              </w:rPr>
              <w:t>R0020/C0020</w:t>
            </w:r>
          </w:p>
        </w:tc>
        <w:tc>
          <w:tcPr>
            <w:tcW w:w="2414" w:type="dxa"/>
            <w:tcBorders>
              <w:top w:val="single" w:sz="2" w:space="0" w:color="auto"/>
              <w:left w:val="single" w:sz="2" w:space="0" w:color="auto"/>
              <w:bottom w:val="single" w:sz="2" w:space="0" w:color="auto"/>
              <w:right w:val="single" w:sz="2" w:space="0" w:color="auto"/>
            </w:tcBorders>
          </w:tcPr>
          <w:p w14:paraId="2D9B6860" w14:textId="77777777" w:rsidR="00E6364D" w:rsidRPr="00FF353C" w:rsidRDefault="00E6364D" w:rsidP="00485DF3">
            <w:pPr>
              <w:pStyle w:val="NormalLeft"/>
              <w:rPr>
                <w:lang w:val="en-GB"/>
              </w:rPr>
            </w:pPr>
            <w:r w:rsidRPr="00FF353C">
              <w:rPr>
                <w:lang w:val="en-GB"/>
              </w:rPr>
              <w:t>Ordinary share capital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3DFFFF78" w14:textId="77777777" w:rsidR="00E6364D" w:rsidRPr="00FF353C" w:rsidRDefault="00E6364D" w:rsidP="00485DF3">
            <w:pPr>
              <w:pStyle w:val="NormalLeft"/>
              <w:rPr>
                <w:lang w:val="en-GB"/>
              </w:rPr>
            </w:pPr>
            <w:r w:rsidRPr="00FF353C">
              <w:rPr>
                <w:lang w:val="en-GB"/>
              </w:rPr>
              <w:t>This is the increase in called up but not yet paid in ordinary share capital over the reporting period.</w:t>
            </w:r>
          </w:p>
        </w:tc>
      </w:tr>
      <w:tr w:rsidR="00E6364D" w:rsidRPr="00FF353C" w14:paraId="26482AB7" w14:textId="77777777" w:rsidTr="00485DF3">
        <w:tc>
          <w:tcPr>
            <w:tcW w:w="2879" w:type="dxa"/>
            <w:tcBorders>
              <w:top w:val="single" w:sz="2" w:space="0" w:color="auto"/>
              <w:left w:val="single" w:sz="2" w:space="0" w:color="auto"/>
              <w:bottom w:val="single" w:sz="2" w:space="0" w:color="auto"/>
              <w:right w:val="single" w:sz="2" w:space="0" w:color="auto"/>
            </w:tcBorders>
          </w:tcPr>
          <w:p w14:paraId="779B6735" w14:textId="77777777" w:rsidR="00E6364D" w:rsidRPr="00FF353C" w:rsidRDefault="00E6364D" w:rsidP="00485DF3">
            <w:pPr>
              <w:pStyle w:val="NormalLeft"/>
              <w:rPr>
                <w:lang w:val="en-GB"/>
              </w:rPr>
            </w:pPr>
            <w:r w:rsidRPr="00FF353C">
              <w:rPr>
                <w:lang w:val="en-GB"/>
              </w:rPr>
              <w:t>R0020/C0030</w:t>
            </w:r>
          </w:p>
        </w:tc>
        <w:tc>
          <w:tcPr>
            <w:tcW w:w="2414" w:type="dxa"/>
            <w:tcBorders>
              <w:top w:val="single" w:sz="2" w:space="0" w:color="auto"/>
              <w:left w:val="single" w:sz="2" w:space="0" w:color="auto"/>
              <w:bottom w:val="single" w:sz="2" w:space="0" w:color="auto"/>
              <w:right w:val="single" w:sz="2" w:space="0" w:color="auto"/>
            </w:tcBorders>
          </w:tcPr>
          <w:p w14:paraId="1FD35CFC" w14:textId="77777777" w:rsidR="00E6364D" w:rsidRPr="00FF353C" w:rsidRDefault="00E6364D" w:rsidP="00485DF3">
            <w:pPr>
              <w:pStyle w:val="NormalLeft"/>
              <w:rPr>
                <w:lang w:val="en-GB"/>
              </w:rPr>
            </w:pPr>
            <w:r w:rsidRPr="00FF353C">
              <w:rPr>
                <w:lang w:val="en-GB"/>
              </w:rPr>
              <w:t>Ordinary share capital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0AA2E56D" w14:textId="77777777" w:rsidR="00E6364D" w:rsidRPr="00FF353C" w:rsidRDefault="00E6364D" w:rsidP="00485DF3">
            <w:pPr>
              <w:pStyle w:val="NormalLeft"/>
              <w:rPr>
                <w:lang w:val="en-GB"/>
              </w:rPr>
            </w:pPr>
            <w:r w:rsidRPr="00FF353C">
              <w:rPr>
                <w:lang w:val="en-GB"/>
              </w:rPr>
              <w:t>This is the reduction in called up but not yet paid in ordinary share capital over the reporting period.</w:t>
            </w:r>
          </w:p>
        </w:tc>
      </w:tr>
      <w:tr w:rsidR="00E6364D" w:rsidRPr="00FF353C" w14:paraId="35BCE691" w14:textId="77777777" w:rsidTr="00485DF3">
        <w:tc>
          <w:tcPr>
            <w:tcW w:w="2879" w:type="dxa"/>
            <w:tcBorders>
              <w:top w:val="single" w:sz="2" w:space="0" w:color="auto"/>
              <w:left w:val="single" w:sz="2" w:space="0" w:color="auto"/>
              <w:bottom w:val="single" w:sz="2" w:space="0" w:color="auto"/>
              <w:right w:val="single" w:sz="2" w:space="0" w:color="auto"/>
            </w:tcBorders>
          </w:tcPr>
          <w:p w14:paraId="399B7716" w14:textId="77777777" w:rsidR="00E6364D" w:rsidRPr="00FF353C" w:rsidRDefault="00E6364D" w:rsidP="00485DF3">
            <w:pPr>
              <w:pStyle w:val="NormalLeft"/>
              <w:rPr>
                <w:lang w:val="en-GB"/>
              </w:rPr>
            </w:pPr>
            <w:r w:rsidRPr="00FF353C">
              <w:rPr>
                <w:lang w:val="en-GB"/>
              </w:rPr>
              <w:t>R0020/C0060</w:t>
            </w:r>
          </w:p>
        </w:tc>
        <w:tc>
          <w:tcPr>
            <w:tcW w:w="2414" w:type="dxa"/>
            <w:tcBorders>
              <w:top w:val="single" w:sz="2" w:space="0" w:color="auto"/>
              <w:left w:val="single" w:sz="2" w:space="0" w:color="auto"/>
              <w:bottom w:val="single" w:sz="2" w:space="0" w:color="auto"/>
              <w:right w:val="single" w:sz="2" w:space="0" w:color="auto"/>
            </w:tcBorders>
          </w:tcPr>
          <w:p w14:paraId="1C346135" w14:textId="77777777" w:rsidR="00E6364D" w:rsidRPr="00FF353C" w:rsidRDefault="00E6364D" w:rsidP="00485DF3">
            <w:pPr>
              <w:pStyle w:val="NormalLeft"/>
              <w:rPr>
                <w:lang w:val="en-GB"/>
              </w:rPr>
            </w:pPr>
            <w:r w:rsidRPr="00FF353C">
              <w:rPr>
                <w:lang w:val="en-GB"/>
              </w:rPr>
              <w:t>Ordinary share capital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2081FC68" w14:textId="77777777" w:rsidR="00E6364D" w:rsidRPr="00FF353C" w:rsidRDefault="00E6364D" w:rsidP="00485DF3">
            <w:pPr>
              <w:pStyle w:val="NormalLeft"/>
              <w:rPr>
                <w:lang w:val="en-GB"/>
              </w:rPr>
            </w:pPr>
            <w:r w:rsidRPr="00FF353C">
              <w:rPr>
                <w:lang w:val="en-GB"/>
              </w:rPr>
              <w:t>This is the balance of called up but not yet paid in ordinary share capital carried forward to the next reporting period.</w:t>
            </w:r>
          </w:p>
        </w:tc>
      </w:tr>
      <w:tr w:rsidR="00E6364D" w:rsidRPr="00FF353C" w14:paraId="6DAE4DD1" w14:textId="77777777" w:rsidTr="00485DF3">
        <w:tc>
          <w:tcPr>
            <w:tcW w:w="2879" w:type="dxa"/>
            <w:tcBorders>
              <w:top w:val="single" w:sz="2" w:space="0" w:color="auto"/>
              <w:left w:val="single" w:sz="2" w:space="0" w:color="auto"/>
              <w:bottom w:val="single" w:sz="2" w:space="0" w:color="auto"/>
              <w:right w:val="single" w:sz="2" w:space="0" w:color="auto"/>
            </w:tcBorders>
          </w:tcPr>
          <w:p w14:paraId="2AE618C7" w14:textId="77777777" w:rsidR="00E6364D" w:rsidRPr="00FF353C" w:rsidRDefault="00E6364D" w:rsidP="00485DF3">
            <w:pPr>
              <w:pStyle w:val="NormalLeft"/>
              <w:rPr>
                <w:lang w:val="en-GB"/>
              </w:rPr>
            </w:pPr>
            <w:r w:rsidRPr="00FF353C">
              <w:rPr>
                <w:lang w:val="en-GB"/>
              </w:rPr>
              <w:t>R0030/C0010</w:t>
            </w:r>
          </w:p>
        </w:tc>
        <w:tc>
          <w:tcPr>
            <w:tcW w:w="2414" w:type="dxa"/>
            <w:tcBorders>
              <w:top w:val="single" w:sz="2" w:space="0" w:color="auto"/>
              <w:left w:val="single" w:sz="2" w:space="0" w:color="auto"/>
              <w:bottom w:val="single" w:sz="2" w:space="0" w:color="auto"/>
              <w:right w:val="single" w:sz="2" w:space="0" w:color="auto"/>
            </w:tcBorders>
          </w:tcPr>
          <w:p w14:paraId="58514470" w14:textId="77777777" w:rsidR="00E6364D" w:rsidRPr="00FF353C" w:rsidRDefault="00E6364D" w:rsidP="00485DF3">
            <w:pPr>
              <w:pStyle w:val="NormalLeft"/>
              <w:rPr>
                <w:lang w:val="en-GB"/>
              </w:rPr>
            </w:pPr>
            <w:r w:rsidRPr="00FF353C">
              <w:rPr>
                <w:lang w:val="en-GB"/>
              </w:rPr>
              <w:t xml:space="preserve">Own shares held — </w:t>
            </w:r>
            <w:r w:rsidRPr="00FF353C">
              <w:rPr>
                <w:lang w:val="en-GB"/>
              </w:rPr>
              <w:lastRenderedPageBreak/>
              <w:t>balance brought forward</w:t>
            </w:r>
          </w:p>
        </w:tc>
        <w:tc>
          <w:tcPr>
            <w:tcW w:w="3993" w:type="dxa"/>
            <w:tcBorders>
              <w:top w:val="single" w:sz="2" w:space="0" w:color="auto"/>
              <w:left w:val="single" w:sz="2" w:space="0" w:color="auto"/>
              <w:bottom w:val="single" w:sz="2" w:space="0" w:color="auto"/>
              <w:right w:val="single" w:sz="2" w:space="0" w:color="auto"/>
            </w:tcBorders>
          </w:tcPr>
          <w:p w14:paraId="40BB54BB" w14:textId="77777777" w:rsidR="00E6364D" w:rsidRPr="00FF353C" w:rsidRDefault="00E6364D" w:rsidP="00485DF3">
            <w:pPr>
              <w:pStyle w:val="NormalLeft"/>
              <w:rPr>
                <w:lang w:val="en-GB"/>
              </w:rPr>
            </w:pPr>
            <w:r w:rsidRPr="00FF353C">
              <w:rPr>
                <w:lang w:val="en-GB"/>
              </w:rPr>
              <w:lastRenderedPageBreak/>
              <w:t xml:space="preserve">This is the balance of own shares held, </w:t>
            </w:r>
            <w:r w:rsidRPr="00FF353C">
              <w:rPr>
                <w:lang w:val="en-GB"/>
              </w:rPr>
              <w:lastRenderedPageBreak/>
              <w:t>brought forward from the previous reporting period.</w:t>
            </w:r>
          </w:p>
        </w:tc>
      </w:tr>
      <w:tr w:rsidR="00E6364D" w:rsidRPr="00FF353C" w14:paraId="19C85820" w14:textId="77777777" w:rsidTr="00485DF3">
        <w:tc>
          <w:tcPr>
            <w:tcW w:w="2879" w:type="dxa"/>
            <w:tcBorders>
              <w:top w:val="single" w:sz="2" w:space="0" w:color="auto"/>
              <w:left w:val="single" w:sz="2" w:space="0" w:color="auto"/>
              <w:bottom w:val="single" w:sz="2" w:space="0" w:color="auto"/>
              <w:right w:val="single" w:sz="2" w:space="0" w:color="auto"/>
            </w:tcBorders>
          </w:tcPr>
          <w:p w14:paraId="52EC3A7E" w14:textId="77777777" w:rsidR="00E6364D" w:rsidRPr="00FF353C" w:rsidRDefault="00E6364D" w:rsidP="00485DF3">
            <w:pPr>
              <w:pStyle w:val="NormalLeft"/>
              <w:rPr>
                <w:lang w:val="en-GB"/>
              </w:rPr>
            </w:pPr>
            <w:r w:rsidRPr="00FF353C">
              <w:rPr>
                <w:lang w:val="en-GB"/>
              </w:rPr>
              <w:lastRenderedPageBreak/>
              <w:t>R0030/C0020</w:t>
            </w:r>
          </w:p>
        </w:tc>
        <w:tc>
          <w:tcPr>
            <w:tcW w:w="2414" w:type="dxa"/>
            <w:tcBorders>
              <w:top w:val="single" w:sz="2" w:space="0" w:color="auto"/>
              <w:left w:val="single" w:sz="2" w:space="0" w:color="auto"/>
              <w:bottom w:val="single" w:sz="2" w:space="0" w:color="auto"/>
              <w:right w:val="single" w:sz="2" w:space="0" w:color="auto"/>
            </w:tcBorders>
          </w:tcPr>
          <w:p w14:paraId="4B8CDF72" w14:textId="77777777" w:rsidR="00E6364D" w:rsidRPr="00FF353C" w:rsidRDefault="00E6364D" w:rsidP="00485DF3">
            <w:pPr>
              <w:pStyle w:val="NormalLeft"/>
              <w:rPr>
                <w:lang w:val="en-GB"/>
              </w:rPr>
            </w:pPr>
            <w:r w:rsidRPr="00FF353C">
              <w:rPr>
                <w:lang w:val="en-GB"/>
              </w:rPr>
              <w:t>Own shares held — increase</w:t>
            </w:r>
          </w:p>
        </w:tc>
        <w:tc>
          <w:tcPr>
            <w:tcW w:w="3993" w:type="dxa"/>
            <w:tcBorders>
              <w:top w:val="single" w:sz="2" w:space="0" w:color="auto"/>
              <w:left w:val="single" w:sz="2" w:space="0" w:color="auto"/>
              <w:bottom w:val="single" w:sz="2" w:space="0" w:color="auto"/>
              <w:right w:val="single" w:sz="2" w:space="0" w:color="auto"/>
            </w:tcBorders>
          </w:tcPr>
          <w:p w14:paraId="7664F2ED" w14:textId="77777777" w:rsidR="00E6364D" w:rsidRPr="00FF353C" w:rsidRDefault="00E6364D" w:rsidP="00485DF3">
            <w:pPr>
              <w:pStyle w:val="NormalLeft"/>
              <w:rPr>
                <w:lang w:val="en-GB"/>
              </w:rPr>
            </w:pPr>
            <w:r w:rsidRPr="00FF353C">
              <w:rPr>
                <w:lang w:val="en-GB"/>
              </w:rPr>
              <w:t>This is the increase in own shares held, brought over the reporting period.</w:t>
            </w:r>
          </w:p>
        </w:tc>
      </w:tr>
      <w:tr w:rsidR="00E6364D" w:rsidRPr="00FF353C" w14:paraId="52CAA18A" w14:textId="77777777" w:rsidTr="00485DF3">
        <w:tc>
          <w:tcPr>
            <w:tcW w:w="2879" w:type="dxa"/>
            <w:tcBorders>
              <w:top w:val="single" w:sz="2" w:space="0" w:color="auto"/>
              <w:left w:val="single" w:sz="2" w:space="0" w:color="auto"/>
              <w:bottom w:val="single" w:sz="2" w:space="0" w:color="auto"/>
              <w:right w:val="single" w:sz="2" w:space="0" w:color="auto"/>
            </w:tcBorders>
          </w:tcPr>
          <w:p w14:paraId="35E97800" w14:textId="77777777" w:rsidR="00E6364D" w:rsidRPr="00FF353C" w:rsidRDefault="00E6364D" w:rsidP="00485DF3">
            <w:pPr>
              <w:pStyle w:val="NormalLeft"/>
              <w:rPr>
                <w:lang w:val="en-GB"/>
              </w:rPr>
            </w:pPr>
            <w:r w:rsidRPr="00FF353C">
              <w:rPr>
                <w:lang w:val="en-GB"/>
              </w:rPr>
              <w:t>R0030/C0030</w:t>
            </w:r>
          </w:p>
        </w:tc>
        <w:tc>
          <w:tcPr>
            <w:tcW w:w="2414" w:type="dxa"/>
            <w:tcBorders>
              <w:top w:val="single" w:sz="2" w:space="0" w:color="auto"/>
              <w:left w:val="single" w:sz="2" w:space="0" w:color="auto"/>
              <w:bottom w:val="single" w:sz="2" w:space="0" w:color="auto"/>
              <w:right w:val="single" w:sz="2" w:space="0" w:color="auto"/>
            </w:tcBorders>
          </w:tcPr>
          <w:p w14:paraId="58AD7090" w14:textId="77777777" w:rsidR="00E6364D" w:rsidRPr="00FF353C" w:rsidRDefault="00E6364D" w:rsidP="00485DF3">
            <w:pPr>
              <w:pStyle w:val="NormalLeft"/>
              <w:rPr>
                <w:lang w:val="en-GB"/>
              </w:rPr>
            </w:pPr>
            <w:r w:rsidRPr="00FF353C">
              <w:rPr>
                <w:lang w:val="en-GB"/>
              </w:rPr>
              <w:t>Own shares held — reduction</w:t>
            </w:r>
          </w:p>
        </w:tc>
        <w:tc>
          <w:tcPr>
            <w:tcW w:w="3993" w:type="dxa"/>
            <w:tcBorders>
              <w:top w:val="single" w:sz="2" w:space="0" w:color="auto"/>
              <w:left w:val="single" w:sz="2" w:space="0" w:color="auto"/>
              <w:bottom w:val="single" w:sz="2" w:space="0" w:color="auto"/>
              <w:right w:val="single" w:sz="2" w:space="0" w:color="auto"/>
            </w:tcBorders>
          </w:tcPr>
          <w:p w14:paraId="10C438FB" w14:textId="77777777" w:rsidR="00E6364D" w:rsidRPr="00FF353C" w:rsidRDefault="00E6364D" w:rsidP="00485DF3">
            <w:pPr>
              <w:pStyle w:val="NormalLeft"/>
              <w:rPr>
                <w:lang w:val="en-GB"/>
              </w:rPr>
            </w:pPr>
            <w:r w:rsidRPr="00FF353C">
              <w:rPr>
                <w:lang w:val="en-GB"/>
              </w:rPr>
              <w:t>This is the reduction in own shares held, brought over the reporting period.</w:t>
            </w:r>
          </w:p>
        </w:tc>
      </w:tr>
      <w:tr w:rsidR="00E6364D" w:rsidRPr="00FF353C" w14:paraId="0D94139F" w14:textId="77777777" w:rsidTr="00485DF3">
        <w:tc>
          <w:tcPr>
            <w:tcW w:w="2879" w:type="dxa"/>
            <w:tcBorders>
              <w:top w:val="single" w:sz="2" w:space="0" w:color="auto"/>
              <w:left w:val="single" w:sz="2" w:space="0" w:color="auto"/>
              <w:bottom w:val="single" w:sz="2" w:space="0" w:color="auto"/>
              <w:right w:val="single" w:sz="2" w:space="0" w:color="auto"/>
            </w:tcBorders>
          </w:tcPr>
          <w:p w14:paraId="42A4195A" w14:textId="77777777" w:rsidR="00E6364D" w:rsidRPr="00FF353C" w:rsidRDefault="00E6364D" w:rsidP="00485DF3">
            <w:pPr>
              <w:pStyle w:val="NormalLeft"/>
              <w:rPr>
                <w:lang w:val="en-GB"/>
              </w:rPr>
            </w:pPr>
            <w:r w:rsidRPr="00FF353C">
              <w:rPr>
                <w:lang w:val="en-GB"/>
              </w:rPr>
              <w:t>R0030/C0060</w:t>
            </w:r>
          </w:p>
        </w:tc>
        <w:tc>
          <w:tcPr>
            <w:tcW w:w="2414" w:type="dxa"/>
            <w:tcBorders>
              <w:top w:val="single" w:sz="2" w:space="0" w:color="auto"/>
              <w:left w:val="single" w:sz="2" w:space="0" w:color="auto"/>
              <w:bottom w:val="single" w:sz="2" w:space="0" w:color="auto"/>
              <w:right w:val="single" w:sz="2" w:space="0" w:color="auto"/>
            </w:tcBorders>
          </w:tcPr>
          <w:p w14:paraId="2C6D72F4" w14:textId="77777777" w:rsidR="00E6364D" w:rsidRPr="00FF353C" w:rsidRDefault="00E6364D" w:rsidP="00485DF3">
            <w:pPr>
              <w:pStyle w:val="NormalLeft"/>
              <w:rPr>
                <w:lang w:val="en-GB"/>
              </w:rPr>
            </w:pPr>
            <w:r w:rsidRPr="00FF353C">
              <w:rPr>
                <w:lang w:val="en-GB"/>
              </w:rPr>
              <w:t>Own shares held — balance carried forward</w:t>
            </w:r>
          </w:p>
        </w:tc>
        <w:tc>
          <w:tcPr>
            <w:tcW w:w="3993" w:type="dxa"/>
            <w:tcBorders>
              <w:top w:val="single" w:sz="2" w:space="0" w:color="auto"/>
              <w:left w:val="single" w:sz="2" w:space="0" w:color="auto"/>
              <w:bottom w:val="single" w:sz="2" w:space="0" w:color="auto"/>
              <w:right w:val="single" w:sz="2" w:space="0" w:color="auto"/>
            </w:tcBorders>
          </w:tcPr>
          <w:p w14:paraId="7DDFCBA2" w14:textId="77777777" w:rsidR="00E6364D" w:rsidRPr="00FF353C" w:rsidRDefault="00E6364D" w:rsidP="00485DF3">
            <w:pPr>
              <w:pStyle w:val="NormalLeft"/>
              <w:rPr>
                <w:lang w:val="en-GB"/>
              </w:rPr>
            </w:pPr>
            <w:r w:rsidRPr="00FF353C">
              <w:rPr>
                <w:lang w:val="en-GB"/>
              </w:rPr>
              <w:t>This is the balance of own shares held carried forward to the next reporting period.</w:t>
            </w:r>
          </w:p>
        </w:tc>
      </w:tr>
      <w:tr w:rsidR="00E6364D" w:rsidRPr="00FF353C" w14:paraId="0D1527EB" w14:textId="77777777" w:rsidTr="00485DF3">
        <w:tc>
          <w:tcPr>
            <w:tcW w:w="2879" w:type="dxa"/>
            <w:tcBorders>
              <w:top w:val="single" w:sz="2" w:space="0" w:color="auto"/>
              <w:left w:val="single" w:sz="2" w:space="0" w:color="auto"/>
              <w:bottom w:val="single" w:sz="2" w:space="0" w:color="auto"/>
              <w:right w:val="single" w:sz="2" w:space="0" w:color="auto"/>
            </w:tcBorders>
          </w:tcPr>
          <w:p w14:paraId="04C1615B" w14:textId="77777777" w:rsidR="00E6364D" w:rsidRPr="00FF353C" w:rsidRDefault="00E6364D" w:rsidP="00485DF3">
            <w:pPr>
              <w:pStyle w:val="NormalLeft"/>
              <w:rPr>
                <w:lang w:val="en-GB"/>
              </w:rPr>
            </w:pPr>
            <w:r w:rsidRPr="00FF353C">
              <w:rPr>
                <w:lang w:val="en-GB"/>
              </w:rPr>
              <w:t>R0100/C0010</w:t>
            </w:r>
          </w:p>
        </w:tc>
        <w:tc>
          <w:tcPr>
            <w:tcW w:w="2414" w:type="dxa"/>
            <w:tcBorders>
              <w:top w:val="single" w:sz="2" w:space="0" w:color="auto"/>
              <w:left w:val="single" w:sz="2" w:space="0" w:color="auto"/>
              <w:bottom w:val="single" w:sz="2" w:space="0" w:color="auto"/>
              <w:right w:val="single" w:sz="2" w:space="0" w:color="auto"/>
            </w:tcBorders>
          </w:tcPr>
          <w:p w14:paraId="09C08214" w14:textId="77777777" w:rsidR="00E6364D" w:rsidRPr="00FF353C" w:rsidRDefault="00E6364D" w:rsidP="00485DF3">
            <w:pPr>
              <w:pStyle w:val="NormalLeft"/>
              <w:rPr>
                <w:lang w:val="en-GB"/>
              </w:rPr>
            </w:pPr>
            <w:r w:rsidRPr="00FF353C">
              <w:rPr>
                <w:lang w:val="en-GB"/>
              </w:rPr>
              <w:t>Total ordinary share capital — balance brought forward</w:t>
            </w:r>
          </w:p>
        </w:tc>
        <w:tc>
          <w:tcPr>
            <w:tcW w:w="3993" w:type="dxa"/>
            <w:tcBorders>
              <w:top w:val="single" w:sz="2" w:space="0" w:color="auto"/>
              <w:left w:val="single" w:sz="2" w:space="0" w:color="auto"/>
              <w:bottom w:val="single" w:sz="2" w:space="0" w:color="auto"/>
              <w:right w:val="single" w:sz="2" w:space="0" w:color="auto"/>
            </w:tcBorders>
          </w:tcPr>
          <w:p w14:paraId="394AFE93" w14:textId="77777777" w:rsidR="00E6364D" w:rsidRPr="00FF353C" w:rsidRDefault="00E6364D" w:rsidP="00485DF3">
            <w:pPr>
              <w:pStyle w:val="NormalLeft"/>
              <w:rPr>
                <w:lang w:val="en-GB"/>
              </w:rPr>
            </w:pPr>
            <w:r w:rsidRPr="00FF353C">
              <w:rPr>
                <w:lang w:val="en-GB"/>
              </w:rPr>
              <w:t>This is the balance of total ordinary share capital brought forward from the previous reporting period. R0100/C0010 includes own shares held.</w:t>
            </w:r>
          </w:p>
        </w:tc>
      </w:tr>
      <w:tr w:rsidR="00E6364D" w:rsidRPr="00FF353C" w14:paraId="63D09C60" w14:textId="77777777" w:rsidTr="00485DF3">
        <w:tc>
          <w:tcPr>
            <w:tcW w:w="2879" w:type="dxa"/>
            <w:tcBorders>
              <w:top w:val="single" w:sz="2" w:space="0" w:color="auto"/>
              <w:left w:val="single" w:sz="2" w:space="0" w:color="auto"/>
              <w:bottom w:val="single" w:sz="2" w:space="0" w:color="auto"/>
              <w:right w:val="single" w:sz="2" w:space="0" w:color="auto"/>
            </w:tcBorders>
          </w:tcPr>
          <w:p w14:paraId="7FA92607" w14:textId="77777777" w:rsidR="00E6364D" w:rsidRPr="00FF353C" w:rsidRDefault="00E6364D" w:rsidP="00485DF3">
            <w:pPr>
              <w:pStyle w:val="NormalLeft"/>
              <w:rPr>
                <w:lang w:val="en-GB"/>
              </w:rPr>
            </w:pPr>
            <w:r w:rsidRPr="00FF353C">
              <w:rPr>
                <w:lang w:val="en-GB"/>
              </w:rPr>
              <w:t>R0100/C0020</w:t>
            </w:r>
          </w:p>
        </w:tc>
        <w:tc>
          <w:tcPr>
            <w:tcW w:w="2414" w:type="dxa"/>
            <w:tcBorders>
              <w:top w:val="single" w:sz="2" w:space="0" w:color="auto"/>
              <w:left w:val="single" w:sz="2" w:space="0" w:color="auto"/>
              <w:bottom w:val="single" w:sz="2" w:space="0" w:color="auto"/>
              <w:right w:val="single" w:sz="2" w:space="0" w:color="auto"/>
            </w:tcBorders>
          </w:tcPr>
          <w:p w14:paraId="1724DB93" w14:textId="77777777" w:rsidR="00E6364D" w:rsidRPr="00FF353C" w:rsidRDefault="00E6364D" w:rsidP="00485DF3">
            <w:pPr>
              <w:pStyle w:val="NormalLeft"/>
              <w:rPr>
                <w:lang w:val="en-GB"/>
              </w:rPr>
            </w:pPr>
            <w:r w:rsidRPr="00FF353C">
              <w:rPr>
                <w:lang w:val="en-GB"/>
              </w:rPr>
              <w:t>Total ordinary share capital — increase</w:t>
            </w:r>
          </w:p>
        </w:tc>
        <w:tc>
          <w:tcPr>
            <w:tcW w:w="3993" w:type="dxa"/>
            <w:tcBorders>
              <w:top w:val="single" w:sz="2" w:space="0" w:color="auto"/>
              <w:left w:val="single" w:sz="2" w:space="0" w:color="auto"/>
              <w:bottom w:val="single" w:sz="2" w:space="0" w:color="auto"/>
              <w:right w:val="single" w:sz="2" w:space="0" w:color="auto"/>
            </w:tcBorders>
          </w:tcPr>
          <w:p w14:paraId="7C0841C8" w14:textId="77777777" w:rsidR="00E6364D" w:rsidRPr="00FF353C" w:rsidRDefault="00E6364D" w:rsidP="00485DF3">
            <w:pPr>
              <w:pStyle w:val="NormalLeft"/>
              <w:rPr>
                <w:lang w:val="en-GB"/>
              </w:rPr>
            </w:pPr>
            <w:r w:rsidRPr="00FF353C">
              <w:rPr>
                <w:lang w:val="en-GB"/>
              </w:rPr>
              <w:t>This is the increase in total ordinary share capital over the reporting period.</w:t>
            </w:r>
          </w:p>
        </w:tc>
      </w:tr>
      <w:tr w:rsidR="00E6364D" w:rsidRPr="00FF353C" w14:paraId="1AABFCD1" w14:textId="77777777" w:rsidTr="00485DF3">
        <w:tc>
          <w:tcPr>
            <w:tcW w:w="2879" w:type="dxa"/>
            <w:tcBorders>
              <w:top w:val="single" w:sz="2" w:space="0" w:color="auto"/>
              <w:left w:val="single" w:sz="2" w:space="0" w:color="auto"/>
              <w:bottom w:val="single" w:sz="2" w:space="0" w:color="auto"/>
              <w:right w:val="single" w:sz="2" w:space="0" w:color="auto"/>
            </w:tcBorders>
          </w:tcPr>
          <w:p w14:paraId="550BFF7E" w14:textId="77777777" w:rsidR="00E6364D" w:rsidRPr="00FF353C" w:rsidRDefault="00E6364D" w:rsidP="00485DF3">
            <w:pPr>
              <w:pStyle w:val="NormalLeft"/>
              <w:rPr>
                <w:lang w:val="en-GB"/>
              </w:rPr>
            </w:pPr>
            <w:r w:rsidRPr="00FF353C">
              <w:rPr>
                <w:lang w:val="en-GB"/>
              </w:rPr>
              <w:t>R0100/C0030</w:t>
            </w:r>
          </w:p>
        </w:tc>
        <w:tc>
          <w:tcPr>
            <w:tcW w:w="2414" w:type="dxa"/>
            <w:tcBorders>
              <w:top w:val="single" w:sz="2" w:space="0" w:color="auto"/>
              <w:left w:val="single" w:sz="2" w:space="0" w:color="auto"/>
              <w:bottom w:val="single" w:sz="2" w:space="0" w:color="auto"/>
              <w:right w:val="single" w:sz="2" w:space="0" w:color="auto"/>
            </w:tcBorders>
          </w:tcPr>
          <w:p w14:paraId="48555ED6" w14:textId="77777777" w:rsidR="00E6364D" w:rsidRPr="00FF353C" w:rsidRDefault="00E6364D" w:rsidP="00485DF3">
            <w:pPr>
              <w:pStyle w:val="NormalLeft"/>
              <w:rPr>
                <w:lang w:val="en-GB"/>
              </w:rPr>
            </w:pPr>
            <w:r w:rsidRPr="00FF353C">
              <w:rPr>
                <w:lang w:val="en-GB"/>
              </w:rPr>
              <w:t>Total ordinary share capital — reduction</w:t>
            </w:r>
          </w:p>
        </w:tc>
        <w:tc>
          <w:tcPr>
            <w:tcW w:w="3993" w:type="dxa"/>
            <w:tcBorders>
              <w:top w:val="single" w:sz="2" w:space="0" w:color="auto"/>
              <w:left w:val="single" w:sz="2" w:space="0" w:color="auto"/>
              <w:bottom w:val="single" w:sz="2" w:space="0" w:color="auto"/>
              <w:right w:val="single" w:sz="2" w:space="0" w:color="auto"/>
            </w:tcBorders>
          </w:tcPr>
          <w:p w14:paraId="0E241E53" w14:textId="77777777" w:rsidR="00E6364D" w:rsidRPr="00FF353C" w:rsidRDefault="00E6364D" w:rsidP="00485DF3">
            <w:pPr>
              <w:pStyle w:val="NormalLeft"/>
              <w:rPr>
                <w:lang w:val="en-GB"/>
              </w:rPr>
            </w:pPr>
            <w:r w:rsidRPr="00FF353C">
              <w:rPr>
                <w:lang w:val="en-GB"/>
              </w:rPr>
              <w:t>This is the reduction in total ordinary share capital over the reporting period.</w:t>
            </w:r>
          </w:p>
        </w:tc>
      </w:tr>
      <w:tr w:rsidR="00E6364D" w:rsidRPr="00FF353C" w14:paraId="4DD8161E" w14:textId="77777777" w:rsidTr="00485DF3">
        <w:tc>
          <w:tcPr>
            <w:tcW w:w="2879" w:type="dxa"/>
            <w:tcBorders>
              <w:top w:val="single" w:sz="2" w:space="0" w:color="auto"/>
              <w:left w:val="single" w:sz="2" w:space="0" w:color="auto"/>
              <w:bottom w:val="single" w:sz="2" w:space="0" w:color="auto"/>
              <w:right w:val="single" w:sz="2" w:space="0" w:color="auto"/>
            </w:tcBorders>
          </w:tcPr>
          <w:p w14:paraId="530EAD46" w14:textId="77777777" w:rsidR="00E6364D" w:rsidRPr="00FF353C" w:rsidRDefault="00E6364D" w:rsidP="00485DF3">
            <w:pPr>
              <w:pStyle w:val="NormalLeft"/>
              <w:rPr>
                <w:lang w:val="en-GB"/>
              </w:rPr>
            </w:pPr>
            <w:r w:rsidRPr="00FF353C">
              <w:rPr>
                <w:lang w:val="en-GB"/>
              </w:rPr>
              <w:t>R0100/C0060</w:t>
            </w:r>
          </w:p>
        </w:tc>
        <w:tc>
          <w:tcPr>
            <w:tcW w:w="2414" w:type="dxa"/>
            <w:tcBorders>
              <w:top w:val="single" w:sz="2" w:space="0" w:color="auto"/>
              <w:left w:val="single" w:sz="2" w:space="0" w:color="auto"/>
              <w:bottom w:val="single" w:sz="2" w:space="0" w:color="auto"/>
              <w:right w:val="single" w:sz="2" w:space="0" w:color="auto"/>
            </w:tcBorders>
          </w:tcPr>
          <w:p w14:paraId="751A3DFA" w14:textId="77777777" w:rsidR="00E6364D" w:rsidRPr="00FF353C" w:rsidRDefault="00E6364D" w:rsidP="00485DF3">
            <w:pPr>
              <w:pStyle w:val="NormalLeft"/>
              <w:rPr>
                <w:lang w:val="en-GB"/>
              </w:rPr>
            </w:pPr>
            <w:r w:rsidRPr="00FF353C">
              <w:rPr>
                <w:lang w:val="en-GB"/>
              </w:rPr>
              <w:t>Total ordinary share capital — balance carried forward</w:t>
            </w:r>
          </w:p>
        </w:tc>
        <w:tc>
          <w:tcPr>
            <w:tcW w:w="3993" w:type="dxa"/>
            <w:tcBorders>
              <w:top w:val="single" w:sz="2" w:space="0" w:color="auto"/>
              <w:left w:val="single" w:sz="2" w:space="0" w:color="auto"/>
              <w:bottom w:val="single" w:sz="2" w:space="0" w:color="auto"/>
              <w:right w:val="single" w:sz="2" w:space="0" w:color="auto"/>
            </w:tcBorders>
          </w:tcPr>
          <w:p w14:paraId="0AC8A113" w14:textId="77777777" w:rsidR="00E6364D" w:rsidRPr="00FF353C" w:rsidRDefault="00E6364D" w:rsidP="00485DF3">
            <w:pPr>
              <w:pStyle w:val="NormalLeft"/>
              <w:rPr>
                <w:lang w:val="en-GB"/>
              </w:rPr>
            </w:pPr>
            <w:r w:rsidRPr="00FF353C">
              <w:rPr>
                <w:lang w:val="en-GB"/>
              </w:rPr>
              <w:t>This is the balance of total ordinary share capital carried forward to the next reporting period.</w:t>
            </w:r>
          </w:p>
        </w:tc>
      </w:tr>
      <w:tr w:rsidR="00907C57" w:rsidRPr="00FF353C" w14:paraId="74EBE27C"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1A59750B" w14:textId="4B320106" w:rsidR="00907C57" w:rsidRPr="00FF353C" w:rsidRDefault="00907C57" w:rsidP="00A75973">
            <w:pPr>
              <w:pStyle w:val="NormalCentered"/>
              <w:jc w:val="left"/>
              <w:rPr>
                <w:lang w:val="en-GB"/>
              </w:rPr>
            </w:pPr>
            <w:r w:rsidRPr="00FF353C">
              <w:rPr>
                <w:i/>
                <w:iCs/>
                <w:lang w:val="en-GB"/>
              </w:rPr>
              <w:t>Share premium account related to ordinary share capital — movements in the reporting period</w:t>
            </w:r>
          </w:p>
        </w:tc>
      </w:tr>
      <w:tr w:rsidR="00E6364D" w:rsidRPr="00FF353C" w14:paraId="10E8C8DC" w14:textId="77777777" w:rsidTr="00485DF3">
        <w:tc>
          <w:tcPr>
            <w:tcW w:w="2879" w:type="dxa"/>
            <w:tcBorders>
              <w:top w:val="single" w:sz="2" w:space="0" w:color="auto"/>
              <w:left w:val="single" w:sz="2" w:space="0" w:color="auto"/>
              <w:bottom w:val="single" w:sz="2" w:space="0" w:color="auto"/>
              <w:right w:val="single" w:sz="2" w:space="0" w:color="auto"/>
            </w:tcBorders>
          </w:tcPr>
          <w:p w14:paraId="185CB7CB" w14:textId="77777777" w:rsidR="00E6364D" w:rsidRPr="00FF353C" w:rsidRDefault="00E6364D" w:rsidP="00485DF3">
            <w:pPr>
              <w:pStyle w:val="NormalLeft"/>
              <w:rPr>
                <w:lang w:val="en-GB"/>
              </w:rPr>
            </w:pPr>
            <w:r w:rsidRPr="00FF353C">
              <w:rPr>
                <w:lang w:val="en-GB"/>
              </w:rPr>
              <w:t>R0110/C0010</w:t>
            </w:r>
          </w:p>
        </w:tc>
        <w:tc>
          <w:tcPr>
            <w:tcW w:w="2414" w:type="dxa"/>
            <w:tcBorders>
              <w:top w:val="single" w:sz="2" w:space="0" w:color="auto"/>
              <w:left w:val="single" w:sz="2" w:space="0" w:color="auto"/>
              <w:bottom w:val="single" w:sz="2" w:space="0" w:color="auto"/>
              <w:right w:val="single" w:sz="2" w:space="0" w:color="auto"/>
            </w:tcBorders>
          </w:tcPr>
          <w:p w14:paraId="3803AD41" w14:textId="77777777" w:rsidR="00E6364D" w:rsidRPr="00FF353C" w:rsidRDefault="00E6364D" w:rsidP="00485DF3">
            <w:pPr>
              <w:pStyle w:val="NormalLeft"/>
              <w:rPr>
                <w:lang w:val="en-GB"/>
              </w:rPr>
            </w:pPr>
            <w:r w:rsidRPr="00FF353C">
              <w:rPr>
                <w:lang w:val="en-GB"/>
              </w:rPr>
              <w:t>Share premium account related to ordinary share capital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001A6D89" w14:textId="77777777" w:rsidR="00E6364D" w:rsidRPr="00FF353C" w:rsidRDefault="00E6364D" w:rsidP="00485DF3">
            <w:pPr>
              <w:pStyle w:val="NormalLeft"/>
              <w:rPr>
                <w:lang w:val="en-GB"/>
              </w:rPr>
            </w:pPr>
            <w:r w:rsidRPr="00FF353C">
              <w:rPr>
                <w:lang w:val="en-GB"/>
              </w:rPr>
              <w:t>This is the balance of the share premium account related to ordinary share capital that is tier 1 brought forward from the previous reporting period.</w:t>
            </w:r>
          </w:p>
        </w:tc>
      </w:tr>
      <w:tr w:rsidR="00E6364D" w:rsidRPr="00FF353C" w14:paraId="54ED978C" w14:textId="77777777" w:rsidTr="00485DF3">
        <w:tc>
          <w:tcPr>
            <w:tcW w:w="2879" w:type="dxa"/>
            <w:tcBorders>
              <w:top w:val="single" w:sz="2" w:space="0" w:color="auto"/>
              <w:left w:val="single" w:sz="2" w:space="0" w:color="auto"/>
              <w:bottom w:val="single" w:sz="2" w:space="0" w:color="auto"/>
              <w:right w:val="single" w:sz="2" w:space="0" w:color="auto"/>
            </w:tcBorders>
          </w:tcPr>
          <w:p w14:paraId="4D6E5A38" w14:textId="77777777" w:rsidR="00E6364D" w:rsidRPr="00FF353C" w:rsidRDefault="00E6364D" w:rsidP="00485DF3">
            <w:pPr>
              <w:pStyle w:val="NormalLeft"/>
              <w:rPr>
                <w:lang w:val="en-GB"/>
              </w:rPr>
            </w:pPr>
            <w:r w:rsidRPr="00FF353C">
              <w:rPr>
                <w:lang w:val="en-GB"/>
              </w:rPr>
              <w:t>R0110/C0020</w:t>
            </w:r>
          </w:p>
        </w:tc>
        <w:tc>
          <w:tcPr>
            <w:tcW w:w="2414" w:type="dxa"/>
            <w:tcBorders>
              <w:top w:val="single" w:sz="2" w:space="0" w:color="auto"/>
              <w:left w:val="single" w:sz="2" w:space="0" w:color="auto"/>
              <w:bottom w:val="single" w:sz="2" w:space="0" w:color="auto"/>
              <w:right w:val="single" w:sz="2" w:space="0" w:color="auto"/>
            </w:tcBorders>
          </w:tcPr>
          <w:p w14:paraId="1D87E454" w14:textId="77777777" w:rsidR="00E6364D" w:rsidRPr="00FF353C" w:rsidRDefault="00E6364D" w:rsidP="00485DF3">
            <w:pPr>
              <w:pStyle w:val="NormalLeft"/>
              <w:rPr>
                <w:lang w:val="en-GB"/>
              </w:rPr>
            </w:pPr>
            <w:r w:rsidRPr="00FF353C">
              <w:rPr>
                <w:lang w:val="en-GB"/>
              </w:rPr>
              <w:t>Share premium account related to ordinary share capital –Tier 1 — increase</w:t>
            </w:r>
          </w:p>
        </w:tc>
        <w:tc>
          <w:tcPr>
            <w:tcW w:w="3993" w:type="dxa"/>
            <w:tcBorders>
              <w:top w:val="single" w:sz="2" w:space="0" w:color="auto"/>
              <w:left w:val="single" w:sz="2" w:space="0" w:color="auto"/>
              <w:bottom w:val="single" w:sz="2" w:space="0" w:color="auto"/>
              <w:right w:val="single" w:sz="2" w:space="0" w:color="auto"/>
            </w:tcBorders>
          </w:tcPr>
          <w:p w14:paraId="014F293C" w14:textId="77777777" w:rsidR="00E6364D" w:rsidRPr="00FF353C" w:rsidRDefault="00E6364D" w:rsidP="00485DF3">
            <w:pPr>
              <w:pStyle w:val="NormalLeft"/>
              <w:rPr>
                <w:lang w:val="en-GB"/>
              </w:rPr>
            </w:pPr>
            <w:r w:rsidRPr="00FF353C">
              <w:rPr>
                <w:lang w:val="en-GB"/>
              </w:rPr>
              <w:t>This is the increase in the share premium account related to ordinary share capital that is tier 1 over the reporting period.</w:t>
            </w:r>
          </w:p>
        </w:tc>
      </w:tr>
      <w:tr w:rsidR="00E6364D" w:rsidRPr="00FF353C" w14:paraId="6245BE64" w14:textId="77777777" w:rsidTr="00485DF3">
        <w:tc>
          <w:tcPr>
            <w:tcW w:w="2879" w:type="dxa"/>
            <w:tcBorders>
              <w:top w:val="single" w:sz="2" w:space="0" w:color="auto"/>
              <w:left w:val="single" w:sz="2" w:space="0" w:color="auto"/>
              <w:bottom w:val="single" w:sz="2" w:space="0" w:color="auto"/>
              <w:right w:val="single" w:sz="2" w:space="0" w:color="auto"/>
            </w:tcBorders>
          </w:tcPr>
          <w:p w14:paraId="39DBAAE8" w14:textId="77777777" w:rsidR="00E6364D" w:rsidRPr="00FF353C" w:rsidRDefault="00E6364D" w:rsidP="00485DF3">
            <w:pPr>
              <w:pStyle w:val="NormalLeft"/>
              <w:rPr>
                <w:lang w:val="en-GB"/>
              </w:rPr>
            </w:pPr>
            <w:r w:rsidRPr="00FF353C">
              <w:rPr>
                <w:lang w:val="en-GB"/>
              </w:rPr>
              <w:t>R0110/C0030</w:t>
            </w:r>
          </w:p>
        </w:tc>
        <w:tc>
          <w:tcPr>
            <w:tcW w:w="2414" w:type="dxa"/>
            <w:tcBorders>
              <w:top w:val="single" w:sz="2" w:space="0" w:color="auto"/>
              <w:left w:val="single" w:sz="2" w:space="0" w:color="auto"/>
              <w:bottom w:val="single" w:sz="2" w:space="0" w:color="auto"/>
              <w:right w:val="single" w:sz="2" w:space="0" w:color="auto"/>
            </w:tcBorders>
          </w:tcPr>
          <w:p w14:paraId="3B384B71" w14:textId="77777777" w:rsidR="00E6364D" w:rsidRPr="00FF353C" w:rsidRDefault="00E6364D" w:rsidP="00485DF3">
            <w:pPr>
              <w:pStyle w:val="NormalLeft"/>
              <w:rPr>
                <w:lang w:val="en-GB"/>
              </w:rPr>
            </w:pPr>
            <w:r w:rsidRPr="00FF353C">
              <w:rPr>
                <w:lang w:val="en-GB"/>
              </w:rPr>
              <w:t>Share premium account related to ordinary share capital –Tier 1 — reduction</w:t>
            </w:r>
          </w:p>
        </w:tc>
        <w:tc>
          <w:tcPr>
            <w:tcW w:w="3993" w:type="dxa"/>
            <w:tcBorders>
              <w:top w:val="single" w:sz="2" w:space="0" w:color="auto"/>
              <w:left w:val="single" w:sz="2" w:space="0" w:color="auto"/>
              <w:bottom w:val="single" w:sz="2" w:space="0" w:color="auto"/>
              <w:right w:val="single" w:sz="2" w:space="0" w:color="auto"/>
            </w:tcBorders>
          </w:tcPr>
          <w:p w14:paraId="79B2FAA0" w14:textId="77777777" w:rsidR="00E6364D" w:rsidRPr="00FF353C" w:rsidRDefault="00E6364D" w:rsidP="00485DF3">
            <w:pPr>
              <w:pStyle w:val="NormalLeft"/>
              <w:rPr>
                <w:lang w:val="en-GB"/>
              </w:rPr>
            </w:pPr>
            <w:r w:rsidRPr="00FF353C">
              <w:rPr>
                <w:lang w:val="en-GB"/>
              </w:rPr>
              <w:t>This is the reduction in the share premium account related to ordinary share capital that is tier 1 over the reporting period.</w:t>
            </w:r>
          </w:p>
        </w:tc>
      </w:tr>
      <w:tr w:rsidR="00E6364D" w:rsidRPr="00FF353C" w14:paraId="3775C0EC" w14:textId="77777777" w:rsidTr="00485DF3">
        <w:tc>
          <w:tcPr>
            <w:tcW w:w="2879" w:type="dxa"/>
            <w:tcBorders>
              <w:top w:val="single" w:sz="2" w:space="0" w:color="auto"/>
              <w:left w:val="single" w:sz="2" w:space="0" w:color="auto"/>
              <w:bottom w:val="single" w:sz="2" w:space="0" w:color="auto"/>
              <w:right w:val="single" w:sz="2" w:space="0" w:color="auto"/>
            </w:tcBorders>
          </w:tcPr>
          <w:p w14:paraId="28A5DC52" w14:textId="77777777" w:rsidR="00E6364D" w:rsidRPr="00FF353C" w:rsidRDefault="00E6364D" w:rsidP="00485DF3">
            <w:pPr>
              <w:pStyle w:val="NormalLeft"/>
              <w:rPr>
                <w:lang w:val="en-GB"/>
              </w:rPr>
            </w:pPr>
            <w:r w:rsidRPr="00FF353C">
              <w:rPr>
                <w:lang w:val="en-GB"/>
              </w:rPr>
              <w:t>R0110/C0060</w:t>
            </w:r>
          </w:p>
        </w:tc>
        <w:tc>
          <w:tcPr>
            <w:tcW w:w="2414" w:type="dxa"/>
            <w:tcBorders>
              <w:top w:val="single" w:sz="2" w:space="0" w:color="auto"/>
              <w:left w:val="single" w:sz="2" w:space="0" w:color="auto"/>
              <w:bottom w:val="single" w:sz="2" w:space="0" w:color="auto"/>
              <w:right w:val="single" w:sz="2" w:space="0" w:color="auto"/>
            </w:tcBorders>
          </w:tcPr>
          <w:p w14:paraId="7E01EF08" w14:textId="77777777" w:rsidR="00E6364D" w:rsidRPr="00FF353C" w:rsidRDefault="00E6364D" w:rsidP="00485DF3">
            <w:pPr>
              <w:pStyle w:val="NormalLeft"/>
              <w:rPr>
                <w:lang w:val="en-GB"/>
              </w:rPr>
            </w:pPr>
            <w:r w:rsidRPr="00FF353C">
              <w:rPr>
                <w:lang w:val="en-GB"/>
              </w:rPr>
              <w:t xml:space="preserve">Share premium account related to ordinary share capital –Tier 1 — balance </w:t>
            </w:r>
            <w:r w:rsidRPr="00FF353C">
              <w:rPr>
                <w:lang w:val="en-GB"/>
              </w:rPr>
              <w:lastRenderedPageBreak/>
              <w:t>carried forward</w:t>
            </w:r>
          </w:p>
        </w:tc>
        <w:tc>
          <w:tcPr>
            <w:tcW w:w="3993" w:type="dxa"/>
            <w:tcBorders>
              <w:top w:val="single" w:sz="2" w:space="0" w:color="auto"/>
              <w:left w:val="single" w:sz="2" w:space="0" w:color="auto"/>
              <w:bottom w:val="single" w:sz="2" w:space="0" w:color="auto"/>
              <w:right w:val="single" w:sz="2" w:space="0" w:color="auto"/>
            </w:tcBorders>
          </w:tcPr>
          <w:p w14:paraId="2B3BFD6B" w14:textId="77777777" w:rsidR="00E6364D" w:rsidRPr="00FF353C" w:rsidRDefault="00E6364D" w:rsidP="00485DF3">
            <w:pPr>
              <w:pStyle w:val="NormalLeft"/>
              <w:rPr>
                <w:lang w:val="en-GB"/>
              </w:rPr>
            </w:pPr>
            <w:r w:rsidRPr="00FF353C">
              <w:rPr>
                <w:lang w:val="en-GB"/>
              </w:rPr>
              <w:lastRenderedPageBreak/>
              <w:t xml:space="preserve">This is the balance of the share premium account related to ordinary share capital that is tier 1 carried </w:t>
            </w:r>
            <w:r w:rsidRPr="00FF353C">
              <w:rPr>
                <w:lang w:val="en-GB"/>
              </w:rPr>
              <w:lastRenderedPageBreak/>
              <w:t>forward to the next reporting period.</w:t>
            </w:r>
          </w:p>
        </w:tc>
      </w:tr>
      <w:tr w:rsidR="00E6364D" w:rsidRPr="00FF353C" w14:paraId="73BCB325" w14:textId="77777777" w:rsidTr="00485DF3">
        <w:tc>
          <w:tcPr>
            <w:tcW w:w="2879" w:type="dxa"/>
            <w:tcBorders>
              <w:top w:val="single" w:sz="2" w:space="0" w:color="auto"/>
              <w:left w:val="single" w:sz="2" w:space="0" w:color="auto"/>
              <w:bottom w:val="single" w:sz="2" w:space="0" w:color="auto"/>
              <w:right w:val="single" w:sz="2" w:space="0" w:color="auto"/>
            </w:tcBorders>
          </w:tcPr>
          <w:p w14:paraId="3B76E96A" w14:textId="77777777" w:rsidR="00E6364D" w:rsidRPr="00FF353C" w:rsidRDefault="00E6364D" w:rsidP="00485DF3">
            <w:pPr>
              <w:pStyle w:val="NormalLeft"/>
              <w:rPr>
                <w:lang w:val="en-GB"/>
              </w:rPr>
            </w:pPr>
            <w:r w:rsidRPr="00FF353C">
              <w:rPr>
                <w:lang w:val="en-GB"/>
              </w:rPr>
              <w:lastRenderedPageBreak/>
              <w:t>R0120/C0010</w:t>
            </w:r>
          </w:p>
        </w:tc>
        <w:tc>
          <w:tcPr>
            <w:tcW w:w="2414" w:type="dxa"/>
            <w:tcBorders>
              <w:top w:val="single" w:sz="2" w:space="0" w:color="auto"/>
              <w:left w:val="single" w:sz="2" w:space="0" w:color="auto"/>
              <w:bottom w:val="single" w:sz="2" w:space="0" w:color="auto"/>
              <w:right w:val="single" w:sz="2" w:space="0" w:color="auto"/>
            </w:tcBorders>
          </w:tcPr>
          <w:p w14:paraId="5BE54C84" w14:textId="77777777" w:rsidR="00E6364D" w:rsidRPr="00FF353C" w:rsidRDefault="00E6364D" w:rsidP="00485DF3">
            <w:pPr>
              <w:pStyle w:val="NormalLeft"/>
              <w:rPr>
                <w:lang w:val="en-GB"/>
              </w:rPr>
            </w:pPr>
            <w:r w:rsidRPr="00FF353C">
              <w:rPr>
                <w:lang w:val="en-GB"/>
              </w:rPr>
              <w:t>Share premium account related to ordinary share capital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06B548F6" w14:textId="77777777" w:rsidR="00E6364D" w:rsidRPr="00FF353C" w:rsidRDefault="00E6364D" w:rsidP="00485DF3">
            <w:pPr>
              <w:pStyle w:val="NormalLeft"/>
              <w:rPr>
                <w:lang w:val="en-GB"/>
              </w:rPr>
            </w:pPr>
            <w:r w:rsidRPr="00FF353C">
              <w:rPr>
                <w:lang w:val="en-GB"/>
              </w:rPr>
              <w:t>This is the balance of the share premium account related to ordinary share capital that is tier 2 brought forward from the previous reporting period.</w:t>
            </w:r>
          </w:p>
        </w:tc>
      </w:tr>
      <w:tr w:rsidR="00E6364D" w:rsidRPr="00FF353C" w14:paraId="379302EE" w14:textId="77777777" w:rsidTr="00485DF3">
        <w:tc>
          <w:tcPr>
            <w:tcW w:w="2879" w:type="dxa"/>
            <w:tcBorders>
              <w:top w:val="single" w:sz="2" w:space="0" w:color="auto"/>
              <w:left w:val="single" w:sz="2" w:space="0" w:color="auto"/>
              <w:bottom w:val="single" w:sz="2" w:space="0" w:color="auto"/>
              <w:right w:val="single" w:sz="2" w:space="0" w:color="auto"/>
            </w:tcBorders>
          </w:tcPr>
          <w:p w14:paraId="293191F9" w14:textId="77777777" w:rsidR="00E6364D" w:rsidRPr="00FF353C" w:rsidRDefault="00E6364D" w:rsidP="00485DF3">
            <w:pPr>
              <w:pStyle w:val="NormalLeft"/>
              <w:rPr>
                <w:lang w:val="en-GB"/>
              </w:rPr>
            </w:pPr>
            <w:r w:rsidRPr="00FF353C">
              <w:rPr>
                <w:lang w:val="en-GB"/>
              </w:rPr>
              <w:t>R0120/C0020</w:t>
            </w:r>
          </w:p>
        </w:tc>
        <w:tc>
          <w:tcPr>
            <w:tcW w:w="2414" w:type="dxa"/>
            <w:tcBorders>
              <w:top w:val="single" w:sz="2" w:space="0" w:color="auto"/>
              <w:left w:val="single" w:sz="2" w:space="0" w:color="auto"/>
              <w:bottom w:val="single" w:sz="2" w:space="0" w:color="auto"/>
              <w:right w:val="single" w:sz="2" w:space="0" w:color="auto"/>
            </w:tcBorders>
          </w:tcPr>
          <w:p w14:paraId="6DB9B6ED" w14:textId="77777777" w:rsidR="00E6364D" w:rsidRPr="00FF353C" w:rsidRDefault="00E6364D" w:rsidP="00485DF3">
            <w:pPr>
              <w:pStyle w:val="NormalLeft"/>
              <w:rPr>
                <w:lang w:val="en-GB"/>
              </w:rPr>
            </w:pPr>
            <w:r w:rsidRPr="00FF353C">
              <w:rPr>
                <w:lang w:val="en-GB"/>
              </w:rPr>
              <w:t>Share premium account related to ordinary share capital –Tier 2 — increase</w:t>
            </w:r>
          </w:p>
        </w:tc>
        <w:tc>
          <w:tcPr>
            <w:tcW w:w="3993" w:type="dxa"/>
            <w:tcBorders>
              <w:top w:val="single" w:sz="2" w:space="0" w:color="auto"/>
              <w:left w:val="single" w:sz="2" w:space="0" w:color="auto"/>
              <w:bottom w:val="single" w:sz="2" w:space="0" w:color="auto"/>
              <w:right w:val="single" w:sz="2" w:space="0" w:color="auto"/>
            </w:tcBorders>
          </w:tcPr>
          <w:p w14:paraId="08AB8827" w14:textId="77777777" w:rsidR="00E6364D" w:rsidRPr="00FF353C" w:rsidRDefault="00E6364D" w:rsidP="00485DF3">
            <w:pPr>
              <w:pStyle w:val="NormalLeft"/>
              <w:rPr>
                <w:lang w:val="en-GB"/>
              </w:rPr>
            </w:pPr>
            <w:r w:rsidRPr="00FF353C">
              <w:rPr>
                <w:lang w:val="en-GB"/>
              </w:rPr>
              <w:t>This is the increase in the share premium account related to ordinary share capital that is tier 2 over the reporting period.</w:t>
            </w:r>
          </w:p>
        </w:tc>
      </w:tr>
      <w:tr w:rsidR="00E6364D" w:rsidRPr="00FF353C" w14:paraId="26A03AAF" w14:textId="77777777" w:rsidTr="00485DF3">
        <w:tc>
          <w:tcPr>
            <w:tcW w:w="2879" w:type="dxa"/>
            <w:tcBorders>
              <w:top w:val="single" w:sz="2" w:space="0" w:color="auto"/>
              <w:left w:val="single" w:sz="2" w:space="0" w:color="auto"/>
              <w:bottom w:val="single" w:sz="2" w:space="0" w:color="auto"/>
              <w:right w:val="single" w:sz="2" w:space="0" w:color="auto"/>
            </w:tcBorders>
          </w:tcPr>
          <w:p w14:paraId="1DE4383C" w14:textId="77777777" w:rsidR="00E6364D" w:rsidRPr="00FF353C" w:rsidRDefault="00E6364D" w:rsidP="00485DF3">
            <w:pPr>
              <w:pStyle w:val="NormalLeft"/>
              <w:rPr>
                <w:lang w:val="en-GB"/>
              </w:rPr>
            </w:pPr>
            <w:r w:rsidRPr="00FF353C">
              <w:rPr>
                <w:lang w:val="en-GB"/>
              </w:rPr>
              <w:t>R0120/C0030</w:t>
            </w:r>
          </w:p>
        </w:tc>
        <w:tc>
          <w:tcPr>
            <w:tcW w:w="2414" w:type="dxa"/>
            <w:tcBorders>
              <w:top w:val="single" w:sz="2" w:space="0" w:color="auto"/>
              <w:left w:val="single" w:sz="2" w:space="0" w:color="auto"/>
              <w:bottom w:val="single" w:sz="2" w:space="0" w:color="auto"/>
              <w:right w:val="single" w:sz="2" w:space="0" w:color="auto"/>
            </w:tcBorders>
          </w:tcPr>
          <w:p w14:paraId="574E0C1E" w14:textId="77777777" w:rsidR="00E6364D" w:rsidRPr="00FF353C" w:rsidRDefault="00E6364D" w:rsidP="00485DF3">
            <w:pPr>
              <w:pStyle w:val="NormalLeft"/>
              <w:rPr>
                <w:lang w:val="en-GB"/>
              </w:rPr>
            </w:pPr>
            <w:r w:rsidRPr="00FF353C">
              <w:rPr>
                <w:lang w:val="en-GB"/>
              </w:rPr>
              <w:t>Share premium account related to ordinary share capital –Tier 2 — reduction</w:t>
            </w:r>
          </w:p>
        </w:tc>
        <w:tc>
          <w:tcPr>
            <w:tcW w:w="3993" w:type="dxa"/>
            <w:tcBorders>
              <w:top w:val="single" w:sz="2" w:space="0" w:color="auto"/>
              <w:left w:val="single" w:sz="2" w:space="0" w:color="auto"/>
              <w:bottom w:val="single" w:sz="2" w:space="0" w:color="auto"/>
              <w:right w:val="single" w:sz="2" w:space="0" w:color="auto"/>
            </w:tcBorders>
          </w:tcPr>
          <w:p w14:paraId="6833CF2F" w14:textId="77777777" w:rsidR="00E6364D" w:rsidRPr="00FF353C" w:rsidRDefault="00E6364D" w:rsidP="00485DF3">
            <w:pPr>
              <w:pStyle w:val="NormalLeft"/>
              <w:rPr>
                <w:lang w:val="en-GB"/>
              </w:rPr>
            </w:pPr>
            <w:r w:rsidRPr="00FF353C">
              <w:rPr>
                <w:lang w:val="en-GB"/>
              </w:rPr>
              <w:t>This is the reduction in the share premium account related to ordinary share capital that is tier 2 over the reporting period.</w:t>
            </w:r>
          </w:p>
        </w:tc>
      </w:tr>
      <w:tr w:rsidR="00E6364D" w:rsidRPr="00FF353C" w14:paraId="787035D2" w14:textId="77777777" w:rsidTr="00485DF3">
        <w:tc>
          <w:tcPr>
            <w:tcW w:w="2879" w:type="dxa"/>
            <w:tcBorders>
              <w:top w:val="single" w:sz="2" w:space="0" w:color="auto"/>
              <w:left w:val="single" w:sz="2" w:space="0" w:color="auto"/>
              <w:bottom w:val="single" w:sz="2" w:space="0" w:color="auto"/>
              <w:right w:val="single" w:sz="2" w:space="0" w:color="auto"/>
            </w:tcBorders>
          </w:tcPr>
          <w:p w14:paraId="6BF801AC" w14:textId="77777777" w:rsidR="00E6364D" w:rsidRPr="00FF353C" w:rsidRDefault="00E6364D" w:rsidP="00485DF3">
            <w:pPr>
              <w:pStyle w:val="NormalLeft"/>
              <w:rPr>
                <w:lang w:val="en-GB"/>
              </w:rPr>
            </w:pPr>
            <w:r w:rsidRPr="00FF353C">
              <w:rPr>
                <w:lang w:val="en-GB"/>
              </w:rPr>
              <w:t>R0120/C0060</w:t>
            </w:r>
          </w:p>
        </w:tc>
        <w:tc>
          <w:tcPr>
            <w:tcW w:w="2414" w:type="dxa"/>
            <w:tcBorders>
              <w:top w:val="single" w:sz="2" w:space="0" w:color="auto"/>
              <w:left w:val="single" w:sz="2" w:space="0" w:color="auto"/>
              <w:bottom w:val="single" w:sz="2" w:space="0" w:color="auto"/>
              <w:right w:val="single" w:sz="2" w:space="0" w:color="auto"/>
            </w:tcBorders>
          </w:tcPr>
          <w:p w14:paraId="246502DF" w14:textId="77777777" w:rsidR="00E6364D" w:rsidRPr="00FF353C" w:rsidRDefault="00E6364D" w:rsidP="00485DF3">
            <w:pPr>
              <w:pStyle w:val="NormalLeft"/>
              <w:rPr>
                <w:lang w:val="en-GB"/>
              </w:rPr>
            </w:pPr>
            <w:r w:rsidRPr="00FF353C">
              <w:rPr>
                <w:lang w:val="en-GB"/>
              </w:rPr>
              <w:t>Share premium account related to ordinary share capital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22BE154" w14:textId="77777777" w:rsidR="00E6364D" w:rsidRPr="00FF353C" w:rsidRDefault="00E6364D" w:rsidP="00485DF3">
            <w:pPr>
              <w:pStyle w:val="NormalLeft"/>
              <w:rPr>
                <w:lang w:val="en-GB"/>
              </w:rPr>
            </w:pPr>
            <w:r w:rsidRPr="00FF353C">
              <w:rPr>
                <w:lang w:val="en-GB"/>
              </w:rPr>
              <w:t>This is the balance of the share premium account related to ordinary share capital that is tier 2 carried forward to the next reporting period.</w:t>
            </w:r>
          </w:p>
        </w:tc>
      </w:tr>
      <w:tr w:rsidR="00E6364D" w:rsidRPr="00FF353C" w14:paraId="524E6D94" w14:textId="77777777" w:rsidTr="00485DF3">
        <w:tc>
          <w:tcPr>
            <w:tcW w:w="2879" w:type="dxa"/>
            <w:tcBorders>
              <w:top w:val="single" w:sz="2" w:space="0" w:color="auto"/>
              <w:left w:val="single" w:sz="2" w:space="0" w:color="auto"/>
              <w:bottom w:val="single" w:sz="2" w:space="0" w:color="auto"/>
              <w:right w:val="single" w:sz="2" w:space="0" w:color="auto"/>
            </w:tcBorders>
          </w:tcPr>
          <w:p w14:paraId="03CD9F1F" w14:textId="77777777" w:rsidR="00E6364D" w:rsidRPr="00FF353C" w:rsidRDefault="00E6364D" w:rsidP="00485DF3">
            <w:pPr>
              <w:pStyle w:val="NormalLeft"/>
              <w:rPr>
                <w:lang w:val="en-GB"/>
              </w:rPr>
            </w:pPr>
            <w:r w:rsidRPr="00FF353C">
              <w:rPr>
                <w:lang w:val="en-GB"/>
              </w:rPr>
              <w:t>R0200/C0010</w:t>
            </w:r>
          </w:p>
        </w:tc>
        <w:tc>
          <w:tcPr>
            <w:tcW w:w="2414" w:type="dxa"/>
            <w:tcBorders>
              <w:top w:val="single" w:sz="2" w:space="0" w:color="auto"/>
              <w:left w:val="single" w:sz="2" w:space="0" w:color="auto"/>
              <w:bottom w:val="single" w:sz="2" w:space="0" w:color="auto"/>
              <w:right w:val="single" w:sz="2" w:space="0" w:color="auto"/>
            </w:tcBorders>
          </w:tcPr>
          <w:p w14:paraId="025E160C" w14:textId="77777777" w:rsidR="00E6364D" w:rsidRPr="00FF353C" w:rsidRDefault="00E6364D" w:rsidP="00485DF3">
            <w:pPr>
              <w:pStyle w:val="NormalLeft"/>
              <w:rPr>
                <w:lang w:val="en-GB"/>
              </w:rPr>
            </w:pPr>
            <w:r w:rsidRPr="00FF353C">
              <w:rPr>
                <w:lang w:val="en-GB"/>
              </w:rPr>
              <w:t>Share premium account related to ordinary share capital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6E807D29" w14:textId="77777777" w:rsidR="00E6364D" w:rsidRPr="00FF353C" w:rsidRDefault="00E6364D" w:rsidP="00485DF3">
            <w:pPr>
              <w:pStyle w:val="NormalLeft"/>
              <w:rPr>
                <w:lang w:val="en-GB"/>
              </w:rPr>
            </w:pPr>
            <w:r w:rsidRPr="00FF353C">
              <w:rPr>
                <w:lang w:val="en-GB"/>
              </w:rPr>
              <w:t>This is the total balance of the share premium account related to ordinary share capital brought forward from the previous reporting period.</w:t>
            </w:r>
          </w:p>
        </w:tc>
      </w:tr>
      <w:tr w:rsidR="00E6364D" w:rsidRPr="00FF353C" w14:paraId="4D197036" w14:textId="77777777" w:rsidTr="00485DF3">
        <w:tc>
          <w:tcPr>
            <w:tcW w:w="2879" w:type="dxa"/>
            <w:tcBorders>
              <w:top w:val="single" w:sz="2" w:space="0" w:color="auto"/>
              <w:left w:val="single" w:sz="2" w:space="0" w:color="auto"/>
              <w:bottom w:val="single" w:sz="2" w:space="0" w:color="auto"/>
              <w:right w:val="single" w:sz="2" w:space="0" w:color="auto"/>
            </w:tcBorders>
          </w:tcPr>
          <w:p w14:paraId="25CEB5E3" w14:textId="77777777" w:rsidR="00E6364D" w:rsidRPr="00FF353C" w:rsidRDefault="00E6364D" w:rsidP="00485DF3">
            <w:pPr>
              <w:pStyle w:val="NormalLeft"/>
              <w:rPr>
                <w:lang w:val="en-GB"/>
              </w:rPr>
            </w:pPr>
            <w:r w:rsidRPr="00FF353C">
              <w:rPr>
                <w:lang w:val="en-GB"/>
              </w:rPr>
              <w:t>R0200/C0020</w:t>
            </w:r>
          </w:p>
        </w:tc>
        <w:tc>
          <w:tcPr>
            <w:tcW w:w="2414" w:type="dxa"/>
            <w:tcBorders>
              <w:top w:val="single" w:sz="2" w:space="0" w:color="auto"/>
              <w:left w:val="single" w:sz="2" w:space="0" w:color="auto"/>
              <w:bottom w:val="single" w:sz="2" w:space="0" w:color="auto"/>
              <w:right w:val="single" w:sz="2" w:space="0" w:color="auto"/>
            </w:tcBorders>
          </w:tcPr>
          <w:p w14:paraId="06248741" w14:textId="77777777" w:rsidR="00E6364D" w:rsidRPr="00FF353C" w:rsidRDefault="00E6364D" w:rsidP="00485DF3">
            <w:pPr>
              <w:pStyle w:val="NormalLeft"/>
              <w:rPr>
                <w:lang w:val="en-GB"/>
              </w:rPr>
            </w:pPr>
            <w:r w:rsidRPr="00FF353C">
              <w:rPr>
                <w:lang w:val="en-GB"/>
              </w:rPr>
              <w:t>Share premium account related to ordinary share capital –Total — increase</w:t>
            </w:r>
          </w:p>
        </w:tc>
        <w:tc>
          <w:tcPr>
            <w:tcW w:w="3993" w:type="dxa"/>
            <w:tcBorders>
              <w:top w:val="single" w:sz="2" w:space="0" w:color="auto"/>
              <w:left w:val="single" w:sz="2" w:space="0" w:color="auto"/>
              <w:bottom w:val="single" w:sz="2" w:space="0" w:color="auto"/>
              <w:right w:val="single" w:sz="2" w:space="0" w:color="auto"/>
            </w:tcBorders>
          </w:tcPr>
          <w:p w14:paraId="42658E86" w14:textId="77777777" w:rsidR="00E6364D" w:rsidRPr="00FF353C" w:rsidRDefault="00E6364D" w:rsidP="00485DF3">
            <w:pPr>
              <w:pStyle w:val="NormalLeft"/>
              <w:rPr>
                <w:lang w:val="en-GB"/>
              </w:rPr>
            </w:pPr>
            <w:r w:rsidRPr="00FF353C">
              <w:rPr>
                <w:lang w:val="en-GB"/>
              </w:rPr>
              <w:t>This is the increase in the total share premium account related to ordinary share capital over the reporting period.</w:t>
            </w:r>
          </w:p>
        </w:tc>
      </w:tr>
      <w:tr w:rsidR="00E6364D" w:rsidRPr="00FF353C" w14:paraId="1D57055C" w14:textId="77777777" w:rsidTr="00485DF3">
        <w:tc>
          <w:tcPr>
            <w:tcW w:w="2879" w:type="dxa"/>
            <w:tcBorders>
              <w:top w:val="single" w:sz="2" w:space="0" w:color="auto"/>
              <w:left w:val="single" w:sz="2" w:space="0" w:color="auto"/>
              <w:bottom w:val="single" w:sz="2" w:space="0" w:color="auto"/>
              <w:right w:val="single" w:sz="2" w:space="0" w:color="auto"/>
            </w:tcBorders>
          </w:tcPr>
          <w:p w14:paraId="63F2B709" w14:textId="77777777" w:rsidR="00E6364D" w:rsidRPr="00FF353C" w:rsidRDefault="00E6364D" w:rsidP="00485DF3">
            <w:pPr>
              <w:pStyle w:val="NormalLeft"/>
              <w:rPr>
                <w:lang w:val="en-GB"/>
              </w:rPr>
            </w:pPr>
            <w:r w:rsidRPr="00FF353C">
              <w:rPr>
                <w:lang w:val="en-GB"/>
              </w:rPr>
              <w:t>R0200/C0030</w:t>
            </w:r>
          </w:p>
        </w:tc>
        <w:tc>
          <w:tcPr>
            <w:tcW w:w="2414" w:type="dxa"/>
            <w:tcBorders>
              <w:top w:val="single" w:sz="2" w:space="0" w:color="auto"/>
              <w:left w:val="single" w:sz="2" w:space="0" w:color="auto"/>
              <w:bottom w:val="single" w:sz="2" w:space="0" w:color="auto"/>
              <w:right w:val="single" w:sz="2" w:space="0" w:color="auto"/>
            </w:tcBorders>
          </w:tcPr>
          <w:p w14:paraId="7164B1ED" w14:textId="77777777" w:rsidR="00E6364D" w:rsidRPr="00FF353C" w:rsidRDefault="00E6364D" w:rsidP="00485DF3">
            <w:pPr>
              <w:pStyle w:val="NormalLeft"/>
              <w:rPr>
                <w:lang w:val="en-GB"/>
              </w:rPr>
            </w:pPr>
            <w:r w:rsidRPr="00FF353C">
              <w:rPr>
                <w:lang w:val="en-GB"/>
              </w:rPr>
              <w:t>Share premium account related to ordinary share capital –Total — reduction</w:t>
            </w:r>
          </w:p>
        </w:tc>
        <w:tc>
          <w:tcPr>
            <w:tcW w:w="3993" w:type="dxa"/>
            <w:tcBorders>
              <w:top w:val="single" w:sz="2" w:space="0" w:color="auto"/>
              <w:left w:val="single" w:sz="2" w:space="0" w:color="auto"/>
              <w:bottom w:val="single" w:sz="2" w:space="0" w:color="auto"/>
              <w:right w:val="single" w:sz="2" w:space="0" w:color="auto"/>
            </w:tcBorders>
          </w:tcPr>
          <w:p w14:paraId="3F0AD340" w14:textId="77777777" w:rsidR="00E6364D" w:rsidRPr="00FF353C" w:rsidRDefault="00E6364D" w:rsidP="00485DF3">
            <w:pPr>
              <w:pStyle w:val="NormalLeft"/>
              <w:rPr>
                <w:lang w:val="en-GB"/>
              </w:rPr>
            </w:pPr>
            <w:r w:rsidRPr="00FF353C">
              <w:rPr>
                <w:lang w:val="en-GB"/>
              </w:rPr>
              <w:t>This is the reduction in the total share premium account related to ordinary share capital over the reporting period.</w:t>
            </w:r>
          </w:p>
        </w:tc>
      </w:tr>
      <w:tr w:rsidR="00E6364D" w:rsidRPr="00FF353C" w14:paraId="5C6DE83A" w14:textId="77777777" w:rsidTr="00485DF3">
        <w:tc>
          <w:tcPr>
            <w:tcW w:w="2879" w:type="dxa"/>
            <w:tcBorders>
              <w:top w:val="single" w:sz="2" w:space="0" w:color="auto"/>
              <w:left w:val="single" w:sz="2" w:space="0" w:color="auto"/>
              <w:bottom w:val="single" w:sz="2" w:space="0" w:color="auto"/>
              <w:right w:val="single" w:sz="2" w:space="0" w:color="auto"/>
            </w:tcBorders>
          </w:tcPr>
          <w:p w14:paraId="2E755C5C" w14:textId="77777777" w:rsidR="00E6364D" w:rsidRPr="00FF353C" w:rsidRDefault="00E6364D" w:rsidP="00485DF3">
            <w:pPr>
              <w:pStyle w:val="NormalLeft"/>
              <w:rPr>
                <w:lang w:val="en-GB"/>
              </w:rPr>
            </w:pPr>
            <w:r w:rsidRPr="00FF353C">
              <w:rPr>
                <w:lang w:val="en-GB"/>
              </w:rPr>
              <w:t>R0200/C0060</w:t>
            </w:r>
          </w:p>
        </w:tc>
        <w:tc>
          <w:tcPr>
            <w:tcW w:w="2414" w:type="dxa"/>
            <w:tcBorders>
              <w:top w:val="single" w:sz="2" w:space="0" w:color="auto"/>
              <w:left w:val="single" w:sz="2" w:space="0" w:color="auto"/>
              <w:bottom w:val="single" w:sz="2" w:space="0" w:color="auto"/>
              <w:right w:val="single" w:sz="2" w:space="0" w:color="auto"/>
            </w:tcBorders>
          </w:tcPr>
          <w:p w14:paraId="67650944" w14:textId="77777777" w:rsidR="00E6364D" w:rsidRPr="00FF353C" w:rsidRDefault="00E6364D" w:rsidP="00485DF3">
            <w:pPr>
              <w:pStyle w:val="NormalLeft"/>
              <w:rPr>
                <w:lang w:val="en-GB"/>
              </w:rPr>
            </w:pPr>
            <w:r w:rsidRPr="00FF353C">
              <w:rPr>
                <w:lang w:val="en-GB"/>
              </w:rPr>
              <w:t>Share premium account related to ordinary share capital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2A21595C" w14:textId="77777777" w:rsidR="00E6364D" w:rsidRPr="00FF353C" w:rsidRDefault="00E6364D" w:rsidP="00485DF3">
            <w:pPr>
              <w:pStyle w:val="NormalLeft"/>
              <w:rPr>
                <w:lang w:val="en-GB"/>
              </w:rPr>
            </w:pPr>
            <w:r w:rsidRPr="00FF353C">
              <w:rPr>
                <w:lang w:val="en-GB"/>
              </w:rPr>
              <w:t>This is the balance of the share premium account related to ordinary share capital carried forward to the next reporting period.</w:t>
            </w:r>
          </w:p>
        </w:tc>
      </w:tr>
      <w:tr w:rsidR="00907C57" w:rsidRPr="00FF353C" w14:paraId="3C6DC961"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0FB56198" w14:textId="4B8B5646" w:rsidR="00907C57" w:rsidRPr="00FF353C" w:rsidRDefault="00907C57" w:rsidP="00A75973">
            <w:pPr>
              <w:pStyle w:val="NormalCentered"/>
              <w:jc w:val="left"/>
              <w:rPr>
                <w:lang w:val="en-GB"/>
              </w:rPr>
            </w:pPr>
            <w:r w:rsidRPr="00FF353C">
              <w:rPr>
                <w:i/>
                <w:iCs/>
                <w:lang w:val="en-GB"/>
              </w:rPr>
              <w:t>Initial funds, members' contributions or the equivalent basic own fund item for mutual and mutual type undertakings — movements in the reporting period</w:t>
            </w:r>
          </w:p>
        </w:tc>
      </w:tr>
      <w:tr w:rsidR="00E6364D" w:rsidRPr="00FF353C" w14:paraId="3656701A" w14:textId="77777777" w:rsidTr="00485DF3">
        <w:tc>
          <w:tcPr>
            <w:tcW w:w="2879" w:type="dxa"/>
            <w:tcBorders>
              <w:top w:val="single" w:sz="2" w:space="0" w:color="auto"/>
              <w:left w:val="single" w:sz="2" w:space="0" w:color="auto"/>
              <w:bottom w:val="single" w:sz="2" w:space="0" w:color="auto"/>
              <w:right w:val="single" w:sz="2" w:space="0" w:color="auto"/>
            </w:tcBorders>
          </w:tcPr>
          <w:p w14:paraId="5AD35AD0" w14:textId="77777777" w:rsidR="00E6364D" w:rsidRPr="00FF353C" w:rsidRDefault="00E6364D" w:rsidP="00485DF3">
            <w:pPr>
              <w:pStyle w:val="NormalLeft"/>
              <w:rPr>
                <w:lang w:val="en-GB"/>
              </w:rPr>
            </w:pPr>
            <w:r w:rsidRPr="00FF353C">
              <w:rPr>
                <w:lang w:val="en-GB"/>
              </w:rPr>
              <w:t>R0210/C0010</w:t>
            </w:r>
          </w:p>
        </w:tc>
        <w:tc>
          <w:tcPr>
            <w:tcW w:w="2414" w:type="dxa"/>
            <w:tcBorders>
              <w:top w:val="single" w:sz="2" w:space="0" w:color="auto"/>
              <w:left w:val="single" w:sz="2" w:space="0" w:color="auto"/>
              <w:bottom w:val="single" w:sz="2" w:space="0" w:color="auto"/>
              <w:right w:val="single" w:sz="2" w:space="0" w:color="auto"/>
            </w:tcBorders>
          </w:tcPr>
          <w:p w14:paraId="794FCFD3" w14:textId="77777777" w:rsidR="00E6364D" w:rsidRPr="00FF353C" w:rsidRDefault="00E6364D" w:rsidP="00485DF3">
            <w:pPr>
              <w:pStyle w:val="NormalLeft"/>
              <w:rPr>
                <w:lang w:val="en-GB"/>
              </w:rPr>
            </w:pPr>
            <w:r w:rsidRPr="00FF353C">
              <w:rPr>
                <w:lang w:val="en-GB"/>
              </w:rPr>
              <w:t xml:space="preserve">Initial funds, members' contributions or the </w:t>
            </w:r>
            <w:r w:rsidRPr="00FF353C">
              <w:rPr>
                <w:lang w:val="en-GB"/>
              </w:rPr>
              <w:lastRenderedPageBreak/>
              <w:t>equivalent basic own fund item for mutual and mutual type undertakings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05E4D1EF" w14:textId="77777777" w:rsidR="00E6364D" w:rsidRPr="00FF353C" w:rsidRDefault="00E6364D" w:rsidP="00485DF3">
            <w:pPr>
              <w:pStyle w:val="NormalLeft"/>
              <w:rPr>
                <w:lang w:val="en-GB"/>
              </w:rPr>
            </w:pPr>
            <w:r w:rsidRPr="00FF353C">
              <w:rPr>
                <w:lang w:val="en-GB"/>
              </w:rPr>
              <w:lastRenderedPageBreak/>
              <w:t xml:space="preserve">This is the balance of the paid in initial funds, members' contributions or the equivalent basic own — fund item for </w:t>
            </w:r>
            <w:r w:rsidRPr="00FF353C">
              <w:rPr>
                <w:lang w:val="en-GB"/>
              </w:rPr>
              <w:lastRenderedPageBreak/>
              <w:t>mutual and mutual type undertakings brought forward from the previous reporting period.</w:t>
            </w:r>
          </w:p>
        </w:tc>
      </w:tr>
      <w:tr w:rsidR="00E6364D" w:rsidRPr="00FF353C" w14:paraId="628F53A8" w14:textId="77777777" w:rsidTr="00485DF3">
        <w:tc>
          <w:tcPr>
            <w:tcW w:w="2879" w:type="dxa"/>
            <w:tcBorders>
              <w:top w:val="single" w:sz="2" w:space="0" w:color="auto"/>
              <w:left w:val="single" w:sz="2" w:space="0" w:color="auto"/>
              <w:bottom w:val="single" w:sz="2" w:space="0" w:color="auto"/>
              <w:right w:val="single" w:sz="2" w:space="0" w:color="auto"/>
            </w:tcBorders>
          </w:tcPr>
          <w:p w14:paraId="2D176AB7" w14:textId="77777777" w:rsidR="00E6364D" w:rsidRPr="00FF353C" w:rsidRDefault="00E6364D" w:rsidP="00485DF3">
            <w:pPr>
              <w:pStyle w:val="NormalLeft"/>
              <w:rPr>
                <w:lang w:val="en-GB"/>
              </w:rPr>
            </w:pPr>
            <w:r w:rsidRPr="00FF353C">
              <w:rPr>
                <w:lang w:val="en-GB"/>
              </w:rPr>
              <w:lastRenderedPageBreak/>
              <w:t>R0210/C0020</w:t>
            </w:r>
          </w:p>
        </w:tc>
        <w:tc>
          <w:tcPr>
            <w:tcW w:w="2414" w:type="dxa"/>
            <w:tcBorders>
              <w:top w:val="single" w:sz="2" w:space="0" w:color="auto"/>
              <w:left w:val="single" w:sz="2" w:space="0" w:color="auto"/>
              <w:bottom w:val="single" w:sz="2" w:space="0" w:color="auto"/>
              <w:right w:val="single" w:sz="2" w:space="0" w:color="auto"/>
            </w:tcBorders>
          </w:tcPr>
          <w:p w14:paraId="7665BD14"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 type undertakings –Paid in — increase</w:t>
            </w:r>
          </w:p>
        </w:tc>
        <w:tc>
          <w:tcPr>
            <w:tcW w:w="3993" w:type="dxa"/>
            <w:tcBorders>
              <w:top w:val="single" w:sz="2" w:space="0" w:color="auto"/>
              <w:left w:val="single" w:sz="2" w:space="0" w:color="auto"/>
              <w:bottom w:val="single" w:sz="2" w:space="0" w:color="auto"/>
              <w:right w:val="single" w:sz="2" w:space="0" w:color="auto"/>
            </w:tcBorders>
          </w:tcPr>
          <w:p w14:paraId="381396DC" w14:textId="77777777" w:rsidR="00E6364D" w:rsidRPr="00FF353C" w:rsidRDefault="00E6364D" w:rsidP="00485DF3">
            <w:pPr>
              <w:pStyle w:val="NormalLeft"/>
              <w:rPr>
                <w:lang w:val="en-GB"/>
              </w:rPr>
            </w:pPr>
            <w:r w:rsidRPr="00FF353C">
              <w:rPr>
                <w:lang w:val="en-GB"/>
              </w:rPr>
              <w:t>This is the increase in the paid in initial funds, members' contributions or the equivalent basic own — fund item for mutual and mutual type undertakings over the reporting period.</w:t>
            </w:r>
          </w:p>
        </w:tc>
      </w:tr>
      <w:tr w:rsidR="00E6364D" w:rsidRPr="00FF353C" w14:paraId="3AF7A116" w14:textId="77777777" w:rsidTr="00485DF3">
        <w:tc>
          <w:tcPr>
            <w:tcW w:w="2879" w:type="dxa"/>
            <w:tcBorders>
              <w:top w:val="single" w:sz="2" w:space="0" w:color="auto"/>
              <w:left w:val="single" w:sz="2" w:space="0" w:color="auto"/>
              <w:bottom w:val="single" w:sz="2" w:space="0" w:color="auto"/>
              <w:right w:val="single" w:sz="2" w:space="0" w:color="auto"/>
            </w:tcBorders>
          </w:tcPr>
          <w:p w14:paraId="2F8936CA" w14:textId="77777777" w:rsidR="00E6364D" w:rsidRPr="00FF353C" w:rsidRDefault="00E6364D" w:rsidP="00485DF3">
            <w:pPr>
              <w:pStyle w:val="NormalLeft"/>
              <w:rPr>
                <w:lang w:val="en-GB"/>
              </w:rPr>
            </w:pPr>
            <w:r w:rsidRPr="00FF353C">
              <w:rPr>
                <w:lang w:val="en-GB"/>
              </w:rPr>
              <w:t>R0210/C0030</w:t>
            </w:r>
          </w:p>
        </w:tc>
        <w:tc>
          <w:tcPr>
            <w:tcW w:w="2414" w:type="dxa"/>
            <w:tcBorders>
              <w:top w:val="single" w:sz="2" w:space="0" w:color="auto"/>
              <w:left w:val="single" w:sz="2" w:space="0" w:color="auto"/>
              <w:bottom w:val="single" w:sz="2" w:space="0" w:color="auto"/>
              <w:right w:val="single" w:sz="2" w:space="0" w:color="auto"/>
            </w:tcBorders>
          </w:tcPr>
          <w:p w14:paraId="3E07A64B"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 type undertakings –Paid in — reduction</w:t>
            </w:r>
          </w:p>
        </w:tc>
        <w:tc>
          <w:tcPr>
            <w:tcW w:w="3993" w:type="dxa"/>
            <w:tcBorders>
              <w:top w:val="single" w:sz="2" w:space="0" w:color="auto"/>
              <w:left w:val="single" w:sz="2" w:space="0" w:color="auto"/>
              <w:bottom w:val="single" w:sz="2" w:space="0" w:color="auto"/>
              <w:right w:val="single" w:sz="2" w:space="0" w:color="auto"/>
            </w:tcBorders>
          </w:tcPr>
          <w:p w14:paraId="46836CF4" w14:textId="77777777" w:rsidR="00E6364D" w:rsidRPr="00FF353C" w:rsidRDefault="00E6364D" w:rsidP="00485DF3">
            <w:pPr>
              <w:pStyle w:val="NormalLeft"/>
              <w:rPr>
                <w:lang w:val="en-GB"/>
              </w:rPr>
            </w:pPr>
            <w:r w:rsidRPr="00FF353C">
              <w:rPr>
                <w:lang w:val="en-GB"/>
              </w:rPr>
              <w:t>This is the reduction in the paid in initial funds, members' contributions or the equivalent basic own — fund item for mutual and mutual type undertakings over the reporting period.</w:t>
            </w:r>
          </w:p>
        </w:tc>
      </w:tr>
      <w:tr w:rsidR="00E6364D" w:rsidRPr="00FF353C" w14:paraId="2022238D" w14:textId="77777777" w:rsidTr="00485DF3">
        <w:tc>
          <w:tcPr>
            <w:tcW w:w="2879" w:type="dxa"/>
            <w:tcBorders>
              <w:top w:val="single" w:sz="2" w:space="0" w:color="auto"/>
              <w:left w:val="single" w:sz="2" w:space="0" w:color="auto"/>
              <w:bottom w:val="single" w:sz="2" w:space="0" w:color="auto"/>
              <w:right w:val="single" w:sz="2" w:space="0" w:color="auto"/>
            </w:tcBorders>
          </w:tcPr>
          <w:p w14:paraId="48EB97AB" w14:textId="77777777" w:rsidR="00E6364D" w:rsidRPr="00FF353C" w:rsidRDefault="00E6364D" w:rsidP="00485DF3">
            <w:pPr>
              <w:pStyle w:val="NormalLeft"/>
              <w:rPr>
                <w:lang w:val="en-GB"/>
              </w:rPr>
            </w:pPr>
            <w:r w:rsidRPr="00FF353C">
              <w:rPr>
                <w:lang w:val="en-GB"/>
              </w:rPr>
              <w:t>R0210/C0060</w:t>
            </w:r>
          </w:p>
        </w:tc>
        <w:tc>
          <w:tcPr>
            <w:tcW w:w="2414" w:type="dxa"/>
            <w:tcBorders>
              <w:top w:val="single" w:sz="2" w:space="0" w:color="auto"/>
              <w:left w:val="single" w:sz="2" w:space="0" w:color="auto"/>
              <w:bottom w:val="single" w:sz="2" w:space="0" w:color="auto"/>
              <w:right w:val="single" w:sz="2" w:space="0" w:color="auto"/>
            </w:tcBorders>
          </w:tcPr>
          <w:p w14:paraId="11264A53"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 type undertakings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04FE0568" w14:textId="77777777" w:rsidR="00E6364D" w:rsidRPr="00FF353C" w:rsidRDefault="00E6364D" w:rsidP="00485DF3">
            <w:pPr>
              <w:pStyle w:val="NormalLeft"/>
              <w:rPr>
                <w:lang w:val="en-GB"/>
              </w:rPr>
            </w:pPr>
            <w:r w:rsidRPr="00FF353C">
              <w:rPr>
                <w:lang w:val="en-GB"/>
              </w:rPr>
              <w:t>This is the balance of the paid in initial funds, members' contributions or the equivalent basic own — fund item for mutual and mutual type undertakings carried forward to the next reporting period.</w:t>
            </w:r>
          </w:p>
        </w:tc>
      </w:tr>
      <w:tr w:rsidR="00E6364D" w:rsidRPr="00FF353C" w14:paraId="63E49E56" w14:textId="77777777" w:rsidTr="00485DF3">
        <w:tc>
          <w:tcPr>
            <w:tcW w:w="2879" w:type="dxa"/>
            <w:tcBorders>
              <w:top w:val="single" w:sz="2" w:space="0" w:color="auto"/>
              <w:left w:val="single" w:sz="2" w:space="0" w:color="auto"/>
              <w:bottom w:val="single" w:sz="2" w:space="0" w:color="auto"/>
              <w:right w:val="single" w:sz="2" w:space="0" w:color="auto"/>
            </w:tcBorders>
          </w:tcPr>
          <w:p w14:paraId="58BA979C" w14:textId="77777777" w:rsidR="00E6364D" w:rsidRPr="00FF353C" w:rsidRDefault="00E6364D" w:rsidP="00485DF3">
            <w:pPr>
              <w:pStyle w:val="NormalLeft"/>
              <w:rPr>
                <w:lang w:val="en-GB"/>
              </w:rPr>
            </w:pPr>
            <w:r w:rsidRPr="00FF353C">
              <w:rPr>
                <w:lang w:val="en-GB"/>
              </w:rPr>
              <w:t>R0220/C0010</w:t>
            </w:r>
          </w:p>
        </w:tc>
        <w:tc>
          <w:tcPr>
            <w:tcW w:w="2414" w:type="dxa"/>
            <w:tcBorders>
              <w:top w:val="single" w:sz="2" w:space="0" w:color="auto"/>
              <w:left w:val="single" w:sz="2" w:space="0" w:color="auto"/>
              <w:bottom w:val="single" w:sz="2" w:space="0" w:color="auto"/>
              <w:right w:val="single" w:sz="2" w:space="0" w:color="auto"/>
            </w:tcBorders>
          </w:tcPr>
          <w:p w14:paraId="09572F24"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 type undertakings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0B82808" w14:textId="77777777" w:rsidR="00E6364D" w:rsidRPr="00FF353C" w:rsidRDefault="00E6364D" w:rsidP="00485DF3">
            <w:pPr>
              <w:pStyle w:val="NormalLeft"/>
              <w:rPr>
                <w:lang w:val="en-GB"/>
              </w:rPr>
            </w:pPr>
            <w:r w:rsidRPr="00FF353C">
              <w:rPr>
                <w:lang w:val="en-GB"/>
              </w:rPr>
              <w:t>This is the balance of the called up but not yet paid in initial funds, members' contributions or the equivalent basic own — fund item for mutual and mutual type undertakings brought forward from the previous reporting period.</w:t>
            </w:r>
          </w:p>
        </w:tc>
      </w:tr>
      <w:tr w:rsidR="00E6364D" w:rsidRPr="00FF353C" w14:paraId="58E29710" w14:textId="77777777" w:rsidTr="00485DF3">
        <w:tc>
          <w:tcPr>
            <w:tcW w:w="2879" w:type="dxa"/>
            <w:tcBorders>
              <w:top w:val="single" w:sz="2" w:space="0" w:color="auto"/>
              <w:left w:val="single" w:sz="2" w:space="0" w:color="auto"/>
              <w:bottom w:val="single" w:sz="2" w:space="0" w:color="auto"/>
              <w:right w:val="single" w:sz="2" w:space="0" w:color="auto"/>
            </w:tcBorders>
          </w:tcPr>
          <w:p w14:paraId="549B2494" w14:textId="77777777" w:rsidR="00E6364D" w:rsidRPr="00FF353C" w:rsidRDefault="00E6364D" w:rsidP="00485DF3">
            <w:pPr>
              <w:pStyle w:val="NormalLeft"/>
              <w:rPr>
                <w:lang w:val="en-GB"/>
              </w:rPr>
            </w:pPr>
            <w:r w:rsidRPr="00FF353C">
              <w:rPr>
                <w:lang w:val="en-GB"/>
              </w:rPr>
              <w:t>R0220/C0020</w:t>
            </w:r>
          </w:p>
        </w:tc>
        <w:tc>
          <w:tcPr>
            <w:tcW w:w="2414" w:type="dxa"/>
            <w:tcBorders>
              <w:top w:val="single" w:sz="2" w:space="0" w:color="auto"/>
              <w:left w:val="single" w:sz="2" w:space="0" w:color="auto"/>
              <w:bottom w:val="single" w:sz="2" w:space="0" w:color="auto"/>
              <w:right w:val="single" w:sz="2" w:space="0" w:color="auto"/>
            </w:tcBorders>
          </w:tcPr>
          <w:p w14:paraId="5ED72BB6" w14:textId="77777777" w:rsidR="00E6364D" w:rsidRPr="00FF353C" w:rsidRDefault="00E6364D" w:rsidP="00485DF3">
            <w:pPr>
              <w:pStyle w:val="NormalLeft"/>
              <w:rPr>
                <w:lang w:val="en-GB"/>
              </w:rPr>
            </w:pPr>
            <w:r w:rsidRPr="00FF353C">
              <w:rPr>
                <w:lang w:val="en-GB"/>
              </w:rPr>
              <w:t xml:space="preserve">Initial funds, members' contributions or the equivalent basic own fund item for mutual and mutual type </w:t>
            </w:r>
            <w:r w:rsidRPr="00FF353C">
              <w:rPr>
                <w:lang w:val="en-GB"/>
              </w:rPr>
              <w:lastRenderedPageBreak/>
              <w:t>undertakings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7FB4DF2C" w14:textId="77777777" w:rsidR="00E6364D" w:rsidRPr="00FF353C" w:rsidRDefault="00E6364D" w:rsidP="00485DF3">
            <w:pPr>
              <w:pStyle w:val="NormalLeft"/>
              <w:rPr>
                <w:lang w:val="en-GB"/>
              </w:rPr>
            </w:pPr>
            <w:r w:rsidRPr="00FF353C">
              <w:rPr>
                <w:lang w:val="en-GB"/>
              </w:rPr>
              <w:lastRenderedPageBreak/>
              <w:t xml:space="preserve">This is the increase in the called up but not yet paid in initial funds, members' contributions or the equivalent basic own — fund item for mutual and mutual type undertakings over the </w:t>
            </w:r>
            <w:r w:rsidRPr="00FF353C">
              <w:rPr>
                <w:lang w:val="en-GB"/>
              </w:rPr>
              <w:lastRenderedPageBreak/>
              <w:t>reporting period.</w:t>
            </w:r>
          </w:p>
        </w:tc>
      </w:tr>
      <w:tr w:rsidR="00E6364D" w:rsidRPr="00FF353C" w14:paraId="6F370BAA" w14:textId="77777777" w:rsidTr="00485DF3">
        <w:tc>
          <w:tcPr>
            <w:tcW w:w="2879" w:type="dxa"/>
            <w:tcBorders>
              <w:top w:val="single" w:sz="2" w:space="0" w:color="auto"/>
              <w:left w:val="single" w:sz="2" w:space="0" w:color="auto"/>
              <w:bottom w:val="single" w:sz="2" w:space="0" w:color="auto"/>
              <w:right w:val="single" w:sz="2" w:space="0" w:color="auto"/>
            </w:tcBorders>
          </w:tcPr>
          <w:p w14:paraId="07CA393A" w14:textId="77777777" w:rsidR="00E6364D" w:rsidRPr="00FF353C" w:rsidRDefault="00E6364D" w:rsidP="00485DF3">
            <w:pPr>
              <w:pStyle w:val="NormalLeft"/>
              <w:rPr>
                <w:lang w:val="en-GB"/>
              </w:rPr>
            </w:pPr>
            <w:r w:rsidRPr="00FF353C">
              <w:rPr>
                <w:lang w:val="en-GB"/>
              </w:rPr>
              <w:lastRenderedPageBreak/>
              <w:t>R0220/C0030</w:t>
            </w:r>
          </w:p>
        </w:tc>
        <w:tc>
          <w:tcPr>
            <w:tcW w:w="2414" w:type="dxa"/>
            <w:tcBorders>
              <w:top w:val="single" w:sz="2" w:space="0" w:color="auto"/>
              <w:left w:val="single" w:sz="2" w:space="0" w:color="auto"/>
              <w:bottom w:val="single" w:sz="2" w:space="0" w:color="auto"/>
              <w:right w:val="single" w:sz="2" w:space="0" w:color="auto"/>
            </w:tcBorders>
          </w:tcPr>
          <w:p w14:paraId="74021592"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 type undertakings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0F028864" w14:textId="77777777" w:rsidR="00E6364D" w:rsidRPr="00FF353C" w:rsidRDefault="00E6364D" w:rsidP="00485DF3">
            <w:pPr>
              <w:pStyle w:val="NormalLeft"/>
              <w:rPr>
                <w:lang w:val="en-GB"/>
              </w:rPr>
            </w:pPr>
            <w:r w:rsidRPr="00FF353C">
              <w:rPr>
                <w:lang w:val="en-GB"/>
              </w:rPr>
              <w:t>This is the reduction in the called up but not yet paid in initial funds, members' contributions or the equivalent basic own — fund item for mutual and mutual type undertakings over the reporting period.</w:t>
            </w:r>
          </w:p>
        </w:tc>
      </w:tr>
      <w:tr w:rsidR="00E6364D" w:rsidRPr="00FF353C" w14:paraId="15DA561A" w14:textId="77777777" w:rsidTr="00485DF3">
        <w:tc>
          <w:tcPr>
            <w:tcW w:w="2879" w:type="dxa"/>
            <w:tcBorders>
              <w:top w:val="single" w:sz="2" w:space="0" w:color="auto"/>
              <w:left w:val="single" w:sz="2" w:space="0" w:color="auto"/>
              <w:bottom w:val="single" w:sz="2" w:space="0" w:color="auto"/>
              <w:right w:val="single" w:sz="2" w:space="0" w:color="auto"/>
            </w:tcBorders>
          </w:tcPr>
          <w:p w14:paraId="2DC76076" w14:textId="77777777" w:rsidR="00E6364D" w:rsidRPr="00FF353C" w:rsidRDefault="00E6364D" w:rsidP="00485DF3">
            <w:pPr>
              <w:pStyle w:val="NormalLeft"/>
              <w:rPr>
                <w:lang w:val="en-GB"/>
              </w:rPr>
            </w:pPr>
            <w:r w:rsidRPr="00FF353C">
              <w:rPr>
                <w:lang w:val="en-GB"/>
              </w:rPr>
              <w:t>R0220/C0060</w:t>
            </w:r>
          </w:p>
        </w:tc>
        <w:tc>
          <w:tcPr>
            <w:tcW w:w="2414" w:type="dxa"/>
            <w:tcBorders>
              <w:top w:val="single" w:sz="2" w:space="0" w:color="auto"/>
              <w:left w:val="single" w:sz="2" w:space="0" w:color="auto"/>
              <w:bottom w:val="single" w:sz="2" w:space="0" w:color="auto"/>
              <w:right w:val="single" w:sz="2" w:space="0" w:color="auto"/>
            </w:tcBorders>
          </w:tcPr>
          <w:p w14:paraId="54CC5154" w14:textId="77777777" w:rsidR="00E6364D" w:rsidRPr="00FF353C" w:rsidRDefault="00E6364D" w:rsidP="00485DF3">
            <w:pPr>
              <w:pStyle w:val="NormalLeft"/>
              <w:rPr>
                <w:lang w:val="en-GB"/>
              </w:rPr>
            </w:pPr>
            <w:r w:rsidRPr="00FF353C">
              <w:rPr>
                <w:lang w:val="en-GB"/>
              </w:rPr>
              <w:t>Initial funds, members' contributions or the equivalent basic own fund item for mutual and mutual type undertakings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3D58E1C7" w14:textId="77777777" w:rsidR="00E6364D" w:rsidRPr="00FF353C" w:rsidRDefault="00E6364D" w:rsidP="00485DF3">
            <w:pPr>
              <w:pStyle w:val="NormalLeft"/>
              <w:rPr>
                <w:lang w:val="en-GB"/>
              </w:rPr>
            </w:pPr>
            <w:r w:rsidRPr="00FF353C">
              <w:rPr>
                <w:lang w:val="en-GB"/>
              </w:rPr>
              <w:t>This is the balance of the called up but not yet paid in initial funds, members' contributions or the equivalent basic own — fund item for mutual and mutual type undertakings carried forward to the next reporting period.</w:t>
            </w:r>
          </w:p>
        </w:tc>
      </w:tr>
      <w:tr w:rsidR="00E6364D" w:rsidRPr="00FF353C" w14:paraId="299E01AE" w14:textId="77777777" w:rsidTr="00485DF3">
        <w:tc>
          <w:tcPr>
            <w:tcW w:w="2879" w:type="dxa"/>
            <w:tcBorders>
              <w:top w:val="single" w:sz="2" w:space="0" w:color="auto"/>
              <w:left w:val="single" w:sz="2" w:space="0" w:color="auto"/>
              <w:bottom w:val="single" w:sz="2" w:space="0" w:color="auto"/>
              <w:right w:val="single" w:sz="2" w:space="0" w:color="auto"/>
            </w:tcBorders>
          </w:tcPr>
          <w:p w14:paraId="7425EFDF" w14:textId="77777777" w:rsidR="00E6364D" w:rsidRPr="00FF353C" w:rsidRDefault="00E6364D" w:rsidP="00485DF3">
            <w:pPr>
              <w:pStyle w:val="NormalLeft"/>
              <w:rPr>
                <w:lang w:val="en-GB"/>
              </w:rPr>
            </w:pPr>
            <w:r w:rsidRPr="00FF353C">
              <w:rPr>
                <w:lang w:val="en-GB"/>
              </w:rPr>
              <w:t>R0300/C0010</w:t>
            </w:r>
          </w:p>
        </w:tc>
        <w:tc>
          <w:tcPr>
            <w:tcW w:w="2414" w:type="dxa"/>
            <w:tcBorders>
              <w:top w:val="single" w:sz="2" w:space="0" w:color="auto"/>
              <w:left w:val="single" w:sz="2" w:space="0" w:color="auto"/>
              <w:bottom w:val="single" w:sz="2" w:space="0" w:color="auto"/>
              <w:right w:val="single" w:sz="2" w:space="0" w:color="auto"/>
            </w:tcBorders>
          </w:tcPr>
          <w:p w14:paraId="6E702257" w14:textId="77777777" w:rsidR="00E6364D" w:rsidRPr="00FF353C" w:rsidRDefault="00E6364D" w:rsidP="00485DF3">
            <w:pPr>
              <w:pStyle w:val="NormalLeft"/>
              <w:rPr>
                <w:lang w:val="en-GB"/>
              </w:rPr>
            </w:pPr>
            <w:r w:rsidRPr="00FF353C">
              <w:rPr>
                <w:lang w:val="en-GB"/>
              </w:rPr>
              <w:t>Total initial funds, members' contributions or the equivalent basic own fund item for mutual and mutual type undertakings — balance brought forward</w:t>
            </w:r>
          </w:p>
        </w:tc>
        <w:tc>
          <w:tcPr>
            <w:tcW w:w="3993" w:type="dxa"/>
            <w:tcBorders>
              <w:top w:val="single" w:sz="2" w:space="0" w:color="auto"/>
              <w:left w:val="single" w:sz="2" w:space="0" w:color="auto"/>
              <w:bottom w:val="single" w:sz="2" w:space="0" w:color="auto"/>
              <w:right w:val="single" w:sz="2" w:space="0" w:color="auto"/>
            </w:tcBorders>
          </w:tcPr>
          <w:p w14:paraId="5EE245D6" w14:textId="77777777" w:rsidR="00E6364D" w:rsidRPr="00FF353C" w:rsidRDefault="00E6364D" w:rsidP="00485DF3">
            <w:pPr>
              <w:pStyle w:val="NormalLeft"/>
              <w:rPr>
                <w:lang w:val="en-GB"/>
              </w:rPr>
            </w:pPr>
            <w:r w:rsidRPr="00FF353C">
              <w:rPr>
                <w:lang w:val="en-GB"/>
              </w:rPr>
              <w:t>This is the balance of the total initial funds, members' contributions or the equivalent basic own — fund item for mutual and mutual type undertakings brought forward from the previous reporting period.</w:t>
            </w:r>
          </w:p>
        </w:tc>
      </w:tr>
      <w:tr w:rsidR="00E6364D" w:rsidRPr="00FF353C" w14:paraId="42C8AC6F" w14:textId="77777777" w:rsidTr="00485DF3">
        <w:tc>
          <w:tcPr>
            <w:tcW w:w="2879" w:type="dxa"/>
            <w:tcBorders>
              <w:top w:val="single" w:sz="2" w:space="0" w:color="auto"/>
              <w:left w:val="single" w:sz="2" w:space="0" w:color="auto"/>
              <w:bottom w:val="single" w:sz="2" w:space="0" w:color="auto"/>
              <w:right w:val="single" w:sz="2" w:space="0" w:color="auto"/>
            </w:tcBorders>
          </w:tcPr>
          <w:p w14:paraId="2DB32902" w14:textId="77777777" w:rsidR="00E6364D" w:rsidRPr="00FF353C" w:rsidRDefault="00E6364D" w:rsidP="00485DF3">
            <w:pPr>
              <w:pStyle w:val="NormalLeft"/>
              <w:rPr>
                <w:lang w:val="en-GB"/>
              </w:rPr>
            </w:pPr>
            <w:r w:rsidRPr="00FF353C">
              <w:rPr>
                <w:lang w:val="en-GB"/>
              </w:rPr>
              <w:t>R0300/C0020</w:t>
            </w:r>
          </w:p>
        </w:tc>
        <w:tc>
          <w:tcPr>
            <w:tcW w:w="2414" w:type="dxa"/>
            <w:tcBorders>
              <w:top w:val="single" w:sz="2" w:space="0" w:color="auto"/>
              <w:left w:val="single" w:sz="2" w:space="0" w:color="auto"/>
              <w:bottom w:val="single" w:sz="2" w:space="0" w:color="auto"/>
              <w:right w:val="single" w:sz="2" w:space="0" w:color="auto"/>
            </w:tcBorders>
          </w:tcPr>
          <w:p w14:paraId="4D38FF6D" w14:textId="77777777" w:rsidR="00E6364D" w:rsidRPr="00FF353C" w:rsidRDefault="00E6364D" w:rsidP="00485DF3">
            <w:pPr>
              <w:pStyle w:val="NormalLeft"/>
              <w:rPr>
                <w:lang w:val="en-GB"/>
              </w:rPr>
            </w:pPr>
            <w:r w:rsidRPr="00FF353C">
              <w:rPr>
                <w:lang w:val="en-GB"/>
              </w:rPr>
              <w:t>Total initial funds, members' contributions or the equivalent basic own fund item for mutual and mutual type undertakings — increase</w:t>
            </w:r>
          </w:p>
        </w:tc>
        <w:tc>
          <w:tcPr>
            <w:tcW w:w="3993" w:type="dxa"/>
            <w:tcBorders>
              <w:top w:val="single" w:sz="2" w:space="0" w:color="auto"/>
              <w:left w:val="single" w:sz="2" w:space="0" w:color="auto"/>
              <w:bottom w:val="single" w:sz="2" w:space="0" w:color="auto"/>
              <w:right w:val="single" w:sz="2" w:space="0" w:color="auto"/>
            </w:tcBorders>
          </w:tcPr>
          <w:p w14:paraId="1EABE04D" w14:textId="77777777" w:rsidR="00E6364D" w:rsidRPr="00FF353C" w:rsidRDefault="00E6364D" w:rsidP="00485DF3">
            <w:pPr>
              <w:pStyle w:val="NormalLeft"/>
              <w:rPr>
                <w:lang w:val="en-GB"/>
              </w:rPr>
            </w:pPr>
            <w:r w:rsidRPr="00FF353C">
              <w:rPr>
                <w:lang w:val="en-GB"/>
              </w:rPr>
              <w:t>This is the increase in the total initial funds, members' contributions or the equivalent basic own — fund item for mutual and mutual type undertakings over the reporting period.</w:t>
            </w:r>
          </w:p>
        </w:tc>
      </w:tr>
      <w:tr w:rsidR="00E6364D" w:rsidRPr="00FF353C" w14:paraId="3AFE6062" w14:textId="77777777" w:rsidTr="00485DF3">
        <w:tc>
          <w:tcPr>
            <w:tcW w:w="2879" w:type="dxa"/>
            <w:tcBorders>
              <w:top w:val="single" w:sz="2" w:space="0" w:color="auto"/>
              <w:left w:val="single" w:sz="2" w:space="0" w:color="auto"/>
              <w:bottom w:val="single" w:sz="2" w:space="0" w:color="auto"/>
              <w:right w:val="single" w:sz="2" w:space="0" w:color="auto"/>
            </w:tcBorders>
          </w:tcPr>
          <w:p w14:paraId="278BFC96" w14:textId="77777777" w:rsidR="00E6364D" w:rsidRPr="00FF353C" w:rsidRDefault="00E6364D" w:rsidP="00485DF3">
            <w:pPr>
              <w:pStyle w:val="NormalLeft"/>
              <w:rPr>
                <w:lang w:val="en-GB"/>
              </w:rPr>
            </w:pPr>
            <w:r w:rsidRPr="00FF353C">
              <w:rPr>
                <w:lang w:val="en-GB"/>
              </w:rPr>
              <w:t>R0300/C0030</w:t>
            </w:r>
          </w:p>
        </w:tc>
        <w:tc>
          <w:tcPr>
            <w:tcW w:w="2414" w:type="dxa"/>
            <w:tcBorders>
              <w:top w:val="single" w:sz="2" w:space="0" w:color="auto"/>
              <w:left w:val="single" w:sz="2" w:space="0" w:color="auto"/>
              <w:bottom w:val="single" w:sz="2" w:space="0" w:color="auto"/>
              <w:right w:val="single" w:sz="2" w:space="0" w:color="auto"/>
            </w:tcBorders>
          </w:tcPr>
          <w:p w14:paraId="4065CD4D" w14:textId="77777777" w:rsidR="00E6364D" w:rsidRPr="00FF353C" w:rsidRDefault="00E6364D" w:rsidP="00485DF3">
            <w:pPr>
              <w:pStyle w:val="NormalLeft"/>
              <w:rPr>
                <w:lang w:val="en-GB"/>
              </w:rPr>
            </w:pPr>
            <w:r w:rsidRPr="00FF353C">
              <w:rPr>
                <w:lang w:val="en-GB"/>
              </w:rPr>
              <w:t xml:space="preserve">Total initial funds, members' contributions or the equivalent basic own fund item for mutual and mutual type undertakings — </w:t>
            </w:r>
            <w:r w:rsidRPr="00FF353C">
              <w:rPr>
                <w:lang w:val="en-GB"/>
              </w:rPr>
              <w:lastRenderedPageBreak/>
              <w:t>reduction</w:t>
            </w:r>
          </w:p>
        </w:tc>
        <w:tc>
          <w:tcPr>
            <w:tcW w:w="3993" w:type="dxa"/>
            <w:tcBorders>
              <w:top w:val="single" w:sz="2" w:space="0" w:color="auto"/>
              <w:left w:val="single" w:sz="2" w:space="0" w:color="auto"/>
              <w:bottom w:val="single" w:sz="2" w:space="0" w:color="auto"/>
              <w:right w:val="single" w:sz="2" w:space="0" w:color="auto"/>
            </w:tcBorders>
          </w:tcPr>
          <w:p w14:paraId="1C81CF67" w14:textId="77777777" w:rsidR="00E6364D" w:rsidRPr="00FF353C" w:rsidRDefault="00E6364D" w:rsidP="00485DF3">
            <w:pPr>
              <w:pStyle w:val="NormalLeft"/>
              <w:rPr>
                <w:lang w:val="en-GB"/>
              </w:rPr>
            </w:pPr>
            <w:r w:rsidRPr="00FF353C">
              <w:rPr>
                <w:lang w:val="en-GB"/>
              </w:rPr>
              <w:lastRenderedPageBreak/>
              <w:t>This is the decrease in the total initial funds, members' contributions or the equivalent basic own — fund item for mutual and mutual type undertakings over the reporting period.</w:t>
            </w:r>
          </w:p>
        </w:tc>
      </w:tr>
      <w:tr w:rsidR="00E6364D" w:rsidRPr="00FF353C" w14:paraId="659D5950" w14:textId="77777777" w:rsidTr="00485DF3">
        <w:tc>
          <w:tcPr>
            <w:tcW w:w="2879" w:type="dxa"/>
            <w:tcBorders>
              <w:top w:val="single" w:sz="2" w:space="0" w:color="auto"/>
              <w:left w:val="single" w:sz="2" w:space="0" w:color="auto"/>
              <w:bottom w:val="single" w:sz="2" w:space="0" w:color="auto"/>
              <w:right w:val="single" w:sz="2" w:space="0" w:color="auto"/>
            </w:tcBorders>
          </w:tcPr>
          <w:p w14:paraId="4BC471C2" w14:textId="77777777" w:rsidR="00E6364D" w:rsidRPr="00FF353C" w:rsidRDefault="00E6364D" w:rsidP="00485DF3">
            <w:pPr>
              <w:pStyle w:val="NormalLeft"/>
              <w:rPr>
                <w:lang w:val="en-GB"/>
              </w:rPr>
            </w:pPr>
            <w:r w:rsidRPr="00FF353C">
              <w:rPr>
                <w:lang w:val="en-GB"/>
              </w:rPr>
              <w:t>R0300/C0060</w:t>
            </w:r>
          </w:p>
        </w:tc>
        <w:tc>
          <w:tcPr>
            <w:tcW w:w="2414" w:type="dxa"/>
            <w:tcBorders>
              <w:top w:val="single" w:sz="2" w:space="0" w:color="auto"/>
              <w:left w:val="single" w:sz="2" w:space="0" w:color="auto"/>
              <w:bottom w:val="single" w:sz="2" w:space="0" w:color="auto"/>
              <w:right w:val="single" w:sz="2" w:space="0" w:color="auto"/>
            </w:tcBorders>
          </w:tcPr>
          <w:p w14:paraId="4A4CF75E" w14:textId="77777777" w:rsidR="00E6364D" w:rsidRPr="00FF353C" w:rsidRDefault="00E6364D" w:rsidP="00485DF3">
            <w:pPr>
              <w:pStyle w:val="NormalLeft"/>
              <w:rPr>
                <w:lang w:val="en-GB"/>
              </w:rPr>
            </w:pPr>
            <w:r w:rsidRPr="00FF353C">
              <w:rPr>
                <w:lang w:val="en-GB"/>
              </w:rPr>
              <w:t>Total initial funds, members' contributions or the equivalent basic own fund item for mutual and mutual type undertakings — balance carried forward</w:t>
            </w:r>
          </w:p>
        </w:tc>
        <w:tc>
          <w:tcPr>
            <w:tcW w:w="3993" w:type="dxa"/>
            <w:tcBorders>
              <w:top w:val="single" w:sz="2" w:space="0" w:color="auto"/>
              <w:left w:val="single" w:sz="2" w:space="0" w:color="auto"/>
              <w:bottom w:val="single" w:sz="2" w:space="0" w:color="auto"/>
              <w:right w:val="single" w:sz="2" w:space="0" w:color="auto"/>
            </w:tcBorders>
          </w:tcPr>
          <w:p w14:paraId="05BAAD77" w14:textId="77777777" w:rsidR="00E6364D" w:rsidRPr="00FF353C" w:rsidRDefault="00E6364D" w:rsidP="00485DF3">
            <w:pPr>
              <w:pStyle w:val="NormalLeft"/>
              <w:rPr>
                <w:lang w:val="en-GB"/>
              </w:rPr>
            </w:pPr>
            <w:r w:rsidRPr="00FF353C">
              <w:rPr>
                <w:lang w:val="en-GB"/>
              </w:rPr>
              <w:t>This is the balance of the total initial funds, members' contributions or the equivalent basic own — fund item for mutual and mutual type undertakings carried forward to the next reporting period.</w:t>
            </w:r>
          </w:p>
        </w:tc>
      </w:tr>
      <w:tr w:rsidR="00907C57" w:rsidRPr="00FF353C" w14:paraId="0AE2AD25"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5961756D" w14:textId="45368724" w:rsidR="00907C57" w:rsidRPr="00FF353C" w:rsidRDefault="00907C57" w:rsidP="00A75973">
            <w:pPr>
              <w:pStyle w:val="NormalCentered"/>
              <w:jc w:val="left"/>
              <w:rPr>
                <w:lang w:val="en-GB"/>
              </w:rPr>
            </w:pPr>
            <w:r w:rsidRPr="00FF353C">
              <w:rPr>
                <w:i/>
                <w:iCs/>
                <w:lang w:val="en-GB"/>
              </w:rPr>
              <w:t>Subordinated mutual member accounts — movements in the reporting period</w:t>
            </w:r>
          </w:p>
        </w:tc>
      </w:tr>
      <w:tr w:rsidR="00E6364D" w:rsidRPr="00FF353C" w14:paraId="5ABE65E6" w14:textId="77777777" w:rsidTr="00485DF3">
        <w:tc>
          <w:tcPr>
            <w:tcW w:w="2879" w:type="dxa"/>
            <w:tcBorders>
              <w:top w:val="single" w:sz="2" w:space="0" w:color="auto"/>
              <w:left w:val="single" w:sz="2" w:space="0" w:color="auto"/>
              <w:bottom w:val="single" w:sz="2" w:space="0" w:color="auto"/>
              <w:right w:val="single" w:sz="2" w:space="0" w:color="auto"/>
            </w:tcBorders>
          </w:tcPr>
          <w:p w14:paraId="3519100D" w14:textId="77777777" w:rsidR="00E6364D" w:rsidRPr="00FF353C" w:rsidRDefault="00E6364D" w:rsidP="00485DF3">
            <w:pPr>
              <w:pStyle w:val="NormalLeft"/>
              <w:rPr>
                <w:lang w:val="en-GB"/>
              </w:rPr>
            </w:pPr>
            <w:r w:rsidRPr="00FF353C">
              <w:rPr>
                <w:lang w:val="en-GB"/>
              </w:rPr>
              <w:t>R0310/C0010</w:t>
            </w:r>
          </w:p>
        </w:tc>
        <w:tc>
          <w:tcPr>
            <w:tcW w:w="2414" w:type="dxa"/>
            <w:tcBorders>
              <w:top w:val="single" w:sz="2" w:space="0" w:color="auto"/>
              <w:left w:val="single" w:sz="2" w:space="0" w:color="auto"/>
              <w:bottom w:val="single" w:sz="2" w:space="0" w:color="auto"/>
              <w:right w:val="single" w:sz="2" w:space="0" w:color="auto"/>
            </w:tcBorders>
          </w:tcPr>
          <w:p w14:paraId="1D8991A0" w14:textId="77777777" w:rsidR="00E6364D" w:rsidRPr="00FF353C" w:rsidRDefault="00E6364D" w:rsidP="00485DF3">
            <w:pPr>
              <w:pStyle w:val="NormalLeft"/>
              <w:rPr>
                <w:lang w:val="en-GB"/>
              </w:rPr>
            </w:pPr>
            <w:r w:rsidRPr="00FF353C">
              <w:rPr>
                <w:lang w:val="en-GB"/>
              </w:rPr>
              <w:t>Subordinated mutual member accounts —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41A464DE" w14:textId="77777777" w:rsidR="00E6364D" w:rsidRPr="00FF353C" w:rsidRDefault="00E6364D" w:rsidP="00485DF3">
            <w:pPr>
              <w:pStyle w:val="NormalLeft"/>
              <w:rPr>
                <w:lang w:val="en-GB"/>
              </w:rPr>
            </w:pPr>
            <w:r w:rsidRPr="00FF353C">
              <w:rPr>
                <w:lang w:val="en-GB"/>
              </w:rPr>
              <w:t>This is the balance of tier 1 subordinated mutual member accounts brought forward from the previous reporting period.</w:t>
            </w:r>
          </w:p>
        </w:tc>
      </w:tr>
      <w:tr w:rsidR="00E6364D" w:rsidRPr="00FF353C" w14:paraId="4272BBC2" w14:textId="77777777" w:rsidTr="00485DF3">
        <w:tc>
          <w:tcPr>
            <w:tcW w:w="2879" w:type="dxa"/>
            <w:tcBorders>
              <w:top w:val="single" w:sz="2" w:space="0" w:color="auto"/>
              <w:left w:val="single" w:sz="2" w:space="0" w:color="auto"/>
              <w:bottom w:val="single" w:sz="2" w:space="0" w:color="auto"/>
              <w:right w:val="single" w:sz="2" w:space="0" w:color="auto"/>
            </w:tcBorders>
          </w:tcPr>
          <w:p w14:paraId="55580CCF" w14:textId="77777777" w:rsidR="00E6364D" w:rsidRPr="00FF353C" w:rsidRDefault="00E6364D" w:rsidP="00485DF3">
            <w:pPr>
              <w:pStyle w:val="NormalLeft"/>
              <w:rPr>
                <w:lang w:val="en-GB"/>
              </w:rPr>
            </w:pPr>
            <w:r w:rsidRPr="00FF353C">
              <w:rPr>
                <w:lang w:val="en-GB"/>
              </w:rPr>
              <w:t>R0310/C0070</w:t>
            </w:r>
          </w:p>
        </w:tc>
        <w:tc>
          <w:tcPr>
            <w:tcW w:w="2414" w:type="dxa"/>
            <w:tcBorders>
              <w:top w:val="single" w:sz="2" w:space="0" w:color="auto"/>
              <w:left w:val="single" w:sz="2" w:space="0" w:color="auto"/>
              <w:bottom w:val="single" w:sz="2" w:space="0" w:color="auto"/>
              <w:right w:val="single" w:sz="2" w:space="0" w:color="auto"/>
            </w:tcBorders>
          </w:tcPr>
          <w:p w14:paraId="2DF03C63" w14:textId="77777777" w:rsidR="00E6364D" w:rsidRPr="00FF353C" w:rsidRDefault="00E6364D" w:rsidP="00485DF3">
            <w:pPr>
              <w:pStyle w:val="NormalLeft"/>
              <w:rPr>
                <w:lang w:val="en-GB"/>
              </w:rPr>
            </w:pPr>
            <w:r w:rsidRPr="00FF353C">
              <w:rPr>
                <w:lang w:val="en-GB"/>
              </w:rPr>
              <w:t>Subordinated mutual member accounts –Tier 1 — issued</w:t>
            </w:r>
          </w:p>
        </w:tc>
        <w:tc>
          <w:tcPr>
            <w:tcW w:w="3993" w:type="dxa"/>
            <w:tcBorders>
              <w:top w:val="single" w:sz="2" w:space="0" w:color="auto"/>
              <w:left w:val="single" w:sz="2" w:space="0" w:color="auto"/>
              <w:bottom w:val="single" w:sz="2" w:space="0" w:color="auto"/>
              <w:right w:val="single" w:sz="2" w:space="0" w:color="auto"/>
            </w:tcBorders>
          </w:tcPr>
          <w:p w14:paraId="74497DF9" w14:textId="77777777" w:rsidR="00E6364D" w:rsidRPr="00FF353C" w:rsidRDefault="00E6364D" w:rsidP="00485DF3">
            <w:pPr>
              <w:pStyle w:val="NormalLeft"/>
              <w:rPr>
                <w:lang w:val="en-GB"/>
              </w:rPr>
            </w:pPr>
            <w:r w:rsidRPr="00FF353C">
              <w:rPr>
                <w:lang w:val="en-GB"/>
              </w:rPr>
              <w:t>This is the amount of tier 1 subordinated mutual member accounts issued over the reporting period.</w:t>
            </w:r>
          </w:p>
        </w:tc>
      </w:tr>
      <w:tr w:rsidR="00E6364D" w:rsidRPr="00FF353C" w14:paraId="2734BF35" w14:textId="77777777" w:rsidTr="00485DF3">
        <w:tc>
          <w:tcPr>
            <w:tcW w:w="2879" w:type="dxa"/>
            <w:tcBorders>
              <w:top w:val="single" w:sz="2" w:space="0" w:color="auto"/>
              <w:left w:val="single" w:sz="2" w:space="0" w:color="auto"/>
              <w:bottom w:val="single" w:sz="2" w:space="0" w:color="auto"/>
              <w:right w:val="single" w:sz="2" w:space="0" w:color="auto"/>
            </w:tcBorders>
          </w:tcPr>
          <w:p w14:paraId="4699D685" w14:textId="77777777" w:rsidR="00E6364D" w:rsidRPr="00FF353C" w:rsidRDefault="00E6364D" w:rsidP="00485DF3">
            <w:pPr>
              <w:pStyle w:val="NormalLeft"/>
              <w:rPr>
                <w:lang w:val="en-GB"/>
              </w:rPr>
            </w:pPr>
            <w:r w:rsidRPr="00FF353C">
              <w:rPr>
                <w:lang w:val="en-GB"/>
              </w:rPr>
              <w:t>R0310/C0080</w:t>
            </w:r>
          </w:p>
        </w:tc>
        <w:tc>
          <w:tcPr>
            <w:tcW w:w="2414" w:type="dxa"/>
            <w:tcBorders>
              <w:top w:val="single" w:sz="2" w:space="0" w:color="auto"/>
              <w:left w:val="single" w:sz="2" w:space="0" w:color="auto"/>
              <w:bottom w:val="single" w:sz="2" w:space="0" w:color="auto"/>
              <w:right w:val="single" w:sz="2" w:space="0" w:color="auto"/>
            </w:tcBorders>
          </w:tcPr>
          <w:p w14:paraId="16C78C61" w14:textId="77777777" w:rsidR="00E6364D" w:rsidRPr="00FF353C" w:rsidRDefault="00E6364D" w:rsidP="00485DF3">
            <w:pPr>
              <w:pStyle w:val="NormalLeft"/>
              <w:rPr>
                <w:lang w:val="en-GB"/>
              </w:rPr>
            </w:pPr>
            <w:r w:rsidRPr="00FF353C">
              <w:rPr>
                <w:lang w:val="en-GB"/>
              </w:rPr>
              <w:t>Subordinated mutual member accounts –Tier 1 — redeemed</w:t>
            </w:r>
          </w:p>
        </w:tc>
        <w:tc>
          <w:tcPr>
            <w:tcW w:w="3993" w:type="dxa"/>
            <w:tcBorders>
              <w:top w:val="single" w:sz="2" w:space="0" w:color="auto"/>
              <w:left w:val="single" w:sz="2" w:space="0" w:color="auto"/>
              <w:bottom w:val="single" w:sz="2" w:space="0" w:color="auto"/>
              <w:right w:val="single" w:sz="2" w:space="0" w:color="auto"/>
            </w:tcBorders>
          </w:tcPr>
          <w:p w14:paraId="00611379" w14:textId="77777777" w:rsidR="00E6364D" w:rsidRPr="00FF353C" w:rsidRDefault="00E6364D" w:rsidP="00485DF3">
            <w:pPr>
              <w:pStyle w:val="NormalLeft"/>
              <w:rPr>
                <w:lang w:val="en-GB"/>
              </w:rPr>
            </w:pPr>
            <w:r w:rsidRPr="00FF353C">
              <w:rPr>
                <w:lang w:val="en-GB"/>
              </w:rPr>
              <w:t>This is the amount of tier 1 subordinated mutual member accounts redeemed over the reporting period.</w:t>
            </w:r>
          </w:p>
        </w:tc>
      </w:tr>
      <w:tr w:rsidR="00E6364D" w:rsidRPr="00FF353C" w14:paraId="31A159FB" w14:textId="77777777" w:rsidTr="00485DF3">
        <w:tc>
          <w:tcPr>
            <w:tcW w:w="2879" w:type="dxa"/>
            <w:tcBorders>
              <w:top w:val="single" w:sz="2" w:space="0" w:color="auto"/>
              <w:left w:val="single" w:sz="2" w:space="0" w:color="auto"/>
              <w:bottom w:val="single" w:sz="2" w:space="0" w:color="auto"/>
              <w:right w:val="single" w:sz="2" w:space="0" w:color="auto"/>
            </w:tcBorders>
          </w:tcPr>
          <w:p w14:paraId="2D981B37" w14:textId="77777777" w:rsidR="00E6364D" w:rsidRPr="00FF353C" w:rsidRDefault="00E6364D" w:rsidP="00485DF3">
            <w:pPr>
              <w:pStyle w:val="NormalLeft"/>
              <w:rPr>
                <w:lang w:val="en-GB"/>
              </w:rPr>
            </w:pPr>
            <w:r w:rsidRPr="00FF353C">
              <w:rPr>
                <w:lang w:val="en-GB"/>
              </w:rPr>
              <w:t>R0310/C0090</w:t>
            </w:r>
          </w:p>
        </w:tc>
        <w:tc>
          <w:tcPr>
            <w:tcW w:w="2414" w:type="dxa"/>
            <w:tcBorders>
              <w:top w:val="single" w:sz="2" w:space="0" w:color="auto"/>
              <w:left w:val="single" w:sz="2" w:space="0" w:color="auto"/>
              <w:bottom w:val="single" w:sz="2" w:space="0" w:color="auto"/>
              <w:right w:val="single" w:sz="2" w:space="0" w:color="auto"/>
            </w:tcBorders>
          </w:tcPr>
          <w:p w14:paraId="3F58CF5E" w14:textId="77777777" w:rsidR="00E6364D" w:rsidRPr="00FF353C" w:rsidRDefault="00E6364D" w:rsidP="00485DF3">
            <w:pPr>
              <w:pStyle w:val="NormalLeft"/>
              <w:rPr>
                <w:lang w:val="en-GB"/>
              </w:rPr>
            </w:pPr>
            <w:r w:rsidRPr="00FF353C">
              <w:rPr>
                <w:lang w:val="en-GB"/>
              </w:rPr>
              <w:t>Subordinated mutual member accounts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4D182070" w14:textId="77777777" w:rsidR="00E6364D" w:rsidRPr="00FF353C" w:rsidRDefault="00E6364D" w:rsidP="00485DF3">
            <w:pPr>
              <w:pStyle w:val="NormalLeft"/>
              <w:rPr>
                <w:lang w:val="en-GB"/>
              </w:rPr>
            </w:pPr>
            <w:r w:rsidRPr="00FF353C">
              <w:rPr>
                <w:lang w:val="en-GB"/>
              </w:rPr>
              <w:t>This is the amount reflecting movement in valuation tier 1 subordinated mutual member accounts over the reporting period.</w:t>
            </w:r>
          </w:p>
        </w:tc>
      </w:tr>
      <w:tr w:rsidR="00E6364D" w:rsidRPr="00FF353C" w14:paraId="5DC7427B" w14:textId="77777777" w:rsidTr="00485DF3">
        <w:tc>
          <w:tcPr>
            <w:tcW w:w="2879" w:type="dxa"/>
            <w:tcBorders>
              <w:top w:val="single" w:sz="2" w:space="0" w:color="auto"/>
              <w:left w:val="single" w:sz="2" w:space="0" w:color="auto"/>
              <w:bottom w:val="single" w:sz="2" w:space="0" w:color="auto"/>
              <w:right w:val="single" w:sz="2" w:space="0" w:color="auto"/>
            </w:tcBorders>
          </w:tcPr>
          <w:p w14:paraId="1605BE3D" w14:textId="77777777" w:rsidR="00E6364D" w:rsidRPr="00FF353C" w:rsidRDefault="00E6364D" w:rsidP="00485DF3">
            <w:pPr>
              <w:pStyle w:val="NormalLeft"/>
              <w:rPr>
                <w:lang w:val="en-GB"/>
              </w:rPr>
            </w:pPr>
            <w:r w:rsidRPr="00FF353C">
              <w:rPr>
                <w:lang w:val="en-GB"/>
              </w:rPr>
              <w:t>R0310/C0100</w:t>
            </w:r>
          </w:p>
        </w:tc>
        <w:tc>
          <w:tcPr>
            <w:tcW w:w="2414" w:type="dxa"/>
            <w:tcBorders>
              <w:top w:val="single" w:sz="2" w:space="0" w:color="auto"/>
              <w:left w:val="single" w:sz="2" w:space="0" w:color="auto"/>
              <w:bottom w:val="single" w:sz="2" w:space="0" w:color="auto"/>
              <w:right w:val="single" w:sz="2" w:space="0" w:color="auto"/>
            </w:tcBorders>
          </w:tcPr>
          <w:p w14:paraId="755FEBA5" w14:textId="77777777" w:rsidR="00E6364D" w:rsidRPr="00FF353C" w:rsidRDefault="00E6364D" w:rsidP="00485DF3">
            <w:pPr>
              <w:pStyle w:val="NormalLeft"/>
              <w:rPr>
                <w:lang w:val="en-GB"/>
              </w:rPr>
            </w:pPr>
            <w:r w:rsidRPr="00FF353C">
              <w:rPr>
                <w:lang w:val="en-GB"/>
              </w:rPr>
              <w:t>Subordinated mutual member accounts –Tier 1 — regulatory action</w:t>
            </w:r>
          </w:p>
        </w:tc>
        <w:tc>
          <w:tcPr>
            <w:tcW w:w="3993" w:type="dxa"/>
            <w:tcBorders>
              <w:top w:val="single" w:sz="2" w:space="0" w:color="auto"/>
              <w:left w:val="single" w:sz="2" w:space="0" w:color="auto"/>
              <w:bottom w:val="single" w:sz="2" w:space="0" w:color="auto"/>
              <w:right w:val="single" w:sz="2" w:space="0" w:color="auto"/>
            </w:tcBorders>
          </w:tcPr>
          <w:p w14:paraId="7BE00FB3" w14:textId="77777777" w:rsidR="00E6364D" w:rsidRPr="00FF353C" w:rsidRDefault="00E6364D" w:rsidP="00485DF3">
            <w:pPr>
              <w:pStyle w:val="NormalLeft"/>
              <w:rPr>
                <w:lang w:val="en-GB"/>
              </w:rPr>
            </w:pPr>
            <w:r w:rsidRPr="00FF353C">
              <w:rPr>
                <w:lang w:val="en-GB"/>
              </w:rPr>
              <w:t>This is the amount reflecting an increase/decrease in tier 1 subordinated mutual member accounts due to regulatory action over the reporting period.</w:t>
            </w:r>
          </w:p>
        </w:tc>
      </w:tr>
      <w:tr w:rsidR="00E6364D" w:rsidRPr="00FF353C" w14:paraId="0208A19F" w14:textId="77777777" w:rsidTr="00485DF3">
        <w:tc>
          <w:tcPr>
            <w:tcW w:w="2879" w:type="dxa"/>
            <w:tcBorders>
              <w:top w:val="single" w:sz="2" w:space="0" w:color="auto"/>
              <w:left w:val="single" w:sz="2" w:space="0" w:color="auto"/>
              <w:bottom w:val="single" w:sz="2" w:space="0" w:color="auto"/>
              <w:right w:val="single" w:sz="2" w:space="0" w:color="auto"/>
            </w:tcBorders>
          </w:tcPr>
          <w:p w14:paraId="404E5DA6" w14:textId="77777777" w:rsidR="00E6364D" w:rsidRPr="00FF353C" w:rsidRDefault="00E6364D" w:rsidP="00485DF3">
            <w:pPr>
              <w:pStyle w:val="NormalLeft"/>
              <w:rPr>
                <w:lang w:val="en-GB"/>
              </w:rPr>
            </w:pPr>
            <w:r w:rsidRPr="00FF353C">
              <w:rPr>
                <w:lang w:val="en-GB"/>
              </w:rPr>
              <w:t>R0310/C0060</w:t>
            </w:r>
          </w:p>
        </w:tc>
        <w:tc>
          <w:tcPr>
            <w:tcW w:w="2414" w:type="dxa"/>
            <w:tcBorders>
              <w:top w:val="single" w:sz="2" w:space="0" w:color="auto"/>
              <w:left w:val="single" w:sz="2" w:space="0" w:color="auto"/>
              <w:bottom w:val="single" w:sz="2" w:space="0" w:color="auto"/>
              <w:right w:val="single" w:sz="2" w:space="0" w:color="auto"/>
            </w:tcBorders>
          </w:tcPr>
          <w:p w14:paraId="196B718A" w14:textId="77777777" w:rsidR="00E6364D" w:rsidRPr="00FF353C" w:rsidRDefault="00E6364D" w:rsidP="00485DF3">
            <w:pPr>
              <w:pStyle w:val="NormalLeft"/>
              <w:rPr>
                <w:lang w:val="en-GB"/>
              </w:rPr>
            </w:pPr>
            <w:r w:rsidRPr="00FF353C">
              <w:rPr>
                <w:lang w:val="en-GB"/>
              </w:rPr>
              <w:t>Subordinated mutual member accounts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49EF7281" w14:textId="77777777" w:rsidR="00E6364D" w:rsidRPr="00FF353C" w:rsidRDefault="00E6364D" w:rsidP="00485DF3">
            <w:pPr>
              <w:pStyle w:val="NormalLeft"/>
              <w:rPr>
                <w:lang w:val="en-GB"/>
              </w:rPr>
            </w:pPr>
            <w:r w:rsidRPr="00FF353C">
              <w:rPr>
                <w:lang w:val="en-GB"/>
              </w:rPr>
              <w:t>This is the balance of tier 1 subordinated mutual member accounts carried forward to the next reporting period.</w:t>
            </w:r>
          </w:p>
        </w:tc>
      </w:tr>
      <w:tr w:rsidR="00E6364D" w:rsidRPr="00FF353C" w14:paraId="277FFB03" w14:textId="77777777" w:rsidTr="00485DF3">
        <w:tc>
          <w:tcPr>
            <w:tcW w:w="2879" w:type="dxa"/>
            <w:tcBorders>
              <w:top w:val="single" w:sz="2" w:space="0" w:color="auto"/>
              <w:left w:val="single" w:sz="2" w:space="0" w:color="auto"/>
              <w:bottom w:val="single" w:sz="2" w:space="0" w:color="auto"/>
              <w:right w:val="single" w:sz="2" w:space="0" w:color="auto"/>
            </w:tcBorders>
          </w:tcPr>
          <w:p w14:paraId="202D13AD" w14:textId="77777777" w:rsidR="00E6364D" w:rsidRPr="00FF353C" w:rsidRDefault="00E6364D" w:rsidP="00485DF3">
            <w:pPr>
              <w:pStyle w:val="NormalLeft"/>
              <w:rPr>
                <w:lang w:val="en-GB"/>
              </w:rPr>
            </w:pPr>
            <w:r w:rsidRPr="00FF353C">
              <w:rPr>
                <w:lang w:val="en-GB"/>
              </w:rPr>
              <w:t>R0320/C0010</w:t>
            </w:r>
          </w:p>
        </w:tc>
        <w:tc>
          <w:tcPr>
            <w:tcW w:w="2414" w:type="dxa"/>
            <w:tcBorders>
              <w:top w:val="single" w:sz="2" w:space="0" w:color="auto"/>
              <w:left w:val="single" w:sz="2" w:space="0" w:color="auto"/>
              <w:bottom w:val="single" w:sz="2" w:space="0" w:color="auto"/>
              <w:right w:val="single" w:sz="2" w:space="0" w:color="auto"/>
            </w:tcBorders>
          </w:tcPr>
          <w:p w14:paraId="7C588F31" w14:textId="77777777" w:rsidR="00E6364D" w:rsidRPr="00FF353C" w:rsidRDefault="00E6364D" w:rsidP="00485DF3">
            <w:pPr>
              <w:pStyle w:val="NormalLeft"/>
              <w:rPr>
                <w:lang w:val="en-GB"/>
              </w:rPr>
            </w:pPr>
            <w:r w:rsidRPr="00FF353C">
              <w:rPr>
                <w:lang w:val="en-GB"/>
              </w:rPr>
              <w:t>Subordinated mutual member accounts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6C7A363F" w14:textId="77777777" w:rsidR="00E6364D" w:rsidRPr="00FF353C" w:rsidRDefault="00E6364D" w:rsidP="00485DF3">
            <w:pPr>
              <w:pStyle w:val="NormalLeft"/>
              <w:rPr>
                <w:lang w:val="en-GB"/>
              </w:rPr>
            </w:pPr>
            <w:r w:rsidRPr="00FF353C">
              <w:rPr>
                <w:lang w:val="en-GB"/>
              </w:rPr>
              <w:t>This is the balance of tier 2 subordinated mutual member accounts brought forward from the previous reporting period.</w:t>
            </w:r>
          </w:p>
        </w:tc>
      </w:tr>
      <w:tr w:rsidR="00E6364D" w:rsidRPr="00FF353C" w14:paraId="0F437A88" w14:textId="77777777" w:rsidTr="00485DF3">
        <w:tc>
          <w:tcPr>
            <w:tcW w:w="2879" w:type="dxa"/>
            <w:tcBorders>
              <w:top w:val="single" w:sz="2" w:space="0" w:color="auto"/>
              <w:left w:val="single" w:sz="2" w:space="0" w:color="auto"/>
              <w:bottom w:val="single" w:sz="2" w:space="0" w:color="auto"/>
              <w:right w:val="single" w:sz="2" w:space="0" w:color="auto"/>
            </w:tcBorders>
          </w:tcPr>
          <w:p w14:paraId="73CD59C2" w14:textId="77777777" w:rsidR="00E6364D" w:rsidRPr="00FF353C" w:rsidRDefault="00E6364D" w:rsidP="00485DF3">
            <w:pPr>
              <w:pStyle w:val="NormalLeft"/>
              <w:rPr>
                <w:lang w:val="en-GB"/>
              </w:rPr>
            </w:pPr>
            <w:r w:rsidRPr="00FF353C">
              <w:rPr>
                <w:lang w:val="en-GB"/>
              </w:rPr>
              <w:t>R0320/C0070</w:t>
            </w:r>
          </w:p>
        </w:tc>
        <w:tc>
          <w:tcPr>
            <w:tcW w:w="2414" w:type="dxa"/>
            <w:tcBorders>
              <w:top w:val="single" w:sz="2" w:space="0" w:color="auto"/>
              <w:left w:val="single" w:sz="2" w:space="0" w:color="auto"/>
              <w:bottom w:val="single" w:sz="2" w:space="0" w:color="auto"/>
              <w:right w:val="single" w:sz="2" w:space="0" w:color="auto"/>
            </w:tcBorders>
          </w:tcPr>
          <w:p w14:paraId="27F9661B" w14:textId="77777777" w:rsidR="00E6364D" w:rsidRPr="00FF353C" w:rsidRDefault="00E6364D" w:rsidP="00485DF3">
            <w:pPr>
              <w:pStyle w:val="NormalLeft"/>
              <w:rPr>
                <w:lang w:val="en-GB"/>
              </w:rPr>
            </w:pPr>
            <w:r w:rsidRPr="00FF353C">
              <w:rPr>
                <w:lang w:val="en-GB"/>
              </w:rPr>
              <w:t>Subordinated mutual member accounts –Tier 2 — issued</w:t>
            </w:r>
          </w:p>
        </w:tc>
        <w:tc>
          <w:tcPr>
            <w:tcW w:w="3993" w:type="dxa"/>
            <w:tcBorders>
              <w:top w:val="single" w:sz="2" w:space="0" w:color="auto"/>
              <w:left w:val="single" w:sz="2" w:space="0" w:color="auto"/>
              <w:bottom w:val="single" w:sz="2" w:space="0" w:color="auto"/>
              <w:right w:val="single" w:sz="2" w:space="0" w:color="auto"/>
            </w:tcBorders>
          </w:tcPr>
          <w:p w14:paraId="25CEF2C0" w14:textId="77777777" w:rsidR="00E6364D" w:rsidRPr="00FF353C" w:rsidRDefault="00E6364D" w:rsidP="00485DF3">
            <w:pPr>
              <w:pStyle w:val="NormalLeft"/>
              <w:rPr>
                <w:lang w:val="en-GB"/>
              </w:rPr>
            </w:pPr>
            <w:r w:rsidRPr="00FF353C">
              <w:rPr>
                <w:lang w:val="en-GB"/>
              </w:rPr>
              <w:t>This is the amount of tier 2 subordinated mutual member accounts issued over the reporting period.</w:t>
            </w:r>
          </w:p>
        </w:tc>
      </w:tr>
      <w:tr w:rsidR="00E6364D" w:rsidRPr="00FF353C" w14:paraId="34EA4ACF" w14:textId="77777777" w:rsidTr="00485DF3">
        <w:tc>
          <w:tcPr>
            <w:tcW w:w="2879" w:type="dxa"/>
            <w:tcBorders>
              <w:top w:val="single" w:sz="2" w:space="0" w:color="auto"/>
              <w:left w:val="single" w:sz="2" w:space="0" w:color="auto"/>
              <w:bottom w:val="single" w:sz="2" w:space="0" w:color="auto"/>
              <w:right w:val="single" w:sz="2" w:space="0" w:color="auto"/>
            </w:tcBorders>
          </w:tcPr>
          <w:p w14:paraId="2AC07186" w14:textId="77777777" w:rsidR="00E6364D" w:rsidRPr="00FF353C" w:rsidRDefault="00E6364D" w:rsidP="00485DF3">
            <w:pPr>
              <w:pStyle w:val="NormalLeft"/>
              <w:rPr>
                <w:lang w:val="en-GB"/>
              </w:rPr>
            </w:pPr>
            <w:r w:rsidRPr="00FF353C">
              <w:rPr>
                <w:lang w:val="en-GB"/>
              </w:rPr>
              <w:lastRenderedPageBreak/>
              <w:t>R0320/C0080</w:t>
            </w:r>
          </w:p>
        </w:tc>
        <w:tc>
          <w:tcPr>
            <w:tcW w:w="2414" w:type="dxa"/>
            <w:tcBorders>
              <w:top w:val="single" w:sz="2" w:space="0" w:color="auto"/>
              <w:left w:val="single" w:sz="2" w:space="0" w:color="auto"/>
              <w:bottom w:val="single" w:sz="2" w:space="0" w:color="auto"/>
              <w:right w:val="single" w:sz="2" w:space="0" w:color="auto"/>
            </w:tcBorders>
          </w:tcPr>
          <w:p w14:paraId="33CFEB69" w14:textId="77777777" w:rsidR="00E6364D" w:rsidRPr="00FF353C" w:rsidRDefault="00E6364D" w:rsidP="00485DF3">
            <w:pPr>
              <w:pStyle w:val="NormalLeft"/>
              <w:rPr>
                <w:lang w:val="en-GB"/>
              </w:rPr>
            </w:pPr>
            <w:r w:rsidRPr="00FF353C">
              <w:rPr>
                <w:lang w:val="en-GB"/>
              </w:rPr>
              <w:t>Subordinated mutual member accounts –Tier 2 — redeemed</w:t>
            </w:r>
          </w:p>
        </w:tc>
        <w:tc>
          <w:tcPr>
            <w:tcW w:w="3993" w:type="dxa"/>
            <w:tcBorders>
              <w:top w:val="single" w:sz="2" w:space="0" w:color="auto"/>
              <w:left w:val="single" w:sz="2" w:space="0" w:color="auto"/>
              <w:bottom w:val="single" w:sz="2" w:space="0" w:color="auto"/>
              <w:right w:val="single" w:sz="2" w:space="0" w:color="auto"/>
            </w:tcBorders>
          </w:tcPr>
          <w:p w14:paraId="4A86EACB" w14:textId="77777777" w:rsidR="00E6364D" w:rsidRPr="00FF353C" w:rsidRDefault="00E6364D" w:rsidP="00485DF3">
            <w:pPr>
              <w:pStyle w:val="NormalLeft"/>
              <w:rPr>
                <w:lang w:val="en-GB"/>
              </w:rPr>
            </w:pPr>
            <w:r w:rsidRPr="00FF353C">
              <w:rPr>
                <w:lang w:val="en-GB"/>
              </w:rPr>
              <w:t>This is the amount of tier 2 subordinated mutual member accounts redeemed over the reporting period.</w:t>
            </w:r>
          </w:p>
        </w:tc>
      </w:tr>
      <w:tr w:rsidR="00E6364D" w:rsidRPr="00FF353C" w14:paraId="012A4708" w14:textId="77777777" w:rsidTr="00485DF3">
        <w:tc>
          <w:tcPr>
            <w:tcW w:w="2879" w:type="dxa"/>
            <w:tcBorders>
              <w:top w:val="single" w:sz="2" w:space="0" w:color="auto"/>
              <w:left w:val="single" w:sz="2" w:space="0" w:color="auto"/>
              <w:bottom w:val="single" w:sz="2" w:space="0" w:color="auto"/>
              <w:right w:val="single" w:sz="2" w:space="0" w:color="auto"/>
            </w:tcBorders>
          </w:tcPr>
          <w:p w14:paraId="1B44B19B" w14:textId="77777777" w:rsidR="00E6364D" w:rsidRPr="00FF353C" w:rsidRDefault="00E6364D" w:rsidP="00485DF3">
            <w:pPr>
              <w:pStyle w:val="NormalLeft"/>
              <w:rPr>
                <w:lang w:val="en-GB"/>
              </w:rPr>
            </w:pPr>
            <w:r w:rsidRPr="00FF353C">
              <w:rPr>
                <w:lang w:val="en-GB"/>
              </w:rPr>
              <w:t>R0320/C0090</w:t>
            </w:r>
          </w:p>
        </w:tc>
        <w:tc>
          <w:tcPr>
            <w:tcW w:w="2414" w:type="dxa"/>
            <w:tcBorders>
              <w:top w:val="single" w:sz="2" w:space="0" w:color="auto"/>
              <w:left w:val="single" w:sz="2" w:space="0" w:color="auto"/>
              <w:bottom w:val="single" w:sz="2" w:space="0" w:color="auto"/>
              <w:right w:val="single" w:sz="2" w:space="0" w:color="auto"/>
            </w:tcBorders>
          </w:tcPr>
          <w:p w14:paraId="355E48F2" w14:textId="77777777" w:rsidR="00E6364D" w:rsidRPr="00FF353C" w:rsidRDefault="00E6364D" w:rsidP="00485DF3">
            <w:pPr>
              <w:pStyle w:val="NormalLeft"/>
              <w:rPr>
                <w:lang w:val="en-GB"/>
              </w:rPr>
            </w:pPr>
            <w:r w:rsidRPr="00FF353C">
              <w:rPr>
                <w:lang w:val="en-GB"/>
              </w:rPr>
              <w:t>Subordinated mutual member accounts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7D214A3F" w14:textId="77777777" w:rsidR="00E6364D" w:rsidRPr="00FF353C" w:rsidRDefault="00E6364D" w:rsidP="00485DF3">
            <w:pPr>
              <w:pStyle w:val="NormalLeft"/>
              <w:rPr>
                <w:lang w:val="en-GB"/>
              </w:rPr>
            </w:pPr>
            <w:r w:rsidRPr="00FF353C">
              <w:rPr>
                <w:lang w:val="en-GB"/>
              </w:rPr>
              <w:t>This is the amount reflecting movement in valuation tier 2 subordinated mutual member accounts over the reporting period.</w:t>
            </w:r>
          </w:p>
        </w:tc>
      </w:tr>
      <w:tr w:rsidR="00E6364D" w:rsidRPr="00FF353C" w14:paraId="0ED95FB0" w14:textId="77777777" w:rsidTr="00485DF3">
        <w:tc>
          <w:tcPr>
            <w:tcW w:w="2879" w:type="dxa"/>
            <w:tcBorders>
              <w:top w:val="single" w:sz="2" w:space="0" w:color="auto"/>
              <w:left w:val="single" w:sz="2" w:space="0" w:color="auto"/>
              <w:bottom w:val="single" w:sz="2" w:space="0" w:color="auto"/>
              <w:right w:val="single" w:sz="2" w:space="0" w:color="auto"/>
            </w:tcBorders>
          </w:tcPr>
          <w:p w14:paraId="4DF3A000" w14:textId="77777777" w:rsidR="00E6364D" w:rsidRPr="00FF353C" w:rsidRDefault="00E6364D" w:rsidP="00485DF3">
            <w:pPr>
              <w:pStyle w:val="NormalLeft"/>
              <w:rPr>
                <w:lang w:val="en-GB"/>
              </w:rPr>
            </w:pPr>
            <w:r w:rsidRPr="00FF353C">
              <w:rPr>
                <w:lang w:val="en-GB"/>
              </w:rPr>
              <w:t>R0320/C0100</w:t>
            </w:r>
          </w:p>
        </w:tc>
        <w:tc>
          <w:tcPr>
            <w:tcW w:w="2414" w:type="dxa"/>
            <w:tcBorders>
              <w:top w:val="single" w:sz="2" w:space="0" w:color="auto"/>
              <w:left w:val="single" w:sz="2" w:space="0" w:color="auto"/>
              <w:bottom w:val="single" w:sz="2" w:space="0" w:color="auto"/>
              <w:right w:val="single" w:sz="2" w:space="0" w:color="auto"/>
            </w:tcBorders>
          </w:tcPr>
          <w:p w14:paraId="164DEC48" w14:textId="77777777" w:rsidR="00E6364D" w:rsidRPr="00FF353C" w:rsidRDefault="00E6364D" w:rsidP="00485DF3">
            <w:pPr>
              <w:pStyle w:val="NormalLeft"/>
              <w:rPr>
                <w:lang w:val="en-GB"/>
              </w:rPr>
            </w:pPr>
            <w:r w:rsidRPr="00FF353C">
              <w:rPr>
                <w:lang w:val="en-GB"/>
              </w:rPr>
              <w:t>Subordinated mutual member accounts –Tier 2 — regulatory action</w:t>
            </w:r>
          </w:p>
        </w:tc>
        <w:tc>
          <w:tcPr>
            <w:tcW w:w="3993" w:type="dxa"/>
            <w:tcBorders>
              <w:top w:val="single" w:sz="2" w:space="0" w:color="auto"/>
              <w:left w:val="single" w:sz="2" w:space="0" w:color="auto"/>
              <w:bottom w:val="single" w:sz="2" w:space="0" w:color="auto"/>
              <w:right w:val="single" w:sz="2" w:space="0" w:color="auto"/>
            </w:tcBorders>
          </w:tcPr>
          <w:p w14:paraId="466E41A6" w14:textId="77777777" w:rsidR="00E6364D" w:rsidRPr="00FF353C" w:rsidRDefault="00E6364D" w:rsidP="00485DF3">
            <w:pPr>
              <w:pStyle w:val="NormalLeft"/>
              <w:rPr>
                <w:lang w:val="en-GB"/>
              </w:rPr>
            </w:pPr>
            <w:r w:rsidRPr="00FF353C">
              <w:rPr>
                <w:lang w:val="en-GB"/>
              </w:rPr>
              <w:t>This is the amount reflecting an increase/decrease in tier 2 subordinated mutual member accounts due to regulatory action over the reporting period.</w:t>
            </w:r>
          </w:p>
        </w:tc>
      </w:tr>
      <w:tr w:rsidR="00E6364D" w:rsidRPr="00FF353C" w14:paraId="14943EF9" w14:textId="77777777" w:rsidTr="00485DF3">
        <w:tc>
          <w:tcPr>
            <w:tcW w:w="2879" w:type="dxa"/>
            <w:tcBorders>
              <w:top w:val="single" w:sz="2" w:space="0" w:color="auto"/>
              <w:left w:val="single" w:sz="2" w:space="0" w:color="auto"/>
              <w:bottom w:val="single" w:sz="2" w:space="0" w:color="auto"/>
              <w:right w:val="single" w:sz="2" w:space="0" w:color="auto"/>
            </w:tcBorders>
          </w:tcPr>
          <w:p w14:paraId="4438A95F" w14:textId="77777777" w:rsidR="00E6364D" w:rsidRPr="00FF353C" w:rsidRDefault="00E6364D" w:rsidP="00485DF3">
            <w:pPr>
              <w:pStyle w:val="NormalLeft"/>
              <w:rPr>
                <w:lang w:val="en-GB"/>
              </w:rPr>
            </w:pPr>
            <w:r w:rsidRPr="00FF353C">
              <w:rPr>
                <w:lang w:val="en-GB"/>
              </w:rPr>
              <w:t>R0320/C0060</w:t>
            </w:r>
          </w:p>
        </w:tc>
        <w:tc>
          <w:tcPr>
            <w:tcW w:w="2414" w:type="dxa"/>
            <w:tcBorders>
              <w:top w:val="single" w:sz="2" w:space="0" w:color="auto"/>
              <w:left w:val="single" w:sz="2" w:space="0" w:color="auto"/>
              <w:bottom w:val="single" w:sz="2" w:space="0" w:color="auto"/>
              <w:right w:val="single" w:sz="2" w:space="0" w:color="auto"/>
            </w:tcBorders>
          </w:tcPr>
          <w:p w14:paraId="4CC67176" w14:textId="77777777" w:rsidR="00E6364D" w:rsidRPr="00FF353C" w:rsidRDefault="00E6364D" w:rsidP="00485DF3">
            <w:pPr>
              <w:pStyle w:val="NormalLeft"/>
              <w:rPr>
                <w:lang w:val="en-GB"/>
              </w:rPr>
            </w:pPr>
            <w:r w:rsidRPr="00FF353C">
              <w:rPr>
                <w:lang w:val="en-GB"/>
              </w:rPr>
              <w:t>Subordinated mutual member accounts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73FB8E6F" w14:textId="77777777" w:rsidR="00E6364D" w:rsidRPr="00FF353C" w:rsidRDefault="00E6364D" w:rsidP="00485DF3">
            <w:pPr>
              <w:pStyle w:val="NormalLeft"/>
              <w:rPr>
                <w:lang w:val="en-GB"/>
              </w:rPr>
            </w:pPr>
            <w:r w:rsidRPr="00FF353C">
              <w:rPr>
                <w:lang w:val="en-GB"/>
              </w:rPr>
              <w:t>This is the balance of tier 2 subordinated mutual member accounts carried forward to the next reporting period.</w:t>
            </w:r>
          </w:p>
        </w:tc>
      </w:tr>
      <w:tr w:rsidR="00E6364D" w:rsidRPr="00FF353C" w14:paraId="49C96FD9" w14:textId="77777777" w:rsidTr="00485DF3">
        <w:tc>
          <w:tcPr>
            <w:tcW w:w="2879" w:type="dxa"/>
            <w:tcBorders>
              <w:top w:val="single" w:sz="2" w:space="0" w:color="auto"/>
              <w:left w:val="single" w:sz="2" w:space="0" w:color="auto"/>
              <w:bottom w:val="single" w:sz="2" w:space="0" w:color="auto"/>
              <w:right w:val="single" w:sz="2" w:space="0" w:color="auto"/>
            </w:tcBorders>
          </w:tcPr>
          <w:p w14:paraId="164099AC" w14:textId="77777777" w:rsidR="00E6364D" w:rsidRPr="00FF353C" w:rsidRDefault="00E6364D" w:rsidP="00485DF3">
            <w:pPr>
              <w:pStyle w:val="NormalLeft"/>
              <w:rPr>
                <w:lang w:val="en-GB"/>
              </w:rPr>
            </w:pPr>
            <w:r w:rsidRPr="00FF353C">
              <w:rPr>
                <w:lang w:val="en-GB"/>
              </w:rPr>
              <w:t>R0330/C0010</w:t>
            </w:r>
          </w:p>
        </w:tc>
        <w:tc>
          <w:tcPr>
            <w:tcW w:w="2414" w:type="dxa"/>
            <w:tcBorders>
              <w:top w:val="single" w:sz="2" w:space="0" w:color="auto"/>
              <w:left w:val="single" w:sz="2" w:space="0" w:color="auto"/>
              <w:bottom w:val="single" w:sz="2" w:space="0" w:color="auto"/>
              <w:right w:val="single" w:sz="2" w:space="0" w:color="auto"/>
            </w:tcBorders>
          </w:tcPr>
          <w:p w14:paraId="47540C56" w14:textId="77777777" w:rsidR="00E6364D" w:rsidRPr="00FF353C" w:rsidRDefault="00E6364D" w:rsidP="00485DF3">
            <w:pPr>
              <w:pStyle w:val="NormalLeft"/>
              <w:rPr>
                <w:lang w:val="en-GB"/>
              </w:rPr>
            </w:pPr>
            <w:r w:rsidRPr="00FF353C">
              <w:rPr>
                <w:lang w:val="en-GB"/>
              </w:rPr>
              <w:t>Subordinated mutual member accounts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E6A2990" w14:textId="77777777" w:rsidR="00E6364D" w:rsidRPr="00FF353C" w:rsidRDefault="00E6364D" w:rsidP="00485DF3">
            <w:pPr>
              <w:pStyle w:val="NormalLeft"/>
              <w:rPr>
                <w:lang w:val="en-GB"/>
              </w:rPr>
            </w:pPr>
            <w:r w:rsidRPr="00FF353C">
              <w:rPr>
                <w:lang w:val="en-GB"/>
              </w:rPr>
              <w:t>This is the balance of tier 3 subordinated mutual member accounts brought forward from the previous reporting period.</w:t>
            </w:r>
          </w:p>
        </w:tc>
      </w:tr>
      <w:tr w:rsidR="00E6364D" w:rsidRPr="00FF353C" w14:paraId="6FC0B944" w14:textId="77777777" w:rsidTr="00485DF3">
        <w:tc>
          <w:tcPr>
            <w:tcW w:w="2879" w:type="dxa"/>
            <w:tcBorders>
              <w:top w:val="single" w:sz="2" w:space="0" w:color="auto"/>
              <w:left w:val="single" w:sz="2" w:space="0" w:color="auto"/>
              <w:bottom w:val="single" w:sz="2" w:space="0" w:color="auto"/>
              <w:right w:val="single" w:sz="2" w:space="0" w:color="auto"/>
            </w:tcBorders>
          </w:tcPr>
          <w:p w14:paraId="4FD4BF75" w14:textId="77777777" w:rsidR="00E6364D" w:rsidRPr="00FF353C" w:rsidRDefault="00E6364D" w:rsidP="00485DF3">
            <w:pPr>
              <w:pStyle w:val="NormalLeft"/>
              <w:rPr>
                <w:lang w:val="en-GB"/>
              </w:rPr>
            </w:pPr>
            <w:r w:rsidRPr="00FF353C">
              <w:rPr>
                <w:lang w:val="en-GB"/>
              </w:rPr>
              <w:t>R0330/C0070</w:t>
            </w:r>
          </w:p>
        </w:tc>
        <w:tc>
          <w:tcPr>
            <w:tcW w:w="2414" w:type="dxa"/>
            <w:tcBorders>
              <w:top w:val="single" w:sz="2" w:space="0" w:color="auto"/>
              <w:left w:val="single" w:sz="2" w:space="0" w:color="auto"/>
              <w:bottom w:val="single" w:sz="2" w:space="0" w:color="auto"/>
              <w:right w:val="single" w:sz="2" w:space="0" w:color="auto"/>
            </w:tcBorders>
          </w:tcPr>
          <w:p w14:paraId="2FC1CD5D" w14:textId="77777777" w:rsidR="00E6364D" w:rsidRPr="00FF353C" w:rsidRDefault="00E6364D" w:rsidP="00485DF3">
            <w:pPr>
              <w:pStyle w:val="NormalLeft"/>
              <w:rPr>
                <w:lang w:val="en-GB"/>
              </w:rPr>
            </w:pPr>
            <w:r w:rsidRPr="00FF353C">
              <w:rPr>
                <w:lang w:val="en-GB"/>
              </w:rPr>
              <w:t>Subordinated mutual member accounts –Tier 3 — issued</w:t>
            </w:r>
          </w:p>
        </w:tc>
        <w:tc>
          <w:tcPr>
            <w:tcW w:w="3993" w:type="dxa"/>
            <w:tcBorders>
              <w:top w:val="single" w:sz="2" w:space="0" w:color="auto"/>
              <w:left w:val="single" w:sz="2" w:space="0" w:color="auto"/>
              <w:bottom w:val="single" w:sz="2" w:space="0" w:color="auto"/>
              <w:right w:val="single" w:sz="2" w:space="0" w:color="auto"/>
            </w:tcBorders>
          </w:tcPr>
          <w:p w14:paraId="38F024CE" w14:textId="77777777" w:rsidR="00E6364D" w:rsidRPr="00FF353C" w:rsidRDefault="00E6364D" w:rsidP="00485DF3">
            <w:pPr>
              <w:pStyle w:val="NormalLeft"/>
              <w:rPr>
                <w:lang w:val="en-GB"/>
              </w:rPr>
            </w:pPr>
            <w:r w:rsidRPr="00FF353C">
              <w:rPr>
                <w:lang w:val="en-GB"/>
              </w:rPr>
              <w:t>This is the amount of tier 3 subordinated mutual member accounts issued over the reporting period.</w:t>
            </w:r>
          </w:p>
        </w:tc>
      </w:tr>
      <w:tr w:rsidR="00E6364D" w:rsidRPr="00FF353C" w14:paraId="4CC18868" w14:textId="77777777" w:rsidTr="00485DF3">
        <w:tc>
          <w:tcPr>
            <w:tcW w:w="2879" w:type="dxa"/>
            <w:tcBorders>
              <w:top w:val="single" w:sz="2" w:space="0" w:color="auto"/>
              <w:left w:val="single" w:sz="2" w:space="0" w:color="auto"/>
              <w:bottom w:val="single" w:sz="2" w:space="0" w:color="auto"/>
              <w:right w:val="single" w:sz="2" w:space="0" w:color="auto"/>
            </w:tcBorders>
          </w:tcPr>
          <w:p w14:paraId="4F905C04" w14:textId="77777777" w:rsidR="00E6364D" w:rsidRPr="00FF353C" w:rsidRDefault="00E6364D" w:rsidP="00485DF3">
            <w:pPr>
              <w:pStyle w:val="NormalLeft"/>
              <w:rPr>
                <w:lang w:val="en-GB"/>
              </w:rPr>
            </w:pPr>
            <w:r w:rsidRPr="00FF353C">
              <w:rPr>
                <w:lang w:val="en-GB"/>
              </w:rPr>
              <w:t>R0330/C0080</w:t>
            </w:r>
          </w:p>
        </w:tc>
        <w:tc>
          <w:tcPr>
            <w:tcW w:w="2414" w:type="dxa"/>
            <w:tcBorders>
              <w:top w:val="single" w:sz="2" w:space="0" w:color="auto"/>
              <w:left w:val="single" w:sz="2" w:space="0" w:color="auto"/>
              <w:bottom w:val="single" w:sz="2" w:space="0" w:color="auto"/>
              <w:right w:val="single" w:sz="2" w:space="0" w:color="auto"/>
            </w:tcBorders>
          </w:tcPr>
          <w:p w14:paraId="7026D819" w14:textId="77777777" w:rsidR="00E6364D" w:rsidRPr="00FF353C" w:rsidRDefault="00E6364D" w:rsidP="00485DF3">
            <w:pPr>
              <w:pStyle w:val="NormalLeft"/>
              <w:rPr>
                <w:lang w:val="en-GB"/>
              </w:rPr>
            </w:pPr>
            <w:r w:rsidRPr="00FF353C">
              <w:rPr>
                <w:lang w:val="en-GB"/>
              </w:rPr>
              <w:t>Subordinated mutual member accounts –Tier 3 — redeemed</w:t>
            </w:r>
          </w:p>
        </w:tc>
        <w:tc>
          <w:tcPr>
            <w:tcW w:w="3993" w:type="dxa"/>
            <w:tcBorders>
              <w:top w:val="single" w:sz="2" w:space="0" w:color="auto"/>
              <w:left w:val="single" w:sz="2" w:space="0" w:color="auto"/>
              <w:bottom w:val="single" w:sz="2" w:space="0" w:color="auto"/>
              <w:right w:val="single" w:sz="2" w:space="0" w:color="auto"/>
            </w:tcBorders>
          </w:tcPr>
          <w:p w14:paraId="1D3D1E56" w14:textId="77777777" w:rsidR="00E6364D" w:rsidRPr="00FF353C" w:rsidRDefault="00E6364D" w:rsidP="00485DF3">
            <w:pPr>
              <w:pStyle w:val="NormalLeft"/>
              <w:rPr>
                <w:lang w:val="en-GB"/>
              </w:rPr>
            </w:pPr>
            <w:r w:rsidRPr="00FF353C">
              <w:rPr>
                <w:lang w:val="en-GB"/>
              </w:rPr>
              <w:t>This is the amount of tier 3 subordinated mutual member accounts redeemed over the reporting period.</w:t>
            </w:r>
          </w:p>
        </w:tc>
      </w:tr>
      <w:tr w:rsidR="00E6364D" w:rsidRPr="00FF353C" w14:paraId="607C667A" w14:textId="77777777" w:rsidTr="00485DF3">
        <w:tc>
          <w:tcPr>
            <w:tcW w:w="2879" w:type="dxa"/>
            <w:tcBorders>
              <w:top w:val="single" w:sz="2" w:space="0" w:color="auto"/>
              <w:left w:val="single" w:sz="2" w:space="0" w:color="auto"/>
              <w:bottom w:val="single" w:sz="2" w:space="0" w:color="auto"/>
              <w:right w:val="single" w:sz="2" w:space="0" w:color="auto"/>
            </w:tcBorders>
          </w:tcPr>
          <w:p w14:paraId="379ADC57" w14:textId="77777777" w:rsidR="00E6364D" w:rsidRPr="00FF353C" w:rsidRDefault="00E6364D" w:rsidP="00485DF3">
            <w:pPr>
              <w:pStyle w:val="NormalLeft"/>
              <w:rPr>
                <w:lang w:val="en-GB"/>
              </w:rPr>
            </w:pPr>
            <w:r w:rsidRPr="00FF353C">
              <w:rPr>
                <w:lang w:val="en-GB"/>
              </w:rPr>
              <w:t>R0330/C0090</w:t>
            </w:r>
          </w:p>
        </w:tc>
        <w:tc>
          <w:tcPr>
            <w:tcW w:w="2414" w:type="dxa"/>
            <w:tcBorders>
              <w:top w:val="single" w:sz="2" w:space="0" w:color="auto"/>
              <w:left w:val="single" w:sz="2" w:space="0" w:color="auto"/>
              <w:bottom w:val="single" w:sz="2" w:space="0" w:color="auto"/>
              <w:right w:val="single" w:sz="2" w:space="0" w:color="auto"/>
            </w:tcBorders>
          </w:tcPr>
          <w:p w14:paraId="4B03D849" w14:textId="77777777" w:rsidR="00E6364D" w:rsidRPr="00FF353C" w:rsidRDefault="00E6364D" w:rsidP="00485DF3">
            <w:pPr>
              <w:pStyle w:val="NormalLeft"/>
              <w:rPr>
                <w:lang w:val="en-GB"/>
              </w:rPr>
            </w:pPr>
            <w:r w:rsidRPr="00FF353C">
              <w:rPr>
                <w:lang w:val="en-GB"/>
              </w:rPr>
              <w:t>Subordinated mutual member accounts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6D8D4AD3" w14:textId="77777777" w:rsidR="00E6364D" w:rsidRPr="00FF353C" w:rsidRDefault="00E6364D" w:rsidP="00485DF3">
            <w:pPr>
              <w:pStyle w:val="NormalLeft"/>
              <w:rPr>
                <w:lang w:val="en-GB"/>
              </w:rPr>
            </w:pPr>
            <w:r w:rsidRPr="00FF353C">
              <w:rPr>
                <w:lang w:val="en-GB"/>
              </w:rPr>
              <w:t>This is the amount reflecting movement in valuation tier 3 subordinated mutual member accounts over the reporting period.</w:t>
            </w:r>
          </w:p>
        </w:tc>
      </w:tr>
      <w:tr w:rsidR="00E6364D" w:rsidRPr="00FF353C" w14:paraId="74D5CCCE" w14:textId="77777777" w:rsidTr="00485DF3">
        <w:tc>
          <w:tcPr>
            <w:tcW w:w="2879" w:type="dxa"/>
            <w:tcBorders>
              <w:top w:val="single" w:sz="2" w:space="0" w:color="auto"/>
              <w:left w:val="single" w:sz="2" w:space="0" w:color="auto"/>
              <w:bottom w:val="single" w:sz="2" w:space="0" w:color="auto"/>
              <w:right w:val="single" w:sz="2" w:space="0" w:color="auto"/>
            </w:tcBorders>
          </w:tcPr>
          <w:p w14:paraId="1F7450D5" w14:textId="77777777" w:rsidR="00E6364D" w:rsidRPr="00FF353C" w:rsidRDefault="00E6364D" w:rsidP="00485DF3">
            <w:pPr>
              <w:pStyle w:val="NormalLeft"/>
              <w:rPr>
                <w:lang w:val="en-GB"/>
              </w:rPr>
            </w:pPr>
            <w:r w:rsidRPr="00FF353C">
              <w:rPr>
                <w:lang w:val="en-GB"/>
              </w:rPr>
              <w:t>R0330/C0100</w:t>
            </w:r>
          </w:p>
        </w:tc>
        <w:tc>
          <w:tcPr>
            <w:tcW w:w="2414" w:type="dxa"/>
            <w:tcBorders>
              <w:top w:val="single" w:sz="2" w:space="0" w:color="auto"/>
              <w:left w:val="single" w:sz="2" w:space="0" w:color="auto"/>
              <w:bottom w:val="single" w:sz="2" w:space="0" w:color="auto"/>
              <w:right w:val="single" w:sz="2" w:space="0" w:color="auto"/>
            </w:tcBorders>
          </w:tcPr>
          <w:p w14:paraId="4C4DAE2E" w14:textId="77777777" w:rsidR="00E6364D" w:rsidRPr="00FF353C" w:rsidRDefault="00E6364D" w:rsidP="00485DF3">
            <w:pPr>
              <w:pStyle w:val="NormalLeft"/>
              <w:rPr>
                <w:lang w:val="en-GB"/>
              </w:rPr>
            </w:pPr>
            <w:r w:rsidRPr="00FF353C">
              <w:rPr>
                <w:lang w:val="en-GB"/>
              </w:rPr>
              <w:t>Subordinated mutual member accounts –Tier 3 — regulatory action</w:t>
            </w:r>
          </w:p>
        </w:tc>
        <w:tc>
          <w:tcPr>
            <w:tcW w:w="3993" w:type="dxa"/>
            <w:tcBorders>
              <w:top w:val="single" w:sz="2" w:space="0" w:color="auto"/>
              <w:left w:val="single" w:sz="2" w:space="0" w:color="auto"/>
              <w:bottom w:val="single" w:sz="2" w:space="0" w:color="auto"/>
              <w:right w:val="single" w:sz="2" w:space="0" w:color="auto"/>
            </w:tcBorders>
          </w:tcPr>
          <w:p w14:paraId="5B1FFA65" w14:textId="77777777" w:rsidR="00E6364D" w:rsidRPr="00FF353C" w:rsidRDefault="00E6364D" w:rsidP="00485DF3">
            <w:pPr>
              <w:pStyle w:val="NormalLeft"/>
              <w:rPr>
                <w:lang w:val="en-GB"/>
              </w:rPr>
            </w:pPr>
            <w:r w:rsidRPr="00FF353C">
              <w:rPr>
                <w:lang w:val="en-GB"/>
              </w:rPr>
              <w:t>This is the amount reflecting an increase/decrease in tier 3 subordinated mutual member accounts due to regulatory action over the reporting period.</w:t>
            </w:r>
          </w:p>
        </w:tc>
      </w:tr>
      <w:tr w:rsidR="00E6364D" w:rsidRPr="00FF353C" w14:paraId="33CDB422" w14:textId="77777777" w:rsidTr="00485DF3">
        <w:tc>
          <w:tcPr>
            <w:tcW w:w="2879" w:type="dxa"/>
            <w:tcBorders>
              <w:top w:val="single" w:sz="2" w:space="0" w:color="auto"/>
              <w:left w:val="single" w:sz="2" w:space="0" w:color="auto"/>
              <w:bottom w:val="single" w:sz="2" w:space="0" w:color="auto"/>
              <w:right w:val="single" w:sz="2" w:space="0" w:color="auto"/>
            </w:tcBorders>
          </w:tcPr>
          <w:p w14:paraId="491EEC0D" w14:textId="77777777" w:rsidR="00E6364D" w:rsidRPr="00FF353C" w:rsidRDefault="00E6364D" w:rsidP="00485DF3">
            <w:pPr>
              <w:pStyle w:val="NormalLeft"/>
              <w:rPr>
                <w:lang w:val="en-GB"/>
              </w:rPr>
            </w:pPr>
            <w:r w:rsidRPr="00FF353C">
              <w:rPr>
                <w:lang w:val="en-GB"/>
              </w:rPr>
              <w:t>R0330/C0060</w:t>
            </w:r>
          </w:p>
        </w:tc>
        <w:tc>
          <w:tcPr>
            <w:tcW w:w="2414" w:type="dxa"/>
            <w:tcBorders>
              <w:top w:val="single" w:sz="2" w:space="0" w:color="auto"/>
              <w:left w:val="single" w:sz="2" w:space="0" w:color="auto"/>
              <w:bottom w:val="single" w:sz="2" w:space="0" w:color="auto"/>
              <w:right w:val="single" w:sz="2" w:space="0" w:color="auto"/>
            </w:tcBorders>
          </w:tcPr>
          <w:p w14:paraId="42529A3F" w14:textId="77777777" w:rsidR="00E6364D" w:rsidRPr="00FF353C" w:rsidRDefault="00E6364D" w:rsidP="00485DF3">
            <w:pPr>
              <w:pStyle w:val="NormalLeft"/>
              <w:rPr>
                <w:lang w:val="en-GB"/>
              </w:rPr>
            </w:pPr>
            <w:r w:rsidRPr="00FF353C">
              <w:rPr>
                <w:lang w:val="en-GB"/>
              </w:rPr>
              <w:t>Subordinated mutual member accounts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5F42F76" w14:textId="77777777" w:rsidR="00E6364D" w:rsidRPr="00FF353C" w:rsidRDefault="00E6364D" w:rsidP="00485DF3">
            <w:pPr>
              <w:pStyle w:val="NormalLeft"/>
              <w:rPr>
                <w:lang w:val="en-GB"/>
              </w:rPr>
            </w:pPr>
            <w:r w:rsidRPr="00FF353C">
              <w:rPr>
                <w:lang w:val="en-GB"/>
              </w:rPr>
              <w:t>This is the balance of tier 3 subordinated mutual member accounts carried forward to the next reporting period.</w:t>
            </w:r>
          </w:p>
        </w:tc>
      </w:tr>
      <w:tr w:rsidR="00E6364D" w:rsidRPr="00FF353C" w14:paraId="6214D309" w14:textId="77777777" w:rsidTr="00485DF3">
        <w:tc>
          <w:tcPr>
            <w:tcW w:w="2879" w:type="dxa"/>
            <w:tcBorders>
              <w:top w:val="single" w:sz="2" w:space="0" w:color="auto"/>
              <w:left w:val="single" w:sz="2" w:space="0" w:color="auto"/>
              <w:bottom w:val="single" w:sz="2" w:space="0" w:color="auto"/>
              <w:right w:val="single" w:sz="2" w:space="0" w:color="auto"/>
            </w:tcBorders>
          </w:tcPr>
          <w:p w14:paraId="75845656" w14:textId="77777777" w:rsidR="00E6364D" w:rsidRPr="00FF353C" w:rsidRDefault="00E6364D" w:rsidP="00485DF3">
            <w:pPr>
              <w:pStyle w:val="NormalLeft"/>
              <w:rPr>
                <w:lang w:val="en-GB"/>
              </w:rPr>
            </w:pPr>
            <w:r w:rsidRPr="00FF353C">
              <w:rPr>
                <w:lang w:val="en-GB"/>
              </w:rPr>
              <w:t>R0400/C0010</w:t>
            </w:r>
          </w:p>
        </w:tc>
        <w:tc>
          <w:tcPr>
            <w:tcW w:w="2414" w:type="dxa"/>
            <w:tcBorders>
              <w:top w:val="single" w:sz="2" w:space="0" w:color="auto"/>
              <w:left w:val="single" w:sz="2" w:space="0" w:color="auto"/>
              <w:bottom w:val="single" w:sz="2" w:space="0" w:color="auto"/>
              <w:right w:val="single" w:sz="2" w:space="0" w:color="auto"/>
            </w:tcBorders>
          </w:tcPr>
          <w:p w14:paraId="70F12736" w14:textId="77777777" w:rsidR="00E6364D" w:rsidRPr="00FF353C" w:rsidRDefault="00E6364D" w:rsidP="00485DF3">
            <w:pPr>
              <w:pStyle w:val="NormalLeft"/>
              <w:rPr>
                <w:lang w:val="en-GB"/>
              </w:rPr>
            </w:pPr>
            <w:r w:rsidRPr="00FF353C">
              <w:rPr>
                <w:lang w:val="en-GB"/>
              </w:rPr>
              <w:t xml:space="preserve">Total subordinated mutual member accounts –– balance </w:t>
            </w:r>
            <w:r w:rsidRPr="00FF353C">
              <w:rPr>
                <w:lang w:val="en-GB"/>
              </w:rPr>
              <w:lastRenderedPageBreak/>
              <w:t>brought forward</w:t>
            </w:r>
          </w:p>
        </w:tc>
        <w:tc>
          <w:tcPr>
            <w:tcW w:w="3993" w:type="dxa"/>
            <w:tcBorders>
              <w:top w:val="single" w:sz="2" w:space="0" w:color="auto"/>
              <w:left w:val="single" w:sz="2" w:space="0" w:color="auto"/>
              <w:bottom w:val="single" w:sz="2" w:space="0" w:color="auto"/>
              <w:right w:val="single" w:sz="2" w:space="0" w:color="auto"/>
            </w:tcBorders>
          </w:tcPr>
          <w:p w14:paraId="6E7A3A20" w14:textId="77777777" w:rsidR="00E6364D" w:rsidRPr="00FF353C" w:rsidRDefault="00E6364D" w:rsidP="00485DF3">
            <w:pPr>
              <w:pStyle w:val="NormalLeft"/>
              <w:rPr>
                <w:lang w:val="en-GB"/>
              </w:rPr>
            </w:pPr>
            <w:r w:rsidRPr="00FF353C">
              <w:rPr>
                <w:lang w:val="en-GB"/>
              </w:rPr>
              <w:lastRenderedPageBreak/>
              <w:t xml:space="preserve">This is the total balance of subordinated mutual member accounts brought forward from the previous </w:t>
            </w:r>
            <w:r w:rsidRPr="00FF353C">
              <w:rPr>
                <w:lang w:val="en-GB"/>
              </w:rPr>
              <w:lastRenderedPageBreak/>
              <w:t>reporting period.</w:t>
            </w:r>
          </w:p>
        </w:tc>
      </w:tr>
      <w:tr w:rsidR="00E6364D" w:rsidRPr="00FF353C" w14:paraId="65F0DFD7" w14:textId="77777777" w:rsidTr="00485DF3">
        <w:tc>
          <w:tcPr>
            <w:tcW w:w="2879" w:type="dxa"/>
            <w:tcBorders>
              <w:top w:val="single" w:sz="2" w:space="0" w:color="auto"/>
              <w:left w:val="single" w:sz="2" w:space="0" w:color="auto"/>
              <w:bottom w:val="single" w:sz="2" w:space="0" w:color="auto"/>
              <w:right w:val="single" w:sz="2" w:space="0" w:color="auto"/>
            </w:tcBorders>
          </w:tcPr>
          <w:p w14:paraId="53F0F262" w14:textId="77777777" w:rsidR="00E6364D" w:rsidRPr="00FF353C" w:rsidRDefault="00E6364D" w:rsidP="00485DF3">
            <w:pPr>
              <w:pStyle w:val="NormalLeft"/>
              <w:rPr>
                <w:lang w:val="en-GB"/>
              </w:rPr>
            </w:pPr>
            <w:r w:rsidRPr="00FF353C">
              <w:rPr>
                <w:lang w:val="en-GB"/>
              </w:rPr>
              <w:lastRenderedPageBreak/>
              <w:t>R0400/C0070</w:t>
            </w:r>
          </w:p>
        </w:tc>
        <w:tc>
          <w:tcPr>
            <w:tcW w:w="2414" w:type="dxa"/>
            <w:tcBorders>
              <w:top w:val="single" w:sz="2" w:space="0" w:color="auto"/>
              <w:left w:val="single" w:sz="2" w:space="0" w:color="auto"/>
              <w:bottom w:val="single" w:sz="2" w:space="0" w:color="auto"/>
              <w:right w:val="single" w:sz="2" w:space="0" w:color="auto"/>
            </w:tcBorders>
          </w:tcPr>
          <w:p w14:paraId="5D8F8BF1" w14:textId="77777777" w:rsidR="00E6364D" w:rsidRPr="00FF353C" w:rsidRDefault="00E6364D" w:rsidP="00485DF3">
            <w:pPr>
              <w:pStyle w:val="NormalLeft"/>
              <w:rPr>
                <w:lang w:val="en-GB"/>
              </w:rPr>
            </w:pPr>
            <w:r w:rsidRPr="00FF353C">
              <w:rPr>
                <w:lang w:val="en-GB"/>
              </w:rPr>
              <w:t>Total subordinated mutual member accounts — issued</w:t>
            </w:r>
          </w:p>
        </w:tc>
        <w:tc>
          <w:tcPr>
            <w:tcW w:w="3993" w:type="dxa"/>
            <w:tcBorders>
              <w:top w:val="single" w:sz="2" w:space="0" w:color="auto"/>
              <w:left w:val="single" w:sz="2" w:space="0" w:color="auto"/>
              <w:bottom w:val="single" w:sz="2" w:space="0" w:color="auto"/>
              <w:right w:val="single" w:sz="2" w:space="0" w:color="auto"/>
            </w:tcBorders>
          </w:tcPr>
          <w:p w14:paraId="66F87D6E" w14:textId="77777777" w:rsidR="00E6364D" w:rsidRPr="00FF353C" w:rsidRDefault="00E6364D" w:rsidP="00485DF3">
            <w:pPr>
              <w:pStyle w:val="NormalLeft"/>
              <w:rPr>
                <w:lang w:val="en-GB"/>
              </w:rPr>
            </w:pPr>
            <w:r w:rsidRPr="00FF353C">
              <w:rPr>
                <w:lang w:val="en-GB"/>
              </w:rPr>
              <w:t>This is the total amount of subordinated mutual member accounts issued over the reporting period.</w:t>
            </w:r>
          </w:p>
        </w:tc>
      </w:tr>
      <w:tr w:rsidR="00E6364D" w:rsidRPr="00FF353C" w14:paraId="19D790DE" w14:textId="77777777" w:rsidTr="00485DF3">
        <w:tc>
          <w:tcPr>
            <w:tcW w:w="2879" w:type="dxa"/>
            <w:tcBorders>
              <w:top w:val="single" w:sz="2" w:space="0" w:color="auto"/>
              <w:left w:val="single" w:sz="2" w:space="0" w:color="auto"/>
              <w:bottom w:val="single" w:sz="2" w:space="0" w:color="auto"/>
              <w:right w:val="single" w:sz="2" w:space="0" w:color="auto"/>
            </w:tcBorders>
          </w:tcPr>
          <w:p w14:paraId="64C8371C" w14:textId="77777777" w:rsidR="00E6364D" w:rsidRPr="00FF353C" w:rsidRDefault="00E6364D" w:rsidP="00485DF3">
            <w:pPr>
              <w:pStyle w:val="NormalLeft"/>
              <w:rPr>
                <w:lang w:val="en-GB"/>
              </w:rPr>
            </w:pPr>
            <w:r w:rsidRPr="00FF353C">
              <w:rPr>
                <w:lang w:val="en-GB"/>
              </w:rPr>
              <w:t>R0400/C0080</w:t>
            </w:r>
          </w:p>
        </w:tc>
        <w:tc>
          <w:tcPr>
            <w:tcW w:w="2414" w:type="dxa"/>
            <w:tcBorders>
              <w:top w:val="single" w:sz="2" w:space="0" w:color="auto"/>
              <w:left w:val="single" w:sz="2" w:space="0" w:color="auto"/>
              <w:bottom w:val="single" w:sz="2" w:space="0" w:color="auto"/>
              <w:right w:val="single" w:sz="2" w:space="0" w:color="auto"/>
            </w:tcBorders>
          </w:tcPr>
          <w:p w14:paraId="6FF71E9C" w14:textId="77777777" w:rsidR="00E6364D" w:rsidRPr="00FF353C" w:rsidRDefault="00E6364D" w:rsidP="00485DF3">
            <w:pPr>
              <w:pStyle w:val="NormalLeft"/>
              <w:rPr>
                <w:lang w:val="en-GB"/>
              </w:rPr>
            </w:pPr>
            <w:r w:rsidRPr="00FF353C">
              <w:rPr>
                <w:lang w:val="en-GB"/>
              </w:rPr>
              <w:t>Total subordinated mutual member accounts — redeemed</w:t>
            </w:r>
          </w:p>
        </w:tc>
        <w:tc>
          <w:tcPr>
            <w:tcW w:w="3993" w:type="dxa"/>
            <w:tcBorders>
              <w:top w:val="single" w:sz="2" w:space="0" w:color="auto"/>
              <w:left w:val="single" w:sz="2" w:space="0" w:color="auto"/>
              <w:bottom w:val="single" w:sz="2" w:space="0" w:color="auto"/>
              <w:right w:val="single" w:sz="2" w:space="0" w:color="auto"/>
            </w:tcBorders>
          </w:tcPr>
          <w:p w14:paraId="765E4705" w14:textId="77777777" w:rsidR="00E6364D" w:rsidRPr="00FF353C" w:rsidRDefault="00E6364D" w:rsidP="00485DF3">
            <w:pPr>
              <w:pStyle w:val="NormalLeft"/>
              <w:rPr>
                <w:lang w:val="en-GB"/>
              </w:rPr>
            </w:pPr>
            <w:r w:rsidRPr="00FF353C">
              <w:rPr>
                <w:lang w:val="en-GB"/>
              </w:rPr>
              <w:t>This is the total amount of subordinated mutual member accounts redeemed over the reporting period.</w:t>
            </w:r>
          </w:p>
        </w:tc>
      </w:tr>
      <w:tr w:rsidR="00E6364D" w:rsidRPr="00FF353C" w14:paraId="55A9BFC3" w14:textId="77777777" w:rsidTr="00485DF3">
        <w:tc>
          <w:tcPr>
            <w:tcW w:w="2879" w:type="dxa"/>
            <w:tcBorders>
              <w:top w:val="single" w:sz="2" w:space="0" w:color="auto"/>
              <w:left w:val="single" w:sz="2" w:space="0" w:color="auto"/>
              <w:bottom w:val="single" w:sz="2" w:space="0" w:color="auto"/>
              <w:right w:val="single" w:sz="2" w:space="0" w:color="auto"/>
            </w:tcBorders>
          </w:tcPr>
          <w:p w14:paraId="7DDD4679" w14:textId="77777777" w:rsidR="00E6364D" w:rsidRPr="00FF353C" w:rsidRDefault="00E6364D" w:rsidP="00485DF3">
            <w:pPr>
              <w:pStyle w:val="NormalLeft"/>
              <w:rPr>
                <w:lang w:val="en-GB"/>
              </w:rPr>
            </w:pPr>
            <w:r w:rsidRPr="00FF353C">
              <w:rPr>
                <w:lang w:val="en-GB"/>
              </w:rPr>
              <w:t>R0400/C0090</w:t>
            </w:r>
          </w:p>
        </w:tc>
        <w:tc>
          <w:tcPr>
            <w:tcW w:w="2414" w:type="dxa"/>
            <w:tcBorders>
              <w:top w:val="single" w:sz="2" w:space="0" w:color="auto"/>
              <w:left w:val="single" w:sz="2" w:space="0" w:color="auto"/>
              <w:bottom w:val="single" w:sz="2" w:space="0" w:color="auto"/>
              <w:right w:val="single" w:sz="2" w:space="0" w:color="auto"/>
            </w:tcBorders>
          </w:tcPr>
          <w:p w14:paraId="2CE58825" w14:textId="77777777" w:rsidR="00E6364D" w:rsidRPr="00FF353C" w:rsidRDefault="00E6364D" w:rsidP="00485DF3">
            <w:pPr>
              <w:pStyle w:val="NormalLeft"/>
              <w:rPr>
                <w:lang w:val="en-GB"/>
              </w:rPr>
            </w:pPr>
            <w:r w:rsidRPr="00FF353C">
              <w:rPr>
                <w:lang w:val="en-GB"/>
              </w:rPr>
              <w:t>Total subordinated mutual member accounts– movements in valuation</w:t>
            </w:r>
          </w:p>
        </w:tc>
        <w:tc>
          <w:tcPr>
            <w:tcW w:w="3993" w:type="dxa"/>
            <w:tcBorders>
              <w:top w:val="single" w:sz="2" w:space="0" w:color="auto"/>
              <w:left w:val="single" w:sz="2" w:space="0" w:color="auto"/>
              <w:bottom w:val="single" w:sz="2" w:space="0" w:color="auto"/>
              <w:right w:val="single" w:sz="2" w:space="0" w:color="auto"/>
            </w:tcBorders>
          </w:tcPr>
          <w:p w14:paraId="7CA4B467" w14:textId="77777777" w:rsidR="00E6364D" w:rsidRPr="00FF353C" w:rsidRDefault="00E6364D" w:rsidP="00485DF3">
            <w:pPr>
              <w:pStyle w:val="NormalLeft"/>
              <w:rPr>
                <w:lang w:val="en-GB"/>
              </w:rPr>
            </w:pPr>
            <w:r w:rsidRPr="00FF353C">
              <w:rPr>
                <w:lang w:val="en-GB"/>
              </w:rPr>
              <w:t>This is the amount reflecting the total movement in valuation subordinated mutual member accounts over the reporting period.</w:t>
            </w:r>
          </w:p>
        </w:tc>
      </w:tr>
      <w:tr w:rsidR="00E6364D" w:rsidRPr="00FF353C" w14:paraId="399E7BDF" w14:textId="77777777" w:rsidTr="00485DF3">
        <w:tc>
          <w:tcPr>
            <w:tcW w:w="2879" w:type="dxa"/>
            <w:tcBorders>
              <w:top w:val="single" w:sz="2" w:space="0" w:color="auto"/>
              <w:left w:val="single" w:sz="2" w:space="0" w:color="auto"/>
              <w:bottom w:val="single" w:sz="2" w:space="0" w:color="auto"/>
              <w:right w:val="single" w:sz="2" w:space="0" w:color="auto"/>
            </w:tcBorders>
          </w:tcPr>
          <w:p w14:paraId="6C2E8EDA" w14:textId="77777777" w:rsidR="00E6364D" w:rsidRPr="00FF353C" w:rsidRDefault="00E6364D" w:rsidP="00485DF3">
            <w:pPr>
              <w:pStyle w:val="NormalLeft"/>
              <w:rPr>
                <w:lang w:val="en-GB"/>
              </w:rPr>
            </w:pPr>
            <w:r w:rsidRPr="00FF353C">
              <w:rPr>
                <w:lang w:val="en-GB"/>
              </w:rPr>
              <w:t>R0400/C0100</w:t>
            </w:r>
          </w:p>
        </w:tc>
        <w:tc>
          <w:tcPr>
            <w:tcW w:w="2414" w:type="dxa"/>
            <w:tcBorders>
              <w:top w:val="single" w:sz="2" w:space="0" w:color="auto"/>
              <w:left w:val="single" w:sz="2" w:space="0" w:color="auto"/>
              <w:bottom w:val="single" w:sz="2" w:space="0" w:color="auto"/>
              <w:right w:val="single" w:sz="2" w:space="0" w:color="auto"/>
            </w:tcBorders>
          </w:tcPr>
          <w:p w14:paraId="512B3A6E" w14:textId="77777777" w:rsidR="00E6364D" w:rsidRPr="00FF353C" w:rsidRDefault="00E6364D" w:rsidP="00485DF3">
            <w:pPr>
              <w:pStyle w:val="NormalLeft"/>
              <w:rPr>
                <w:lang w:val="en-GB"/>
              </w:rPr>
            </w:pPr>
            <w:r w:rsidRPr="00FF353C">
              <w:rPr>
                <w:lang w:val="en-GB"/>
              </w:rPr>
              <w:t>Total subordinated mutual member accounts — regulatory action</w:t>
            </w:r>
          </w:p>
        </w:tc>
        <w:tc>
          <w:tcPr>
            <w:tcW w:w="3993" w:type="dxa"/>
            <w:tcBorders>
              <w:top w:val="single" w:sz="2" w:space="0" w:color="auto"/>
              <w:left w:val="single" w:sz="2" w:space="0" w:color="auto"/>
              <w:bottom w:val="single" w:sz="2" w:space="0" w:color="auto"/>
              <w:right w:val="single" w:sz="2" w:space="0" w:color="auto"/>
            </w:tcBorders>
          </w:tcPr>
          <w:p w14:paraId="026D63E8" w14:textId="77777777" w:rsidR="00E6364D" w:rsidRPr="00FF353C" w:rsidRDefault="00E6364D" w:rsidP="00485DF3">
            <w:pPr>
              <w:pStyle w:val="NormalLeft"/>
              <w:rPr>
                <w:lang w:val="en-GB"/>
              </w:rPr>
            </w:pPr>
            <w:r w:rsidRPr="00FF353C">
              <w:rPr>
                <w:lang w:val="en-GB"/>
              </w:rPr>
              <w:t>This is the amount reflecting the total increase/decrease in subordinated mutual member accounts due to regulatory action over the reporting period.</w:t>
            </w:r>
          </w:p>
        </w:tc>
      </w:tr>
      <w:tr w:rsidR="00E6364D" w:rsidRPr="00FF353C" w14:paraId="18E0FF17" w14:textId="77777777" w:rsidTr="00485DF3">
        <w:tc>
          <w:tcPr>
            <w:tcW w:w="2879" w:type="dxa"/>
            <w:tcBorders>
              <w:top w:val="single" w:sz="2" w:space="0" w:color="auto"/>
              <w:left w:val="single" w:sz="2" w:space="0" w:color="auto"/>
              <w:bottom w:val="single" w:sz="2" w:space="0" w:color="auto"/>
              <w:right w:val="single" w:sz="2" w:space="0" w:color="auto"/>
            </w:tcBorders>
          </w:tcPr>
          <w:p w14:paraId="1002E386" w14:textId="77777777" w:rsidR="00E6364D" w:rsidRPr="00FF353C" w:rsidRDefault="00E6364D" w:rsidP="00485DF3">
            <w:pPr>
              <w:pStyle w:val="NormalLeft"/>
              <w:rPr>
                <w:lang w:val="en-GB"/>
              </w:rPr>
            </w:pPr>
            <w:r w:rsidRPr="00FF353C">
              <w:rPr>
                <w:lang w:val="en-GB"/>
              </w:rPr>
              <w:t>R0400/C0060</w:t>
            </w:r>
          </w:p>
        </w:tc>
        <w:tc>
          <w:tcPr>
            <w:tcW w:w="2414" w:type="dxa"/>
            <w:tcBorders>
              <w:top w:val="single" w:sz="2" w:space="0" w:color="auto"/>
              <w:left w:val="single" w:sz="2" w:space="0" w:color="auto"/>
              <w:bottom w:val="single" w:sz="2" w:space="0" w:color="auto"/>
              <w:right w:val="single" w:sz="2" w:space="0" w:color="auto"/>
            </w:tcBorders>
          </w:tcPr>
          <w:p w14:paraId="59DF3710" w14:textId="77777777" w:rsidR="00E6364D" w:rsidRPr="00FF353C" w:rsidRDefault="00E6364D" w:rsidP="00485DF3">
            <w:pPr>
              <w:pStyle w:val="NormalLeft"/>
              <w:rPr>
                <w:lang w:val="en-GB"/>
              </w:rPr>
            </w:pPr>
            <w:r w:rsidRPr="00FF353C">
              <w:rPr>
                <w:lang w:val="en-GB"/>
              </w:rPr>
              <w:t>Total subordinated mutual member accounts — balance carried forward</w:t>
            </w:r>
          </w:p>
        </w:tc>
        <w:tc>
          <w:tcPr>
            <w:tcW w:w="3993" w:type="dxa"/>
            <w:tcBorders>
              <w:top w:val="single" w:sz="2" w:space="0" w:color="auto"/>
              <w:left w:val="single" w:sz="2" w:space="0" w:color="auto"/>
              <w:bottom w:val="single" w:sz="2" w:space="0" w:color="auto"/>
              <w:right w:val="single" w:sz="2" w:space="0" w:color="auto"/>
            </w:tcBorders>
          </w:tcPr>
          <w:p w14:paraId="6350412B" w14:textId="77777777" w:rsidR="00E6364D" w:rsidRPr="00FF353C" w:rsidRDefault="00E6364D" w:rsidP="00485DF3">
            <w:pPr>
              <w:pStyle w:val="NormalLeft"/>
              <w:rPr>
                <w:lang w:val="en-GB"/>
              </w:rPr>
            </w:pPr>
            <w:r w:rsidRPr="00FF353C">
              <w:rPr>
                <w:lang w:val="en-GB"/>
              </w:rPr>
              <w:t>This is the total balance of subordinated mutual member accounts carried forward to the next reporting period.</w:t>
            </w:r>
          </w:p>
        </w:tc>
      </w:tr>
      <w:tr w:rsidR="00E6364D" w:rsidRPr="00FF353C" w14:paraId="18F7A279" w14:textId="77777777" w:rsidTr="00485DF3">
        <w:tc>
          <w:tcPr>
            <w:tcW w:w="2879" w:type="dxa"/>
            <w:tcBorders>
              <w:top w:val="single" w:sz="2" w:space="0" w:color="auto"/>
              <w:left w:val="single" w:sz="2" w:space="0" w:color="auto"/>
              <w:bottom w:val="single" w:sz="2" w:space="0" w:color="auto"/>
              <w:right w:val="single" w:sz="2" w:space="0" w:color="auto"/>
            </w:tcBorders>
          </w:tcPr>
          <w:p w14:paraId="0AA6E17C" w14:textId="77777777" w:rsidR="00E6364D" w:rsidRPr="00FF353C" w:rsidRDefault="00E6364D" w:rsidP="00485DF3">
            <w:pPr>
              <w:pStyle w:val="NormalCentered"/>
              <w:rPr>
                <w:lang w:val="en-GB"/>
              </w:rPr>
            </w:pPr>
            <w:r w:rsidRPr="00FF353C">
              <w:rPr>
                <w:i/>
                <w:iCs/>
                <w:lang w:val="en-GB"/>
              </w:rPr>
              <w:t>Surplus funds</w:t>
            </w:r>
          </w:p>
        </w:tc>
        <w:tc>
          <w:tcPr>
            <w:tcW w:w="2414" w:type="dxa"/>
            <w:tcBorders>
              <w:top w:val="single" w:sz="2" w:space="0" w:color="auto"/>
              <w:left w:val="single" w:sz="2" w:space="0" w:color="auto"/>
              <w:bottom w:val="single" w:sz="2" w:space="0" w:color="auto"/>
              <w:right w:val="single" w:sz="2" w:space="0" w:color="auto"/>
            </w:tcBorders>
          </w:tcPr>
          <w:p w14:paraId="3F251A81" w14:textId="77777777" w:rsidR="00E6364D" w:rsidRPr="00FF353C" w:rsidRDefault="00E6364D" w:rsidP="00485DF3">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0D769325" w14:textId="77777777" w:rsidR="00E6364D" w:rsidRPr="00FF353C" w:rsidRDefault="00E6364D" w:rsidP="00485DF3">
            <w:pPr>
              <w:pStyle w:val="NormalCentered"/>
              <w:rPr>
                <w:lang w:val="en-GB"/>
              </w:rPr>
            </w:pPr>
          </w:p>
        </w:tc>
      </w:tr>
      <w:tr w:rsidR="00E6364D" w:rsidRPr="00FF353C" w14:paraId="30407D74" w14:textId="77777777" w:rsidTr="00485DF3">
        <w:tc>
          <w:tcPr>
            <w:tcW w:w="2879" w:type="dxa"/>
            <w:tcBorders>
              <w:top w:val="single" w:sz="2" w:space="0" w:color="auto"/>
              <w:left w:val="single" w:sz="2" w:space="0" w:color="auto"/>
              <w:bottom w:val="single" w:sz="2" w:space="0" w:color="auto"/>
              <w:right w:val="single" w:sz="2" w:space="0" w:color="auto"/>
            </w:tcBorders>
          </w:tcPr>
          <w:p w14:paraId="6F20BFFD" w14:textId="77777777" w:rsidR="00E6364D" w:rsidRPr="00FF353C" w:rsidRDefault="00E6364D" w:rsidP="00485DF3">
            <w:pPr>
              <w:pStyle w:val="NormalLeft"/>
              <w:rPr>
                <w:lang w:val="en-GB"/>
              </w:rPr>
            </w:pPr>
            <w:r w:rsidRPr="00FF353C">
              <w:rPr>
                <w:lang w:val="en-GB"/>
              </w:rPr>
              <w:t>R0500/C0010</w:t>
            </w:r>
          </w:p>
        </w:tc>
        <w:tc>
          <w:tcPr>
            <w:tcW w:w="2414" w:type="dxa"/>
            <w:tcBorders>
              <w:top w:val="single" w:sz="2" w:space="0" w:color="auto"/>
              <w:left w:val="single" w:sz="2" w:space="0" w:color="auto"/>
              <w:bottom w:val="single" w:sz="2" w:space="0" w:color="auto"/>
              <w:right w:val="single" w:sz="2" w:space="0" w:color="auto"/>
            </w:tcBorders>
          </w:tcPr>
          <w:p w14:paraId="56724A6A" w14:textId="77777777" w:rsidR="00E6364D" w:rsidRPr="00FF353C" w:rsidRDefault="00E6364D" w:rsidP="00485DF3">
            <w:pPr>
              <w:pStyle w:val="NormalLeft"/>
              <w:rPr>
                <w:lang w:val="en-GB"/>
              </w:rPr>
            </w:pPr>
            <w:r w:rsidRPr="00FF353C">
              <w:rPr>
                <w:lang w:val="en-GB"/>
              </w:rPr>
              <w:t>Surplus funds –Balance brought forward</w:t>
            </w:r>
          </w:p>
        </w:tc>
        <w:tc>
          <w:tcPr>
            <w:tcW w:w="3993" w:type="dxa"/>
            <w:tcBorders>
              <w:top w:val="single" w:sz="2" w:space="0" w:color="auto"/>
              <w:left w:val="single" w:sz="2" w:space="0" w:color="auto"/>
              <w:bottom w:val="single" w:sz="2" w:space="0" w:color="auto"/>
              <w:right w:val="single" w:sz="2" w:space="0" w:color="auto"/>
            </w:tcBorders>
          </w:tcPr>
          <w:p w14:paraId="799DA7EF" w14:textId="77777777" w:rsidR="00E6364D" w:rsidRPr="00FF353C" w:rsidRDefault="00E6364D" w:rsidP="00485DF3">
            <w:pPr>
              <w:pStyle w:val="NormalLeft"/>
              <w:rPr>
                <w:lang w:val="en-GB"/>
              </w:rPr>
            </w:pPr>
            <w:r w:rsidRPr="00FF353C">
              <w:rPr>
                <w:lang w:val="en-GB"/>
              </w:rPr>
              <w:t>This is the balance of surplus funds brought forward from the previous reporting period.</w:t>
            </w:r>
          </w:p>
        </w:tc>
      </w:tr>
      <w:tr w:rsidR="00E6364D" w:rsidRPr="00FF353C" w14:paraId="27C8FDD5" w14:textId="77777777" w:rsidTr="00485DF3">
        <w:tc>
          <w:tcPr>
            <w:tcW w:w="2879" w:type="dxa"/>
            <w:tcBorders>
              <w:top w:val="single" w:sz="2" w:space="0" w:color="auto"/>
              <w:left w:val="single" w:sz="2" w:space="0" w:color="auto"/>
              <w:bottom w:val="single" w:sz="2" w:space="0" w:color="auto"/>
              <w:right w:val="single" w:sz="2" w:space="0" w:color="auto"/>
            </w:tcBorders>
          </w:tcPr>
          <w:p w14:paraId="351987E9" w14:textId="77777777" w:rsidR="00E6364D" w:rsidRPr="00FF353C" w:rsidRDefault="00E6364D" w:rsidP="00485DF3">
            <w:pPr>
              <w:pStyle w:val="NormalLeft"/>
              <w:rPr>
                <w:lang w:val="en-GB"/>
              </w:rPr>
            </w:pPr>
            <w:r w:rsidRPr="00FF353C">
              <w:rPr>
                <w:lang w:val="en-GB"/>
              </w:rPr>
              <w:t>R0500/C0060</w:t>
            </w:r>
          </w:p>
        </w:tc>
        <w:tc>
          <w:tcPr>
            <w:tcW w:w="2414" w:type="dxa"/>
            <w:tcBorders>
              <w:top w:val="single" w:sz="2" w:space="0" w:color="auto"/>
              <w:left w:val="single" w:sz="2" w:space="0" w:color="auto"/>
              <w:bottom w:val="single" w:sz="2" w:space="0" w:color="auto"/>
              <w:right w:val="single" w:sz="2" w:space="0" w:color="auto"/>
            </w:tcBorders>
          </w:tcPr>
          <w:p w14:paraId="2F7FB509" w14:textId="77777777" w:rsidR="00E6364D" w:rsidRPr="00FF353C" w:rsidRDefault="00E6364D" w:rsidP="00485DF3">
            <w:pPr>
              <w:pStyle w:val="NormalLeft"/>
              <w:rPr>
                <w:lang w:val="en-GB"/>
              </w:rPr>
            </w:pPr>
            <w:r w:rsidRPr="00FF353C">
              <w:rPr>
                <w:lang w:val="en-GB"/>
              </w:rPr>
              <w:t>Surplus funds –Balance carried forward</w:t>
            </w:r>
          </w:p>
        </w:tc>
        <w:tc>
          <w:tcPr>
            <w:tcW w:w="3993" w:type="dxa"/>
            <w:tcBorders>
              <w:top w:val="single" w:sz="2" w:space="0" w:color="auto"/>
              <w:left w:val="single" w:sz="2" w:space="0" w:color="auto"/>
              <w:bottom w:val="single" w:sz="2" w:space="0" w:color="auto"/>
              <w:right w:val="single" w:sz="2" w:space="0" w:color="auto"/>
            </w:tcBorders>
          </w:tcPr>
          <w:p w14:paraId="5150E75F" w14:textId="77777777" w:rsidR="00E6364D" w:rsidRPr="00FF353C" w:rsidRDefault="00E6364D" w:rsidP="00485DF3">
            <w:pPr>
              <w:pStyle w:val="NormalLeft"/>
              <w:rPr>
                <w:lang w:val="en-GB"/>
              </w:rPr>
            </w:pPr>
            <w:r w:rsidRPr="00FF353C">
              <w:rPr>
                <w:lang w:val="en-GB"/>
              </w:rPr>
              <w:t>This is the balance of surplus funds carried forward to the next reporting period.</w:t>
            </w:r>
          </w:p>
        </w:tc>
      </w:tr>
      <w:tr w:rsidR="00E6364D" w:rsidRPr="00FF353C" w14:paraId="0BB214E9" w14:textId="77777777" w:rsidTr="00485DF3">
        <w:tc>
          <w:tcPr>
            <w:tcW w:w="2879" w:type="dxa"/>
            <w:tcBorders>
              <w:top w:val="single" w:sz="2" w:space="0" w:color="auto"/>
              <w:left w:val="single" w:sz="2" w:space="0" w:color="auto"/>
              <w:bottom w:val="single" w:sz="2" w:space="0" w:color="auto"/>
              <w:right w:val="single" w:sz="2" w:space="0" w:color="auto"/>
            </w:tcBorders>
          </w:tcPr>
          <w:p w14:paraId="64BE9172" w14:textId="77777777" w:rsidR="00E6364D" w:rsidRPr="00FF353C" w:rsidRDefault="00E6364D" w:rsidP="00485DF3">
            <w:pPr>
              <w:pStyle w:val="NormalCentered"/>
              <w:rPr>
                <w:lang w:val="en-GB"/>
              </w:rPr>
            </w:pPr>
            <w:r w:rsidRPr="00FF353C">
              <w:rPr>
                <w:i/>
                <w:iCs/>
                <w:lang w:val="en-GB"/>
              </w:rPr>
              <w:t>Preference shares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7DDE9DAC" w14:textId="77777777" w:rsidR="00E6364D" w:rsidRPr="00FF353C" w:rsidRDefault="00E6364D" w:rsidP="00485DF3">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6053D8D4" w14:textId="77777777" w:rsidR="00E6364D" w:rsidRPr="00FF353C" w:rsidRDefault="00E6364D" w:rsidP="00485DF3">
            <w:pPr>
              <w:pStyle w:val="NormalCentered"/>
              <w:rPr>
                <w:lang w:val="en-GB"/>
              </w:rPr>
            </w:pPr>
          </w:p>
        </w:tc>
      </w:tr>
      <w:tr w:rsidR="00E6364D" w:rsidRPr="00FF353C" w14:paraId="787534E5" w14:textId="77777777" w:rsidTr="00485DF3">
        <w:tc>
          <w:tcPr>
            <w:tcW w:w="2879" w:type="dxa"/>
            <w:tcBorders>
              <w:top w:val="single" w:sz="2" w:space="0" w:color="auto"/>
              <w:left w:val="single" w:sz="2" w:space="0" w:color="auto"/>
              <w:bottom w:val="single" w:sz="2" w:space="0" w:color="auto"/>
              <w:right w:val="single" w:sz="2" w:space="0" w:color="auto"/>
            </w:tcBorders>
          </w:tcPr>
          <w:p w14:paraId="49D8E498" w14:textId="77777777" w:rsidR="00E6364D" w:rsidRPr="00FF353C" w:rsidRDefault="00E6364D" w:rsidP="00485DF3">
            <w:pPr>
              <w:pStyle w:val="NormalLeft"/>
              <w:rPr>
                <w:lang w:val="en-GB"/>
              </w:rPr>
            </w:pPr>
            <w:r w:rsidRPr="00FF353C">
              <w:rPr>
                <w:lang w:val="en-GB"/>
              </w:rPr>
              <w:t>R0510/C0010</w:t>
            </w:r>
          </w:p>
        </w:tc>
        <w:tc>
          <w:tcPr>
            <w:tcW w:w="2414" w:type="dxa"/>
            <w:tcBorders>
              <w:top w:val="single" w:sz="2" w:space="0" w:color="auto"/>
              <w:left w:val="single" w:sz="2" w:space="0" w:color="auto"/>
              <w:bottom w:val="single" w:sz="2" w:space="0" w:color="auto"/>
              <w:right w:val="single" w:sz="2" w:space="0" w:color="auto"/>
            </w:tcBorders>
          </w:tcPr>
          <w:p w14:paraId="20C66CAB" w14:textId="77777777" w:rsidR="00E6364D" w:rsidRPr="00FF353C" w:rsidRDefault="00E6364D" w:rsidP="00485DF3">
            <w:pPr>
              <w:pStyle w:val="NormalLeft"/>
              <w:rPr>
                <w:lang w:val="en-GB"/>
              </w:rPr>
            </w:pPr>
            <w:r w:rsidRPr="00FF353C">
              <w:rPr>
                <w:lang w:val="en-GB"/>
              </w:rPr>
              <w:t>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7743A09A" w14:textId="77777777" w:rsidR="00E6364D" w:rsidRPr="00FF353C" w:rsidRDefault="00E6364D" w:rsidP="00485DF3">
            <w:pPr>
              <w:pStyle w:val="NormalLeft"/>
              <w:rPr>
                <w:lang w:val="en-GB"/>
              </w:rPr>
            </w:pPr>
            <w:r w:rsidRPr="00FF353C">
              <w:rPr>
                <w:lang w:val="en-GB"/>
              </w:rPr>
              <w:t>This is the balance of Tier 1 preference shares brought forward from the previous reporting period.</w:t>
            </w:r>
          </w:p>
        </w:tc>
      </w:tr>
      <w:tr w:rsidR="00E6364D" w:rsidRPr="00FF353C" w14:paraId="7B9A4F80" w14:textId="77777777" w:rsidTr="00485DF3">
        <w:tc>
          <w:tcPr>
            <w:tcW w:w="2879" w:type="dxa"/>
            <w:tcBorders>
              <w:top w:val="single" w:sz="2" w:space="0" w:color="auto"/>
              <w:left w:val="single" w:sz="2" w:space="0" w:color="auto"/>
              <w:bottom w:val="single" w:sz="2" w:space="0" w:color="auto"/>
              <w:right w:val="single" w:sz="2" w:space="0" w:color="auto"/>
            </w:tcBorders>
          </w:tcPr>
          <w:p w14:paraId="437B2642" w14:textId="77777777" w:rsidR="00E6364D" w:rsidRPr="00FF353C" w:rsidRDefault="00E6364D" w:rsidP="00485DF3">
            <w:pPr>
              <w:pStyle w:val="NormalLeft"/>
              <w:rPr>
                <w:lang w:val="en-GB"/>
              </w:rPr>
            </w:pPr>
            <w:r w:rsidRPr="00FF353C">
              <w:rPr>
                <w:lang w:val="en-GB"/>
              </w:rPr>
              <w:t>R0510/C0020</w:t>
            </w:r>
          </w:p>
        </w:tc>
        <w:tc>
          <w:tcPr>
            <w:tcW w:w="2414" w:type="dxa"/>
            <w:tcBorders>
              <w:top w:val="single" w:sz="2" w:space="0" w:color="auto"/>
              <w:left w:val="single" w:sz="2" w:space="0" w:color="auto"/>
              <w:bottom w:val="single" w:sz="2" w:space="0" w:color="auto"/>
              <w:right w:val="single" w:sz="2" w:space="0" w:color="auto"/>
            </w:tcBorders>
          </w:tcPr>
          <w:p w14:paraId="66778F8F" w14:textId="77777777" w:rsidR="00E6364D" w:rsidRPr="00FF353C" w:rsidRDefault="00E6364D" w:rsidP="00485DF3">
            <w:pPr>
              <w:pStyle w:val="NormalLeft"/>
              <w:rPr>
                <w:lang w:val="en-GB"/>
              </w:rPr>
            </w:pPr>
            <w:r w:rsidRPr="00FF353C">
              <w:rPr>
                <w:lang w:val="en-GB"/>
              </w:rPr>
              <w:t>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13CB5C22" w14:textId="77777777" w:rsidR="00E6364D" w:rsidRPr="00FF353C" w:rsidRDefault="00E6364D" w:rsidP="00485DF3">
            <w:pPr>
              <w:pStyle w:val="NormalLeft"/>
              <w:rPr>
                <w:lang w:val="en-GB"/>
              </w:rPr>
            </w:pPr>
            <w:r w:rsidRPr="00FF353C">
              <w:rPr>
                <w:lang w:val="en-GB"/>
              </w:rPr>
              <w:t>This is the increase in Tier 1 preference shares over the reporting period.</w:t>
            </w:r>
          </w:p>
        </w:tc>
      </w:tr>
      <w:tr w:rsidR="00E6364D" w:rsidRPr="00FF353C" w14:paraId="6548DB28" w14:textId="77777777" w:rsidTr="00485DF3">
        <w:tc>
          <w:tcPr>
            <w:tcW w:w="2879" w:type="dxa"/>
            <w:tcBorders>
              <w:top w:val="single" w:sz="2" w:space="0" w:color="auto"/>
              <w:left w:val="single" w:sz="2" w:space="0" w:color="auto"/>
              <w:bottom w:val="single" w:sz="2" w:space="0" w:color="auto"/>
              <w:right w:val="single" w:sz="2" w:space="0" w:color="auto"/>
            </w:tcBorders>
          </w:tcPr>
          <w:p w14:paraId="69E8E8D1" w14:textId="77777777" w:rsidR="00E6364D" w:rsidRPr="00FF353C" w:rsidRDefault="00E6364D" w:rsidP="00485DF3">
            <w:pPr>
              <w:pStyle w:val="NormalLeft"/>
              <w:rPr>
                <w:lang w:val="en-GB"/>
              </w:rPr>
            </w:pPr>
            <w:r w:rsidRPr="00FF353C">
              <w:rPr>
                <w:lang w:val="en-GB"/>
              </w:rPr>
              <w:t>R0510/C0030</w:t>
            </w:r>
          </w:p>
        </w:tc>
        <w:tc>
          <w:tcPr>
            <w:tcW w:w="2414" w:type="dxa"/>
            <w:tcBorders>
              <w:top w:val="single" w:sz="2" w:space="0" w:color="auto"/>
              <w:left w:val="single" w:sz="2" w:space="0" w:color="auto"/>
              <w:bottom w:val="single" w:sz="2" w:space="0" w:color="auto"/>
              <w:right w:val="single" w:sz="2" w:space="0" w:color="auto"/>
            </w:tcBorders>
          </w:tcPr>
          <w:p w14:paraId="27389BEE" w14:textId="77777777" w:rsidR="00E6364D" w:rsidRPr="00FF353C" w:rsidRDefault="00E6364D" w:rsidP="00485DF3">
            <w:pPr>
              <w:pStyle w:val="NormalLeft"/>
              <w:rPr>
                <w:lang w:val="en-GB"/>
              </w:rPr>
            </w:pPr>
            <w:r w:rsidRPr="00FF353C">
              <w:rPr>
                <w:lang w:val="en-GB"/>
              </w:rPr>
              <w:t>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41C2B28E" w14:textId="77777777" w:rsidR="00E6364D" w:rsidRPr="00FF353C" w:rsidRDefault="00E6364D" w:rsidP="00485DF3">
            <w:pPr>
              <w:pStyle w:val="NormalLeft"/>
              <w:rPr>
                <w:lang w:val="en-GB"/>
              </w:rPr>
            </w:pPr>
            <w:r w:rsidRPr="00FF353C">
              <w:rPr>
                <w:lang w:val="en-GB"/>
              </w:rPr>
              <w:t>This is the reduction in Tier 1 preference shares over the reporting period.</w:t>
            </w:r>
          </w:p>
        </w:tc>
      </w:tr>
      <w:tr w:rsidR="00E6364D" w:rsidRPr="00FF353C" w14:paraId="66ABE953" w14:textId="77777777" w:rsidTr="00485DF3">
        <w:tc>
          <w:tcPr>
            <w:tcW w:w="2879" w:type="dxa"/>
            <w:tcBorders>
              <w:top w:val="single" w:sz="2" w:space="0" w:color="auto"/>
              <w:left w:val="single" w:sz="2" w:space="0" w:color="auto"/>
              <w:bottom w:val="single" w:sz="2" w:space="0" w:color="auto"/>
              <w:right w:val="single" w:sz="2" w:space="0" w:color="auto"/>
            </w:tcBorders>
          </w:tcPr>
          <w:p w14:paraId="370C8B1D" w14:textId="77777777" w:rsidR="00E6364D" w:rsidRPr="00FF353C" w:rsidRDefault="00E6364D" w:rsidP="00485DF3">
            <w:pPr>
              <w:pStyle w:val="NormalLeft"/>
              <w:rPr>
                <w:lang w:val="en-GB"/>
              </w:rPr>
            </w:pPr>
            <w:r w:rsidRPr="00FF353C">
              <w:rPr>
                <w:lang w:val="en-GB"/>
              </w:rPr>
              <w:lastRenderedPageBreak/>
              <w:t>R0510/C0060</w:t>
            </w:r>
          </w:p>
        </w:tc>
        <w:tc>
          <w:tcPr>
            <w:tcW w:w="2414" w:type="dxa"/>
            <w:tcBorders>
              <w:top w:val="single" w:sz="2" w:space="0" w:color="auto"/>
              <w:left w:val="single" w:sz="2" w:space="0" w:color="auto"/>
              <w:bottom w:val="single" w:sz="2" w:space="0" w:color="auto"/>
              <w:right w:val="single" w:sz="2" w:space="0" w:color="auto"/>
            </w:tcBorders>
          </w:tcPr>
          <w:p w14:paraId="77419B7E" w14:textId="77777777" w:rsidR="00E6364D" w:rsidRPr="00FF353C" w:rsidRDefault="00E6364D" w:rsidP="00485DF3">
            <w:pPr>
              <w:pStyle w:val="NormalLeft"/>
              <w:rPr>
                <w:lang w:val="en-GB"/>
              </w:rPr>
            </w:pPr>
            <w:r w:rsidRPr="00FF353C">
              <w:rPr>
                <w:lang w:val="en-GB"/>
              </w:rPr>
              <w:t>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2AF72750" w14:textId="77777777" w:rsidR="00E6364D" w:rsidRPr="00FF353C" w:rsidRDefault="00E6364D" w:rsidP="00485DF3">
            <w:pPr>
              <w:pStyle w:val="NormalLeft"/>
              <w:rPr>
                <w:lang w:val="en-GB"/>
              </w:rPr>
            </w:pPr>
            <w:r w:rsidRPr="00FF353C">
              <w:rPr>
                <w:lang w:val="en-GB"/>
              </w:rPr>
              <w:t>This is the balance of Tier 1 preference shares carried forward to the next reporting period.</w:t>
            </w:r>
          </w:p>
        </w:tc>
      </w:tr>
      <w:tr w:rsidR="00E6364D" w:rsidRPr="00FF353C" w14:paraId="01D4BC22" w14:textId="77777777" w:rsidTr="00485DF3">
        <w:tc>
          <w:tcPr>
            <w:tcW w:w="2879" w:type="dxa"/>
            <w:tcBorders>
              <w:top w:val="single" w:sz="2" w:space="0" w:color="auto"/>
              <w:left w:val="single" w:sz="2" w:space="0" w:color="auto"/>
              <w:bottom w:val="single" w:sz="2" w:space="0" w:color="auto"/>
              <w:right w:val="single" w:sz="2" w:space="0" w:color="auto"/>
            </w:tcBorders>
          </w:tcPr>
          <w:p w14:paraId="6C22F702" w14:textId="77777777" w:rsidR="00E6364D" w:rsidRPr="00FF353C" w:rsidRDefault="00E6364D" w:rsidP="00485DF3">
            <w:pPr>
              <w:pStyle w:val="NormalLeft"/>
              <w:rPr>
                <w:lang w:val="en-GB"/>
              </w:rPr>
            </w:pPr>
            <w:r w:rsidRPr="00FF353C">
              <w:rPr>
                <w:lang w:val="en-GB"/>
              </w:rPr>
              <w:t>R0520/C0010</w:t>
            </w:r>
          </w:p>
        </w:tc>
        <w:tc>
          <w:tcPr>
            <w:tcW w:w="2414" w:type="dxa"/>
            <w:tcBorders>
              <w:top w:val="single" w:sz="2" w:space="0" w:color="auto"/>
              <w:left w:val="single" w:sz="2" w:space="0" w:color="auto"/>
              <w:bottom w:val="single" w:sz="2" w:space="0" w:color="auto"/>
              <w:right w:val="single" w:sz="2" w:space="0" w:color="auto"/>
            </w:tcBorders>
          </w:tcPr>
          <w:p w14:paraId="146AEA1C" w14:textId="77777777" w:rsidR="00E6364D" w:rsidRPr="00FF353C" w:rsidRDefault="00E6364D" w:rsidP="00485DF3">
            <w:pPr>
              <w:pStyle w:val="NormalLeft"/>
              <w:rPr>
                <w:lang w:val="en-GB"/>
              </w:rPr>
            </w:pPr>
            <w:r w:rsidRPr="00FF353C">
              <w:rPr>
                <w:lang w:val="en-GB"/>
              </w:rPr>
              <w:t>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64A3FAAD" w14:textId="77777777" w:rsidR="00E6364D" w:rsidRPr="00FF353C" w:rsidRDefault="00E6364D" w:rsidP="00485DF3">
            <w:pPr>
              <w:pStyle w:val="NormalLeft"/>
              <w:rPr>
                <w:lang w:val="en-GB"/>
              </w:rPr>
            </w:pPr>
            <w:r w:rsidRPr="00FF353C">
              <w:rPr>
                <w:lang w:val="en-GB"/>
              </w:rPr>
              <w:t>This is the balance of Tier 2 preference shares brought forward from the previous reporting period.</w:t>
            </w:r>
          </w:p>
        </w:tc>
      </w:tr>
      <w:tr w:rsidR="00E6364D" w:rsidRPr="00FF353C" w14:paraId="58F42C37" w14:textId="77777777" w:rsidTr="00485DF3">
        <w:tc>
          <w:tcPr>
            <w:tcW w:w="2879" w:type="dxa"/>
            <w:tcBorders>
              <w:top w:val="single" w:sz="2" w:space="0" w:color="auto"/>
              <w:left w:val="single" w:sz="2" w:space="0" w:color="auto"/>
              <w:bottom w:val="single" w:sz="2" w:space="0" w:color="auto"/>
              <w:right w:val="single" w:sz="2" w:space="0" w:color="auto"/>
            </w:tcBorders>
          </w:tcPr>
          <w:p w14:paraId="59420C70" w14:textId="77777777" w:rsidR="00E6364D" w:rsidRPr="00FF353C" w:rsidRDefault="00E6364D" w:rsidP="00485DF3">
            <w:pPr>
              <w:pStyle w:val="NormalLeft"/>
              <w:rPr>
                <w:lang w:val="en-GB"/>
              </w:rPr>
            </w:pPr>
            <w:r w:rsidRPr="00FF353C">
              <w:rPr>
                <w:lang w:val="en-GB"/>
              </w:rPr>
              <w:t>R0520/C0020</w:t>
            </w:r>
          </w:p>
        </w:tc>
        <w:tc>
          <w:tcPr>
            <w:tcW w:w="2414" w:type="dxa"/>
            <w:tcBorders>
              <w:top w:val="single" w:sz="2" w:space="0" w:color="auto"/>
              <w:left w:val="single" w:sz="2" w:space="0" w:color="auto"/>
              <w:bottom w:val="single" w:sz="2" w:space="0" w:color="auto"/>
              <w:right w:val="single" w:sz="2" w:space="0" w:color="auto"/>
            </w:tcBorders>
          </w:tcPr>
          <w:p w14:paraId="55E40559" w14:textId="77777777" w:rsidR="00E6364D" w:rsidRPr="00FF353C" w:rsidRDefault="00E6364D" w:rsidP="00485DF3">
            <w:pPr>
              <w:pStyle w:val="NormalLeft"/>
              <w:rPr>
                <w:lang w:val="en-GB"/>
              </w:rPr>
            </w:pPr>
            <w:r w:rsidRPr="00FF353C">
              <w:rPr>
                <w:lang w:val="en-GB"/>
              </w:rPr>
              <w:t>Preference shares –Tier 2 — increase</w:t>
            </w:r>
          </w:p>
        </w:tc>
        <w:tc>
          <w:tcPr>
            <w:tcW w:w="3993" w:type="dxa"/>
            <w:tcBorders>
              <w:top w:val="single" w:sz="2" w:space="0" w:color="auto"/>
              <w:left w:val="single" w:sz="2" w:space="0" w:color="auto"/>
              <w:bottom w:val="single" w:sz="2" w:space="0" w:color="auto"/>
              <w:right w:val="single" w:sz="2" w:space="0" w:color="auto"/>
            </w:tcBorders>
          </w:tcPr>
          <w:p w14:paraId="27ADFDF3" w14:textId="77777777" w:rsidR="00E6364D" w:rsidRPr="00FF353C" w:rsidRDefault="00E6364D" w:rsidP="00485DF3">
            <w:pPr>
              <w:pStyle w:val="NormalLeft"/>
              <w:rPr>
                <w:lang w:val="en-GB"/>
              </w:rPr>
            </w:pPr>
            <w:r w:rsidRPr="00FF353C">
              <w:rPr>
                <w:lang w:val="en-GB"/>
              </w:rPr>
              <w:t>This is the increase in Tier 2 preference shares over the reporting period.</w:t>
            </w:r>
          </w:p>
        </w:tc>
      </w:tr>
      <w:tr w:rsidR="00E6364D" w:rsidRPr="00FF353C" w14:paraId="310A1DC3" w14:textId="77777777" w:rsidTr="00485DF3">
        <w:tc>
          <w:tcPr>
            <w:tcW w:w="2879" w:type="dxa"/>
            <w:tcBorders>
              <w:top w:val="single" w:sz="2" w:space="0" w:color="auto"/>
              <w:left w:val="single" w:sz="2" w:space="0" w:color="auto"/>
              <w:bottom w:val="single" w:sz="2" w:space="0" w:color="auto"/>
              <w:right w:val="single" w:sz="2" w:space="0" w:color="auto"/>
            </w:tcBorders>
          </w:tcPr>
          <w:p w14:paraId="2A512B20" w14:textId="77777777" w:rsidR="00E6364D" w:rsidRPr="00FF353C" w:rsidRDefault="00E6364D" w:rsidP="00485DF3">
            <w:pPr>
              <w:pStyle w:val="NormalLeft"/>
              <w:rPr>
                <w:lang w:val="en-GB"/>
              </w:rPr>
            </w:pPr>
            <w:r w:rsidRPr="00FF353C">
              <w:rPr>
                <w:lang w:val="en-GB"/>
              </w:rPr>
              <w:t>R0520/C0030</w:t>
            </w:r>
          </w:p>
        </w:tc>
        <w:tc>
          <w:tcPr>
            <w:tcW w:w="2414" w:type="dxa"/>
            <w:tcBorders>
              <w:top w:val="single" w:sz="2" w:space="0" w:color="auto"/>
              <w:left w:val="single" w:sz="2" w:space="0" w:color="auto"/>
              <w:bottom w:val="single" w:sz="2" w:space="0" w:color="auto"/>
              <w:right w:val="single" w:sz="2" w:space="0" w:color="auto"/>
            </w:tcBorders>
          </w:tcPr>
          <w:p w14:paraId="06F028BF" w14:textId="77777777" w:rsidR="00E6364D" w:rsidRPr="00FF353C" w:rsidRDefault="00E6364D" w:rsidP="00485DF3">
            <w:pPr>
              <w:pStyle w:val="NormalLeft"/>
              <w:rPr>
                <w:lang w:val="en-GB"/>
              </w:rPr>
            </w:pPr>
            <w:r w:rsidRPr="00FF353C">
              <w:rPr>
                <w:lang w:val="en-GB"/>
              </w:rPr>
              <w:t>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4657CAC1" w14:textId="77777777" w:rsidR="00E6364D" w:rsidRPr="00FF353C" w:rsidRDefault="00E6364D" w:rsidP="00485DF3">
            <w:pPr>
              <w:pStyle w:val="NormalLeft"/>
              <w:rPr>
                <w:lang w:val="en-GB"/>
              </w:rPr>
            </w:pPr>
            <w:r w:rsidRPr="00FF353C">
              <w:rPr>
                <w:lang w:val="en-GB"/>
              </w:rPr>
              <w:t>This is the reduction in Tier 2 preference shares over the reporting period.</w:t>
            </w:r>
          </w:p>
        </w:tc>
      </w:tr>
      <w:tr w:rsidR="00E6364D" w:rsidRPr="00FF353C" w14:paraId="12C28E97" w14:textId="77777777" w:rsidTr="00485DF3">
        <w:tc>
          <w:tcPr>
            <w:tcW w:w="2879" w:type="dxa"/>
            <w:tcBorders>
              <w:top w:val="single" w:sz="2" w:space="0" w:color="auto"/>
              <w:left w:val="single" w:sz="2" w:space="0" w:color="auto"/>
              <w:bottom w:val="single" w:sz="2" w:space="0" w:color="auto"/>
              <w:right w:val="single" w:sz="2" w:space="0" w:color="auto"/>
            </w:tcBorders>
          </w:tcPr>
          <w:p w14:paraId="6C249EE6" w14:textId="77777777" w:rsidR="00E6364D" w:rsidRPr="00FF353C" w:rsidRDefault="00E6364D" w:rsidP="00485DF3">
            <w:pPr>
              <w:pStyle w:val="NormalLeft"/>
              <w:rPr>
                <w:lang w:val="en-GB"/>
              </w:rPr>
            </w:pPr>
            <w:r w:rsidRPr="00FF353C">
              <w:rPr>
                <w:lang w:val="en-GB"/>
              </w:rPr>
              <w:t>R0520/C0060</w:t>
            </w:r>
          </w:p>
        </w:tc>
        <w:tc>
          <w:tcPr>
            <w:tcW w:w="2414" w:type="dxa"/>
            <w:tcBorders>
              <w:top w:val="single" w:sz="2" w:space="0" w:color="auto"/>
              <w:left w:val="single" w:sz="2" w:space="0" w:color="auto"/>
              <w:bottom w:val="single" w:sz="2" w:space="0" w:color="auto"/>
              <w:right w:val="single" w:sz="2" w:space="0" w:color="auto"/>
            </w:tcBorders>
          </w:tcPr>
          <w:p w14:paraId="53F0CE52" w14:textId="77777777" w:rsidR="00E6364D" w:rsidRPr="00FF353C" w:rsidRDefault="00E6364D" w:rsidP="00485DF3">
            <w:pPr>
              <w:pStyle w:val="NormalLeft"/>
              <w:rPr>
                <w:lang w:val="en-GB"/>
              </w:rPr>
            </w:pPr>
            <w:r w:rsidRPr="00FF353C">
              <w:rPr>
                <w:lang w:val="en-GB"/>
              </w:rPr>
              <w:t>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82807DD" w14:textId="77777777" w:rsidR="00E6364D" w:rsidRPr="00FF353C" w:rsidRDefault="00E6364D" w:rsidP="00485DF3">
            <w:pPr>
              <w:pStyle w:val="NormalLeft"/>
              <w:rPr>
                <w:lang w:val="en-GB"/>
              </w:rPr>
            </w:pPr>
            <w:r w:rsidRPr="00FF353C">
              <w:rPr>
                <w:lang w:val="en-GB"/>
              </w:rPr>
              <w:t>This is the balance of Tier 2 preference shares carried forward to the next reporting period.</w:t>
            </w:r>
          </w:p>
        </w:tc>
      </w:tr>
      <w:tr w:rsidR="00E6364D" w:rsidRPr="00FF353C" w14:paraId="1E03F348" w14:textId="77777777" w:rsidTr="00485DF3">
        <w:tc>
          <w:tcPr>
            <w:tcW w:w="2879" w:type="dxa"/>
            <w:tcBorders>
              <w:top w:val="single" w:sz="2" w:space="0" w:color="auto"/>
              <w:left w:val="single" w:sz="2" w:space="0" w:color="auto"/>
              <w:bottom w:val="single" w:sz="2" w:space="0" w:color="auto"/>
              <w:right w:val="single" w:sz="2" w:space="0" w:color="auto"/>
            </w:tcBorders>
          </w:tcPr>
          <w:p w14:paraId="4CE50082" w14:textId="77777777" w:rsidR="00E6364D" w:rsidRPr="00FF353C" w:rsidRDefault="00E6364D" w:rsidP="00485DF3">
            <w:pPr>
              <w:pStyle w:val="NormalLeft"/>
              <w:rPr>
                <w:lang w:val="en-GB"/>
              </w:rPr>
            </w:pPr>
            <w:r w:rsidRPr="00FF353C">
              <w:rPr>
                <w:lang w:val="en-GB"/>
              </w:rPr>
              <w:t>R0530/C0010</w:t>
            </w:r>
          </w:p>
        </w:tc>
        <w:tc>
          <w:tcPr>
            <w:tcW w:w="2414" w:type="dxa"/>
            <w:tcBorders>
              <w:top w:val="single" w:sz="2" w:space="0" w:color="auto"/>
              <w:left w:val="single" w:sz="2" w:space="0" w:color="auto"/>
              <w:bottom w:val="single" w:sz="2" w:space="0" w:color="auto"/>
              <w:right w:val="single" w:sz="2" w:space="0" w:color="auto"/>
            </w:tcBorders>
          </w:tcPr>
          <w:p w14:paraId="08516A46" w14:textId="77777777" w:rsidR="00E6364D" w:rsidRPr="00FF353C" w:rsidRDefault="00E6364D" w:rsidP="00485DF3">
            <w:pPr>
              <w:pStyle w:val="NormalLeft"/>
              <w:rPr>
                <w:lang w:val="en-GB"/>
              </w:rPr>
            </w:pPr>
            <w:r w:rsidRPr="00FF353C">
              <w:rPr>
                <w:lang w:val="en-GB"/>
              </w:rPr>
              <w:t>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3666BA40" w14:textId="77777777" w:rsidR="00E6364D" w:rsidRPr="00FF353C" w:rsidRDefault="00E6364D" w:rsidP="00485DF3">
            <w:pPr>
              <w:pStyle w:val="NormalLeft"/>
              <w:rPr>
                <w:lang w:val="en-GB"/>
              </w:rPr>
            </w:pPr>
            <w:r w:rsidRPr="00FF353C">
              <w:rPr>
                <w:lang w:val="en-GB"/>
              </w:rPr>
              <w:t>This is the balance of Tier 3 preference shares brought forward from the previous reporting period.</w:t>
            </w:r>
          </w:p>
        </w:tc>
      </w:tr>
      <w:tr w:rsidR="00E6364D" w:rsidRPr="00FF353C" w14:paraId="5EA7929E" w14:textId="77777777" w:rsidTr="00485DF3">
        <w:tc>
          <w:tcPr>
            <w:tcW w:w="2879" w:type="dxa"/>
            <w:tcBorders>
              <w:top w:val="single" w:sz="2" w:space="0" w:color="auto"/>
              <w:left w:val="single" w:sz="2" w:space="0" w:color="auto"/>
              <w:bottom w:val="single" w:sz="2" w:space="0" w:color="auto"/>
              <w:right w:val="single" w:sz="2" w:space="0" w:color="auto"/>
            </w:tcBorders>
          </w:tcPr>
          <w:p w14:paraId="1898D651" w14:textId="77777777" w:rsidR="00E6364D" w:rsidRPr="00FF353C" w:rsidRDefault="00E6364D" w:rsidP="00485DF3">
            <w:pPr>
              <w:pStyle w:val="NormalLeft"/>
              <w:rPr>
                <w:lang w:val="en-GB"/>
              </w:rPr>
            </w:pPr>
            <w:r w:rsidRPr="00FF353C">
              <w:rPr>
                <w:lang w:val="en-GB"/>
              </w:rPr>
              <w:t>R0530/C0020</w:t>
            </w:r>
          </w:p>
        </w:tc>
        <w:tc>
          <w:tcPr>
            <w:tcW w:w="2414" w:type="dxa"/>
            <w:tcBorders>
              <w:top w:val="single" w:sz="2" w:space="0" w:color="auto"/>
              <w:left w:val="single" w:sz="2" w:space="0" w:color="auto"/>
              <w:bottom w:val="single" w:sz="2" w:space="0" w:color="auto"/>
              <w:right w:val="single" w:sz="2" w:space="0" w:color="auto"/>
            </w:tcBorders>
          </w:tcPr>
          <w:p w14:paraId="3A62AE01" w14:textId="77777777" w:rsidR="00E6364D" w:rsidRPr="00FF353C" w:rsidRDefault="00E6364D" w:rsidP="00485DF3">
            <w:pPr>
              <w:pStyle w:val="NormalLeft"/>
              <w:rPr>
                <w:lang w:val="en-GB"/>
              </w:rPr>
            </w:pPr>
            <w:r w:rsidRPr="00FF353C">
              <w:rPr>
                <w:lang w:val="en-GB"/>
              </w:rPr>
              <w:t>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76BA2843" w14:textId="77777777" w:rsidR="00E6364D" w:rsidRPr="00FF353C" w:rsidRDefault="00E6364D" w:rsidP="00485DF3">
            <w:pPr>
              <w:pStyle w:val="NormalLeft"/>
              <w:rPr>
                <w:lang w:val="en-GB"/>
              </w:rPr>
            </w:pPr>
            <w:r w:rsidRPr="00FF353C">
              <w:rPr>
                <w:lang w:val="en-GB"/>
              </w:rPr>
              <w:t>This is the increase in Tier 3 preference shares over the reporting period.</w:t>
            </w:r>
          </w:p>
        </w:tc>
      </w:tr>
      <w:tr w:rsidR="00E6364D" w:rsidRPr="00FF353C" w14:paraId="7899B68B" w14:textId="77777777" w:rsidTr="00485DF3">
        <w:tc>
          <w:tcPr>
            <w:tcW w:w="2879" w:type="dxa"/>
            <w:tcBorders>
              <w:top w:val="single" w:sz="2" w:space="0" w:color="auto"/>
              <w:left w:val="single" w:sz="2" w:space="0" w:color="auto"/>
              <w:bottom w:val="single" w:sz="2" w:space="0" w:color="auto"/>
              <w:right w:val="single" w:sz="2" w:space="0" w:color="auto"/>
            </w:tcBorders>
          </w:tcPr>
          <w:p w14:paraId="5DB0900A" w14:textId="77777777" w:rsidR="00E6364D" w:rsidRPr="00FF353C" w:rsidRDefault="00E6364D" w:rsidP="00485DF3">
            <w:pPr>
              <w:pStyle w:val="NormalLeft"/>
              <w:rPr>
                <w:lang w:val="en-GB"/>
              </w:rPr>
            </w:pPr>
            <w:r w:rsidRPr="00FF353C">
              <w:rPr>
                <w:lang w:val="en-GB"/>
              </w:rPr>
              <w:t>R0530/C0030</w:t>
            </w:r>
          </w:p>
        </w:tc>
        <w:tc>
          <w:tcPr>
            <w:tcW w:w="2414" w:type="dxa"/>
            <w:tcBorders>
              <w:top w:val="single" w:sz="2" w:space="0" w:color="auto"/>
              <w:left w:val="single" w:sz="2" w:space="0" w:color="auto"/>
              <w:bottom w:val="single" w:sz="2" w:space="0" w:color="auto"/>
              <w:right w:val="single" w:sz="2" w:space="0" w:color="auto"/>
            </w:tcBorders>
          </w:tcPr>
          <w:p w14:paraId="5992A4E6" w14:textId="77777777" w:rsidR="00E6364D" w:rsidRPr="00FF353C" w:rsidRDefault="00E6364D" w:rsidP="00485DF3">
            <w:pPr>
              <w:pStyle w:val="NormalLeft"/>
              <w:rPr>
                <w:lang w:val="en-GB"/>
              </w:rPr>
            </w:pPr>
            <w:r w:rsidRPr="00FF353C">
              <w:rPr>
                <w:lang w:val="en-GB"/>
              </w:rPr>
              <w:t>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69CD0084" w14:textId="77777777" w:rsidR="00E6364D" w:rsidRPr="00FF353C" w:rsidRDefault="00E6364D" w:rsidP="00485DF3">
            <w:pPr>
              <w:pStyle w:val="NormalLeft"/>
              <w:rPr>
                <w:lang w:val="en-GB"/>
              </w:rPr>
            </w:pPr>
            <w:r w:rsidRPr="00FF353C">
              <w:rPr>
                <w:lang w:val="en-GB"/>
              </w:rPr>
              <w:t>This is the reduction in Tier 3 preference shares over the reporting period.</w:t>
            </w:r>
          </w:p>
        </w:tc>
      </w:tr>
      <w:tr w:rsidR="00E6364D" w:rsidRPr="00FF353C" w14:paraId="270985AF" w14:textId="77777777" w:rsidTr="00485DF3">
        <w:tc>
          <w:tcPr>
            <w:tcW w:w="2879" w:type="dxa"/>
            <w:tcBorders>
              <w:top w:val="single" w:sz="2" w:space="0" w:color="auto"/>
              <w:left w:val="single" w:sz="2" w:space="0" w:color="auto"/>
              <w:bottom w:val="single" w:sz="2" w:space="0" w:color="auto"/>
              <w:right w:val="single" w:sz="2" w:space="0" w:color="auto"/>
            </w:tcBorders>
          </w:tcPr>
          <w:p w14:paraId="3BFCF698" w14:textId="77777777" w:rsidR="00E6364D" w:rsidRPr="00FF353C" w:rsidRDefault="00E6364D" w:rsidP="00485DF3">
            <w:pPr>
              <w:pStyle w:val="NormalLeft"/>
              <w:rPr>
                <w:lang w:val="en-GB"/>
              </w:rPr>
            </w:pPr>
            <w:r w:rsidRPr="00FF353C">
              <w:rPr>
                <w:lang w:val="en-GB"/>
              </w:rPr>
              <w:t>R0530/C0060</w:t>
            </w:r>
          </w:p>
        </w:tc>
        <w:tc>
          <w:tcPr>
            <w:tcW w:w="2414" w:type="dxa"/>
            <w:tcBorders>
              <w:top w:val="single" w:sz="2" w:space="0" w:color="auto"/>
              <w:left w:val="single" w:sz="2" w:space="0" w:color="auto"/>
              <w:bottom w:val="single" w:sz="2" w:space="0" w:color="auto"/>
              <w:right w:val="single" w:sz="2" w:space="0" w:color="auto"/>
            </w:tcBorders>
          </w:tcPr>
          <w:p w14:paraId="728D080C" w14:textId="77777777" w:rsidR="00E6364D" w:rsidRPr="00FF353C" w:rsidRDefault="00E6364D" w:rsidP="00485DF3">
            <w:pPr>
              <w:pStyle w:val="NormalLeft"/>
              <w:rPr>
                <w:lang w:val="en-GB"/>
              </w:rPr>
            </w:pPr>
            <w:r w:rsidRPr="00FF353C">
              <w:rPr>
                <w:lang w:val="en-GB"/>
              </w:rPr>
              <w:t>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277AA49B" w14:textId="77777777" w:rsidR="00E6364D" w:rsidRPr="00FF353C" w:rsidRDefault="00E6364D" w:rsidP="00485DF3">
            <w:pPr>
              <w:pStyle w:val="NormalLeft"/>
              <w:rPr>
                <w:lang w:val="en-GB"/>
              </w:rPr>
            </w:pPr>
            <w:r w:rsidRPr="00FF353C">
              <w:rPr>
                <w:lang w:val="en-GB"/>
              </w:rPr>
              <w:t>This is the balance of Tier 3 preference shares carried forward to the next reporting period.</w:t>
            </w:r>
          </w:p>
        </w:tc>
      </w:tr>
      <w:tr w:rsidR="00E6364D" w:rsidRPr="00FF353C" w14:paraId="209AE1FC" w14:textId="77777777" w:rsidTr="00485DF3">
        <w:tc>
          <w:tcPr>
            <w:tcW w:w="2879" w:type="dxa"/>
            <w:tcBorders>
              <w:top w:val="single" w:sz="2" w:space="0" w:color="auto"/>
              <w:left w:val="single" w:sz="2" w:space="0" w:color="auto"/>
              <w:bottom w:val="single" w:sz="2" w:space="0" w:color="auto"/>
              <w:right w:val="single" w:sz="2" w:space="0" w:color="auto"/>
            </w:tcBorders>
          </w:tcPr>
          <w:p w14:paraId="335A46F8" w14:textId="77777777" w:rsidR="00E6364D" w:rsidRPr="00FF353C" w:rsidRDefault="00E6364D" w:rsidP="00485DF3">
            <w:pPr>
              <w:pStyle w:val="NormalLeft"/>
              <w:rPr>
                <w:lang w:val="en-GB"/>
              </w:rPr>
            </w:pPr>
            <w:r w:rsidRPr="00FF353C">
              <w:rPr>
                <w:lang w:val="en-GB"/>
              </w:rPr>
              <w:t>R0600/C0010</w:t>
            </w:r>
          </w:p>
        </w:tc>
        <w:tc>
          <w:tcPr>
            <w:tcW w:w="2414" w:type="dxa"/>
            <w:tcBorders>
              <w:top w:val="single" w:sz="2" w:space="0" w:color="auto"/>
              <w:left w:val="single" w:sz="2" w:space="0" w:color="auto"/>
              <w:bottom w:val="single" w:sz="2" w:space="0" w:color="auto"/>
              <w:right w:val="single" w:sz="2" w:space="0" w:color="auto"/>
            </w:tcBorders>
          </w:tcPr>
          <w:p w14:paraId="29615B02" w14:textId="77777777" w:rsidR="00E6364D" w:rsidRPr="00FF353C" w:rsidRDefault="00E6364D" w:rsidP="00485DF3">
            <w:pPr>
              <w:pStyle w:val="NormalLeft"/>
              <w:rPr>
                <w:lang w:val="en-GB"/>
              </w:rPr>
            </w:pPr>
            <w:r w:rsidRPr="00FF353C">
              <w:rPr>
                <w:lang w:val="en-GB"/>
              </w:rPr>
              <w:t>Total preference shares — balance brought forward</w:t>
            </w:r>
          </w:p>
        </w:tc>
        <w:tc>
          <w:tcPr>
            <w:tcW w:w="3993" w:type="dxa"/>
            <w:tcBorders>
              <w:top w:val="single" w:sz="2" w:space="0" w:color="auto"/>
              <w:left w:val="single" w:sz="2" w:space="0" w:color="auto"/>
              <w:bottom w:val="single" w:sz="2" w:space="0" w:color="auto"/>
              <w:right w:val="single" w:sz="2" w:space="0" w:color="auto"/>
            </w:tcBorders>
          </w:tcPr>
          <w:p w14:paraId="16ED1713" w14:textId="77777777" w:rsidR="00E6364D" w:rsidRPr="00FF353C" w:rsidRDefault="00E6364D" w:rsidP="00485DF3">
            <w:pPr>
              <w:pStyle w:val="NormalLeft"/>
              <w:rPr>
                <w:lang w:val="en-GB"/>
              </w:rPr>
            </w:pPr>
            <w:r w:rsidRPr="00FF353C">
              <w:rPr>
                <w:lang w:val="en-GB"/>
              </w:rPr>
              <w:t>This is the balance of total preference shares brought forward from the previous reporting period.</w:t>
            </w:r>
          </w:p>
        </w:tc>
      </w:tr>
      <w:tr w:rsidR="00E6364D" w:rsidRPr="00FF353C" w14:paraId="69498931" w14:textId="77777777" w:rsidTr="00485DF3">
        <w:tc>
          <w:tcPr>
            <w:tcW w:w="2879" w:type="dxa"/>
            <w:tcBorders>
              <w:top w:val="single" w:sz="2" w:space="0" w:color="auto"/>
              <w:left w:val="single" w:sz="2" w:space="0" w:color="auto"/>
              <w:bottom w:val="single" w:sz="2" w:space="0" w:color="auto"/>
              <w:right w:val="single" w:sz="2" w:space="0" w:color="auto"/>
            </w:tcBorders>
          </w:tcPr>
          <w:p w14:paraId="70DC4F38" w14:textId="77777777" w:rsidR="00E6364D" w:rsidRPr="00FF353C" w:rsidRDefault="00E6364D" w:rsidP="00485DF3">
            <w:pPr>
              <w:pStyle w:val="NormalLeft"/>
              <w:rPr>
                <w:lang w:val="en-GB"/>
              </w:rPr>
            </w:pPr>
            <w:r w:rsidRPr="00FF353C">
              <w:rPr>
                <w:lang w:val="en-GB"/>
              </w:rPr>
              <w:t>R0600/C0020</w:t>
            </w:r>
          </w:p>
        </w:tc>
        <w:tc>
          <w:tcPr>
            <w:tcW w:w="2414" w:type="dxa"/>
            <w:tcBorders>
              <w:top w:val="single" w:sz="2" w:space="0" w:color="auto"/>
              <w:left w:val="single" w:sz="2" w:space="0" w:color="auto"/>
              <w:bottom w:val="single" w:sz="2" w:space="0" w:color="auto"/>
              <w:right w:val="single" w:sz="2" w:space="0" w:color="auto"/>
            </w:tcBorders>
          </w:tcPr>
          <w:p w14:paraId="4ED80CE8" w14:textId="77777777" w:rsidR="00E6364D" w:rsidRPr="00FF353C" w:rsidRDefault="00E6364D" w:rsidP="00485DF3">
            <w:pPr>
              <w:pStyle w:val="NormalLeft"/>
              <w:rPr>
                <w:lang w:val="en-GB"/>
              </w:rPr>
            </w:pPr>
            <w:r w:rsidRPr="00FF353C">
              <w:rPr>
                <w:lang w:val="en-GB"/>
              </w:rPr>
              <w:t>Total preference shares — increase</w:t>
            </w:r>
          </w:p>
        </w:tc>
        <w:tc>
          <w:tcPr>
            <w:tcW w:w="3993" w:type="dxa"/>
            <w:tcBorders>
              <w:top w:val="single" w:sz="2" w:space="0" w:color="auto"/>
              <w:left w:val="single" w:sz="2" w:space="0" w:color="auto"/>
              <w:bottom w:val="single" w:sz="2" w:space="0" w:color="auto"/>
              <w:right w:val="single" w:sz="2" w:space="0" w:color="auto"/>
            </w:tcBorders>
          </w:tcPr>
          <w:p w14:paraId="5173F9F8" w14:textId="77777777" w:rsidR="00E6364D" w:rsidRPr="00FF353C" w:rsidRDefault="00E6364D" w:rsidP="00485DF3">
            <w:pPr>
              <w:pStyle w:val="NormalLeft"/>
              <w:rPr>
                <w:lang w:val="en-GB"/>
              </w:rPr>
            </w:pPr>
            <w:r w:rsidRPr="00FF353C">
              <w:rPr>
                <w:lang w:val="en-GB"/>
              </w:rPr>
              <w:t>This is the increase in total preference shares over the reporting period.</w:t>
            </w:r>
          </w:p>
        </w:tc>
      </w:tr>
      <w:tr w:rsidR="00E6364D" w:rsidRPr="00FF353C" w14:paraId="40AEC1E4" w14:textId="77777777" w:rsidTr="00485DF3">
        <w:tc>
          <w:tcPr>
            <w:tcW w:w="2879" w:type="dxa"/>
            <w:tcBorders>
              <w:top w:val="single" w:sz="2" w:space="0" w:color="auto"/>
              <w:left w:val="single" w:sz="2" w:space="0" w:color="auto"/>
              <w:bottom w:val="single" w:sz="2" w:space="0" w:color="auto"/>
              <w:right w:val="single" w:sz="2" w:space="0" w:color="auto"/>
            </w:tcBorders>
          </w:tcPr>
          <w:p w14:paraId="4520FE6F" w14:textId="77777777" w:rsidR="00E6364D" w:rsidRPr="00FF353C" w:rsidRDefault="00E6364D" w:rsidP="00485DF3">
            <w:pPr>
              <w:pStyle w:val="NormalLeft"/>
              <w:rPr>
                <w:lang w:val="en-GB"/>
              </w:rPr>
            </w:pPr>
            <w:r w:rsidRPr="00FF353C">
              <w:rPr>
                <w:lang w:val="en-GB"/>
              </w:rPr>
              <w:t>R0600/C0030</w:t>
            </w:r>
          </w:p>
        </w:tc>
        <w:tc>
          <w:tcPr>
            <w:tcW w:w="2414" w:type="dxa"/>
            <w:tcBorders>
              <w:top w:val="single" w:sz="2" w:space="0" w:color="auto"/>
              <w:left w:val="single" w:sz="2" w:space="0" w:color="auto"/>
              <w:bottom w:val="single" w:sz="2" w:space="0" w:color="auto"/>
              <w:right w:val="single" w:sz="2" w:space="0" w:color="auto"/>
            </w:tcBorders>
          </w:tcPr>
          <w:p w14:paraId="1DCDB5CD" w14:textId="77777777" w:rsidR="00E6364D" w:rsidRPr="00FF353C" w:rsidRDefault="00E6364D" w:rsidP="00485DF3">
            <w:pPr>
              <w:pStyle w:val="NormalLeft"/>
              <w:rPr>
                <w:lang w:val="en-GB"/>
              </w:rPr>
            </w:pPr>
            <w:r w:rsidRPr="00FF353C">
              <w:rPr>
                <w:lang w:val="en-GB"/>
              </w:rPr>
              <w:t>Total preference shares — reduction</w:t>
            </w:r>
          </w:p>
        </w:tc>
        <w:tc>
          <w:tcPr>
            <w:tcW w:w="3993" w:type="dxa"/>
            <w:tcBorders>
              <w:top w:val="single" w:sz="2" w:space="0" w:color="auto"/>
              <w:left w:val="single" w:sz="2" w:space="0" w:color="auto"/>
              <w:bottom w:val="single" w:sz="2" w:space="0" w:color="auto"/>
              <w:right w:val="single" w:sz="2" w:space="0" w:color="auto"/>
            </w:tcBorders>
          </w:tcPr>
          <w:p w14:paraId="77C44C44" w14:textId="77777777" w:rsidR="00E6364D" w:rsidRPr="00FF353C" w:rsidRDefault="00E6364D" w:rsidP="00485DF3">
            <w:pPr>
              <w:pStyle w:val="NormalLeft"/>
              <w:rPr>
                <w:lang w:val="en-GB"/>
              </w:rPr>
            </w:pPr>
            <w:r w:rsidRPr="00FF353C">
              <w:rPr>
                <w:lang w:val="en-GB"/>
              </w:rPr>
              <w:t>This is the reduction in total preference shares over the reporting period.</w:t>
            </w:r>
          </w:p>
        </w:tc>
      </w:tr>
      <w:tr w:rsidR="00E6364D" w:rsidRPr="00FF353C" w14:paraId="461F44DD" w14:textId="77777777" w:rsidTr="00485DF3">
        <w:tc>
          <w:tcPr>
            <w:tcW w:w="2879" w:type="dxa"/>
            <w:tcBorders>
              <w:top w:val="single" w:sz="2" w:space="0" w:color="auto"/>
              <w:left w:val="single" w:sz="2" w:space="0" w:color="auto"/>
              <w:bottom w:val="single" w:sz="2" w:space="0" w:color="auto"/>
              <w:right w:val="single" w:sz="2" w:space="0" w:color="auto"/>
            </w:tcBorders>
          </w:tcPr>
          <w:p w14:paraId="0B5124F8" w14:textId="77777777" w:rsidR="00E6364D" w:rsidRPr="00FF353C" w:rsidRDefault="00E6364D" w:rsidP="00485DF3">
            <w:pPr>
              <w:pStyle w:val="NormalLeft"/>
              <w:rPr>
                <w:lang w:val="en-GB"/>
              </w:rPr>
            </w:pPr>
            <w:r w:rsidRPr="00FF353C">
              <w:rPr>
                <w:lang w:val="en-GB"/>
              </w:rPr>
              <w:t>R0600/C0060</w:t>
            </w:r>
          </w:p>
        </w:tc>
        <w:tc>
          <w:tcPr>
            <w:tcW w:w="2414" w:type="dxa"/>
            <w:tcBorders>
              <w:top w:val="single" w:sz="2" w:space="0" w:color="auto"/>
              <w:left w:val="single" w:sz="2" w:space="0" w:color="auto"/>
              <w:bottom w:val="single" w:sz="2" w:space="0" w:color="auto"/>
              <w:right w:val="single" w:sz="2" w:space="0" w:color="auto"/>
            </w:tcBorders>
          </w:tcPr>
          <w:p w14:paraId="4303E91A" w14:textId="77777777" w:rsidR="00E6364D" w:rsidRPr="00FF353C" w:rsidRDefault="00E6364D" w:rsidP="00485DF3">
            <w:pPr>
              <w:pStyle w:val="NormalLeft"/>
              <w:rPr>
                <w:lang w:val="en-GB"/>
              </w:rPr>
            </w:pPr>
            <w:r w:rsidRPr="00FF353C">
              <w:rPr>
                <w:lang w:val="en-GB"/>
              </w:rPr>
              <w:t>Total preference shares — balance carried forward</w:t>
            </w:r>
          </w:p>
        </w:tc>
        <w:tc>
          <w:tcPr>
            <w:tcW w:w="3993" w:type="dxa"/>
            <w:tcBorders>
              <w:top w:val="single" w:sz="2" w:space="0" w:color="auto"/>
              <w:left w:val="single" w:sz="2" w:space="0" w:color="auto"/>
              <w:bottom w:val="single" w:sz="2" w:space="0" w:color="auto"/>
              <w:right w:val="single" w:sz="2" w:space="0" w:color="auto"/>
            </w:tcBorders>
          </w:tcPr>
          <w:p w14:paraId="08126E54" w14:textId="77777777" w:rsidR="00E6364D" w:rsidRPr="00FF353C" w:rsidRDefault="00E6364D" w:rsidP="00485DF3">
            <w:pPr>
              <w:pStyle w:val="NormalLeft"/>
              <w:rPr>
                <w:lang w:val="en-GB"/>
              </w:rPr>
            </w:pPr>
            <w:r w:rsidRPr="00FF353C">
              <w:rPr>
                <w:lang w:val="en-GB"/>
              </w:rPr>
              <w:t>This is the balance of total preference shares carried forward to the next reporting period.</w:t>
            </w:r>
          </w:p>
        </w:tc>
      </w:tr>
      <w:tr w:rsidR="00907C57" w:rsidRPr="00FF353C" w14:paraId="702D6E0C"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1B8248BE" w14:textId="3A0192E1" w:rsidR="00907C57" w:rsidRPr="00FF353C" w:rsidRDefault="00907C57" w:rsidP="00A75973">
            <w:pPr>
              <w:pStyle w:val="NormalCentered"/>
              <w:jc w:val="left"/>
              <w:rPr>
                <w:lang w:val="en-GB"/>
              </w:rPr>
            </w:pPr>
            <w:r w:rsidRPr="00FF353C">
              <w:rPr>
                <w:i/>
                <w:iCs/>
                <w:lang w:val="en-GB"/>
              </w:rPr>
              <w:t>Share premium relating to preference shares</w:t>
            </w:r>
          </w:p>
        </w:tc>
      </w:tr>
      <w:tr w:rsidR="00E6364D" w:rsidRPr="00FF353C" w14:paraId="04DB15EC" w14:textId="77777777" w:rsidTr="00485DF3">
        <w:tc>
          <w:tcPr>
            <w:tcW w:w="2879" w:type="dxa"/>
            <w:tcBorders>
              <w:top w:val="single" w:sz="2" w:space="0" w:color="auto"/>
              <w:left w:val="single" w:sz="2" w:space="0" w:color="auto"/>
              <w:bottom w:val="single" w:sz="2" w:space="0" w:color="auto"/>
              <w:right w:val="single" w:sz="2" w:space="0" w:color="auto"/>
            </w:tcBorders>
          </w:tcPr>
          <w:p w14:paraId="19E3B813" w14:textId="77777777" w:rsidR="00E6364D" w:rsidRPr="00FF353C" w:rsidRDefault="00E6364D" w:rsidP="00485DF3">
            <w:pPr>
              <w:pStyle w:val="NormalLeft"/>
              <w:rPr>
                <w:lang w:val="en-GB"/>
              </w:rPr>
            </w:pPr>
            <w:r w:rsidRPr="00FF353C">
              <w:rPr>
                <w:lang w:val="en-GB"/>
              </w:rPr>
              <w:lastRenderedPageBreak/>
              <w:t>R0610/C0010</w:t>
            </w:r>
          </w:p>
        </w:tc>
        <w:tc>
          <w:tcPr>
            <w:tcW w:w="2414" w:type="dxa"/>
            <w:tcBorders>
              <w:top w:val="single" w:sz="2" w:space="0" w:color="auto"/>
              <w:left w:val="single" w:sz="2" w:space="0" w:color="auto"/>
              <w:bottom w:val="single" w:sz="2" w:space="0" w:color="auto"/>
              <w:right w:val="single" w:sz="2" w:space="0" w:color="auto"/>
            </w:tcBorders>
          </w:tcPr>
          <w:p w14:paraId="5019722A" w14:textId="77777777" w:rsidR="00E6364D" w:rsidRPr="00FF353C" w:rsidRDefault="00E6364D" w:rsidP="00485DF3">
            <w:pPr>
              <w:pStyle w:val="NormalLeft"/>
              <w:rPr>
                <w:lang w:val="en-GB"/>
              </w:rPr>
            </w:pPr>
            <w:r w:rsidRPr="00FF353C">
              <w:rPr>
                <w:lang w:val="en-GB"/>
              </w:rPr>
              <w:t>Share premium relating to 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7B3D971C" w14:textId="77777777" w:rsidR="00E6364D" w:rsidRPr="00FF353C" w:rsidRDefault="00E6364D" w:rsidP="00485DF3">
            <w:pPr>
              <w:pStyle w:val="NormalLeft"/>
              <w:rPr>
                <w:lang w:val="en-GB"/>
              </w:rPr>
            </w:pPr>
            <w:r w:rsidRPr="00FF353C">
              <w:rPr>
                <w:lang w:val="en-GB"/>
              </w:rPr>
              <w:t>This is the balance of the share premium account relating to preference shares that is tier 1 brought forward from the previous reporting period.</w:t>
            </w:r>
          </w:p>
        </w:tc>
      </w:tr>
      <w:tr w:rsidR="00E6364D" w:rsidRPr="00FF353C" w14:paraId="0C781258" w14:textId="77777777" w:rsidTr="00485DF3">
        <w:tc>
          <w:tcPr>
            <w:tcW w:w="2879" w:type="dxa"/>
            <w:tcBorders>
              <w:top w:val="single" w:sz="2" w:space="0" w:color="auto"/>
              <w:left w:val="single" w:sz="2" w:space="0" w:color="auto"/>
              <w:bottom w:val="single" w:sz="2" w:space="0" w:color="auto"/>
              <w:right w:val="single" w:sz="2" w:space="0" w:color="auto"/>
            </w:tcBorders>
          </w:tcPr>
          <w:p w14:paraId="63E49EE0" w14:textId="77777777" w:rsidR="00E6364D" w:rsidRPr="00FF353C" w:rsidRDefault="00E6364D" w:rsidP="00485DF3">
            <w:pPr>
              <w:pStyle w:val="NormalLeft"/>
              <w:rPr>
                <w:lang w:val="en-GB"/>
              </w:rPr>
            </w:pPr>
            <w:r w:rsidRPr="00FF353C">
              <w:rPr>
                <w:lang w:val="en-GB"/>
              </w:rPr>
              <w:t>R0610/C0020</w:t>
            </w:r>
          </w:p>
        </w:tc>
        <w:tc>
          <w:tcPr>
            <w:tcW w:w="2414" w:type="dxa"/>
            <w:tcBorders>
              <w:top w:val="single" w:sz="2" w:space="0" w:color="auto"/>
              <w:left w:val="single" w:sz="2" w:space="0" w:color="auto"/>
              <w:bottom w:val="single" w:sz="2" w:space="0" w:color="auto"/>
              <w:right w:val="single" w:sz="2" w:space="0" w:color="auto"/>
            </w:tcBorders>
          </w:tcPr>
          <w:p w14:paraId="54AFF4A7" w14:textId="77777777" w:rsidR="00E6364D" w:rsidRPr="00FF353C" w:rsidRDefault="00E6364D" w:rsidP="00485DF3">
            <w:pPr>
              <w:pStyle w:val="NormalLeft"/>
              <w:rPr>
                <w:lang w:val="en-GB"/>
              </w:rPr>
            </w:pPr>
            <w:r w:rsidRPr="00FF353C">
              <w:rPr>
                <w:lang w:val="en-GB"/>
              </w:rPr>
              <w:t>Share premium relating to 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7D499F7A" w14:textId="77777777" w:rsidR="00E6364D" w:rsidRPr="00FF353C" w:rsidRDefault="00E6364D" w:rsidP="00485DF3">
            <w:pPr>
              <w:pStyle w:val="NormalLeft"/>
              <w:rPr>
                <w:lang w:val="en-GB"/>
              </w:rPr>
            </w:pPr>
            <w:r w:rsidRPr="00FF353C">
              <w:rPr>
                <w:lang w:val="en-GB"/>
              </w:rPr>
              <w:t>This is the increase in the share premium account relating to preference shares that is tier 1 over the reporting period.</w:t>
            </w:r>
          </w:p>
        </w:tc>
      </w:tr>
      <w:tr w:rsidR="00E6364D" w:rsidRPr="00FF353C" w14:paraId="40838FD2" w14:textId="77777777" w:rsidTr="00485DF3">
        <w:tc>
          <w:tcPr>
            <w:tcW w:w="2879" w:type="dxa"/>
            <w:tcBorders>
              <w:top w:val="single" w:sz="2" w:space="0" w:color="auto"/>
              <w:left w:val="single" w:sz="2" w:space="0" w:color="auto"/>
              <w:bottom w:val="single" w:sz="2" w:space="0" w:color="auto"/>
              <w:right w:val="single" w:sz="2" w:space="0" w:color="auto"/>
            </w:tcBorders>
          </w:tcPr>
          <w:p w14:paraId="756479BB" w14:textId="77777777" w:rsidR="00E6364D" w:rsidRPr="00FF353C" w:rsidRDefault="00E6364D" w:rsidP="00485DF3">
            <w:pPr>
              <w:pStyle w:val="NormalLeft"/>
              <w:rPr>
                <w:lang w:val="en-GB"/>
              </w:rPr>
            </w:pPr>
            <w:r w:rsidRPr="00FF353C">
              <w:rPr>
                <w:lang w:val="en-GB"/>
              </w:rPr>
              <w:t>R0610/C0030</w:t>
            </w:r>
          </w:p>
        </w:tc>
        <w:tc>
          <w:tcPr>
            <w:tcW w:w="2414" w:type="dxa"/>
            <w:tcBorders>
              <w:top w:val="single" w:sz="2" w:space="0" w:color="auto"/>
              <w:left w:val="single" w:sz="2" w:space="0" w:color="auto"/>
              <w:bottom w:val="single" w:sz="2" w:space="0" w:color="auto"/>
              <w:right w:val="single" w:sz="2" w:space="0" w:color="auto"/>
            </w:tcBorders>
          </w:tcPr>
          <w:p w14:paraId="2A9EEAE1" w14:textId="77777777" w:rsidR="00E6364D" w:rsidRPr="00FF353C" w:rsidRDefault="00E6364D" w:rsidP="00485DF3">
            <w:pPr>
              <w:pStyle w:val="NormalLeft"/>
              <w:rPr>
                <w:lang w:val="en-GB"/>
              </w:rPr>
            </w:pPr>
            <w:r w:rsidRPr="00FF353C">
              <w:rPr>
                <w:lang w:val="en-GB"/>
              </w:rPr>
              <w:t>Share premium relating to 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2DA57B9A" w14:textId="77777777" w:rsidR="00E6364D" w:rsidRPr="00FF353C" w:rsidRDefault="00E6364D" w:rsidP="00485DF3">
            <w:pPr>
              <w:pStyle w:val="NormalLeft"/>
              <w:rPr>
                <w:lang w:val="en-GB"/>
              </w:rPr>
            </w:pPr>
            <w:r w:rsidRPr="00FF353C">
              <w:rPr>
                <w:lang w:val="en-GB"/>
              </w:rPr>
              <w:t>This is the reduction in the share premium account relating to preference shares that is tier 1 over the reporting period.</w:t>
            </w:r>
          </w:p>
        </w:tc>
      </w:tr>
      <w:tr w:rsidR="00E6364D" w:rsidRPr="00FF353C" w14:paraId="1ACAA2F6" w14:textId="77777777" w:rsidTr="00485DF3">
        <w:tc>
          <w:tcPr>
            <w:tcW w:w="2879" w:type="dxa"/>
            <w:tcBorders>
              <w:top w:val="single" w:sz="2" w:space="0" w:color="auto"/>
              <w:left w:val="single" w:sz="2" w:space="0" w:color="auto"/>
              <w:bottom w:val="single" w:sz="2" w:space="0" w:color="auto"/>
              <w:right w:val="single" w:sz="2" w:space="0" w:color="auto"/>
            </w:tcBorders>
          </w:tcPr>
          <w:p w14:paraId="12315311" w14:textId="77777777" w:rsidR="00E6364D" w:rsidRPr="00FF353C" w:rsidRDefault="00E6364D" w:rsidP="00485DF3">
            <w:pPr>
              <w:pStyle w:val="NormalLeft"/>
              <w:rPr>
                <w:lang w:val="en-GB"/>
              </w:rPr>
            </w:pPr>
            <w:r w:rsidRPr="00FF353C">
              <w:rPr>
                <w:lang w:val="en-GB"/>
              </w:rPr>
              <w:t>R0610/C0060</w:t>
            </w:r>
          </w:p>
        </w:tc>
        <w:tc>
          <w:tcPr>
            <w:tcW w:w="2414" w:type="dxa"/>
            <w:tcBorders>
              <w:top w:val="single" w:sz="2" w:space="0" w:color="auto"/>
              <w:left w:val="single" w:sz="2" w:space="0" w:color="auto"/>
              <w:bottom w:val="single" w:sz="2" w:space="0" w:color="auto"/>
              <w:right w:val="single" w:sz="2" w:space="0" w:color="auto"/>
            </w:tcBorders>
          </w:tcPr>
          <w:p w14:paraId="094C7C9C" w14:textId="77777777" w:rsidR="00E6364D" w:rsidRPr="00FF353C" w:rsidRDefault="00E6364D" w:rsidP="00485DF3">
            <w:pPr>
              <w:pStyle w:val="NormalLeft"/>
              <w:rPr>
                <w:lang w:val="en-GB"/>
              </w:rPr>
            </w:pPr>
            <w:r w:rsidRPr="00FF353C">
              <w:rPr>
                <w:lang w:val="en-GB"/>
              </w:rPr>
              <w:t>Share premium relating to 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56552072" w14:textId="77777777" w:rsidR="00E6364D" w:rsidRPr="00FF353C" w:rsidRDefault="00E6364D" w:rsidP="00485DF3">
            <w:pPr>
              <w:pStyle w:val="NormalLeft"/>
              <w:rPr>
                <w:lang w:val="en-GB"/>
              </w:rPr>
            </w:pPr>
            <w:r w:rsidRPr="00FF353C">
              <w:rPr>
                <w:lang w:val="en-GB"/>
              </w:rPr>
              <w:t>This is the balance of the share premium account relating to preference shares that is tier 1 carried forward to the next reporting period.</w:t>
            </w:r>
          </w:p>
        </w:tc>
      </w:tr>
      <w:tr w:rsidR="00E6364D" w:rsidRPr="00FF353C" w14:paraId="6F33ABCF" w14:textId="77777777" w:rsidTr="00485DF3">
        <w:tc>
          <w:tcPr>
            <w:tcW w:w="2879" w:type="dxa"/>
            <w:tcBorders>
              <w:top w:val="single" w:sz="2" w:space="0" w:color="auto"/>
              <w:left w:val="single" w:sz="2" w:space="0" w:color="auto"/>
              <w:bottom w:val="single" w:sz="2" w:space="0" w:color="auto"/>
              <w:right w:val="single" w:sz="2" w:space="0" w:color="auto"/>
            </w:tcBorders>
          </w:tcPr>
          <w:p w14:paraId="6ADA8045" w14:textId="77777777" w:rsidR="00E6364D" w:rsidRPr="00FF353C" w:rsidRDefault="00E6364D" w:rsidP="00485DF3">
            <w:pPr>
              <w:pStyle w:val="NormalLeft"/>
              <w:rPr>
                <w:lang w:val="en-GB"/>
              </w:rPr>
            </w:pPr>
            <w:r w:rsidRPr="00FF353C">
              <w:rPr>
                <w:lang w:val="en-GB"/>
              </w:rPr>
              <w:t>R0620/C0010</w:t>
            </w:r>
          </w:p>
        </w:tc>
        <w:tc>
          <w:tcPr>
            <w:tcW w:w="2414" w:type="dxa"/>
            <w:tcBorders>
              <w:top w:val="single" w:sz="2" w:space="0" w:color="auto"/>
              <w:left w:val="single" w:sz="2" w:space="0" w:color="auto"/>
              <w:bottom w:val="single" w:sz="2" w:space="0" w:color="auto"/>
              <w:right w:val="single" w:sz="2" w:space="0" w:color="auto"/>
            </w:tcBorders>
          </w:tcPr>
          <w:p w14:paraId="5B77CD27" w14:textId="77777777" w:rsidR="00E6364D" w:rsidRPr="00FF353C" w:rsidRDefault="00E6364D" w:rsidP="00485DF3">
            <w:pPr>
              <w:pStyle w:val="NormalLeft"/>
              <w:rPr>
                <w:lang w:val="en-GB"/>
              </w:rPr>
            </w:pPr>
            <w:r w:rsidRPr="00FF353C">
              <w:rPr>
                <w:lang w:val="en-GB"/>
              </w:rPr>
              <w:t>Share premium relating to 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E063533" w14:textId="77777777" w:rsidR="00E6364D" w:rsidRPr="00FF353C" w:rsidRDefault="00E6364D" w:rsidP="00485DF3">
            <w:pPr>
              <w:pStyle w:val="NormalLeft"/>
              <w:rPr>
                <w:lang w:val="en-GB"/>
              </w:rPr>
            </w:pPr>
            <w:r w:rsidRPr="00FF353C">
              <w:rPr>
                <w:lang w:val="en-GB"/>
              </w:rPr>
              <w:t>This is the balance of the share premium account relating to preference shares that is tier 2 brought forward from the previous reporting period.</w:t>
            </w:r>
          </w:p>
        </w:tc>
      </w:tr>
      <w:tr w:rsidR="00E6364D" w:rsidRPr="00FF353C" w14:paraId="529D3306" w14:textId="77777777" w:rsidTr="00485DF3">
        <w:tc>
          <w:tcPr>
            <w:tcW w:w="2879" w:type="dxa"/>
            <w:tcBorders>
              <w:top w:val="single" w:sz="2" w:space="0" w:color="auto"/>
              <w:left w:val="single" w:sz="2" w:space="0" w:color="auto"/>
              <w:bottom w:val="single" w:sz="2" w:space="0" w:color="auto"/>
              <w:right w:val="single" w:sz="2" w:space="0" w:color="auto"/>
            </w:tcBorders>
          </w:tcPr>
          <w:p w14:paraId="2C530C93" w14:textId="77777777" w:rsidR="00E6364D" w:rsidRPr="00FF353C" w:rsidRDefault="00E6364D" w:rsidP="00485DF3">
            <w:pPr>
              <w:pStyle w:val="NormalLeft"/>
              <w:rPr>
                <w:lang w:val="en-GB"/>
              </w:rPr>
            </w:pPr>
            <w:r w:rsidRPr="00FF353C">
              <w:rPr>
                <w:lang w:val="en-GB"/>
              </w:rPr>
              <w:t>R0620/C0020</w:t>
            </w:r>
          </w:p>
        </w:tc>
        <w:tc>
          <w:tcPr>
            <w:tcW w:w="2414" w:type="dxa"/>
            <w:tcBorders>
              <w:top w:val="single" w:sz="2" w:space="0" w:color="auto"/>
              <w:left w:val="single" w:sz="2" w:space="0" w:color="auto"/>
              <w:bottom w:val="single" w:sz="2" w:space="0" w:color="auto"/>
              <w:right w:val="single" w:sz="2" w:space="0" w:color="auto"/>
            </w:tcBorders>
          </w:tcPr>
          <w:p w14:paraId="09163E4B" w14:textId="77777777" w:rsidR="00E6364D" w:rsidRPr="00FF353C" w:rsidRDefault="00E6364D" w:rsidP="00485DF3">
            <w:pPr>
              <w:pStyle w:val="NormalLeft"/>
              <w:rPr>
                <w:lang w:val="en-GB"/>
              </w:rPr>
            </w:pPr>
            <w:r w:rsidRPr="00FF353C">
              <w:rPr>
                <w:lang w:val="en-GB"/>
              </w:rPr>
              <w:t>Share premium relating to preference shares –Tier 2– increase</w:t>
            </w:r>
          </w:p>
        </w:tc>
        <w:tc>
          <w:tcPr>
            <w:tcW w:w="3993" w:type="dxa"/>
            <w:tcBorders>
              <w:top w:val="single" w:sz="2" w:space="0" w:color="auto"/>
              <w:left w:val="single" w:sz="2" w:space="0" w:color="auto"/>
              <w:bottom w:val="single" w:sz="2" w:space="0" w:color="auto"/>
              <w:right w:val="single" w:sz="2" w:space="0" w:color="auto"/>
            </w:tcBorders>
          </w:tcPr>
          <w:p w14:paraId="35608363" w14:textId="77777777" w:rsidR="00E6364D" w:rsidRPr="00FF353C" w:rsidRDefault="00E6364D" w:rsidP="00485DF3">
            <w:pPr>
              <w:pStyle w:val="NormalLeft"/>
              <w:rPr>
                <w:lang w:val="en-GB"/>
              </w:rPr>
            </w:pPr>
            <w:r w:rsidRPr="00FF353C">
              <w:rPr>
                <w:lang w:val="en-GB"/>
              </w:rPr>
              <w:t>This is the increase in the share premium account relating to preference shares that is tier 2 over the reporting period.</w:t>
            </w:r>
          </w:p>
        </w:tc>
      </w:tr>
      <w:tr w:rsidR="00E6364D" w:rsidRPr="00FF353C" w14:paraId="151CC569" w14:textId="77777777" w:rsidTr="00485DF3">
        <w:tc>
          <w:tcPr>
            <w:tcW w:w="2879" w:type="dxa"/>
            <w:tcBorders>
              <w:top w:val="single" w:sz="2" w:space="0" w:color="auto"/>
              <w:left w:val="single" w:sz="2" w:space="0" w:color="auto"/>
              <w:bottom w:val="single" w:sz="2" w:space="0" w:color="auto"/>
              <w:right w:val="single" w:sz="2" w:space="0" w:color="auto"/>
            </w:tcBorders>
          </w:tcPr>
          <w:p w14:paraId="73BB40A6" w14:textId="77777777" w:rsidR="00E6364D" w:rsidRPr="00FF353C" w:rsidRDefault="00E6364D" w:rsidP="00485DF3">
            <w:pPr>
              <w:pStyle w:val="NormalLeft"/>
              <w:rPr>
                <w:lang w:val="en-GB"/>
              </w:rPr>
            </w:pPr>
            <w:r w:rsidRPr="00FF353C">
              <w:rPr>
                <w:lang w:val="en-GB"/>
              </w:rPr>
              <w:t>R0620/C0030</w:t>
            </w:r>
          </w:p>
        </w:tc>
        <w:tc>
          <w:tcPr>
            <w:tcW w:w="2414" w:type="dxa"/>
            <w:tcBorders>
              <w:top w:val="single" w:sz="2" w:space="0" w:color="auto"/>
              <w:left w:val="single" w:sz="2" w:space="0" w:color="auto"/>
              <w:bottom w:val="single" w:sz="2" w:space="0" w:color="auto"/>
              <w:right w:val="single" w:sz="2" w:space="0" w:color="auto"/>
            </w:tcBorders>
          </w:tcPr>
          <w:p w14:paraId="71AC077A" w14:textId="77777777" w:rsidR="00E6364D" w:rsidRPr="00FF353C" w:rsidRDefault="00E6364D" w:rsidP="00485DF3">
            <w:pPr>
              <w:pStyle w:val="NormalLeft"/>
              <w:rPr>
                <w:lang w:val="en-GB"/>
              </w:rPr>
            </w:pPr>
            <w:r w:rsidRPr="00FF353C">
              <w:rPr>
                <w:lang w:val="en-GB"/>
              </w:rPr>
              <w:t>Share premium relating to 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6FA7D82A" w14:textId="77777777" w:rsidR="00E6364D" w:rsidRPr="00FF353C" w:rsidRDefault="00E6364D" w:rsidP="00485DF3">
            <w:pPr>
              <w:pStyle w:val="NormalLeft"/>
              <w:rPr>
                <w:lang w:val="en-GB"/>
              </w:rPr>
            </w:pPr>
            <w:r w:rsidRPr="00FF353C">
              <w:rPr>
                <w:lang w:val="en-GB"/>
              </w:rPr>
              <w:t>This is the reduction in the share premium account relating to preference shares that is tier 2 over the reporting period.</w:t>
            </w:r>
          </w:p>
        </w:tc>
      </w:tr>
      <w:tr w:rsidR="00E6364D" w:rsidRPr="00FF353C" w14:paraId="58D68BE7" w14:textId="77777777" w:rsidTr="00485DF3">
        <w:tc>
          <w:tcPr>
            <w:tcW w:w="2879" w:type="dxa"/>
            <w:tcBorders>
              <w:top w:val="single" w:sz="2" w:space="0" w:color="auto"/>
              <w:left w:val="single" w:sz="2" w:space="0" w:color="auto"/>
              <w:bottom w:val="single" w:sz="2" w:space="0" w:color="auto"/>
              <w:right w:val="single" w:sz="2" w:space="0" w:color="auto"/>
            </w:tcBorders>
          </w:tcPr>
          <w:p w14:paraId="0BCE1441" w14:textId="77777777" w:rsidR="00E6364D" w:rsidRPr="00FF353C" w:rsidRDefault="00E6364D" w:rsidP="00485DF3">
            <w:pPr>
              <w:pStyle w:val="NormalLeft"/>
              <w:rPr>
                <w:lang w:val="en-GB"/>
              </w:rPr>
            </w:pPr>
            <w:r w:rsidRPr="00FF353C">
              <w:rPr>
                <w:lang w:val="en-GB"/>
              </w:rPr>
              <w:t>R0620/C0060</w:t>
            </w:r>
          </w:p>
        </w:tc>
        <w:tc>
          <w:tcPr>
            <w:tcW w:w="2414" w:type="dxa"/>
            <w:tcBorders>
              <w:top w:val="single" w:sz="2" w:space="0" w:color="auto"/>
              <w:left w:val="single" w:sz="2" w:space="0" w:color="auto"/>
              <w:bottom w:val="single" w:sz="2" w:space="0" w:color="auto"/>
              <w:right w:val="single" w:sz="2" w:space="0" w:color="auto"/>
            </w:tcBorders>
          </w:tcPr>
          <w:p w14:paraId="7BEBC38C" w14:textId="77777777" w:rsidR="00E6364D" w:rsidRPr="00FF353C" w:rsidRDefault="00E6364D" w:rsidP="00485DF3">
            <w:pPr>
              <w:pStyle w:val="NormalLeft"/>
              <w:rPr>
                <w:lang w:val="en-GB"/>
              </w:rPr>
            </w:pPr>
            <w:r w:rsidRPr="00FF353C">
              <w:rPr>
                <w:lang w:val="en-GB"/>
              </w:rPr>
              <w:t>Share premium relating to 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1EB9CC12" w14:textId="77777777" w:rsidR="00E6364D" w:rsidRPr="00FF353C" w:rsidRDefault="00E6364D" w:rsidP="00485DF3">
            <w:pPr>
              <w:pStyle w:val="NormalLeft"/>
              <w:rPr>
                <w:lang w:val="en-GB"/>
              </w:rPr>
            </w:pPr>
            <w:r w:rsidRPr="00FF353C">
              <w:rPr>
                <w:lang w:val="en-GB"/>
              </w:rPr>
              <w:t>This is the balance of the share premium account relating to preference shares that is tier 2 carried forward to the next reporting period.</w:t>
            </w:r>
          </w:p>
        </w:tc>
      </w:tr>
      <w:tr w:rsidR="00E6364D" w:rsidRPr="00FF353C" w14:paraId="03331CAD" w14:textId="77777777" w:rsidTr="00485DF3">
        <w:tc>
          <w:tcPr>
            <w:tcW w:w="2879" w:type="dxa"/>
            <w:tcBorders>
              <w:top w:val="single" w:sz="2" w:space="0" w:color="auto"/>
              <w:left w:val="single" w:sz="2" w:space="0" w:color="auto"/>
              <w:bottom w:val="single" w:sz="2" w:space="0" w:color="auto"/>
              <w:right w:val="single" w:sz="2" w:space="0" w:color="auto"/>
            </w:tcBorders>
          </w:tcPr>
          <w:p w14:paraId="39C2140E" w14:textId="77777777" w:rsidR="00E6364D" w:rsidRPr="00FF353C" w:rsidRDefault="00E6364D" w:rsidP="00485DF3">
            <w:pPr>
              <w:pStyle w:val="NormalLeft"/>
              <w:rPr>
                <w:lang w:val="en-GB"/>
              </w:rPr>
            </w:pPr>
            <w:r w:rsidRPr="00FF353C">
              <w:rPr>
                <w:lang w:val="en-GB"/>
              </w:rPr>
              <w:t>R0630/C0010</w:t>
            </w:r>
          </w:p>
        </w:tc>
        <w:tc>
          <w:tcPr>
            <w:tcW w:w="2414" w:type="dxa"/>
            <w:tcBorders>
              <w:top w:val="single" w:sz="2" w:space="0" w:color="auto"/>
              <w:left w:val="single" w:sz="2" w:space="0" w:color="auto"/>
              <w:bottom w:val="single" w:sz="2" w:space="0" w:color="auto"/>
              <w:right w:val="single" w:sz="2" w:space="0" w:color="auto"/>
            </w:tcBorders>
          </w:tcPr>
          <w:p w14:paraId="65882F94" w14:textId="77777777" w:rsidR="00E6364D" w:rsidRPr="00FF353C" w:rsidRDefault="00E6364D" w:rsidP="00485DF3">
            <w:pPr>
              <w:pStyle w:val="NormalLeft"/>
              <w:rPr>
                <w:lang w:val="en-GB"/>
              </w:rPr>
            </w:pPr>
            <w:r w:rsidRPr="00FF353C">
              <w:rPr>
                <w:lang w:val="en-GB"/>
              </w:rPr>
              <w:t>Share premium relating to 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34964072" w14:textId="77777777" w:rsidR="00E6364D" w:rsidRPr="00FF353C" w:rsidRDefault="00E6364D" w:rsidP="00485DF3">
            <w:pPr>
              <w:pStyle w:val="NormalLeft"/>
              <w:rPr>
                <w:lang w:val="en-GB"/>
              </w:rPr>
            </w:pPr>
            <w:r w:rsidRPr="00FF353C">
              <w:rPr>
                <w:lang w:val="en-GB"/>
              </w:rPr>
              <w:t>This is the balance of the share premium account relating to preference shares that is tier 3 brought forward from the previous reporting period.</w:t>
            </w:r>
          </w:p>
        </w:tc>
      </w:tr>
      <w:tr w:rsidR="00E6364D" w:rsidRPr="00FF353C" w14:paraId="0D62DE8E" w14:textId="77777777" w:rsidTr="00485DF3">
        <w:tc>
          <w:tcPr>
            <w:tcW w:w="2879" w:type="dxa"/>
            <w:tcBorders>
              <w:top w:val="single" w:sz="2" w:space="0" w:color="auto"/>
              <w:left w:val="single" w:sz="2" w:space="0" w:color="auto"/>
              <w:bottom w:val="single" w:sz="2" w:space="0" w:color="auto"/>
              <w:right w:val="single" w:sz="2" w:space="0" w:color="auto"/>
            </w:tcBorders>
          </w:tcPr>
          <w:p w14:paraId="5ADFC25B" w14:textId="77777777" w:rsidR="00E6364D" w:rsidRPr="00FF353C" w:rsidRDefault="00E6364D" w:rsidP="00485DF3">
            <w:pPr>
              <w:pStyle w:val="NormalLeft"/>
              <w:rPr>
                <w:lang w:val="en-GB"/>
              </w:rPr>
            </w:pPr>
            <w:r w:rsidRPr="00FF353C">
              <w:rPr>
                <w:lang w:val="en-GB"/>
              </w:rPr>
              <w:t>R0630/C0020</w:t>
            </w:r>
          </w:p>
        </w:tc>
        <w:tc>
          <w:tcPr>
            <w:tcW w:w="2414" w:type="dxa"/>
            <w:tcBorders>
              <w:top w:val="single" w:sz="2" w:space="0" w:color="auto"/>
              <w:left w:val="single" w:sz="2" w:space="0" w:color="auto"/>
              <w:bottom w:val="single" w:sz="2" w:space="0" w:color="auto"/>
              <w:right w:val="single" w:sz="2" w:space="0" w:color="auto"/>
            </w:tcBorders>
          </w:tcPr>
          <w:p w14:paraId="55300F07" w14:textId="77777777" w:rsidR="00E6364D" w:rsidRPr="00FF353C" w:rsidRDefault="00E6364D" w:rsidP="00485DF3">
            <w:pPr>
              <w:pStyle w:val="NormalLeft"/>
              <w:rPr>
                <w:lang w:val="en-GB"/>
              </w:rPr>
            </w:pPr>
            <w:r w:rsidRPr="00FF353C">
              <w:rPr>
                <w:lang w:val="en-GB"/>
              </w:rPr>
              <w:t xml:space="preserve">Share premium relating to preference </w:t>
            </w:r>
            <w:r w:rsidRPr="00FF353C">
              <w:rPr>
                <w:lang w:val="en-GB"/>
              </w:rPr>
              <w:lastRenderedPageBreak/>
              <w:t>shares –Tier 3 — increase</w:t>
            </w:r>
          </w:p>
        </w:tc>
        <w:tc>
          <w:tcPr>
            <w:tcW w:w="3993" w:type="dxa"/>
            <w:tcBorders>
              <w:top w:val="single" w:sz="2" w:space="0" w:color="auto"/>
              <w:left w:val="single" w:sz="2" w:space="0" w:color="auto"/>
              <w:bottom w:val="single" w:sz="2" w:space="0" w:color="auto"/>
              <w:right w:val="single" w:sz="2" w:space="0" w:color="auto"/>
            </w:tcBorders>
          </w:tcPr>
          <w:p w14:paraId="2FBD5497" w14:textId="77777777" w:rsidR="00E6364D" w:rsidRPr="00FF353C" w:rsidRDefault="00E6364D" w:rsidP="00485DF3">
            <w:pPr>
              <w:pStyle w:val="NormalLeft"/>
              <w:rPr>
                <w:lang w:val="en-GB"/>
              </w:rPr>
            </w:pPr>
            <w:r w:rsidRPr="00FF353C">
              <w:rPr>
                <w:lang w:val="en-GB"/>
              </w:rPr>
              <w:lastRenderedPageBreak/>
              <w:t xml:space="preserve">This is the increase in the share premium account relating to </w:t>
            </w:r>
            <w:r w:rsidRPr="00FF353C">
              <w:rPr>
                <w:lang w:val="en-GB"/>
              </w:rPr>
              <w:lastRenderedPageBreak/>
              <w:t>preference shares that is tier 3 over the reporting period.</w:t>
            </w:r>
          </w:p>
        </w:tc>
      </w:tr>
      <w:tr w:rsidR="00E6364D" w:rsidRPr="00FF353C" w14:paraId="2656F2B9" w14:textId="77777777" w:rsidTr="00485DF3">
        <w:tc>
          <w:tcPr>
            <w:tcW w:w="2879" w:type="dxa"/>
            <w:tcBorders>
              <w:top w:val="single" w:sz="2" w:space="0" w:color="auto"/>
              <w:left w:val="single" w:sz="2" w:space="0" w:color="auto"/>
              <w:bottom w:val="single" w:sz="2" w:space="0" w:color="auto"/>
              <w:right w:val="single" w:sz="2" w:space="0" w:color="auto"/>
            </w:tcBorders>
          </w:tcPr>
          <w:p w14:paraId="25009BD2" w14:textId="77777777" w:rsidR="00E6364D" w:rsidRPr="00FF353C" w:rsidRDefault="00E6364D" w:rsidP="00485DF3">
            <w:pPr>
              <w:pStyle w:val="NormalLeft"/>
              <w:rPr>
                <w:lang w:val="en-GB"/>
              </w:rPr>
            </w:pPr>
            <w:r w:rsidRPr="00FF353C">
              <w:rPr>
                <w:lang w:val="en-GB"/>
              </w:rPr>
              <w:lastRenderedPageBreak/>
              <w:t>R0630/C0030</w:t>
            </w:r>
          </w:p>
        </w:tc>
        <w:tc>
          <w:tcPr>
            <w:tcW w:w="2414" w:type="dxa"/>
            <w:tcBorders>
              <w:top w:val="single" w:sz="2" w:space="0" w:color="auto"/>
              <w:left w:val="single" w:sz="2" w:space="0" w:color="auto"/>
              <w:bottom w:val="single" w:sz="2" w:space="0" w:color="auto"/>
              <w:right w:val="single" w:sz="2" w:space="0" w:color="auto"/>
            </w:tcBorders>
          </w:tcPr>
          <w:p w14:paraId="23667D8A" w14:textId="77777777" w:rsidR="00E6364D" w:rsidRPr="00FF353C" w:rsidRDefault="00E6364D" w:rsidP="00485DF3">
            <w:pPr>
              <w:pStyle w:val="NormalLeft"/>
              <w:rPr>
                <w:lang w:val="en-GB"/>
              </w:rPr>
            </w:pPr>
            <w:r w:rsidRPr="00FF353C">
              <w:rPr>
                <w:lang w:val="en-GB"/>
              </w:rPr>
              <w:t>Share premium relating to 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2DEADE17" w14:textId="77777777" w:rsidR="00E6364D" w:rsidRPr="00FF353C" w:rsidRDefault="00E6364D" w:rsidP="00485DF3">
            <w:pPr>
              <w:pStyle w:val="NormalLeft"/>
              <w:rPr>
                <w:lang w:val="en-GB"/>
              </w:rPr>
            </w:pPr>
            <w:r w:rsidRPr="00FF353C">
              <w:rPr>
                <w:lang w:val="en-GB"/>
              </w:rPr>
              <w:t>This is the reduction in the share premium account relating to preference shares that is tier 3 over the reporting period.</w:t>
            </w:r>
          </w:p>
        </w:tc>
      </w:tr>
      <w:tr w:rsidR="00E6364D" w:rsidRPr="00FF353C" w14:paraId="26680B1A" w14:textId="77777777" w:rsidTr="00485DF3">
        <w:tc>
          <w:tcPr>
            <w:tcW w:w="2879" w:type="dxa"/>
            <w:tcBorders>
              <w:top w:val="single" w:sz="2" w:space="0" w:color="auto"/>
              <w:left w:val="single" w:sz="2" w:space="0" w:color="auto"/>
              <w:bottom w:val="single" w:sz="2" w:space="0" w:color="auto"/>
              <w:right w:val="single" w:sz="2" w:space="0" w:color="auto"/>
            </w:tcBorders>
          </w:tcPr>
          <w:p w14:paraId="70AA58EE" w14:textId="77777777" w:rsidR="00E6364D" w:rsidRPr="00FF353C" w:rsidRDefault="00E6364D" w:rsidP="00485DF3">
            <w:pPr>
              <w:pStyle w:val="NormalLeft"/>
              <w:rPr>
                <w:lang w:val="en-GB"/>
              </w:rPr>
            </w:pPr>
            <w:r w:rsidRPr="00FF353C">
              <w:rPr>
                <w:lang w:val="en-GB"/>
              </w:rPr>
              <w:t>R0630/C0060</w:t>
            </w:r>
          </w:p>
        </w:tc>
        <w:tc>
          <w:tcPr>
            <w:tcW w:w="2414" w:type="dxa"/>
            <w:tcBorders>
              <w:top w:val="single" w:sz="2" w:space="0" w:color="auto"/>
              <w:left w:val="single" w:sz="2" w:space="0" w:color="auto"/>
              <w:bottom w:val="single" w:sz="2" w:space="0" w:color="auto"/>
              <w:right w:val="single" w:sz="2" w:space="0" w:color="auto"/>
            </w:tcBorders>
          </w:tcPr>
          <w:p w14:paraId="5222855E" w14:textId="77777777" w:rsidR="00E6364D" w:rsidRPr="00FF353C" w:rsidRDefault="00E6364D" w:rsidP="00485DF3">
            <w:pPr>
              <w:pStyle w:val="NormalLeft"/>
              <w:rPr>
                <w:lang w:val="en-GB"/>
              </w:rPr>
            </w:pPr>
            <w:r w:rsidRPr="00FF353C">
              <w:rPr>
                <w:lang w:val="en-GB"/>
              </w:rPr>
              <w:t>Share premium relating to 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11633800" w14:textId="77777777" w:rsidR="00E6364D" w:rsidRPr="00FF353C" w:rsidRDefault="00E6364D" w:rsidP="00485DF3">
            <w:pPr>
              <w:pStyle w:val="NormalLeft"/>
              <w:rPr>
                <w:lang w:val="en-GB"/>
              </w:rPr>
            </w:pPr>
            <w:r w:rsidRPr="00FF353C">
              <w:rPr>
                <w:lang w:val="en-GB"/>
              </w:rPr>
              <w:t>This is the balance of the share premium account relating to preference shares that is tier 3 carried forward to the next reporting period.</w:t>
            </w:r>
          </w:p>
        </w:tc>
      </w:tr>
      <w:tr w:rsidR="00E6364D" w:rsidRPr="00FF353C" w14:paraId="52FF99F4" w14:textId="77777777" w:rsidTr="00485DF3">
        <w:tc>
          <w:tcPr>
            <w:tcW w:w="2879" w:type="dxa"/>
            <w:tcBorders>
              <w:top w:val="single" w:sz="2" w:space="0" w:color="auto"/>
              <w:left w:val="single" w:sz="2" w:space="0" w:color="auto"/>
              <w:bottom w:val="single" w:sz="2" w:space="0" w:color="auto"/>
              <w:right w:val="single" w:sz="2" w:space="0" w:color="auto"/>
            </w:tcBorders>
          </w:tcPr>
          <w:p w14:paraId="007EB9A5" w14:textId="77777777" w:rsidR="00E6364D" w:rsidRPr="00FF353C" w:rsidRDefault="00E6364D" w:rsidP="00485DF3">
            <w:pPr>
              <w:pStyle w:val="NormalLeft"/>
              <w:rPr>
                <w:lang w:val="en-GB"/>
              </w:rPr>
            </w:pPr>
            <w:r w:rsidRPr="00FF353C">
              <w:rPr>
                <w:lang w:val="en-GB"/>
              </w:rPr>
              <w:t>R0700/C0010</w:t>
            </w:r>
          </w:p>
        </w:tc>
        <w:tc>
          <w:tcPr>
            <w:tcW w:w="2414" w:type="dxa"/>
            <w:tcBorders>
              <w:top w:val="single" w:sz="2" w:space="0" w:color="auto"/>
              <w:left w:val="single" w:sz="2" w:space="0" w:color="auto"/>
              <w:bottom w:val="single" w:sz="2" w:space="0" w:color="auto"/>
              <w:right w:val="single" w:sz="2" w:space="0" w:color="auto"/>
            </w:tcBorders>
          </w:tcPr>
          <w:p w14:paraId="18A49036" w14:textId="77777777" w:rsidR="00E6364D" w:rsidRPr="00FF353C" w:rsidRDefault="00E6364D" w:rsidP="00485DF3">
            <w:pPr>
              <w:pStyle w:val="NormalLeft"/>
              <w:rPr>
                <w:lang w:val="en-GB"/>
              </w:rPr>
            </w:pPr>
            <w:r w:rsidRPr="00FF353C">
              <w:rPr>
                <w:lang w:val="en-GB"/>
              </w:rPr>
              <w:t>Share premium relating to preference shares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7C3D33F8" w14:textId="77777777" w:rsidR="00E6364D" w:rsidRPr="00FF353C" w:rsidRDefault="00E6364D" w:rsidP="00485DF3">
            <w:pPr>
              <w:pStyle w:val="NormalLeft"/>
              <w:rPr>
                <w:lang w:val="en-GB"/>
              </w:rPr>
            </w:pPr>
            <w:r w:rsidRPr="00FF353C">
              <w:rPr>
                <w:lang w:val="en-GB"/>
              </w:rPr>
              <w:t>This is the balance of the total share premium account relating to preference shares that is brought forward from the previous reporting period.</w:t>
            </w:r>
          </w:p>
        </w:tc>
      </w:tr>
      <w:tr w:rsidR="00E6364D" w:rsidRPr="00FF353C" w14:paraId="63D9BA67" w14:textId="77777777" w:rsidTr="00485DF3">
        <w:tc>
          <w:tcPr>
            <w:tcW w:w="2879" w:type="dxa"/>
            <w:tcBorders>
              <w:top w:val="single" w:sz="2" w:space="0" w:color="auto"/>
              <w:left w:val="single" w:sz="2" w:space="0" w:color="auto"/>
              <w:bottom w:val="single" w:sz="2" w:space="0" w:color="auto"/>
              <w:right w:val="single" w:sz="2" w:space="0" w:color="auto"/>
            </w:tcBorders>
          </w:tcPr>
          <w:p w14:paraId="32C21A9B" w14:textId="77777777" w:rsidR="00E6364D" w:rsidRPr="00FF353C" w:rsidRDefault="00E6364D" w:rsidP="00485DF3">
            <w:pPr>
              <w:pStyle w:val="NormalLeft"/>
              <w:rPr>
                <w:lang w:val="en-GB"/>
              </w:rPr>
            </w:pPr>
            <w:r w:rsidRPr="00FF353C">
              <w:rPr>
                <w:lang w:val="en-GB"/>
              </w:rPr>
              <w:t>R0700/C0020</w:t>
            </w:r>
          </w:p>
        </w:tc>
        <w:tc>
          <w:tcPr>
            <w:tcW w:w="2414" w:type="dxa"/>
            <w:tcBorders>
              <w:top w:val="single" w:sz="2" w:space="0" w:color="auto"/>
              <w:left w:val="single" w:sz="2" w:space="0" w:color="auto"/>
              <w:bottom w:val="single" w:sz="2" w:space="0" w:color="auto"/>
              <w:right w:val="single" w:sz="2" w:space="0" w:color="auto"/>
            </w:tcBorders>
          </w:tcPr>
          <w:p w14:paraId="5B83748A" w14:textId="77777777" w:rsidR="00E6364D" w:rsidRPr="00FF353C" w:rsidRDefault="00E6364D" w:rsidP="00485DF3">
            <w:pPr>
              <w:pStyle w:val="NormalLeft"/>
              <w:rPr>
                <w:lang w:val="en-GB"/>
              </w:rPr>
            </w:pPr>
            <w:r w:rsidRPr="00FF353C">
              <w:rPr>
                <w:lang w:val="en-GB"/>
              </w:rPr>
              <w:t>Share premium relating to preference shares –Total — increase</w:t>
            </w:r>
          </w:p>
        </w:tc>
        <w:tc>
          <w:tcPr>
            <w:tcW w:w="3993" w:type="dxa"/>
            <w:tcBorders>
              <w:top w:val="single" w:sz="2" w:space="0" w:color="auto"/>
              <w:left w:val="single" w:sz="2" w:space="0" w:color="auto"/>
              <w:bottom w:val="single" w:sz="2" w:space="0" w:color="auto"/>
              <w:right w:val="single" w:sz="2" w:space="0" w:color="auto"/>
            </w:tcBorders>
          </w:tcPr>
          <w:p w14:paraId="5D1AAFDE" w14:textId="77777777" w:rsidR="00E6364D" w:rsidRPr="00FF353C" w:rsidRDefault="00E6364D" w:rsidP="00485DF3">
            <w:pPr>
              <w:pStyle w:val="NormalLeft"/>
              <w:rPr>
                <w:lang w:val="en-GB"/>
              </w:rPr>
            </w:pPr>
            <w:r w:rsidRPr="00FF353C">
              <w:rPr>
                <w:lang w:val="en-GB"/>
              </w:rPr>
              <w:t>This is the increase in the total share premium account relating to preference shares over the reporting period.</w:t>
            </w:r>
          </w:p>
        </w:tc>
      </w:tr>
      <w:tr w:rsidR="00E6364D" w:rsidRPr="00FF353C" w14:paraId="765B9DA8" w14:textId="77777777" w:rsidTr="00485DF3">
        <w:tc>
          <w:tcPr>
            <w:tcW w:w="2879" w:type="dxa"/>
            <w:tcBorders>
              <w:top w:val="single" w:sz="2" w:space="0" w:color="auto"/>
              <w:left w:val="single" w:sz="2" w:space="0" w:color="auto"/>
              <w:bottom w:val="single" w:sz="2" w:space="0" w:color="auto"/>
              <w:right w:val="single" w:sz="2" w:space="0" w:color="auto"/>
            </w:tcBorders>
          </w:tcPr>
          <w:p w14:paraId="32D0EAB1" w14:textId="77777777" w:rsidR="00E6364D" w:rsidRPr="00FF353C" w:rsidRDefault="00E6364D" w:rsidP="00485DF3">
            <w:pPr>
              <w:pStyle w:val="NormalLeft"/>
              <w:rPr>
                <w:lang w:val="en-GB"/>
              </w:rPr>
            </w:pPr>
            <w:r w:rsidRPr="00FF353C">
              <w:rPr>
                <w:lang w:val="en-GB"/>
              </w:rPr>
              <w:t>R0700/C0030</w:t>
            </w:r>
          </w:p>
        </w:tc>
        <w:tc>
          <w:tcPr>
            <w:tcW w:w="2414" w:type="dxa"/>
            <w:tcBorders>
              <w:top w:val="single" w:sz="2" w:space="0" w:color="auto"/>
              <w:left w:val="single" w:sz="2" w:space="0" w:color="auto"/>
              <w:bottom w:val="single" w:sz="2" w:space="0" w:color="auto"/>
              <w:right w:val="single" w:sz="2" w:space="0" w:color="auto"/>
            </w:tcBorders>
          </w:tcPr>
          <w:p w14:paraId="13C86A03" w14:textId="77777777" w:rsidR="00E6364D" w:rsidRPr="00FF353C" w:rsidRDefault="00E6364D" w:rsidP="00485DF3">
            <w:pPr>
              <w:pStyle w:val="NormalLeft"/>
              <w:rPr>
                <w:lang w:val="en-GB"/>
              </w:rPr>
            </w:pPr>
            <w:r w:rsidRPr="00FF353C">
              <w:rPr>
                <w:lang w:val="en-GB"/>
              </w:rPr>
              <w:t>Share premium relating to preference shares –Total — reduction</w:t>
            </w:r>
          </w:p>
        </w:tc>
        <w:tc>
          <w:tcPr>
            <w:tcW w:w="3993" w:type="dxa"/>
            <w:tcBorders>
              <w:top w:val="single" w:sz="2" w:space="0" w:color="auto"/>
              <w:left w:val="single" w:sz="2" w:space="0" w:color="auto"/>
              <w:bottom w:val="single" w:sz="2" w:space="0" w:color="auto"/>
              <w:right w:val="single" w:sz="2" w:space="0" w:color="auto"/>
            </w:tcBorders>
          </w:tcPr>
          <w:p w14:paraId="0A97A32D" w14:textId="77777777" w:rsidR="00E6364D" w:rsidRPr="00FF353C" w:rsidRDefault="00E6364D" w:rsidP="00485DF3">
            <w:pPr>
              <w:pStyle w:val="NormalLeft"/>
              <w:rPr>
                <w:lang w:val="en-GB"/>
              </w:rPr>
            </w:pPr>
            <w:r w:rsidRPr="00FF353C">
              <w:rPr>
                <w:lang w:val="en-GB"/>
              </w:rPr>
              <w:t>This is the reduction in the total share premium account relating to preference shares over the reporting period.</w:t>
            </w:r>
          </w:p>
        </w:tc>
      </w:tr>
      <w:tr w:rsidR="00E6364D" w:rsidRPr="00FF353C" w14:paraId="009F17E0" w14:textId="77777777" w:rsidTr="00485DF3">
        <w:tc>
          <w:tcPr>
            <w:tcW w:w="2879" w:type="dxa"/>
            <w:tcBorders>
              <w:top w:val="single" w:sz="2" w:space="0" w:color="auto"/>
              <w:left w:val="single" w:sz="2" w:space="0" w:color="auto"/>
              <w:bottom w:val="single" w:sz="2" w:space="0" w:color="auto"/>
              <w:right w:val="single" w:sz="2" w:space="0" w:color="auto"/>
            </w:tcBorders>
          </w:tcPr>
          <w:p w14:paraId="33BC2B98" w14:textId="77777777" w:rsidR="00E6364D" w:rsidRPr="00FF353C" w:rsidRDefault="00E6364D" w:rsidP="00485DF3">
            <w:pPr>
              <w:pStyle w:val="NormalLeft"/>
              <w:rPr>
                <w:lang w:val="en-GB"/>
              </w:rPr>
            </w:pPr>
            <w:r w:rsidRPr="00FF353C">
              <w:rPr>
                <w:lang w:val="en-GB"/>
              </w:rPr>
              <w:t>R0700/C0060</w:t>
            </w:r>
          </w:p>
        </w:tc>
        <w:tc>
          <w:tcPr>
            <w:tcW w:w="2414" w:type="dxa"/>
            <w:tcBorders>
              <w:top w:val="single" w:sz="2" w:space="0" w:color="auto"/>
              <w:left w:val="single" w:sz="2" w:space="0" w:color="auto"/>
              <w:bottom w:val="single" w:sz="2" w:space="0" w:color="auto"/>
              <w:right w:val="single" w:sz="2" w:space="0" w:color="auto"/>
            </w:tcBorders>
          </w:tcPr>
          <w:p w14:paraId="54E13FE8" w14:textId="77777777" w:rsidR="00E6364D" w:rsidRPr="00FF353C" w:rsidRDefault="00E6364D" w:rsidP="00485DF3">
            <w:pPr>
              <w:pStyle w:val="NormalLeft"/>
              <w:rPr>
                <w:lang w:val="en-GB"/>
              </w:rPr>
            </w:pPr>
            <w:r w:rsidRPr="00FF353C">
              <w:rPr>
                <w:lang w:val="en-GB"/>
              </w:rPr>
              <w:t>Share premium relating to preference shares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605D9161" w14:textId="77777777" w:rsidR="00E6364D" w:rsidRPr="00FF353C" w:rsidRDefault="00E6364D" w:rsidP="00485DF3">
            <w:pPr>
              <w:pStyle w:val="NormalLeft"/>
              <w:rPr>
                <w:lang w:val="en-GB"/>
              </w:rPr>
            </w:pPr>
            <w:r w:rsidRPr="00FF353C">
              <w:rPr>
                <w:lang w:val="en-GB"/>
              </w:rPr>
              <w:t>This is the balance of the total share premium account relating to preference shares that is carried forward to the next reporting period.</w:t>
            </w:r>
          </w:p>
        </w:tc>
      </w:tr>
      <w:tr w:rsidR="00907C57" w:rsidRPr="00FF353C" w14:paraId="413D856E"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2554CCB2" w14:textId="0F2FC813" w:rsidR="00907C57" w:rsidRPr="00FF353C" w:rsidRDefault="00907C57" w:rsidP="00A75973">
            <w:pPr>
              <w:pStyle w:val="NormalCentered"/>
              <w:jc w:val="left"/>
              <w:rPr>
                <w:lang w:val="en-GB"/>
              </w:rPr>
            </w:pPr>
            <w:r w:rsidRPr="00FF353C">
              <w:rPr>
                <w:i/>
                <w:iCs/>
                <w:lang w:val="en-GB"/>
              </w:rPr>
              <w:t>Subordinated liabilities — movements in the reporting period</w:t>
            </w:r>
          </w:p>
        </w:tc>
      </w:tr>
      <w:tr w:rsidR="00E6364D" w:rsidRPr="00FF353C" w14:paraId="4CE455B7" w14:textId="77777777" w:rsidTr="00485DF3">
        <w:tc>
          <w:tcPr>
            <w:tcW w:w="2879" w:type="dxa"/>
            <w:tcBorders>
              <w:top w:val="single" w:sz="2" w:space="0" w:color="auto"/>
              <w:left w:val="single" w:sz="2" w:space="0" w:color="auto"/>
              <w:bottom w:val="single" w:sz="2" w:space="0" w:color="auto"/>
              <w:right w:val="single" w:sz="2" w:space="0" w:color="auto"/>
            </w:tcBorders>
          </w:tcPr>
          <w:p w14:paraId="7034B2B6" w14:textId="77777777" w:rsidR="00E6364D" w:rsidRPr="00FF353C" w:rsidRDefault="00E6364D" w:rsidP="00485DF3">
            <w:pPr>
              <w:pStyle w:val="NormalLeft"/>
              <w:rPr>
                <w:lang w:val="en-GB"/>
              </w:rPr>
            </w:pPr>
            <w:r w:rsidRPr="00FF353C">
              <w:rPr>
                <w:lang w:val="en-GB"/>
              </w:rPr>
              <w:t>R0710/C0010</w:t>
            </w:r>
          </w:p>
        </w:tc>
        <w:tc>
          <w:tcPr>
            <w:tcW w:w="2414" w:type="dxa"/>
            <w:tcBorders>
              <w:top w:val="single" w:sz="2" w:space="0" w:color="auto"/>
              <w:left w:val="single" w:sz="2" w:space="0" w:color="auto"/>
              <w:bottom w:val="single" w:sz="2" w:space="0" w:color="auto"/>
              <w:right w:val="single" w:sz="2" w:space="0" w:color="auto"/>
            </w:tcBorders>
          </w:tcPr>
          <w:p w14:paraId="30B8E395" w14:textId="77777777" w:rsidR="00E6364D" w:rsidRPr="00FF353C" w:rsidRDefault="00E6364D" w:rsidP="00485DF3">
            <w:pPr>
              <w:pStyle w:val="NormalLeft"/>
              <w:rPr>
                <w:lang w:val="en-GB"/>
              </w:rPr>
            </w:pPr>
            <w:r w:rsidRPr="00FF353C">
              <w:rPr>
                <w:lang w:val="en-GB"/>
              </w:rPr>
              <w:t>Subordinated liabilities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3FFFA186" w14:textId="77777777" w:rsidR="00E6364D" w:rsidRPr="00FF353C" w:rsidRDefault="00E6364D" w:rsidP="00485DF3">
            <w:pPr>
              <w:pStyle w:val="NormalLeft"/>
              <w:rPr>
                <w:lang w:val="en-GB"/>
              </w:rPr>
            </w:pPr>
            <w:r w:rsidRPr="00FF353C">
              <w:rPr>
                <w:lang w:val="en-GB"/>
              </w:rPr>
              <w:t>This is the balance of Tier 1 subordinated liabilities brought forward from the previous reporting period.</w:t>
            </w:r>
          </w:p>
        </w:tc>
      </w:tr>
      <w:tr w:rsidR="00E6364D" w:rsidRPr="00FF353C" w14:paraId="706388A4" w14:textId="77777777" w:rsidTr="00485DF3">
        <w:tc>
          <w:tcPr>
            <w:tcW w:w="2879" w:type="dxa"/>
            <w:tcBorders>
              <w:top w:val="single" w:sz="2" w:space="0" w:color="auto"/>
              <w:left w:val="single" w:sz="2" w:space="0" w:color="auto"/>
              <w:bottom w:val="single" w:sz="2" w:space="0" w:color="auto"/>
              <w:right w:val="single" w:sz="2" w:space="0" w:color="auto"/>
            </w:tcBorders>
          </w:tcPr>
          <w:p w14:paraId="6EB9249F" w14:textId="77777777" w:rsidR="00E6364D" w:rsidRPr="00FF353C" w:rsidRDefault="00E6364D" w:rsidP="00485DF3">
            <w:pPr>
              <w:pStyle w:val="NormalLeft"/>
              <w:rPr>
                <w:lang w:val="en-GB"/>
              </w:rPr>
            </w:pPr>
            <w:r w:rsidRPr="00FF353C">
              <w:rPr>
                <w:lang w:val="en-GB"/>
              </w:rPr>
              <w:t>R0710/C0070</w:t>
            </w:r>
          </w:p>
        </w:tc>
        <w:tc>
          <w:tcPr>
            <w:tcW w:w="2414" w:type="dxa"/>
            <w:tcBorders>
              <w:top w:val="single" w:sz="2" w:space="0" w:color="auto"/>
              <w:left w:val="single" w:sz="2" w:space="0" w:color="auto"/>
              <w:bottom w:val="single" w:sz="2" w:space="0" w:color="auto"/>
              <w:right w:val="single" w:sz="2" w:space="0" w:color="auto"/>
            </w:tcBorders>
          </w:tcPr>
          <w:p w14:paraId="4FBECB1E" w14:textId="77777777" w:rsidR="00E6364D" w:rsidRPr="00FF353C" w:rsidRDefault="00E6364D" w:rsidP="00485DF3">
            <w:pPr>
              <w:pStyle w:val="NormalLeft"/>
              <w:rPr>
                <w:lang w:val="en-GB"/>
              </w:rPr>
            </w:pPr>
            <w:r w:rsidRPr="00FF353C">
              <w:rPr>
                <w:lang w:val="en-GB"/>
              </w:rPr>
              <w:t>Subordinated liabilities –Tier 1 — issued</w:t>
            </w:r>
          </w:p>
        </w:tc>
        <w:tc>
          <w:tcPr>
            <w:tcW w:w="3993" w:type="dxa"/>
            <w:tcBorders>
              <w:top w:val="single" w:sz="2" w:space="0" w:color="auto"/>
              <w:left w:val="single" w:sz="2" w:space="0" w:color="auto"/>
              <w:bottom w:val="single" w:sz="2" w:space="0" w:color="auto"/>
              <w:right w:val="single" w:sz="2" w:space="0" w:color="auto"/>
            </w:tcBorders>
          </w:tcPr>
          <w:p w14:paraId="65831257" w14:textId="77777777" w:rsidR="00E6364D" w:rsidRPr="00FF353C" w:rsidRDefault="00E6364D" w:rsidP="00485DF3">
            <w:pPr>
              <w:pStyle w:val="NormalLeft"/>
              <w:rPr>
                <w:lang w:val="en-GB"/>
              </w:rPr>
            </w:pPr>
            <w:r w:rsidRPr="00FF353C">
              <w:rPr>
                <w:lang w:val="en-GB"/>
              </w:rPr>
              <w:t>This is the amount of Tier 1 subordinated liabilities issued over the reporting period.</w:t>
            </w:r>
          </w:p>
        </w:tc>
      </w:tr>
      <w:tr w:rsidR="00E6364D" w:rsidRPr="00FF353C" w14:paraId="4E21539B" w14:textId="77777777" w:rsidTr="00485DF3">
        <w:tc>
          <w:tcPr>
            <w:tcW w:w="2879" w:type="dxa"/>
            <w:tcBorders>
              <w:top w:val="single" w:sz="2" w:space="0" w:color="auto"/>
              <w:left w:val="single" w:sz="2" w:space="0" w:color="auto"/>
              <w:bottom w:val="single" w:sz="2" w:space="0" w:color="auto"/>
              <w:right w:val="single" w:sz="2" w:space="0" w:color="auto"/>
            </w:tcBorders>
          </w:tcPr>
          <w:p w14:paraId="357DF124" w14:textId="77777777" w:rsidR="00E6364D" w:rsidRPr="00FF353C" w:rsidRDefault="00E6364D" w:rsidP="00485DF3">
            <w:pPr>
              <w:pStyle w:val="NormalLeft"/>
              <w:rPr>
                <w:lang w:val="en-GB"/>
              </w:rPr>
            </w:pPr>
            <w:r w:rsidRPr="00FF353C">
              <w:rPr>
                <w:lang w:val="en-GB"/>
              </w:rPr>
              <w:t>R0710/C0080</w:t>
            </w:r>
          </w:p>
        </w:tc>
        <w:tc>
          <w:tcPr>
            <w:tcW w:w="2414" w:type="dxa"/>
            <w:tcBorders>
              <w:top w:val="single" w:sz="2" w:space="0" w:color="auto"/>
              <w:left w:val="single" w:sz="2" w:space="0" w:color="auto"/>
              <w:bottom w:val="single" w:sz="2" w:space="0" w:color="auto"/>
              <w:right w:val="single" w:sz="2" w:space="0" w:color="auto"/>
            </w:tcBorders>
          </w:tcPr>
          <w:p w14:paraId="3B98CBC5" w14:textId="77777777" w:rsidR="00E6364D" w:rsidRPr="00FF353C" w:rsidRDefault="00E6364D" w:rsidP="00485DF3">
            <w:pPr>
              <w:pStyle w:val="NormalLeft"/>
              <w:rPr>
                <w:lang w:val="en-GB"/>
              </w:rPr>
            </w:pPr>
            <w:r w:rsidRPr="00FF353C">
              <w:rPr>
                <w:lang w:val="en-GB"/>
              </w:rPr>
              <w:t>Subordinated liabilities –Tier 1 — redeemed</w:t>
            </w:r>
          </w:p>
        </w:tc>
        <w:tc>
          <w:tcPr>
            <w:tcW w:w="3993" w:type="dxa"/>
            <w:tcBorders>
              <w:top w:val="single" w:sz="2" w:space="0" w:color="auto"/>
              <w:left w:val="single" w:sz="2" w:space="0" w:color="auto"/>
              <w:bottom w:val="single" w:sz="2" w:space="0" w:color="auto"/>
              <w:right w:val="single" w:sz="2" w:space="0" w:color="auto"/>
            </w:tcBorders>
          </w:tcPr>
          <w:p w14:paraId="6FCE084D" w14:textId="77777777" w:rsidR="00E6364D" w:rsidRPr="00FF353C" w:rsidRDefault="00E6364D" w:rsidP="00485DF3">
            <w:pPr>
              <w:pStyle w:val="NormalLeft"/>
              <w:rPr>
                <w:lang w:val="en-GB"/>
              </w:rPr>
            </w:pPr>
            <w:r w:rsidRPr="00FF353C">
              <w:rPr>
                <w:lang w:val="en-GB"/>
              </w:rPr>
              <w:t>This is the amount of Tier 1 subordinated liabilities redeemed over the reporting period.</w:t>
            </w:r>
          </w:p>
        </w:tc>
      </w:tr>
      <w:tr w:rsidR="00E6364D" w:rsidRPr="00FF353C" w14:paraId="65AD71D4" w14:textId="77777777" w:rsidTr="00485DF3">
        <w:tc>
          <w:tcPr>
            <w:tcW w:w="2879" w:type="dxa"/>
            <w:tcBorders>
              <w:top w:val="single" w:sz="2" w:space="0" w:color="auto"/>
              <w:left w:val="single" w:sz="2" w:space="0" w:color="auto"/>
              <w:bottom w:val="single" w:sz="2" w:space="0" w:color="auto"/>
              <w:right w:val="single" w:sz="2" w:space="0" w:color="auto"/>
            </w:tcBorders>
          </w:tcPr>
          <w:p w14:paraId="6F912EDB" w14:textId="77777777" w:rsidR="00E6364D" w:rsidRPr="00FF353C" w:rsidRDefault="00E6364D" w:rsidP="00485DF3">
            <w:pPr>
              <w:pStyle w:val="NormalLeft"/>
              <w:rPr>
                <w:lang w:val="en-GB"/>
              </w:rPr>
            </w:pPr>
            <w:r w:rsidRPr="00FF353C">
              <w:rPr>
                <w:lang w:val="en-GB"/>
              </w:rPr>
              <w:t>R0710/C0090</w:t>
            </w:r>
          </w:p>
        </w:tc>
        <w:tc>
          <w:tcPr>
            <w:tcW w:w="2414" w:type="dxa"/>
            <w:tcBorders>
              <w:top w:val="single" w:sz="2" w:space="0" w:color="auto"/>
              <w:left w:val="single" w:sz="2" w:space="0" w:color="auto"/>
              <w:bottom w:val="single" w:sz="2" w:space="0" w:color="auto"/>
              <w:right w:val="single" w:sz="2" w:space="0" w:color="auto"/>
            </w:tcBorders>
          </w:tcPr>
          <w:p w14:paraId="2FBF87B0" w14:textId="77777777" w:rsidR="00E6364D" w:rsidRPr="00FF353C" w:rsidRDefault="00E6364D" w:rsidP="00485DF3">
            <w:pPr>
              <w:pStyle w:val="NormalLeft"/>
              <w:rPr>
                <w:lang w:val="en-GB"/>
              </w:rPr>
            </w:pPr>
            <w:r w:rsidRPr="00FF353C">
              <w:rPr>
                <w:lang w:val="en-GB"/>
              </w:rPr>
              <w:t xml:space="preserve">Subordinated </w:t>
            </w:r>
            <w:r w:rsidRPr="00FF353C">
              <w:rPr>
                <w:lang w:val="en-GB"/>
              </w:rPr>
              <w:lastRenderedPageBreak/>
              <w:t>liabilities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61C535CA" w14:textId="77777777" w:rsidR="00E6364D" w:rsidRPr="00FF353C" w:rsidRDefault="00E6364D" w:rsidP="00485DF3">
            <w:pPr>
              <w:pStyle w:val="NormalLeft"/>
              <w:rPr>
                <w:lang w:val="en-GB"/>
              </w:rPr>
            </w:pPr>
            <w:r w:rsidRPr="00FF353C">
              <w:rPr>
                <w:lang w:val="en-GB"/>
              </w:rPr>
              <w:lastRenderedPageBreak/>
              <w:t xml:space="preserve">This is an amount reflecting the </w:t>
            </w:r>
            <w:r w:rsidRPr="00FF353C">
              <w:rPr>
                <w:lang w:val="en-GB"/>
              </w:rPr>
              <w:lastRenderedPageBreak/>
              <w:t>movements in valuation of Tier 1 subordinated liabilities over the reporting period.</w:t>
            </w:r>
          </w:p>
        </w:tc>
      </w:tr>
      <w:tr w:rsidR="00E6364D" w:rsidRPr="00FF353C" w14:paraId="75DC7FF2" w14:textId="77777777" w:rsidTr="00485DF3">
        <w:tc>
          <w:tcPr>
            <w:tcW w:w="2879" w:type="dxa"/>
            <w:tcBorders>
              <w:top w:val="single" w:sz="2" w:space="0" w:color="auto"/>
              <w:left w:val="single" w:sz="2" w:space="0" w:color="auto"/>
              <w:bottom w:val="single" w:sz="2" w:space="0" w:color="auto"/>
              <w:right w:val="single" w:sz="2" w:space="0" w:color="auto"/>
            </w:tcBorders>
          </w:tcPr>
          <w:p w14:paraId="49F4BDFD" w14:textId="77777777" w:rsidR="00E6364D" w:rsidRPr="00FF353C" w:rsidRDefault="00E6364D" w:rsidP="00485DF3">
            <w:pPr>
              <w:pStyle w:val="NormalLeft"/>
              <w:rPr>
                <w:lang w:val="en-GB"/>
              </w:rPr>
            </w:pPr>
            <w:r w:rsidRPr="00FF353C">
              <w:rPr>
                <w:lang w:val="en-GB"/>
              </w:rPr>
              <w:lastRenderedPageBreak/>
              <w:t>R0710/C0100</w:t>
            </w:r>
          </w:p>
        </w:tc>
        <w:tc>
          <w:tcPr>
            <w:tcW w:w="2414" w:type="dxa"/>
            <w:tcBorders>
              <w:top w:val="single" w:sz="2" w:space="0" w:color="auto"/>
              <w:left w:val="single" w:sz="2" w:space="0" w:color="auto"/>
              <w:bottom w:val="single" w:sz="2" w:space="0" w:color="auto"/>
              <w:right w:val="single" w:sz="2" w:space="0" w:color="auto"/>
            </w:tcBorders>
          </w:tcPr>
          <w:p w14:paraId="4D2962EF" w14:textId="77777777" w:rsidR="00E6364D" w:rsidRPr="00FF353C" w:rsidRDefault="00E6364D" w:rsidP="00485DF3">
            <w:pPr>
              <w:pStyle w:val="NormalLeft"/>
              <w:rPr>
                <w:lang w:val="en-GB"/>
              </w:rPr>
            </w:pPr>
            <w:r w:rsidRPr="00FF353C">
              <w:rPr>
                <w:lang w:val="en-GB"/>
              </w:rPr>
              <w:t>Subordinated liabilities –Tier 1 — regulatory action</w:t>
            </w:r>
          </w:p>
        </w:tc>
        <w:tc>
          <w:tcPr>
            <w:tcW w:w="3993" w:type="dxa"/>
            <w:tcBorders>
              <w:top w:val="single" w:sz="2" w:space="0" w:color="auto"/>
              <w:left w:val="single" w:sz="2" w:space="0" w:color="auto"/>
              <w:bottom w:val="single" w:sz="2" w:space="0" w:color="auto"/>
              <w:right w:val="single" w:sz="2" w:space="0" w:color="auto"/>
            </w:tcBorders>
          </w:tcPr>
          <w:p w14:paraId="47C5445D" w14:textId="77777777" w:rsidR="00E6364D" w:rsidRPr="00FF353C" w:rsidRDefault="00E6364D" w:rsidP="00485DF3">
            <w:pPr>
              <w:pStyle w:val="NormalLeft"/>
              <w:rPr>
                <w:lang w:val="en-GB"/>
              </w:rPr>
            </w:pPr>
            <w:r w:rsidRPr="00FF353C">
              <w:rPr>
                <w:lang w:val="en-GB"/>
              </w:rPr>
              <w:t>This is an amount reflecting change to Tier 1 subordinated liabilities due to regulatory action.</w:t>
            </w:r>
          </w:p>
        </w:tc>
      </w:tr>
      <w:tr w:rsidR="00E6364D" w:rsidRPr="00FF353C" w14:paraId="4FA2BCA7" w14:textId="77777777" w:rsidTr="00485DF3">
        <w:tc>
          <w:tcPr>
            <w:tcW w:w="2879" w:type="dxa"/>
            <w:tcBorders>
              <w:top w:val="single" w:sz="2" w:space="0" w:color="auto"/>
              <w:left w:val="single" w:sz="2" w:space="0" w:color="auto"/>
              <w:bottom w:val="single" w:sz="2" w:space="0" w:color="auto"/>
              <w:right w:val="single" w:sz="2" w:space="0" w:color="auto"/>
            </w:tcBorders>
          </w:tcPr>
          <w:p w14:paraId="272550CA" w14:textId="77777777" w:rsidR="00E6364D" w:rsidRPr="00FF353C" w:rsidRDefault="00E6364D" w:rsidP="00485DF3">
            <w:pPr>
              <w:pStyle w:val="NormalLeft"/>
              <w:rPr>
                <w:lang w:val="en-GB"/>
              </w:rPr>
            </w:pPr>
            <w:r w:rsidRPr="00FF353C">
              <w:rPr>
                <w:lang w:val="en-GB"/>
              </w:rPr>
              <w:t>R0710/C0060</w:t>
            </w:r>
          </w:p>
        </w:tc>
        <w:tc>
          <w:tcPr>
            <w:tcW w:w="2414" w:type="dxa"/>
            <w:tcBorders>
              <w:top w:val="single" w:sz="2" w:space="0" w:color="auto"/>
              <w:left w:val="single" w:sz="2" w:space="0" w:color="auto"/>
              <w:bottom w:val="single" w:sz="2" w:space="0" w:color="auto"/>
              <w:right w:val="single" w:sz="2" w:space="0" w:color="auto"/>
            </w:tcBorders>
          </w:tcPr>
          <w:p w14:paraId="5D99222F" w14:textId="77777777" w:rsidR="00E6364D" w:rsidRPr="00FF353C" w:rsidRDefault="00E6364D" w:rsidP="00485DF3">
            <w:pPr>
              <w:pStyle w:val="NormalLeft"/>
              <w:rPr>
                <w:lang w:val="en-GB"/>
              </w:rPr>
            </w:pPr>
            <w:r w:rsidRPr="00FF353C">
              <w:rPr>
                <w:lang w:val="en-GB"/>
              </w:rPr>
              <w:t>Subordinated liabilities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56C145E1" w14:textId="77777777" w:rsidR="00E6364D" w:rsidRPr="00FF353C" w:rsidRDefault="00E6364D" w:rsidP="00485DF3">
            <w:pPr>
              <w:pStyle w:val="NormalLeft"/>
              <w:rPr>
                <w:lang w:val="en-GB"/>
              </w:rPr>
            </w:pPr>
            <w:r w:rsidRPr="00FF353C">
              <w:rPr>
                <w:lang w:val="en-GB"/>
              </w:rPr>
              <w:t>This is the balance of Tier 1 subordinated liabilities carried forward to the next reporting period.</w:t>
            </w:r>
          </w:p>
        </w:tc>
      </w:tr>
      <w:tr w:rsidR="00E6364D" w:rsidRPr="00FF353C" w14:paraId="12A959F1" w14:textId="77777777" w:rsidTr="00485DF3">
        <w:tc>
          <w:tcPr>
            <w:tcW w:w="2879" w:type="dxa"/>
            <w:tcBorders>
              <w:top w:val="single" w:sz="2" w:space="0" w:color="auto"/>
              <w:left w:val="single" w:sz="2" w:space="0" w:color="auto"/>
              <w:bottom w:val="single" w:sz="2" w:space="0" w:color="auto"/>
              <w:right w:val="single" w:sz="2" w:space="0" w:color="auto"/>
            </w:tcBorders>
          </w:tcPr>
          <w:p w14:paraId="312C2C6F" w14:textId="77777777" w:rsidR="00E6364D" w:rsidRPr="00FF353C" w:rsidRDefault="00E6364D" w:rsidP="00485DF3">
            <w:pPr>
              <w:pStyle w:val="NormalLeft"/>
              <w:rPr>
                <w:lang w:val="en-GB"/>
              </w:rPr>
            </w:pPr>
            <w:r w:rsidRPr="00FF353C">
              <w:rPr>
                <w:lang w:val="en-GB"/>
              </w:rPr>
              <w:t>R0720/C0010</w:t>
            </w:r>
          </w:p>
        </w:tc>
        <w:tc>
          <w:tcPr>
            <w:tcW w:w="2414" w:type="dxa"/>
            <w:tcBorders>
              <w:top w:val="single" w:sz="2" w:space="0" w:color="auto"/>
              <w:left w:val="single" w:sz="2" w:space="0" w:color="auto"/>
              <w:bottom w:val="single" w:sz="2" w:space="0" w:color="auto"/>
              <w:right w:val="single" w:sz="2" w:space="0" w:color="auto"/>
            </w:tcBorders>
          </w:tcPr>
          <w:p w14:paraId="06B16908" w14:textId="77777777" w:rsidR="00E6364D" w:rsidRPr="00FF353C" w:rsidRDefault="00E6364D" w:rsidP="00485DF3">
            <w:pPr>
              <w:pStyle w:val="NormalLeft"/>
              <w:rPr>
                <w:lang w:val="en-GB"/>
              </w:rPr>
            </w:pPr>
            <w:r w:rsidRPr="00FF353C">
              <w:rPr>
                <w:lang w:val="en-GB"/>
              </w:rPr>
              <w:t>Subordinated liabilities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5F170F0D" w14:textId="77777777" w:rsidR="00E6364D" w:rsidRPr="00FF353C" w:rsidRDefault="00E6364D" w:rsidP="00485DF3">
            <w:pPr>
              <w:pStyle w:val="NormalLeft"/>
              <w:rPr>
                <w:lang w:val="en-GB"/>
              </w:rPr>
            </w:pPr>
            <w:r w:rsidRPr="00FF353C">
              <w:rPr>
                <w:lang w:val="en-GB"/>
              </w:rPr>
              <w:t>This is the balance of Tier 2 subordinated liabilities brought forward from the previous reporting period.</w:t>
            </w:r>
          </w:p>
        </w:tc>
      </w:tr>
      <w:tr w:rsidR="00E6364D" w:rsidRPr="00FF353C" w14:paraId="4C3C4525" w14:textId="77777777" w:rsidTr="00485DF3">
        <w:tc>
          <w:tcPr>
            <w:tcW w:w="2879" w:type="dxa"/>
            <w:tcBorders>
              <w:top w:val="single" w:sz="2" w:space="0" w:color="auto"/>
              <w:left w:val="single" w:sz="2" w:space="0" w:color="auto"/>
              <w:bottom w:val="single" w:sz="2" w:space="0" w:color="auto"/>
              <w:right w:val="single" w:sz="2" w:space="0" w:color="auto"/>
            </w:tcBorders>
          </w:tcPr>
          <w:p w14:paraId="05EC1B77" w14:textId="77777777" w:rsidR="00E6364D" w:rsidRPr="00FF353C" w:rsidRDefault="00E6364D" w:rsidP="00485DF3">
            <w:pPr>
              <w:pStyle w:val="NormalLeft"/>
              <w:rPr>
                <w:lang w:val="en-GB"/>
              </w:rPr>
            </w:pPr>
            <w:r w:rsidRPr="00FF353C">
              <w:rPr>
                <w:lang w:val="en-GB"/>
              </w:rPr>
              <w:t>R0720/C0070</w:t>
            </w:r>
          </w:p>
        </w:tc>
        <w:tc>
          <w:tcPr>
            <w:tcW w:w="2414" w:type="dxa"/>
            <w:tcBorders>
              <w:top w:val="single" w:sz="2" w:space="0" w:color="auto"/>
              <w:left w:val="single" w:sz="2" w:space="0" w:color="auto"/>
              <w:bottom w:val="single" w:sz="2" w:space="0" w:color="auto"/>
              <w:right w:val="single" w:sz="2" w:space="0" w:color="auto"/>
            </w:tcBorders>
          </w:tcPr>
          <w:p w14:paraId="4DE65E73" w14:textId="77777777" w:rsidR="00E6364D" w:rsidRPr="00FF353C" w:rsidRDefault="00E6364D" w:rsidP="00485DF3">
            <w:pPr>
              <w:pStyle w:val="NormalLeft"/>
              <w:rPr>
                <w:lang w:val="en-GB"/>
              </w:rPr>
            </w:pPr>
            <w:r w:rsidRPr="00FF353C">
              <w:rPr>
                <w:lang w:val="en-GB"/>
              </w:rPr>
              <w:t>Subordinated liabilities –Tier 2 — issued</w:t>
            </w:r>
          </w:p>
        </w:tc>
        <w:tc>
          <w:tcPr>
            <w:tcW w:w="3993" w:type="dxa"/>
            <w:tcBorders>
              <w:top w:val="single" w:sz="2" w:space="0" w:color="auto"/>
              <w:left w:val="single" w:sz="2" w:space="0" w:color="auto"/>
              <w:bottom w:val="single" w:sz="2" w:space="0" w:color="auto"/>
              <w:right w:val="single" w:sz="2" w:space="0" w:color="auto"/>
            </w:tcBorders>
          </w:tcPr>
          <w:p w14:paraId="19C240CA" w14:textId="77777777" w:rsidR="00E6364D" w:rsidRPr="00FF353C" w:rsidRDefault="00E6364D" w:rsidP="00485DF3">
            <w:pPr>
              <w:pStyle w:val="NormalLeft"/>
              <w:rPr>
                <w:lang w:val="en-GB"/>
              </w:rPr>
            </w:pPr>
            <w:r w:rsidRPr="00FF353C">
              <w:rPr>
                <w:lang w:val="en-GB"/>
              </w:rPr>
              <w:t>This is the amount of Tier 2 subordinated liabilities issued over the reporting period.</w:t>
            </w:r>
          </w:p>
        </w:tc>
      </w:tr>
      <w:tr w:rsidR="00E6364D" w:rsidRPr="00FF353C" w14:paraId="00E936D4" w14:textId="77777777" w:rsidTr="00485DF3">
        <w:tc>
          <w:tcPr>
            <w:tcW w:w="2879" w:type="dxa"/>
            <w:tcBorders>
              <w:top w:val="single" w:sz="2" w:space="0" w:color="auto"/>
              <w:left w:val="single" w:sz="2" w:space="0" w:color="auto"/>
              <w:bottom w:val="single" w:sz="2" w:space="0" w:color="auto"/>
              <w:right w:val="single" w:sz="2" w:space="0" w:color="auto"/>
            </w:tcBorders>
          </w:tcPr>
          <w:p w14:paraId="3F358C62" w14:textId="77777777" w:rsidR="00E6364D" w:rsidRPr="00FF353C" w:rsidRDefault="00E6364D" w:rsidP="00485DF3">
            <w:pPr>
              <w:pStyle w:val="NormalLeft"/>
              <w:rPr>
                <w:lang w:val="en-GB"/>
              </w:rPr>
            </w:pPr>
            <w:r w:rsidRPr="00FF353C">
              <w:rPr>
                <w:lang w:val="en-GB"/>
              </w:rPr>
              <w:t>R0720/C0080</w:t>
            </w:r>
          </w:p>
        </w:tc>
        <w:tc>
          <w:tcPr>
            <w:tcW w:w="2414" w:type="dxa"/>
            <w:tcBorders>
              <w:top w:val="single" w:sz="2" w:space="0" w:color="auto"/>
              <w:left w:val="single" w:sz="2" w:space="0" w:color="auto"/>
              <w:bottom w:val="single" w:sz="2" w:space="0" w:color="auto"/>
              <w:right w:val="single" w:sz="2" w:space="0" w:color="auto"/>
            </w:tcBorders>
          </w:tcPr>
          <w:p w14:paraId="045773AE" w14:textId="77777777" w:rsidR="00E6364D" w:rsidRPr="00FF353C" w:rsidRDefault="00E6364D" w:rsidP="00485DF3">
            <w:pPr>
              <w:pStyle w:val="NormalLeft"/>
              <w:rPr>
                <w:lang w:val="en-GB"/>
              </w:rPr>
            </w:pPr>
            <w:r w:rsidRPr="00FF353C">
              <w:rPr>
                <w:lang w:val="en-GB"/>
              </w:rPr>
              <w:t>Subordinated liabilities –Tier 2 — redeemed</w:t>
            </w:r>
          </w:p>
        </w:tc>
        <w:tc>
          <w:tcPr>
            <w:tcW w:w="3993" w:type="dxa"/>
            <w:tcBorders>
              <w:top w:val="single" w:sz="2" w:space="0" w:color="auto"/>
              <w:left w:val="single" w:sz="2" w:space="0" w:color="auto"/>
              <w:bottom w:val="single" w:sz="2" w:space="0" w:color="auto"/>
              <w:right w:val="single" w:sz="2" w:space="0" w:color="auto"/>
            </w:tcBorders>
          </w:tcPr>
          <w:p w14:paraId="29FD9927" w14:textId="77777777" w:rsidR="00E6364D" w:rsidRPr="00FF353C" w:rsidRDefault="00E6364D" w:rsidP="00485DF3">
            <w:pPr>
              <w:pStyle w:val="NormalLeft"/>
              <w:rPr>
                <w:lang w:val="en-GB"/>
              </w:rPr>
            </w:pPr>
            <w:r w:rsidRPr="00FF353C">
              <w:rPr>
                <w:lang w:val="en-GB"/>
              </w:rPr>
              <w:t>This is the amount of Tier 2 subordinated liabilities redeemed over the reporting period.</w:t>
            </w:r>
          </w:p>
        </w:tc>
      </w:tr>
      <w:tr w:rsidR="00E6364D" w:rsidRPr="00FF353C" w14:paraId="359C99BD" w14:textId="77777777" w:rsidTr="00485DF3">
        <w:tc>
          <w:tcPr>
            <w:tcW w:w="2879" w:type="dxa"/>
            <w:tcBorders>
              <w:top w:val="single" w:sz="2" w:space="0" w:color="auto"/>
              <w:left w:val="single" w:sz="2" w:space="0" w:color="auto"/>
              <w:bottom w:val="single" w:sz="2" w:space="0" w:color="auto"/>
              <w:right w:val="single" w:sz="2" w:space="0" w:color="auto"/>
            </w:tcBorders>
          </w:tcPr>
          <w:p w14:paraId="0DE90556" w14:textId="77777777" w:rsidR="00E6364D" w:rsidRPr="00FF353C" w:rsidRDefault="00E6364D" w:rsidP="00485DF3">
            <w:pPr>
              <w:pStyle w:val="NormalLeft"/>
              <w:rPr>
                <w:lang w:val="en-GB"/>
              </w:rPr>
            </w:pPr>
            <w:r w:rsidRPr="00FF353C">
              <w:rPr>
                <w:lang w:val="en-GB"/>
              </w:rPr>
              <w:t>R0720/C0090</w:t>
            </w:r>
          </w:p>
        </w:tc>
        <w:tc>
          <w:tcPr>
            <w:tcW w:w="2414" w:type="dxa"/>
            <w:tcBorders>
              <w:top w:val="single" w:sz="2" w:space="0" w:color="auto"/>
              <w:left w:val="single" w:sz="2" w:space="0" w:color="auto"/>
              <w:bottom w:val="single" w:sz="2" w:space="0" w:color="auto"/>
              <w:right w:val="single" w:sz="2" w:space="0" w:color="auto"/>
            </w:tcBorders>
          </w:tcPr>
          <w:p w14:paraId="3F7E6F10" w14:textId="77777777" w:rsidR="00E6364D" w:rsidRPr="00FF353C" w:rsidRDefault="00E6364D" w:rsidP="00485DF3">
            <w:pPr>
              <w:pStyle w:val="NormalLeft"/>
              <w:rPr>
                <w:lang w:val="en-GB"/>
              </w:rPr>
            </w:pPr>
            <w:r w:rsidRPr="00FF353C">
              <w:rPr>
                <w:lang w:val="en-GB"/>
              </w:rPr>
              <w:t>Subordinated liabilities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70778E57" w14:textId="77777777" w:rsidR="00E6364D" w:rsidRPr="00FF353C" w:rsidRDefault="00E6364D" w:rsidP="00485DF3">
            <w:pPr>
              <w:pStyle w:val="NormalLeft"/>
              <w:rPr>
                <w:lang w:val="en-GB"/>
              </w:rPr>
            </w:pPr>
            <w:r w:rsidRPr="00FF353C">
              <w:rPr>
                <w:lang w:val="en-GB"/>
              </w:rPr>
              <w:t>This is an amount reflecting the movements in valuation of Tier 2 subordinated liabilities over the reporting period.</w:t>
            </w:r>
          </w:p>
        </w:tc>
      </w:tr>
      <w:tr w:rsidR="00E6364D" w:rsidRPr="00FF353C" w14:paraId="20938B4A" w14:textId="77777777" w:rsidTr="00485DF3">
        <w:tc>
          <w:tcPr>
            <w:tcW w:w="2879" w:type="dxa"/>
            <w:tcBorders>
              <w:top w:val="single" w:sz="2" w:space="0" w:color="auto"/>
              <w:left w:val="single" w:sz="2" w:space="0" w:color="auto"/>
              <w:bottom w:val="single" w:sz="2" w:space="0" w:color="auto"/>
              <w:right w:val="single" w:sz="2" w:space="0" w:color="auto"/>
            </w:tcBorders>
          </w:tcPr>
          <w:p w14:paraId="53C2C47F" w14:textId="77777777" w:rsidR="00E6364D" w:rsidRPr="00FF353C" w:rsidRDefault="00E6364D" w:rsidP="00485DF3">
            <w:pPr>
              <w:pStyle w:val="NormalLeft"/>
              <w:rPr>
                <w:lang w:val="en-GB"/>
              </w:rPr>
            </w:pPr>
            <w:r w:rsidRPr="00FF353C">
              <w:rPr>
                <w:lang w:val="en-GB"/>
              </w:rPr>
              <w:t>R0720/C0100</w:t>
            </w:r>
          </w:p>
        </w:tc>
        <w:tc>
          <w:tcPr>
            <w:tcW w:w="2414" w:type="dxa"/>
            <w:tcBorders>
              <w:top w:val="single" w:sz="2" w:space="0" w:color="auto"/>
              <w:left w:val="single" w:sz="2" w:space="0" w:color="auto"/>
              <w:bottom w:val="single" w:sz="2" w:space="0" w:color="auto"/>
              <w:right w:val="single" w:sz="2" w:space="0" w:color="auto"/>
            </w:tcBorders>
          </w:tcPr>
          <w:p w14:paraId="71F917FF" w14:textId="77777777" w:rsidR="00E6364D" w:rsidRPr="00FF353C" w:rsidRDefault="00E6364D" w:rsidP="00485DF3">
            <w:pPr>
              <w:pStyle w:val="NormalLeft"/>
              <w:rPr>
                <w:lang w:val="en-GB"/>
              </w:rPr>
            </w:pPr>
            <w:r w:rsidRPr="00FF353C">
              <w:rPr>
                <w:lang w:val="en-GB"/>
              </w:rPr>
              <w:t>Subordinated liabilities –Tier 2 — regulatory action</w:t>
            </w:r>
          </w:p>
        </w:tc>
        <w:tc>
          <w:tcPr>
            <w:tcW w:w="3993" w:type="dxa"/>
            <w:tcBorders>
              <w:top w:val="single" w:sz="2" w:space="0" w:color="auto"/>
              <w:left w:val="single" w:sz="2" w:space="0" w:color="auto"/>
              <w:bottom w:val="single" w:sz="2" w:space="0" w:color="auto"/>
              <w:right w:val="single" w:sz="2" w:space="0" w:color="auto"/>
            </w:tcBorders>
          </w:tcPr>
          <w:p w14:paraId="7C1A85FF" w14:textId="77777777" w:rsidR="00E6364D" w:rsidRPr="00FF353C" w:rsidRDefault="00E6364D" w:rsidP="00485DF3">
            <w:pPr>
              <w:pStyle w:val="NormalLeft"/>
              <w:rPr>
                <w:lang w:val="en-GB"/>
              </w:rPr>
            </w:pPr>
            <w:r w:rsidRPr="00FF353C">
              <w:rPr>
                <w:lang w:val="en-GB"/>
              </w:rPr>
              <w:t>This is an amount reflecting change to Tier 2 subordinated liabilities due to regulatory action.</w:t>
            </w:r>
          </w:p>
        </w:tc>
      </w:tr>
      <w:tr w:rsidR="00E6364D" w:rsidRPr="00FF353C" w14:paraId="5700B967" w14:textId="77777777" w:rsidTr="00485DF3">
        <w:tc>
          <w:tcPr>
            <w:tcW w:w="2879" w:type="dxa"/>
            <w:tcBorders>
              <w:top w:val="single" w:sz="2" w:space="0" w:color="auto"/>
              <w:left w:val="single" w:sz="2" w:space="0" w:color="auto"/>
              <w:bottom w:val="single" w:sz="2" w:space="0" w:color="auto"/>
              <w:right w:val="single" w:sz="2" w:space="0" w:color="auto"/>
            </w:tcBorders>
          </w:tcPr>
          <w:p w14:paraId="57534EE7" w14:textId="77777777" w:rsidR="00E6364D" w:rsidRPr="00FF353C" w:rsidRDefault="00E6364D" w:rsidP="00485DF3">
            <w:pPr>
              <w:pStyle w:val="NormalLeft"/>
              <w:rPr>
                <w:lang w:val="en-GB"/>
              </w:rPr>
            </w:pPr>
            <w:r w:rsidRPr="00FF353C">
              <w:rPr>
                <w:lang w:val="en-GB"/>
              </w:rPr>
              <w:t>R0720/C0060</w:t>
            </w:r>
          </w:p>
        </w:tc>
        <w:tc>
          <w:tcPr>
            <w:tcW w:w="2414" w:type="dxa"/>
            <w:tcBorders>
              <w:top w:val="single" w:sz="2" w:space="0" w:color="auto"/>
              <w:left w:val="single" w:sz="2" w:space="0" w:color="auto"/>
              <w:bottom w:val="single" w:sz="2" w:space="0" w:color="auto"/>
              <w:right w:val="single" w:sz="2" w:space="0" w:color="auto"/>
            </w:tcBorders>
          </w:tcPr>
          <w:p w14:paraId="3206D686" w14:textId="77777777" w:rsidR="00E6364D" w:rsidRPr="00FF353C" w:rsidRDefault="00E6364D" w:rsidP="00485DF3">
            <w:pPr>
              <w:pStyle w:val="NormalLeft"/>
              <w:rPr>
                <w:lang w:val="en-GB"/>
              </w:rPr>
            </w:pPr>
            <w:r w:rsidRPr="00FF353C">
              <w:rPr>
                <w:lang w:val="en-GB"/>
              </w:rPr>
              <w:t>Subordinated liabilities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4B60AE04" w14:textId="77777777" w:rsidR="00E6364D" w:rsidRPr="00FF353C" w:rsidRDefault="00E6364D" w:rsidP="00485DF3">
            <w:pPr>
              <w:pStyle w:val="NormalLeft"/>
              <w:rPr>
                <w:lang w:val="en-GB"/>
              </w:rPr>
            </w:pPr>
            <w:r w:rsidRPr="00FF353C">
              <w:rPr>
                <w:lang w:val="en-GB"/>
              </w:rPr>
              <w:t>This is the balance of Tier 2 subordinated liabilities carried forward to the next reporting period.</w:t>
            </w:r>
          </w:p>
        </w:tc>
      </w:tr>
      <w:tr w:rsidR="00E6364D" w:rsidRPr="00FF353C" w14:paraId="53F09243" w14:textId="77777777" w:rsidTr="00485DF3">
        <w:tc>
          <w:tcPr>
            <w:tcW w:w="2879" w:type="dxa"/>
            <w:tcBorders>
              <w:top w:val="single" w:sz="2" w:space="0" w:color="auto"/>
              <w:left w:val="single" w:sz="2" w:space="0" w:color="auto"/>
              <w:bottom w:val="single" w:sz="2" w:space="0" w:color="auto"/>
              <w:right w:val="single" w:sz="2" w:space="0" w:color="auto"/>
            </w:tcBorders>
          </w:tcPr>
          <w:p w14:paraId="51D5781D" w14:textId="77777777" w:rsidR="00E6364D" w:rsidRPr="00FF353C" w:rsidRDefault="00E6364D" w:rsidP="00485DF3">
            <w:pPr>
              <w:pStyle w:val="NormalLeft"/>
              <w:rPr>
                <w:lang w:val="en-GB"/>
              </w:rPr>
            </w:pPr>
            <w:r w:rsidRPr="00FF353C">
              <w:rPr>
                <w:lang w:val="en-GB"/>
              </w:rPr>
              <w:t>R0730/C0010</w:t>
            </w:r>
          </w:p>
        </w:tc>
        <w:tc>
          <w:tcPr>
            <w:tcW w:w="2414" w:type="dxa"/>
            <w:tcBorders>
              <w:top w:val="single" w:sz="2" w:space="0" w:color="auto"/>
              <w:left w:val="single" w:sz="2" w:space="0" w:color="auto"/>
              <w:bottom w:val="single" w:sz="2" w:space="0" w:color="auto"/>
              <w:right w:val="single" w:sz="2" w:space="0" w:color="auto"/>
            </w:tcBorders>
          </w:tcPr>
          <w:p w14:paraId="056DC642" w14:textId="77777777" w:rsidR="00E6364D" w:rsidRPr="00FF353C" w:rsidRDefault="00E6364D" w:rsidP="00485DF3">
            <w:pPr>
              <w:pStyle w:val="NormalLeft"/>
              <w:rPr>
                <w:lang w:val="en-GB"/>
              </w:rPr>
            </w:pPr>
            <w:r w:rsidRPr="00FF353C">
              <w:rPr>
                <w:lang w:val="en-GB"/>
              </w:rPr>
              <w:t>Subordinated liabilities –Tier 3– balance brought forward</w:t>
            </w:r>
          </w:p>
        </w:tc>
        <w:tc>
          <w:tcPr>
            <w:tcW w:w="3993" w:type="dxa"/>
            <w:tcBorders>
              <w:top w:val="single" w:sz="2" w:space="0" w:color="auto"/>
              <w:left w:val="single" w:sz="2" w:space="0" w:color="auto"/>
              <w:bottom w:val="single" w:sz="2" w:space="0" w:color="auto"/>
              <w:right w:val="single" w:sz="2" w:space="0" w:color="auto"/>
            </w:tcBorders>
          </w:tcPr>
          <w:p w14:paraId="5F5B7DA8" w14:textId="77777777" w:rsidR="00E6364D" w:rsidRPr="00FF353C" w:rsidRDefault="00E6364D" w:rsidP="00485DF3">
            <w:pPr>
              <w:pStyle w:val="NormalLeft"/>
              <w:rPr>
                <w:lang w:val="en-GB"/>
              </w:rPr>
            </w:pPr>
            <w:r w:rsidRPr="00FF353C">
              <w:rPr>
                <w:lang w:val="en-GB"/>
              </w:rPr>
              <w:t>This is the balance of Tier 3 subordinated liabilities brought forward from the previous reporting period.</w:t>
            </w:r>
          </w:p>
        </w:tc>
      </w:tr>
      <w:tr w:rsidR="00E6364D" w:rsidRPr="00FF353C" w14:paraId="1A648321" w14:textId="77777777" w:rsidTr="00485DF3">
        <w:tc>
          <w:tcPr>
            <w:tcW w:w="2879" w:type="dxa"/>
            <w:tcBorders>
              <w:top w:val="single" w:sz="2" w:space="0" w:color="auto"/>
              <w:left w:val="single" w:sz="2" w:space="0" w:color="auto"/>
              <w:bottom w:val="single" w:sz="2" w:space="0" w:color="auto"/>
              <w:right w:val="single" w:sz="2" w:space="0" w:color="auto"/>
            </w:tcBorders>
          </w:tcPr>
          <w:p w14:paraId="4F27F453" w14:textId="77777777" w:rsidR="00E6364D" w:rsidRPr="00FF353C" w:rsidRDefault="00E6364D" w:rsidP="00485DF3">
            <w:pPr>
              <w:pStyle w:val="NormalLeft"/>
              <w:rPr>
                <w:lang w:val="en-GB"/>
              </w:rPr>
            </w:pPr>
            <w:r w:rsidRPr="00FF353C">
              <w:rPr>
                <w:lang w:val="en-GB"/>
              </w:rPr>
              <w:t>R0730/C0070</w:t>
            </w:r>
          </w:p>
        </w:tc>
        <w:tc>
          <w:tcPr>
            <w:tcW w:w="2414" w:type="dxa"/>
            <w:tcBorders>
              <w:top w:val="single" w:sz="2" w:space="0" w:color="auto"/>
              <w:left w:val="single" w:sz="2" w:space="0" w:color="auto"/>
              <w:bottom w:val="single" w:sz="2" w:space="0" w:color="auto"/>
              <w:right w:val="single" w:sz="2" w:space="0" w:color="auto"/>
            </w:tcBorders>
          </w:tcPr>
          <w:p w14:paraId="4AD4E1C7" w14:textId="77777777" w:rsidR="00E6364D" w:rsidRPr="00FF353C" w:rsidRDefault="00E6364D" w:rsidP="00485DF3">
            <w:pPr>
              <w:pStyle w:val="NormalLeft"/>
              <w:rPr>
                <w:lang w:val="en-GB"/>
              </w:rPr>
            </w:pPr>
            <w:r w:rsidRPr="00FF353C">
              <w:rPr>
                <w:lang w:val="en-GB"/>
              </w:rPr>
              <w:t>Subordinated liabilities –Tier 3 — issued</w:t>
            </w:r>
          </w:p>
        </w:tc>
        <w:tc>
          <w:tcPr>
            <w:tcW w:w="3993" w:type="dxa"/>
            <w:tcBorders>
              <w:top w:val="single" w:sz="2" w:space="0" w:color="auto"/>
              <w:left w:val="single" w:sz="2" w:space="0" w:color="auto"/>
              <w:bottom w:val="single" w:sz="2" w:space="0" w:color="auto"/>
              <w:right w:val="single" w:sz="2" w:space="0" w:color="auto"/>
            </w:tcBorders>
          </w:tcPr>
          <w:p w14:paraId="63E67006" w14:textId="77777777" w:rsidR="00E6364D" w:rsidRPr="00FF353C" w:rsidRDefault="00E6364D" w:rsidP="00485DF3">
            <w:pPr>
              <w:pStyle w:val="NormalLeft"/>
              <w:rPr>
                <w:lang w:val="en-GB"/>
              </w:rPr>
            </w:pPr>
            <w:r w:rsidRPr="00FF353C">
              <w:rPr>
                <w:lang w:val="en-GB"/>
              </w:rPr>
              <w:t>This is the amount of Tier 3 subordinated liabilities issued over the reporting period.</w:t>
            </w:r>
          </w:p>
        </w:tc>
      </w:tr>
      <w:tr w:rsidR="00E6364D" w:rsidRPr="00FF353C" w14:paraId="2ABC4CE0" w14:textId="77777777" w:rsidTr="00485DF3">
        <w:tc>
          <w:tcPr>
            <w:tcW w:w="2879" w:type="dxa"/>
            <w:tcBorders>
              <w:top w:val="single" w:sz="2" w:space="0" w:color="auto"/>
              <w:left w:val="single" w:sz="2" w:space="0" w:color="auto"/>
              <w:bottom w:val="single" w:sz="2" w:space="0" w:color="auto"/>
              <w:right w:val="single" w:sz="2" w:space="0" w:color="auto"/>
            </w:tcBorders>
          </w:tcPr>
          <w:p w14:paraId="1D074083" w14:textId="77777777" w:rsidR="00E6364D" w:rsidRPr="00FF353C" w:rsidRDefault="00E6364D" w:rsidP="00485DF3">
            <w:pPr>
              <w:pStyle w:val="NormalLeft"/>
              <w:rPr>
                <w:lang w:val="en-GB"/>
              </w:rPr>
            </w:pPr>
            <w:r w:rsidRPr="00FF353C">
              <w:rPr>
                <w:lang w:val="en-GB"/>
              </w:rPr>
              <w:t>R0730/C0080</w:t>
            </w:r>
          </w:p>
        </w:tc>
        <w:tc>
          <w:tcPr>
            <w:tcW w:w="2414" w:type="dxa"/>
            <w:tcBorders>
              <w:top w:val="single" w:sz="2" w:space="0" w:color="auto"/>
              <w:left w:val="single" w:sz="2" w:space="0" w:color="auto"/>
              <w:bottom w:val="single" w:sz="2" w:space="0" w:color="auto"/>
              <w:right w:val="single" w:sz="2" w:space="0" w:color="auto"/>
            </w:tcBorders>
          </w:tcPr>
          <w:p w14:paraId="3A42ABEB" w14:textId="77777777" w:rsidR="00E6364D" w:rsidRPr="00FF353C" w:rsidRDefault="00E6364D" w:rsidP="00485DF3">
            <w:pPr>
              <w:pStyle w:val="NormalLeft"/>
              <w:rPr>
                <w:lang w:val="en-GB"/>
              </w:rPr>
            </w:pPr>
            <w:r w:rsidRPr="00FF353C">
              <w:rPr>
                <w:lang w:val="en-GB"/>
              </w:rPr>
              <w:t>Subordinated liabilities –Tier 3 — redeemed</w:t>
            </w:r>
          </w:p>
        </w:tc>
        <w:tc>
          <w:tcPr>
            <w:tcW w:w="3993" w:type="dxa"/>
            <w:tcBorders>
              <w:top w:val="single" w:sz="2" w:space="0" w:color="auto"/>
              <w:left w:val="single" w:sz="2" w:space="0" w:color="auto"/>
              <w:bottom w:val="single" w:sz="2" w:space="0" w:color="auto"/>
              <w:right w:val="single" w:sz="2" w:space="0" w:color="auto"/>
            </w:tcBorders>
          </w:tcPr>
          <w:p w14:paraId="2ACA3768" w14:textId="77777777" w:rsidR="00E6364D" w:rsidRPr="00FF353C" w:rsidRDefault="00E6364D" w:rsidP="00485DF3">
            <w:pPr>
              <w:pStyle w:val="NormalLeft"/>
              <w:rPr>
                <w:lang w:val="en-GB"/>
              </w:rPr>
            </w:pPr>
            <w:r w:rsidRPr="00FF353C">
              <w:rPr>
                <w:lang w:val="en-GB"/>
              </w:rPr>
              <w:t>This is the amount of Tier 3 subordinated liabilities redeemed over the reporting period.</w:t>
            </w:r>
          </w:p>
        </w:tc>
      </w:tr>
      <w:tr w:rsidR="00E6364D" w:rsidRPr="00FF353C" w14:paraId="16FF5605" w14:textId="77777777" w:rsidTr="00485DF3">
        <w:tc>
          <w:tcPr>
            <w:tcW w:w="2879" w:type="dxa"/>
            <w:tcBorders>
              <w:top w:val="single" w:sz="2" w:space="0" w:color="auto"/>
              <w:left w:val="single" w:sz="2" w:space="0" w:color="auto"/>
              <w:bottom w:val="single" w:sz="2" w:space="0" w:color="auto"/>
              <w:right w:val="single" w:sz="2" w:space="0" w:color="auto"/>
            </w:tcBorders>
          </w:tcPr>
          <w:p w14:paraId="14DDFAC7" w14:textId="77777777" w:rsidR="00E6364D" w:rsidRPr="00FF353C" w:rsidRDefault="00E6364D" w:rsidP="00485DF3">
            <w:pPr>
              <w:pStyle w:val="NormalLeft"/>
              <w:rPr>
                <w:lang w:val="en-GB"/>
              </w:rPr>
            </w:pPr>
            <w:r w:rsidRPr="00FF353C">
              <w:rPr>
                <w:lang w:val="en-GB"/>
              </w:rPr>
              <w:lastRenderedPageBreak/>
              <w:t>R0730/C0090</w:t>
            </w:r>
          </w:p>
        </w:tc>
        <w:tc>
          <w:tcPr>
            <w:tcW w:w="2414" w:type="dxa"/>
            <w:tcBorders>
              <w:top w:val="single" w:sz="2" w:space="0" w:color="auto"/>
              <w:left w:val="single" w:sz="2" w:space="0" w:color="auto"/>
              <w:bottom w:val="single" w:sz="2" w:space="0" w:color="auto"/>
              <w:right w:val="single" w:sz="2" w:space="0" w:color="auto"/>
            </w:tcBorders>
          </w:tcPr>
          <w:p w14:paraId="22EA701F" w14:textId="77777777" w:rsidR="00E6364D" w:rsidRPr="00FF353C" w:rsidRDefault="00E6364D" w:rsidP="00485DF3">
            <w:pPr>
              <w:pStyle w:val="NormalLeft"/>
              <w:rPr>
                <w:lang w:val="en-GB"/>
              </w:rPr>
            </w:pPr>
            <w:r w:rsidRPr="00FF353C">
              <w:rPr>
                <w:lang w:val="en-GB"/>
              </w:rPr>
              <w:t>Subordinated liabilities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16DC2836" w14:textId="77777777" w:rsidR="00E6364D" w:rsidRPr="00FF353C" w:rsidRDefault="00E6364D" w:rsidP="00485DF3">
            <w:pPr>
              <w:pStyle w:val="NormalLeft"/>
              <w:rPr>
                <w:lang w:val="en-GB"/>
              </w:rPr>
            </w:pPr>
            <w:r w:rsidRPr="00FF353C">
              <w:rPr>
                <w:lang w:val="en-GB"/>
              </w:rPr>
              <w:t>This is an amount reflecting the movements in valuation of Tier 3 subordinated liabilities over the reporting period.</w:t>
            </w:r>
          </w:p>
        </w:tc>
      </w:tr>
      <w:tr w:rsidR="00E6364D" w:rsidRPr="00FF353C" w14:paraId="52B69CAE" w14:textId="77777777" w:rsidTr="00485DF3">
        <w:tc>
          <w:tcPr>
            <w:tcW w:w="2879" w:type="dxa"/>
            <w:tcBorders>
              <w:top w:val="single" w:sz="2" w:space="0" w:color="auto"/>
              <w:left w:val="single" w:sz="2" w:space="0" w:color="auto"/>
              <w:bottom w:val="single" w:sz="2" w:space="0" w:color="auto"/>
              <w:right w:val="single" w:sz="2" w:space="0" w:color="auto"/>
            </w:tcBorders>
          </w:tcPr>
          <w:p w14:paraId="5C93AC58" w14:textId="77777777" w:rsidR="00E6364D" w:rsidRPr="00FF353C" w:rsidRDefault="00E6364D" w:rsidP="00485DF3">
            <w:pPr>
              <w:pStyle w:val="NormalLeft"/>
              <w:rPr>
                <w:lang w:val="en-GB"/>
              </w:rPr>
            </w:pPr>
            <w:r w:rsidRPr="00FF353C">
              <w:rPr>
                <w:lang w:val="en-GB"/>
              </w:rPr>
              <w:t>R0730/C0100</w:t>
            </w:r>
          </w:p>
        </w:tc>
        <w:tc>
          <w:tcPr>
            <w:tcW w:w="2414" w:type="dxa"/>
            <w:tcBorders>
              <w:top w:val="single" w:sz="2" w:space="0" w:color="auto"/>
              <w:left w:val="single" w:sz="2" w:space="0" w:color="auto"/>
              <w:bottom w:val="single" w:sz="2" w:space="0" w:color="auto"/>
              <w:right w:val="single" w:sz="2" w:space="0" w:color="auto"/>
            </w:tcBorders>
          </w:tcPr>
          <w:p w14:paraId="2847A475" w14:textId="77777777" w:rsidR="00E6364D" w:rsidRPr="00FF353C" w:rsidRDefault="00E6364D" w:rsidP="00485DF3">
            <w:pPr>
              <w:pStyle w:val="NormalLeft"/>
              <w:rPr>
                <w:lang w:val="en-GB"/>
              </w:rPr>
            </w:pPr>
            <w:r w:rsidRPr="00FF353C">
              <w:rPr>
                <w:lang w:val="en-GB"/>
              </w:rPr>
              <w:t>Subordinated liabilities –Tier 3 — regulatory action</w:t>
            </w:r>
          </w:p>
        </w:tc>
        <w:tc>
          <w:tcPr>
            <w:tcW w:w="3993" w:type="dxa"/>
            <w:tcBorders>
              <w:top w:val="single" w:sz="2" w:space="0" w:color="auto"/>
              <w:left w:val="single" w:sz="2" w:space="0" w:color="auto"/>
              <w:bottom w:val="single" w:sz="2" w:space="0" w:color="auto"/>
              <w:right w:val="single" w:sz="2" w:space="0" w:color="auto"/>
            </w:tcBorders>
          </w:tcPr>
          <w:p w14:paraId="5F7CD2FA" w14:textId="77777777" w:rsidR="00E6364D" w:rsidRPr="00FF353C" w:rsidRDefault="00E6364D" w:rsidP="00485DF3">
            <w:pPr>
              <w:pStyle w:val="NormalLeft"/>
              <w:rPr>
                <w:lang w:val="en-GB"/>
              </w:rPr>
            </w:pPr>
            <w:r w:rsidRPr="00FF353C">
              <w:rPr>
                <w:lang w:val="en-GB"/>
              </w:rPr>
              <w:t>This is an amount reflecting change to Tier 3 subordinated liabilities due to regulatory action.</w:t>
            </w:r>
          </w:p>
        </w:tc>
      </w:tr>
      <w:tr w:rsidR="00E6364D" w:rsidRPr="00FF353C" w14:paraId="543948A2" w14:textId="77777777" w:rsidTr="00485DF3">
        <w:tc>
          <w:tcPr>
            <w:tcW w:w="2879" w:type="dxa"/>
            <w:tcBorders>
              <w:top w:val="single" w:sz="2" w:space="0" w:color="auto"/>
              <w:left w:val="single" w:sz="2" w:space="0" w:color="auto"/>
              <w:bottom w:val="single" w:sz="2" w:space="0" w:color="auto"/>
              <w:right w:val="single" w:sz="2" w:space="0" w:color="auto"/>
            </w:tcBorders>
          </w:tcPr>
          <w:p w14:paraId="42A5B393" w14:textId="77777777" w:rsidR="00E6364D" w:rsidRPr="00FF353C" w:rsidRDefault="00E6364D" w:rsidP="00485DF3">
            <w:pPr>
              <w:pStyle w:val="NormalLeft"/>
              <w:rPr>
                <w:lang w:val="en-GB"/>
              </w:rPr>
            </w:pPr>
            <w:r w:rsidRPr="00FF353C">
              <w:rPr>
                <w:lang w:val="en-GB"/>
              </w:rPr>
              <w:t>R0730/C0060</w:t>
            </w:r>
          </w:p>
        </w:tc>
        <w:tc>
          <w:tcPr>
            <w:tcW w:w="2414" w:type="dxa"/>
            <w:tcBorders>
              <w:top w:val="single" w:sz="2" w:space="0" w:color="auto"/>
              <w:left w:val="single" w:sz="2" w:space="0" w:color="auto"/>
              <w:bottom w:val="single" w:sz="2" w:space="0" w:color="auto"/>
              <w:right w:val="single" w:sz="2" w:space="0" w:color="auto"/>
            </w:tcBorders>
          </w:tcPr>
          <w:p w14:paraId="69E6EB9C" w14:textId="77777777" w:rsidR="00E6364D" w:rsidRPr="00FF353C" w:rsidRDefault="00E6364D" w:rsidP="00485DF3">
            <w:pPr>
              <w:pStyle w:val="NormalLeft"/>
              <w:rPr>
                <w:lang w:val="en-GB"/>
              </w:rPr>
            </w:pPr>
            <w:r w:rsidRPr="00FF353C">
              <w:rPr>
                <w:lang w:val="en-GB"/>
              </w:rPr>
              <w:t>Subordinated liabilities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5AE9BE60" w14:textId="77777777" w:rsidR="00E6364D" w:rsidRPr="00FF353C" w:rsidRDefault="00E6364D" w:rsidP="00485DF3">
            <w:pPr>
              <w:pStyle w:val="NormalLeft"/>
              <w:rPr>
                <w:lang w:val="en-GB"/>
              </w:rPr>
            </w:pPr>
            <w:r w:rsidRPr="00FF353C">
              <w:rPr>
                <w:lang w:val="en-GB"/>
              </w:rPr>
              <w:t>This is the balance of Tier 3 subordinated liabilities carried forward to the next reporting period.</w:t>
            </w:r>
          </w:p>
        </w:tc>
      </w:tr>
      <w:tr w:rsidR="00E6364D" w:rsidRPr="00FF353C" w14:paraId="52EDDD40" w14:textId="77777777" w:rsidTr="00485DF3">
        <w:tc>
          <w:tcPr>
            <w:tcW w:w="2879" w:type="dxa"/>
            <w:tcBorders>
              <w:top w:val="single" w:sz="2" w:space="0" w:color="auto"/>
              <w:left w:val="single" w:sz="2" w:space="0" w:color="auto"/>
              <w:bottom w:val="single" w:sz="2" w:space="0" w:color="auto"/>
              <w:right w:val="single" w:sz="2" w:space="0" w:color="auto"/>
            </w:tcBorders>
          </w:tcPr>
          <w:p w14:paraId="34A44DF0" w14:textId="77777777" w:rsidR="00E6364D" w:rsidRPr="00FF353C" w:rsidRDefault="00E6364D" w:rsidP="00485DF3">
            <w:pPr>
              <w:pStyle w:val="NormalLeft"/>
              <w:rPr>
                <w:lang w:val="en-GB"/>
              </w:rPr>
            </w:pPr>
            <w:r w:rsidRPr="00FF353C">
              <w:rPr>
                <w:lang w:val="en-GB"/>
              </w:rPr>
              <w:t>R0800/C0010</w:t>
            </w:r>
          </w:p>
        </w:tc>
        <w:tc>
          <w:tcPr>
            <w:tcW w:w="2414" w:type="dxa"/>
            <w:tcBorders>
              <w:top w:val="single" w:sz="2" w:space="0" w:color="auto"/>
              <w:left w:val="single" w:sz="2" w:space="0" w:color="auto"/>
              <w:bottom w:val="single" w:sz="2" w:space="0" w:color="auto"/>
              <w:right w:val="single" w:sz="2" w:space="0" w:color="auto"/>
            </w:tcBorders>
          </w:tcPr>
          <w:p w14:paraId="1E4EB6EC" w14:textId="77777777" w:rsidR="00E6364D" w:rsidRPr="00FF353C" w:rsidRDefault="00E6364D" w:rsidP="00485DF3">
            <w:pPr>
              <w:pStyle w:val="NormalLeft"/>
              <w:rPr>
                <w:lang w:val="en-GB"/>
              </w:rPr>
            </w:pPr>
            <w:r w:rsidRPr="00FF353C">
              <w:rPr>
                <w:lang w:val="en-GB"/>
              </w:rPr>
              <w:t>Total subordinated liabilities — balance brought forward</w:t>
            </w:r>
          </w:p>
        </w:tc>
        <w:tc>
          <w:tcPr>
            <w:tcW w:w="3993" w:type="dxa"/>
            <w:tcBorders>
              <w:top w:val="single" w:sz="2" w:space="0" w:color="auto"/>
              <w:left w:val="single" w:sz="2" w:space="0" w:color="auto"/>
              <w:bottom w:val="single" w:sz="2" w:space="0" w:color="auto"/>
              <w:right w:val="single" w:sz="2" w:space="0" w:color="auto"/>
            </w:tcBorders>
          </w:tcPr>
          <w:p w14:paraId="4CCC4131" w14:textId="77777777" w:rsidR="00E6364D" w:rsidRPr="00FF353C" w:rsidRDefault="00E6364D" w:rsidP="00485DF3">
            <w:pPr>
              <w:pStyle w:val="NormalLeft"/>
              <w:rPr>
                <w:lang w:val="en-GB"/>
              </w:rPr>
            </w:pPr>
            <w:r w:rsidRPr="00FF353C">
              <w:rPr>
                <w:lang w:val="en-GB"/>
              </w:rPr>
              <w:t>This is the balance of total subordinated liabilities brought forward from the previous reporting period.</w:t>
            </w:r>
          </w:p>
        </w:tc>
      </w:tr>
      <w:tr w:rsidR="00E6364D" w:rsidRPr="00FF353C" w14:paraId="15A20B8C" w14:textId="77777777" w:rsidTr="00485DF3">
        <w:tc>
          <w:tcPr>
            <w:tcW w:w="2879" w:type="dxa"/>
            <w:tcBorders>
              <w:top w:val="single" w:sz="2" w:space="0" w:color="auto"/>
              <w:left w:val="single" w:sz="2" w:space="0" w:color="auto"/>
              <w:bottom w:val="single" w:sz="2" w:space="0" w:color="auto"/>
              <w:right w:val="single" w:sz="2" w:space="0" w:color="auto"/>
            </w:tcBorders>
          </w:tcPr>
          <w:p w14:paraId="0A4DC209" w14:textId="77777777" w:rsidR="00E6364D" w:rsidRPr="00FF353C" w:rsidRDefault="00E6364D" w:rsidP="00485DF3">
            <w:pPr>
              <w:pStyle w:val="NormalLeft"/>
              <w:rPr>
                <w:lang w:val="en-GB"/>
              </w:rPr>
            </w:pPr>
            <w:r w:rsidRPr="00FF353C">
              <w:rPr>
                <w:lang w:val="en-GB"/>
              </w:rPr>
              <w:t>R0800/C0070</w:t>
            </w:r>
          </w:p>
        </w:tc>
        <w:tc>
          <w:tcPr>
            <w:tcW w:w="2414" w:type="dxa"/>
            <w:tcBorders>
              <w:top w:val="single" w:sz="2" w:space="0" w:color="auto"/>
              <w:left w:val="single" w:sz="2" w:space="0" w:color="auto"/>
              <w:bottom w:val="single" w:sz="2" w:space="0" w:color="auto"/>
              <w:right w:val="single" w:sz="2" w:space="0" w:color="auto"/>
            </w:tcBorders>
          </w:tcPr>
          <w:p w14:paraId="64198851" w14:textId="77777777" w:rsidR="00E6364D" w:rsidRPr="00FF353C" w:rsidRDefault="00E6364D" w:rsidP="00485DF3">
            <w:pPr>
              <w:pStyle w:val="NormalLeft"/>
              <w:rPr>
                <w:lang w:val="en-GB"/>
              </w:rPr>
            </w:pPr>
            <w:r w:rsidRPr="00FF353C">
              <w:rPr>
                <w:lang w:val="en-GB"/>
              </w:rPr>
              <w:t>Total subordinated liabilities — issued</w:t>
            </w:r>
          </w:p>
        </w:tc>
        <w:tc>
          <w:tcPr>
            <w:tcW w:w="3993" w:type="dxa"/>
            <w:tcBorders>
              <w:top w:val="single" w:sz="2" w:space="0" w:color="auto"/>
              <w:left w:val="single" w:sz="2" w:space="0" w:color="auto"/>
              <w:bottom w:val="single" w:sz="2" w:space="0" w:color="auto"/>
              <w:right w:val="single" w:sz="2" w:space="0" w:color="auto"/>
            </w:tcBorders>
          </w:tcPr>
          <w:p w14:paraId="428F7C58" w14:textId="77777777" w:rsidR="00E6364D" w:rsidRPr="00FF353C" w:rsidRDefault="00E6364D" w:rsidP="00485DF3">
            <w:pPr>
              <w:pStyle w:val="NormalLeft"/>
              <w:rPr>
                <w:lang w:val="en-GB"/>
              </w:rPr>
            </w:pPr>
            <w:r w:rsidRPr="00FF353C">
              <w:rPr>
                <w:lang w:val="en-GB"/>
              </w:rPr>
              <w:t>This is the amount of total subordinated liabilities issued over the reporting period.</w:t>
            </w:r>
          </w:p>
        </w:tc>
      </w:tr>
      <w:tr w:rsidR="00E6364D" w:rsidRPr="00FF353C" w14:paraId="7DBB2423" w14:textId="77777777" w:rsidTr="00485DF3">
        <w:tc>
          <w:tcPr>
            <w:tcW w:w="2879" w:type="dxa"/>
            <w:tcBorders>
              <w:top w:val="single" w:sz="2" w:space="0" w:color="auto"/>
              <w:left w:val="single" w:sz="2" w:space="0" w:color="auto"/>
              <w:bottom w:val="single" w:sz="2" w:space="0" w:color="auto"/>
              <w:right w:val="single" w:sz="2" w:space="0" w:color="auto"/>
            </w:tcBorders>
          </w:tcPr>
          <w:p w14:paraId="04A1A998" w14:textId="77777777" w:rsidR="00E6364D" w:rsidRPr="00FF353C" w:rsidRDefault="00E6364D" w:rsidP="00485DF3">
            <w:pPr>
              <w:pStyle w:val="NormalLeft"/>
              <w:rPr>
                <w:lang w:val="en-GB"/>
              </w:rPr>
            </w:pPr>
            <w:r w:rsidRPr="00FF353C">
              <w:rPr>
                <w:lang w:val="en-GB"/>
              </w:rPr>
              <w:t>R0800/C0080</w:t>
            </w:r>
          </w:p>
        </w:tc>
        <w:tc>
          <w:tcPr>
            <w:tcW w:w="2414" w:type="dxa"/>
            <w:tcBorders>
              <w:top w:val="single" w:sz="2" w:space="0" w:color="auto"/>
              <w:left w:val="single" w:sz="2" w:space="0" w:color="auto"/>
              <w:bottom w:val="single" w:sz="2" w:space="0" w:color="auto"/>
              <w:right w:val="single" w:sz="2" w:space="0" w:color="auto"/>
            </w:tcBorders>
          </w:tcPr>
          <w:p w14:paraId="48F3D461" w14:textId="77777777" w:rsidR="00E6364D" w:rsidRPr="00FF353C" w:rsidRDefault="00E6364D" w:rsidP="00485DF3">
            <w:pPr>
              <w:pStyle w:val="NormalLeft"/>
              <w:rPr>
                <w:lang w:val="en-GB"/>
              </w:rPr>
            </w:pPr>
            <w:r w:rsidRPr="00FF353C">
              <w:rPr>
                <w:lang w:val="en-GB"/>
              </w:rPr>
              <w:t>Total subordinated liabilities — redeemed</w:t>
            </w:r>
          </w:p>
        </w:tc>
        <w:tc>
          <w:tcPr>
            <w:tcW w:w="3993" w:type="dxa"/>
            <w:tcBorders>
              <w:top w:val="single" w:sz="2" w:space="0" w:color="auto"/>
              <w:left w:val="single" w:sz="2" w:space="0" w:color="auto"/>
              <w:bottom w:val="single" w:sz="2" w:space="0" w:color="auto"/>
              <w:right w:val="single" w:sz="2" w:space="0" w:color="auto"/>
            </w:tcBorders>
          </w:tcPr>
          <w:p w14:paraId="4D2774DD" w14:textId="77777777" w:rsidR="00E6364D" w:rsidRPr="00FF353C" w:rsidRDefault="00E6364D" w:rsidP="00485DF3">
            <w:pPr>
              <w:pStyle w:val="NormalLeft"/>
              <w:rPr>
                <w:lang w:val="en-GB"/>
              </w:rPr>
            </w:pPr>
            <w:r w:rsidRPr="00FF353C">
              <w:rPr>
                <w:lang w:val="en-GB"/>
              </w:rPr>
              <w:t>This is the amount of total subordinated liabilities redeemed over the reporting period.</w:t>
            </w:r>
          </w:p>
        </w:tc>
      </w:tr>
      <w:tr w:rsidR="00E6364D" w:rsidRPr="00FF353C" w14:paraId="55E79332" w14:textId="77777777" w:rsidTr="00485DF3">
        <w:tc>
          <w:tcPr>
            <w:tcW w:w="2879" w:type="dxa"/>
            <w:tcBorders>
              <w:top w:val="single" w:sz="2" w:space="0" w:color="auto"/>
              <w:left w:val="single" w:sz="2" w:space="0" w:color="auto"/>
              <w:bottom w:val="single" w:sz="2" w:space="0" w:color="auto"/>
              <w:right w:val="single" w:sz="2" w:space="0" w:color="auto"/>
            </w:tcBorders>
          </w:tcPr>
          <w:p w14:paraId="0F665B76" w14:textId="77777777" w:rsidR="00E6364D" w:rsidRPr="00FF353C" w:rsidRDefault="00E6364D" w:rsidP="00485DF3">
            <w:pPr>
              <w:pStyle w:val="NormalLeft"/>
              <w:rPr>
                <w:lang w:val="en-GB"/>
              </w:rPr>
            </w:pPr>
            <w:r w:rsidRPr="00FF353C">
              <w:rPr>
                <w:lang w:val="en-GB"/>
              </w:rPr>
              <w:t>R0800/C0090</w:t>
            </w:r>
          </w:p>
        </w:tc>
        <w:tc>
          <w:tcPr>
            <w:tcW w:w="2414" w:type="dxa"/>
            <w:tcBorders>
              <w:top w:val="single" w:sz="2" w:space="0" w:color="auto"/>
              <w:left w:val="single" w:sz="2" w:space="0" w:color="auto"/>
              <w:bottom w:val="single" w:sz="2" w:space="0" w:color="auto"/>
              <w:right w:val="single" w:sz="2" w:space="0" w:color="auto"/>
            </w:tcBorders>
          </w:tcPr>
          <w:p w14:paraId="64CF845F" w14:textId="77777777" w:rsidR="00E6364D" w:rsidRPr="00FF353C" w:rsidRDefault="00E6364D" w:rsidP="00485DF3">
            <w:pPr>
              <w:pStyle w:val="NormalLeft"/>
              <w:rPr>
                <w:lang w:val="en-GB"/>
              </w:rPr>
            </w:pPr>
            <w:r w:rsidRPr="00FF353C">
              <w:rPr>
                <w:lang w:val="en-GB"/>
              </w:rPr>
              <w:t>Total subordinated liabilities — movements in valuation</w:t>
            </w:r>
          </w:p>
        </w:tc>
        <w:tc>
          <w:tcPr>
            <w:tcW w:w="3993" w:type="dxa"/>
            <w:tcBorders>
              <w:top w:val="single" w:sz="2" w:space="0" w:color="auto"/>
              <w:left w:val="single" w:sz="2" w:space="0" w:color="auto"/>
              <w:bottom w:val="single" w:sz="2" w:space="0" w:color="auto"/>
              <w:right w:val="single" w:sz="2" w:space="0" w:color="auto"/>
            </w:tcBorders>
          </w:tcPr>
          <w:p w14:paraId="08162DCC" w14:textId="77777777" w:rsidR="00E6364D" w:rsidRPr="00FF353C" w:rsidRDefault="00E6364D" w:rsidP="00485DF3">
            <w:pPr>
              <w:pStyle w:val="NormalLeft"/>
              <w:rPr>
                <w:lang w:val="en-GB"/>
              </w:rPr>
            </w:pPr>
            <w:r w:rsidRPr="00FF353C">
              <w:rPr>
                <w:lang w:val="en-GB"/>
              </w:rPr>
              <w:t>This is an amount reflecting the movements in valuation of total subordinated liabilities over the reporting period.</w:t>
            </w:r>
          </w:p>
        </w:tc>
      </w:tr>
      <w:tr w:rsidR="00E6364D" w:rsidRPr="00FF353C" w14:paraId="317B4113" w14:textId="77777777" w:rsidTr="00485DF3">
        <w:tc>
          <w:tcPr>
            <w:tcW w:w="2879" w:type="dxa"/>
            <w:tcBorders>
              <w:top w:val="single" w:sz="2" w:space="0" w:color="auto"/>
              <w:left w:val="single" w:sz="2" w:space="0" w:color="auto"/>
              <w:bottom w:val="single" w:sz="2" w:space="0" w:color="auto"/>
              <w:right w:val="single" w:sz="2" w:space="0" w:color="auto"/>
            </w:tcBorders>
          </w:tcPr>
          <w:p w14:paraId="3006C5D3" w14:textId="77777777" w:rsidR="00E6364D" w:rsidRPr="00FF353C" w:rsidRDefault="00E6364D" w:rsidP="00485DF3">
            <w:pPr>
              <w:pStyle w:val="NormalLeft"/>
              <w:rPr>
                <w:lang w:val="en-GB"/>
              </w:rPr>
            </w:pPr>
            <w:r w:rsidRPr="00FF353C">
              <w:rPr>
                <w:lang w:val="en-GB"/>
              </w:rPr>
              <w:t>R0800/C0100</w:t>
            </w:r>
          </w:p>
        </w:tc>
        <w:tc>
          <w:tcPr>
            <w:tcW w:w="2414" w:type="dxa"/>
            <w:tcBorders>
              <w:top w:val="single" w:sz="2" w:space="0" w:color="auto"/>
              <w:left w:val="single" w:sz="2" w:space="0" w:color="auto"/>
              <w:bottom w:val="single" w:sz="2" w:space="0" w:color="auto"/>
              <w:right w:val="single" w:sz="2" w:space="0" w:color="auto"/>
            </w:tcBorders>
          </w:tcPr>
          <w:p w14:paraId="0EDFEF45" w14:textId="77777777" w:rsidR="00E6364D" w:rsidRPr="00FF353C" w:rsidRDefault="00E6364D" w:rsidP="00485DF3">
            <w:pPr>
              <w:pStyle w:val="NormalLeft"/>
              <w:rPr>
                <w:lang w:val="en-GB"/>
              </w:rPr>
            </w:pPr>
            <w:r w:rsidRPr="00FF353C">
              <w:rPr>
                <w:lang w:val="en-GB"/>
              </w:rPr>
              <w:t>Total subordinated liabilities — regulatory action</w:t>
            </w:r>
          </w:p>
        </w:tc>
        <w:tc>
          <w:tcPr>
            <w:tcW w:w="3993" w:type="dxa"/>
            <w:tcBorders>
              <w:top w:val="single" w:sz="2" w:space="0" w:color="auto"/>
              <w:left w:val="single" w:sz="2" w:space="0" w:color="auto"/>
              <w:bottom w:val="single" w:sz="2" w:space="0" w:color="auto"/>
              <w:right w:val="single" w:sz="2" w:space="0" w:color="auto"/>
            </w:tcBorders>
          </w:tcPr>
          <w:p w14:paraId="3FEAE5B6" w14:textId="77777777" w:rsidR="00E6364D" w:rsidRPr="00FF353C" w:rsidRDefault="00E6364D" w:rsidP="00485DF3">
            <w:pPr>
              <w:pStyle w:val="NormalLeft"/>
              <w:rPr>
                <w:lang w:val="en-GB"/>
              </w:rPr>
            </w:pPr>
            <w:r w:rsidRPr="00FF353C">
              <w:rPr>
                <w:lang w:val="en-GB"/>
              </w:rPr>
              <w:t>This is an amount reflecting change to total subordinated liabilities due to regulatory action.</w:t>
            </w:r>
          </w:p>
        </w:tc>
      </w:tr>
      <w:tr w:rsidR="00E6364D" w:rsidRPr="00FF353C" w14:paraId="37819F7E" w14:textId="77777777" w:rsidTr="00485DF3">
        <w:tc>
          <w:tcPr>
            <w:tcW w:w="2879" w:type="dxa"/>
            <w:tcBorders>
              <w:top w:val="single" w:sz="2" w:space="0" w:color="auto"/>
              <w:left w:val="single" w:sz="2" w:space="0" w:color="auto"/>
              <w:bottom w:val="single" w:sz="2" w:space="0" w:color="auto"/>
              <w:right w:val="single" w:sz="2" w:space="0" w:color="auto"/>
            </w:tcBorders>
          </w:tcPr>
          <w:p w14:paraId="607C3417" w14:textId="77777777" w:rsidR="00E6364D" w:rsidRPr="00FF353C" w:rsidRDefault="00E6364D" w:rsidP="00485DF3">
            <w:pPr>
              <w:pStyle w:val="NormalLeft"/>
              <w:rPr>
                <w:lang w:val="en-GB"/>
              </w:rPr>
            </w:pPr>
            <w:r w:rsidRPr="00FF353C">
              <w:rPr>
                <w:lang w:val="en-GB"/>
              </w:rPr>
              <w:t>R0800/C0060</w:t>
            </w:r>
          </w:p>
        </w:tc>
        <w:tc>
          <w:tcPr>
            <w:tcW w:w="2414" w:type="dxa"/>
            <w:tcBorders>
              <w:top w:val="single" w:sz="2" w:space="0" w:color="auto"/>
              <w:left w:val="single" w:sz="2" w:space="0" w:color="auto"/>
              <w:bottom w:val="single" w:sz="2" w:space="0" w:color="auto"/>
              <w:right w:val="single" w:sz="2" w:space="0" w:color="auto"/>
            </w:tcBorders>
          </w:tcPr>
          <w:p w14:paraId="17E74D6B" w14:textId="77777777" w:rsidR="00E6364D" w:rsidRPr="00FF353C" w:rsidRDefault="00E6364D" w:rsidP="00485DF3">
            <w:pPr>
              <w:pStyle w:val="NormalLeft"/>
              <w:rPr>
                <w:lang w:val="en-GB"/>
              </w:rPr>
            </w:pPr>
            <w:r w:rsidRPr="00FF353C">
              <w:rPr>
                <w:lang w:val="en-GB"/>
              </w:rPr>
              <w:t>Total subordinated liabilities — balance carried forward</w:t>
            </w:r>
          </w:p>
        </w:tc>
        <w:tc>
          <w:tcPr>
            <w:tcW w:w="3993" w:type="dxa"/>
            <w:tcBorders>
              <w:top w:val="single" w:sz="2" w:space="0" w:color="auto"/>
              <w:left w:val="single" w:sz="2" w:space="0" w:color="auto"/>
              <w:bottom w:val="single" w:sz="2" w:space="0" w:color="auto"/>
              <w:right w:val="single" w:sz="2" w:space="0" w:color="auto"/>
            </w:tcBorders>
          </w:tcPr>
          <w:p w14:paraId="1F91CD67" w14:textId="77777777" w:rsidR="00E6364D" w:rsidRPr="00FF353C" w:rsidRDefault="00E6364D" w:rsidP="00485DF3">
            <w:pPr>
              <w:pStyle w:val="NormalLeft"/>
              <w:rPr>
                <w:lang w:val="en-GB"/>
              </w:rPr>
            </w:pPr>
            <w:r w:rsidRPr="00FF353C">
              <w:rPr>
                <w:lang w:val="en-GB"/>
              </w:rPr>
              <w:t>This is the balance of total subordinated liabilities carried forward to the next reporting period.</w:t>
            </w:r>
          </w:p>
        </w:tc>
      </w:tr>
      <w:tr w:rsidR="00907C57" w:rsidRPr="00FF353C" w14:paraId="3C26305F"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058E38D0" w14:textId="27D5412E" w:rsidR="00907C57" w:rsidRPr="00FF353C" w:rsidRDefault="00907C57" w:rsidP="00A75973">
            <w:pPr>
              <w:pStyle w:val="NormalCentered"/>
              <w:jc w:val="left"/>
              <w:rPr>
                <w:lang w:val="en-GB"/>
              </w:rPr>
            </w:pPr>
            <w:r w:rsidRPr="00FF353C">
              <w:rPr>
                <w:i/>
                <w:iCs/>
                <w:lang w:val="en-GB"/>
              </w:rPr>
              <w:t>An amount equal to the value of deferred tax assets</w:t>
            </w:r>
          </w:p>
        </w:tc>
      </w:tr>
      <w:tr w:rsidR="00E6364D" w:rsidRPr="00FF353C" w14:paraId="24016406" w14:textId="77777777" w:rsidTr="00485DF3">
        <w:tc>
          <w:tcPr>
            <w:tcW w:w="2879" w:type="dxa"/>
            <w:tcBorders>
              <w:top w:val="single" w:sz="2" w:space="0" w:color="auto"/>
              <w:left w:val="single" w:sz="2" w:space="0" w:color="auto"/>
              <w:bottom w:val="single" w:sz="2" w:space="0" w:color="auto"/>
              <w:right w:val="single" w:sz="2" w:space="0" w:color="auto"/>
            </w:tcBorders>
          </w:tcPr>
          <w:p w14:paraId="201A77D1" w14:textId="77777777" w:rsidR="00E6364D" w:rsidRPr="00FF353C" w:rsidRDefault="00E6364D" w:rsidP="00485DF3">
            <w:pPr>
              <w:pStyle w:val="NormalLeft"/>
              <w:rPr>
                <w:lang w:val="en-GB"/>
              </w:rPr>
            </w:pPr>
            <w:r w:rsidRPr="00FF353C">
              <w:rPr>
                <w:lang w:val="en-GB"/>
              </w:rPr>
              <w:t>R0900/C0010</w:t>
            </w:r>
          </w:p>
        </w:tc>
        <w:tc>
          <w:tcPr>
            <w:tcW w:w="2414" w:type="dxa"/>
            <w:tcBorders>
              <w:top w:val="single" w:sz="2" w:space="0" w:color="auto"/>
              <w:left w:val="single" w:sz="2" w:space="0" w:color="auto"/>
              <w:bottom w:val="single" w:sz="2" w:space="0" w:color="auto"/>
              <w:right w:val="single" w:sz="2" w:space="0" w:color="auto"/>
            </w:tcBorders>
          </w:tcPr>
          <w:p w14:paraId="32735575" w14:textId="77777777" w:rsidR="00E6364D" w:rsidRPr="00FF353C" w:rsidRDefault="00E6364D" w:rsidP="00485DF3">
            <w:pPr>
              <w:pStyle w:val="NormalLeft"/>
              <w:rPr>
                <w:lang w:val="en-GB"/>
              </w:rPr>
            </w:pPr>
            <w:r w:rsidRPr="00FF353C">
              <w:rPr>
                <w:lang w:val="en-GB"/>
              </w:rPr>
              <w:t>An amount equal to the value of net deferred tax assets –Balance brought forward</w:t>
            </w:r>
          </w:p>
        </w:tc>
        <w:tc>
          <w:tcPr>
            <w:tcW w:w="3993" w:type="dxa"/>
            <w:tcBorders>
              <w:top w:val="single" w:sz="2" w:space="0" w:color="auto"/>
              <w:left w:val="single" w:sz="2" w:space="0" w:color="auto"/>
              <w:bottom w:val="single" w:sz="2" w:space="0" w:color="auto"/>
              <w:right w:val="single" w:sz="2" w:space="0" w:color="auto"/>
            </w:tcBorders>
          </w:tcPr>
          <w:p w14:paraId="0DA23CC1" w14:textId="77777777" w:rsidR="00E6364D" w:rsidRPr="00FF353C" w:rsidRDefault="00E6364D" w:rsidP="00485DF3">
            <w:pPr>
              <w:pStyle w:val="NormalLeft"/>
              <w:rPr>
                <w:lang w:val="en-GB"/>
              </w:rPr>
            </w:pPr>
            <w:r w:rsidRPr="00FF353C">
              <w:rPr>
                <w:lang w:val="en-GB"/>
              </w:rPr>
              <w:t>This is the balance of an amount equal to the value of deferred tax assets brought forward from the previous reporting period.</w:t>
            </w:r>
          </w:p>
        </w:tc>
      </w:tr>
      <w:tr w:rsidR="00E6364D" w:rsidRPr="00FF353C" w14:paraId="60B1EDB4" w14:textId="77777777" w:rsidTr="00485DF3">
        <w:tc>
          <w:tcPr>
            <w:tcW w:w="2879" w:type="dxa"/>
            <w:tcBorders>
              <w:top w:val="single" w:sz="2" w:space="0" w:color="auto"/>
              <w:left w:val="single" w:sz="2" w:space="0" w:color="auto"/>
              <w:bottom w:val="single" w:sz="2" w:space="0" w:color="auto"/>
              <w:right w:val="single" w:sz="2" w:space="0" w:color="auto"/>
            </w:tcBorders>
          </w:tcPr>
          <w:p w14:paraId="6466FE96" w14:textId="77777777" w:rsidR="00E6364D" w:rsidRPr="00FF353C" w:rsidRDefault="00E6364D" w:rsidP="00485DF3">
            <w:pPr>
              <w:pStyle w:val="NormalLeft"/>
              <w:rPr>
                <w:lang w:val="en-GB"/>
              </w:rPr>
            </w:pPr>
            <w:r w:rsidRPr="00FF353C">
              <w:rPr>
                <w:lang w:val="en-GB"/>
              </w:rPr>
              <w:t>R0900/C0060</w:t>
            </w:r>
          </w:p>
        </w:tc>
        <w:tc>
          <w:tcPr>
            <w:tcW w:w="2414" w:type="dxa"/>
            <w:tcBorders>
              <w:top w:val="single" w:sz="2" w:space="0" w:color="auto"/>
              <w:left w:val="single" w:sz="2" w:space="0" w:color="auto"/>
              <w:bottom w:val="single" w:sz="2" w:space="0" w:color="auto"/>
              <w:right w:val="single" w:sz="2" w:space="0" w:color="auto"/>
            </w:tcBorders>
          </w:tcPr>
          <w:p w14:paraId="5E41BA79" w14:textId="77777777" w:rsidR="00E6364D" w:rsidRPr="00FF353C" w:rsidRDefault="00E6364D" w:rsidP="00485DF3">
            <w:pPr>
              <w:pStyle w:val="NormalLeft"/>
              <w:rPr>
                <w:lang w:val="en-GB"/>
              </w:rPr>
            </w:pPr>
            <w:r w:rsidRPr="00FF353C">
              <w:rPr>
                <w:lang w:val="en-GB"/>
              </w:rPr>
              <w:t xml:space="preserve">An amount equal to the value of net deferred tax assets –Balance carried </w:t>
            </w:r>
            <w:r w:rsidRPr="00FF353C">
              <w:rPr>
                <w:lang w:val="en-GB"/>
              </w:rPr>
              <w:lastRenderedPageBreak/>
              <w:t>forward</w:t>
            </w:r>
          </w:p>
        </w:tc>
        <w:tc>
          <w:tcPr>
            <w:tcW w:w="3993" w:type="dxa"/>
            <w:tcBorders>
              <w:top w:val="single" w:sz="2" w:space="0" w:color="auto"/>
              <w:left w:val="single" w:sz="2" w:space="0" w:color="auto"/>
              <w:bottom w:val="single" w:sz="2" w:space="0" w:color="auto"/>
              <w:right w:val="single" w:sz="2" w:space="0" w:color="auto"/>
            </w:tcBorders>
          </w:tcPr>
          <w:p w14:paraId="1A9BA913" w14:textId="77777777" w:rsidR="00E6364D" w:rsidRPr="00FF353C" w:rsidRDefault="00E6364D" w:rsidP="00485DF3">
            <w:pPr>
              <w:pStyle w:val="NormalLeft"/>
              <w:rPr>
                <w:lang w:val="en-GB"/>
              </w:rPr>
            </w:pPr>
            <w:r w:rsidRPr="00FF353C">
              <w:rPr>
                <w:lang w:val="en-GB"/>
              </w:rPr>
              <w:lastRenderedPageBreak/>
              <w:t>This is the balance of an amount equal to the value of deferred tax assets carried forward to the next reporting period.</w:t>
            </w:r>
          </w:p>
        </w:tc>
      </w:tr>
      <w:tr w:rsidR="00700E4C" w:rsidRPr="00FF353C" w14:paraId="598F2CCF"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1B926090" w14:textId="658C1388" w:rsidR="00700E4C" w:rsidRPr="00FF353C" w:rsidRDefault="00700E4C" w:rsidP="00A75973">
            <w:pPr>
              <w:pStyle w:val="NormalCentered"/>
              <w:jc w:val="left"/>
              <w:rPr>
                <w:lang w:val="en-GB"/>
              </w:rPr>
            </w:pPr>
            <w:r w:rsidRPr="00FF353C">
              <w:rPr>
                <w:i/>
                <w:iCs/>
                <w:lang w:val="en-GB"/>
              </w:rPr>
              <w:t>Other items approved by supervisory authority as basic own funds not specified above — movements in the reporting period</w:t>
            </w:r>
          </w:p>
        </w:tc>
      </w:tr>
      <w:tr w:rsidR="00E6364D" w:rsidRPr="00FF353C" w14:paraId="52F3BA67" w14:textId="77777777" w:rsidTr="00485DF3">
        <w:tc>
          <w:tcPr>
            <w:tcW w:w="2879" w:type="dxa"/>
            <w:tcBorders>
              <w:top w:val="single" w:sz="2" w:space="0" w:color="auto"/>
              <w:left w:val="single" w:sz="2" w:space="0" w:color="auto"/>
              <w:bottom w:val="single" w:sz="2" w:space="0" w:color="auto"/>
              <w:right w:val="single" w:sz="2" w:space="0" w:color="auto"/>
            </w:tcBorders>
          </w:tcPr>
          <w:p w14:paraId="64B6E4E4" w14:textId="77777777" w:rsidR="00E6364D" w:rsidRPr="00FF353C" w:rsidRDefault="00E6364D" w:rsidP="00485DF3">
            <w:pPr>
              <w:pStyle w:val="NormalLeft"/>
              <w:rPr>
                <w:lang w:val="en-GB"/>
              </w:rPr>
            </w:pPr>
            <w:r w:rsidRPr="00FF353C">
              <w:rPr>
                <w:lang w:val="en-GB"/>
              </w:rPr>
              <w:t>R1000/C0010</w:t>
            </w:r>
          </w:p>
        </w:tc>
        <w:tc>
          <w:tcPr>
            <w:tcW w:w="2414" w:type="dxa"/>
            <w:tcBorders>
              <w:top w:val="single" w:sz="2" w:space="0" w:color="auto"/>
              <w:left w:val="single" w:sz="2" w:space="0" w:color="auto"/>
              <w:bottom w:val="single" w:sz="2" w:space="0" w:color="auto"/>
              <w:right w:val="single" w:sz="2" w:space="0" w:color="auto"/>
            </w:tcBorders>
          </w:tcPr>
          <w:p w14:paraId="5777DF56"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unrestricted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2CBFBE49"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1 to be treated as unrestricted items brought forward from the previous reporting period.</w:t>
            </w:r>
          </w:p>
        </w:tc>
      </w:tr>
      <w:tr w:rsidR="00E6364D" w:rsidRPr="00FF353C" w14:paraId="359FEEB2" w14:textId="77777777" w:rsidTr="00485DF3">
        <w:tc>
          <w:tcPr>
            <w:tcW w:w="2879" w:type="dxa"/>
            <w:tcBorders>
              <w:top w:val="single" w:sz="2" w:space="0" w:color="auto"/>
              <w:left w:val="single" w:sz="2" w:space="0" w:color="auto"/>
              <w:bottom w:val="single" w:sz="2" w:space="0" w:color="auto"/>
              <w:right w:val="single" w:sz="2" w:space="0" w:color="auto"/>
            </w:tcBorders>
          </w:tcPr>
          <w:p w14:paraId="6B42F0FC" w14:textId="77777777" w:rsidR="00E6364D" w:rsidRPr="00FF353C" w:rsidRDefault="00E6364D" w:rsidP="00485DF3">
            <w:pPr>
              <w:pStyle w:val="NormalLeft"/>
              <w:rPr>
                <w:lang w:val="en-GB"/>
              </w:rPr>
            </w:pPr>
            <w:r w:rsidRPr="00FF353C">
              <w:rPr>
                <w:lang w:val="en-GB"/>
              </w:rPr>
              <w:t>R1000/C0070</w:t>
            </w:r>
          </w:p>
        </w:tc>
        <w:tc>
          <w:tcPr>
            <w:tcW w:w="2414" w:type="dxa"/>
            <w:tcBorders>
              <w:top w:val="single" w:sz="2" w:space="0" w:color="auto"/>
              <w:left w:val="single" w:sz="2" w:space="0" w:color="auto"/>
              <w:bottom w:val="single" w:sz="2" w:space="0" w:color="auto"/>
              <w:right w:val="single" w:sz="2" w:space="0" w:color="auto"/>
            </w:tcBorders>
          </w:tcPr>
          <w:p w14:paraId="0223DF26"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unrestricted items — issued</w:t>
            </w:r>
          </w:p>
        </w:tc>
        <w:tc>
          <w:tcPr>
            <w:tcW w:w="3993" w:type="dxa"/>
            <w:tcBorders>
              <w:top w:val="single" w:sz="2" w:space="0" w:color="auto"/>
              <w:left w:val="single" w:sz="2" w:space="0" w:color="auto"/>
              <w:bottom w:val="single" w:sz="2" w:space="0" w:color="auto"/>
              <w:right w:val="single" w:sz="2" w:space="0" w:color="auto"/>
            </w:tcBorders>
          </w:tcPr>
          <w:p w14:paraId="353461FD"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1 to be treated as unrestricted items issued over the reporting period.</w:t>
            </w:r>
          </w:p>
        </w:tc>
      </w:tr>
      <w:tr w:rsidR="00E6364D" w:rsidRPr="00FF353C" w14:paraId="775B99C4" w14:textId="77777777" w:rsidTr="00485DF3">
        <w:tc>
          <w:tcPr>
            <w:tcW w:w="2879" w:type="dxa"/>
            <w:tcBorders>
              <w:top w:val="single" w:sz="2" w:space="0" w:color="auto"/>
              <w:left w:val="single" w:sz="2" w:space="0" w:color="auto"/>
              <w:bottom w:val="single" w:sz="2" w:space="0" w:color="auto"/>
              <w:right w:val="single" w:sz="2" w:space="0" w:color="auto"/>
            </w:tcBorders>
          </w:tcPr>
          <w:p w14:paraId="5394ED97" w14:textId="77777777" w:rsidR="00E6364D" w:rsidRPr="00FF353C" w:rsidRDefault="00E6364D" w:rsidP="00485DF3">
            <w:pPr>
              <w:pStyle w:val="NormalLeft"/>
              <w:rPr>
                <w:lang w:val="en-GB"/>
              </w:rPr>
            </w:pPr>
            <w:r w:rsidRPr="00FF353C">
              <w:rPr>
                <w:lang w:val="en-GB"/>
              </w:rPr>
              <w:t>R1000/C0080</w:t>
            </w:r>
          </w:p>
        </w:tc>
        <w:tc>
          <w:tcPr>
            <w:tcW w:w="2414" w:type="dxa"/>
            <w:tcBorders>
              <w:top w:val="single" w:sz="2" w:space="0" w:color="auto"/>
              <w:left w:val="single" w:sz="2" w:space="0" w:color="auto"/>
              <w:bottom w:val="single" w:sz="2" w:space="0" w:color="auto"/>
              <w:right w:val="single" w:sz="2" w:space="0" w:color="auto"/>
            </w:tcBorders>
          </w:tcPr>
          <w:p w14:paraId="136BAC46"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unrestricted items — redeemed</w:t>
            </w:r>
          </w:p>
        </w:tc>
        <w:tc>
          <w:tcPr>
            <w:tcW w:w="3993" w:type="dxa"/>
            <w:tcBorders>
              <w:top w:val="single" w:sz="2" w:space="0" w:color="auto"/>
              <w:left w:val="single" w:sz="2" w:space="0" w:color="auto"/>
              <w:bottom w:val="single" w:sz="2" w:space="0" w:color="auto"/>
              <w:right w:val="single" w:sz="2" w:space="0" w:color="auto"/>
            </w:tcBorders>
          </w:tcPr>
          <w:p w14:paraId="24BCBAEB"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1 to be treated as unrestricted items redeemed over the reporting period</w:t>
            </w:r>
          </w:p>
        </w:tc>
      </w:tr>
      <w:tr w:rsidR="00E6364D" w:rsidRPr="00FF353C" w14:paraId="3F65474A" w14:textId="77777777" w:rsidTr="00485DF3">
        <w:tc>
          <w:tcPr>
            <w:tcW w:w="2879" w:type="dxa"/>
            <w:tcBorders>
              <w:top w:val="single" w:sz="2" w:space="0" w:color="auto"/>
              <w:left w:val="single" w:sz="2" w:space="0" w:color="auto"/>
              <w:bottom w:val="single" w:sz="2" w:space="0" w:color="auto"/>
              <w:right w:val="single" w:sz="2" w:space="0" w:color="auto"/>
            </w:tcBorders>
          </w:tcPr>
          <w:p w14:paraId="1026F096" w14:textId="77777777" w:rsidR="00E6364D" w:rsidRPr="00FF353C" w:rsidRDefault="00E6364D" w:rsidP="00485DF3">
            <w:pPr>
              <w:pStyle w:val="NormalLeft"/>
              <w:rPr>
                <w:lang w:val="en-GB"/>
              </w:rPr>
            </w:pPr>
            <w:r w:rsidRPr="00FF353C">
              <w:rPr>
                <w:lang w:val="en-GB"/>
              </w:rPr>
              <w:t>R1000/C0090</w:t>
            </w:r>
          </w:p>
        </w:tc>
        <w:tc>
          <w:tcPr>
            <w:tcW w:w="2414" w:type="dxa"/>
            <w:tcBorders>
              <w:top w:val="single" w:sz="2" w:space="0" w:color="auto"/>
              <w:left w:val="single" w:sz="2" w:space="0" w:color="auto"/>
              <w:bottom w:val="single" w:sz="2" w:space="0" w:color="auto"/>
              <w:right w:val="single" w:sz="2" w:space="0" w:color="auto"/>
            </w:tcBorders>
          </w:tcPr>
          <w:p w14:paraId="40E8720D"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unrestricted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306C221C" w14:textId="77777777" w:rsidR="00E6364D" w:rsidRPr="00FF353C" w:rsidRDefault="00E6364D" w:rsidP="00485DF3">
            <w:pPr>
              <w:pStyle w:val="NormalLeft"/>
              <w:rPr>
                <w:lang w:val="en-GB"/>
              </w:rPr>
            </w:pPr>
            <w:r w:rsidRPr="00FF353C">
              <w:rPr>
                <w:lang w:val="en-GB"/>
              </w:rPr>
              <w:t>This is an amount reflecting movements in valuation of other items approved by supervisory authority as basic own funds not specified above that are Tier 1 to be treated as unrestricted items.</w:t>
            </w:r>
          </w:p>
        </w:tc>
      </w:tr>
      <w:tr w:rsidR="00E6364D" w:rsidRPr="00FF353C" w14:paraId="1A6EDEDD" w14:textId="77777777" w:rsidTr="00485DF3">
        <w:tc>
          <w:tcPr>
            <w:tcW w:w="2879" w:type="dxa"/>
            <w:tcBorders>
              <w:top w:val="single" w:sz="2" w:space="0" w:color="auto"/>
              <w:left w:val="single" w:sz="2" w:space="0" w:color="auto"/>
              <w:bottom w:val="single" w:sz="2" w:space="0" w:color="auto"/>
              <w:right w:val="single" w:sz="2" w:space="0" w:color="auto"/>
            </w:tcBorders>
          </w:tcPr>
          <w:p w14:paraId="2B6CC7C9" w14:textId="77777777" w:rsidR="00E6364D" w:rsidRPr="00FF353C" w:rsidRDefault="00E6364D" w:rsidP="00485DF3">
            <w:pPr>
              <w:pStyle w:val="NormalLeft"/>
              <w:rPr>
                <w:lang w:val="en-GB"/>
              </w:rPr>
            </w:pPr>
            <w:r w:rsidRPr="00FF353C">
              <w:rPr>
                <w:lang w:val="en-GB"/>
              </w:rPr>
              <w:t>R1000/C0060</w:t>
            </w:r>
          </w:p>
        </w:tc>
        <w:tc>
          <w:tcPr>
            <w:tcW w:w="2414" w:type="dxa"/>
            <w:tcBorders>
              <w:top w:val="single" w:sz="2" w:space="0" w:color="auto"/>
              <w:left w:val="single" w:sz="2" w:space="0" w:color="auto"/>
              <w:bottom w:val="single" w:sz="2" w:space="0" w:color="auto"/>
              <w:right w:val="single" w:sz="2" w:space="0" w:color="auto"/>
            </w:tcBorders>
          </w:tcPr>
          <w:p w14:paraId="07394510"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unrestricted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3B1B1E86"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1 to be treated as unrestricted items carried forward to the next reporting period.</w:t>
            </w:r>
          </w:p>
        </w:tc>
      </w:tr>
      <w:tr w:rsidR="00E6364D" w:rsidRPr="00FF353C" w14:paraId="2A256B34" w14:textId="77777777" w:rsidTr="00485DF3">
        <w:tc>
          <w:tcPr>
            <w:tcW w:w="2879" w:type="dxa"/>
            <w:tcBorders>
              <w:top w:val="single" w:sz="2" w:space="0" w:color="auto"/>
              <w:left w:val="single" w:sz="2" w:space="0" w:color="auto"/>
              <w:bottom w:val="single" w:sz="2" w:space="0" w:color="auto"/>
              <w:right w:val="single" w:sz="2" w:space="0" w:color="auto"/>
            </w:tcBorders>
          </w:tcPr>
          <w:p w14:paraId="2A687225" w14:textId="77777777" w:rsidR="00E6364D" w:rsidRPr="00FF353C" w:rsidRDefault="00E6364D" w:rsidP="00485DF3">
            <w:pPr>
              <w:pStyle w:val="NormalLeft"/>
              <w:rPr>
                <w:lang w:val="en-GB"/>
              </w:rPr>
            </w:pPr>
            <w:r w:rsidRPr="00FF353C">
              <w:rPr>
                <w:lang w:val="en-GB"/>
              </w:rPr>
              <w:t>R1010/C0010</w:t>
            </w:r>
          </w:p>
        </w:tc>
        <w:tc>
          <w:tcPr>
            <w:tcW w:w="2414" w:type="dxa"/>
            <w:tcBorders>
              <w:top w:val="single" w:sz="2" w:space="0" w:color="auto"/>
              <w:left w:val="single" w:sz="2" w:space="0" w:color="auto"/>
              <w:bottom w:val="single" w:sz="2" w:space="0" w:color="auto"/>
              <w:right w:val="single" w:sz="2" w:space="0" w:color="auto"/>
            </w:tcBorders>
          </w:tcPr>
          <w:p w14:paraId="03EFAF37" w14:textId="77777777" w:rsidR="00E6364D" w:rsidRPr="00FF353C" w:rsidRDefault="00E6364D" w:rsidP="00485DF3">
            <w:pPr>
              <w:pStyle w:val="NormalLeft"/>
              <w:rPr>
                <w:lang w:val="en-GB"/>
              </w:rPr>
            </w:pPr>
            <w:r w:rsidRPr="00FF353C">
              <w:rPr>
                <w:lang w:val="en-GB"/>
              </w:rPr>
              <w:t xml:space="preserve">Other items approved by supervisory authority as basic own funds not specified </w:t>
            </w:r>
            <w:r w:rsidRPr="00FF353C">
              <w:rPr>
                <w:lang w:val="en-GB"/>
              </w:rPr>
              <w:lastRenderedPageBreak/>
              <w:t>above –Tier 1 to be treated as 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1D21862F" w14:textId="77777777" w:rsidR="00E6364D" w:rsidRPr="00FF353C" w:rsidRDefault="00E6364D" w:rsidP="00485DF3">
            <w:pPr>
              <w:pStyle w:val="NormalLeft"/>
              <w:rPr>
                <w:lang w:val="en-GB"/>
              </w:rPr>
            </w:pPr>
            <w:r w:rsidRPr="00FF353C">
              <w:rPr>
                <w:lang w:val="en-GB"/>
              </w:rPr>
              <w:lastRenderedPageBreak/>
              <w:t xml:space="preserve">This is the balance of other items approved by supervisory authority as basic own funds not specified above that are Tier 1 to be treated as </w:t>
            </w:r>
            <w:r w:rsidRPr="00FF353C">
              <w:rPr>
                <w:lang w:val="en-GB"/>
              </w:rPr>
              <w:lastRenderedPageBreak/>
              <w:t>restricted items brought forward from the previous reporting period.</w:t>
            </w:r>
          </w:p>
        </w:tc>
      </w:tr>
      <w:tr w:rsidR="00E6364D" w:rsidRPr="00FF353C" w14:paraId="3062640B" w14:textId="77777777" w:rsidTr="00485DF3">
        <w:tc>
          <w:tcPr>
            <w:tcW w:w="2879" w:type="dxa"/>
            <w:tcBorders>
              <w:top w:val="single" w:sz="2" w:space="0" w:color="auto"/>
              <w:left w:val="single" w:sz="2" w:space="0" w:color="auto"/>
              <w:bottom w:val="single" w:sz="2" w:space="0" w:color="auto"/>
              <w:right w:val="single" w:sz="2" w:space="0" w:color="auto"/>
            </w:tcBorders>
          </w:tcPr>
          <w:p w14:paraId="788E7138" w14:textId="77777777" w:rsidR="00E6364D" w:rsidRPr="00FF353C" w:rsidRDefault="00E6364D" w:rsidP="00485DF3">
            <w:pPr>
              <w:pStyle w:val="NormalLeft"/>
              <w:rPr>
                <w:lang w:val="en-GB"/>
              </w:rPr>
            </w:pPr>
            <w:r w:rsidRPr="00FF353C">
              <w:rPr>
                <w:lang w:val="en-GB"/>
              </w:rPr>
              <w:lastRenderedPageBreak/>
              <w:t>R1010/C0070</w:t>
            </w:r>
          </w:p>
        </w:tc>
        <w:tc>
          <w:tcPr>
            <w:tcW w:w="2414" w:type="dxa"/>
            <w:tcBorders>
              <w:top w:val="single" w:sz="2" w:space="0" w:color="auto"/>
              <w:left w:val="single" w:sz="2" w:space="0" w:color="auto"/>
              <w:bottom w:val="single" w:sz="2" w:space="0" w:color="auto"/>
              <w:right w:val="single" w:sz="2" w:space="0" w:color="auto"/>
            </w:tcBorders>
          </w:tcPr>
          <w:p w14:paraId="0B9A6E8D"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restricted items –– issued</w:t>
            </w:r>
          </w:p>
        </w:tc>
        <w:tc>
          <w:tcPr>
            <w:tcW w:w="3993" w:type="dxa"/>
            <w:tcBorders>
              <w:top w:val="single" w:sz="2" w:space="0" w:color="auto"/>
              <w:left w:val="single" w:sz="2" w:space="0" w:color="auto"/>
              <w:bottom w:val="single" w:sz="2" w:space="0" w:color="auto"/>
              <w:right w:val="single" w:sz="2" w:space="0" w:color="auto"/>
            </w:tcBorders>
          </w:tcPr>
          <w:p w14:paraId="3E8FDEC8"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1 to be treated as restricted items issued over the reporting period.</w:t>
            </w:r>
          </w:p>
        </w:tc>
      </w:tr>
      <w:tr w:rsidR="00E6364D" w:rsidRPr="00FF353C" w14:paraId="650E1BA5" w14:textId="77777777" w:rsidTr="00485DF3">
        <w:tc>
          <w:tcPr>
            <w:tcW w:w="2879" w:type="dxa"/>
            <w:tcBorders>
              <w:top w:val="single" w:sz="2" w:space="0" w:color="auto"/>
              <w:left w:val="single" w:sz="2" w:space="0" w:color="auto"/>
              <w:bottom w:val="single" w:sz="2" w:space="0" w:color="auto"/>
              <w:right w:val="single" w:sz="2" w:space="0" w:color="auto"/>
            </w:tcBorders>
          </w:tcPr>
          <w:p w14:paraId="49A4B51D" w14:textId="77777777" w:rsidR="00E6364D" w:rsidRPr="00FF353C" w:rsidRDefault="00E6364D" w:rsidP="00485DF3">
            <w:pPr>
              <w:pStyle w:val="NormalLeft"/>
              <w:rPr>
                <w:lang w:val="en-GB"/>
              </w:rPr>
            </w:pPr>
            <w:r w:rsidRPr="00FF353C">
              <w:rPr>
                <w:lang w:val="en-GB"/>
              </w:rPr>
              <w:t>R1010/C0080</w:t>
            </w:r>
          </w:p>
        </w:tc>
        <w:tc>
          <w:tcPr>
            <w:tcW w:w="2414" w:type="dxa"/>
            <w:tcBorders>
              <w:top w:val="single" w:sz="2" w:space="0" w:color="auto"/>
              <w:left w:val="single" w:sz="2" w:space="0" w:color="auto"/>
              <w:bottom w:val="single" w:sz="2" w:space="0" w:color="auto"/>
              <w:right w:val="single" w:sz="2" w:space="0" w:color="auto"/>
            </w:tcBorders>
          </w:tcPr>
          <w:p w14:paraId="4EC4FF70"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restricted items –– redeemed</w:t>
            </w:r>
          </w:p>
        </w:tc>
        <w:tc>
          <w:tcPr>
            <w:tcW w:w="3993" w:type="dxa"/>
            <w:tcBorders>
              <w:top w:val="single" w:sz="2" w:space="0" w:color="auto"/>
              <w:left w:val="single" w:sz="2" w:space="0" w:color="auto"/>
              <w:bottom w:val="single" w:sz="2" w:space="0" w:color="auto"/>
              <w:right w:val="single" w:sz="2" w:space="0" w:color="auto"/>
            </w:tcBorders>
          </w:tcPr>
          <w:p w14:paraId="768846B9"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1 to be treated as restricted items redeemed over the reporting period</w:t>
            </w:r>
          </w:p>
        </w:tc>
      </w:tr>
      <w:tr w:rsidR="00E6364D" w:rsidRPr="00FF353C" w14:paraId="425245F8" w14:textId="77777777" w:rsidTr="00485DF3">
        <w:tc>
          <w:tcPr>
            <w:tcW w:w="2879" w:type="dxa"/>
            <w:tcBorders>
              <w:top w:val="single" w:sz="2" w:space="0" w:color="auto"/>
              <w:left w:val="single" w:sz="2" w:space="0" w:color="auto"/>
              <w:bottom w:val="single" w:sz="2" w:space="0" w:color="auto"/>
              <w:right w:val="single" w:sz="2" w:space="0" w:color="auto"/>
            </w:tcBorders>
          </w:tcPr>
          <w:p w14:paraId="69476D45" w14:textId="77777777" w:rsidR="00E6364D" w:rsidRPr="00FF353C" w:rsidRDefault="00E6364D" w:rsidP="00485DF3">
            <w:pPr>
              <w:pStyle w:val="NormalLeft"/>
              <w:rPr>
                <w:lang w:val="en-GB"/>
              </w:rPr>
            </w:pPr>
            <w:r w:rsidRPr="00FF353C">
              <w:rPr>
                <w:lang w:val="en-GB"/>
              </w:rPr>
              <w:t>R1010/C0090</w:t>
            </w:r>
          </w:p>
        </w:tc>
        <w:tc>
          <w:tcPr>
            <w:tcW w:w="2414" w:type="dxa"/>
            <w:tcBorders>
              <w:top w:val="single" w:sz="2" w:space="0" w:color="auto"/>
              <w:left w:val="single" w:sz="2" w:space="0" w:color="auto"/>
              <w:bottom w:val="single" w:sz="2" w:space="0" w:color="auto"/>
              <w:right w:val="single" w:sz="2" w:space="0" w:color="auto"/>
            </w:tcBorders>
          </w:tcPr>
          <w:p w14:paraId="7437D238"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1C88AC9A" w14:textId="77777777" w:rsidR="00E6364D" w:rsidRPr="00FF353C" w:rsidRDefault="00E6364D" w:rsidP="00485DF3">
            <w:pPr>
              <w:pStyle w:val="NormalLeft"/>
              <w:rPr>
                <w:lang w:val="en-GB"/>
              </w:rPr>
            </w:pPr>
            <w:r w:rsidRPr="00FF353C">
              <w:rPr>
                <w:lang w:val="en-GB"/>
              </w:rPr>
              <w:t>This is an amount reflecting movements in valuation of other items approved by supervisory authority as basic own funds not specified above that are Tier 1 to be treated as restricted items.</w:t>
            </w:r>
          </w:p>
        </w:tc>
      </w:tr>
      <w:tr w:rsidR="00E6364D" w:rsidRPr="00FF353C" w14:paraId="037A686B" w14:textId="77777777" w:rsidTr="00485DF3">
        <w:tc>
          <w:tcPr>
            <w:tcW w:w="2879" w:type="dxa"/>
            <w:tcBorders>
              <w:top w:val="single" w:sz="2" w:space="0" w:color="auto"/>
              <w:left w:val="single" w:sz="2" w:space="0" w:color="auto"/>
              <w:bottom w:val="single" w:sz="2" w:space="0" w:color="auto"/>
              <w:right w:val="single" w:sz="2" w:space="0" w:color="auto"/>
            </w:tcBorders>
          </w:tcPr>
          <w:p w14:paraId="69531382" w14:textId="77777777" w:rsidR="00E6364D" w:rsidRPr="00FF353C" w:rsidRDefault="00E6364D" w:rsidP="00485DF3">
            <w:pPr>
              <w:pStyle w:val="NormalLeft"/>
              <w:rPr>
                <w:lang w:val="en-GB"/>
              </w:rPr>
            </w:pPr>
            <w:r w:rsidRPr="00FF353C">
              <w:rPr>
                <w:lang w:val="en-GB"/>
              </w:rPr>
              <w:t>R1010/C0060</w:t>
            </w:r>
          </w:p>
        </w:tc>
        <w:tc>
          <w:tcPr>
            <w:tcW w:w="2414" w:type="dxa"/>
            <w:tcBorders>
              <w:top w:val="single" w:sz="2" w:space="0" w:color="auto"/>
              <w:left w:val="single" w:sz="2" w:space="0" w:color="auto"/>
              <w:bottom w:val="single" w:sz="2" w:space="0" w:color="auto"/>
              <w:right w:val="single" w:sz="2" w:space="0" w:color="auto"/>
            </w:tcBorders>
          </w:tcPr>
          <w:p w14:paraId="332048F4"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 to be treated as 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789B939A"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1 to be treated as restricted items carried forward to the next reporting period.</w:t>
            </w:r>
          </w:p>
        </w:tc>
      </w:tr>
      <w:tr w:rsidR="00E6364D" w:rsidRPr="00FF353C" w14:paraId="50D920C0" w14:textId="77777777" w:rsidTr="00485DF3">
        <w:tc>
          <w:tcPr>
            <w:tcW w:w="2879" w:type="dxa"/>
            <w:tcBorders>
              <w:top w:val="single" w:sz="2" w:space="0" w:color="auto"/>
              <w:left w:val="single" w:sz="2" w:space="0" w:color="auto"/>
              <w:bottom w:val="single" w:sz="2" w:space="0" w:color="auto"/>
              <w:right w:val="single" w:sz="2" w:space="0" w:color="auto"/>
            </w:tcBorders>
          </w:tcPr>
          <w:p w14:paraId="0A0492E3" w14:textId="77777777" w:rsidR="00E6364D" w:rsidRPr="00FF353C" w:rsidRDefault="00E6364D" w:rsidP="00485DF3">
            <w:pPr>
              <w:pStyle w:val="NormalLeft"/>
              <w:rPr>
                <w:lang w:val="en-GB"/>
              </w:rPr>
            </w:pPr>
            <w:r w:rsidRPr="00FF353C">
              <w:rPr>
                <w:lang w:val="en-GB"/>
              </w:rPr>
              <w:t>R1020/C0010</w:t>
            </w:r>
          </w:p>
        </w:tc>
        <w:tc>
          <w:tcPr>
            <w:tcW w:w="2414" w:type="dxa"/>
            <w:tcBorders>
              <w:top w:val="single" w:sz="2" w:space="0" w:color="auto"/>
              <w:left w:val="single" w:sz="2" w:space="0" w:color="auto"/>
              <w:bottom w:val="single" w:sz="2" w:space="0" w:color="auto"/>
              <w:right w:val="single" w:sz="2" w:space="0" w:color="auto"/>
            </w:tcBorders>
          </w:tcPr>
          <w:p w14:paraId="6C83C2EA"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5D96A8B"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2 brought forward from the previous reporting period.</w:t>
            </w:r>
          </w:p>
        </w:tc>
      </w:tr>
      <w:tr w:rsidR="00E6364D" w:rsidRPr="00FF353C" w14:paraId="67286228" w14:textId="77777777" w:rsidTr="00485DF3">
        <w:tc>
          <w:tcPr>
            <w:tcW w:w="2879" w:type="dxa"/>
            <w:tcBorders>
              <w:top w:val="single" w:sz="2" w:space="0" w:color="auto"/>
              <w:left w:val="single" w:sz="2" w:space="0" w:color="auto"/>
              <w:bottom w:val="single" w:sz="2" w:space="0" w:color="auto"/>
              <w:right w:val="single" w:sz="2" w:space="0" w:color="auto"/>
            </w:tcBorders>
          </w:tcPr>
          <w:p w14:paraId="34CA3FD1" w14:textId="77777777" w:rsidR="00E6364D" w:rsidRPr="00FF353C" w:rsidRDefault="00E6364D" w:rsidP="00485DF3">
            <w:pPr>
              <w:pStyle w:val="NormalLeft"/>
              <w:rPr>
                <w:lang w:val="en-GB"/>
              </w:rPr>
            </w:pPr>
            <w:r w:rsidRPr="00FF353C">
              <w:rPr>
                <w:lang w:val="en-GB"/>
              </w:rPr>
              <w:t>R1020/C0070</w:t>
            </w:r>
          </w:p>
        </w:tc>
        <w:tc>
          <w:tcPr>
            <w:tcW w:w="2414" w:type="dxa"/>
            <w:tcBorders>
              <w:top w:val="single" w:sz="2" w:space="0" w:color="auto"/>
              <w:left w:val="single" w:sz="2" w:space="0" w:color="auto"/>
              <w:bottom w:val="single" w:sz="2" w:space="0" w:color="auto"/>
              <w:right w:val="single" w:sz="2" w:space="0" w:color="auto"/>
            </w:tcBorders>
          </w:tcPr>
          <w:p w14:paraId="4DFEF524" w14:textId="77777777" w:rsidR="00E6364D" w:rsidRPr="00FF353C" w:rsidRDefault="00E6364D" w:rsidP="00485DF3">
            <w:pPr>
              <w:pStyle w:val="NormalLeft"/>
              <w:rPr>
                <w:lang w:val="en-GB"/>
              </w:rPr>
            </w:pPr>
            <w:r w:rsidRPr="00FF353C">
              <w:rPr>
                <w:lang w:val="en-GB"/>
              </w:rPr>
              <w:t xml:space="preserve">Other items approved by supervisory authority as basic own funds not specified above –Tier 2 — </w:t>
            </w:r>
            <w:r w:rsidRPr="00FF353C">
              <w:rPr>
                <w:lang w:val="en-GB"/>
              </w:rPr>
              <w:lastRenderedPageBreak/>
              <w:t>issued</w:t>
            </w:r>
          </w:p>
        </w:tc>
        <w:tc>
          <w:tcPr>
            <w:tcW w:w="3993" w:type="dxa"/>
            <w:tcBorders>
              <w:top w:val="single" w:sz="2" w:space="0" w:color="auto"/>
              <w:left w:val="single" w:sz="2" w:space="0" w:color="auto"/>
              <w:bottom w:val="single" w:sz="2" w:space="0" w:color="auto"/>
              <w:right w:val="single" w:sz="2" w:space="0" w:color="auto"/>
            </w:tcBorders>
          </w:tcPr>
          <w:p w14:paraId="490F331B" w14:textId="77777777" w:rsidR="00E6364D" w:rsidRPr="00FF353C" w:rsidRDefault="00E6364D" w:rsidP="00485DF3">
            <w:pPr>
              <w:pStyle w:val="NormalLeft"/>
              <w:rPr>
                <w:lang w:val="en-GB"/>
              </w:rPr>
            </w:pPr>
            <w:r w:rsidRPr="00FF353C">
              <w:rPr>
                <w:lang w:val="en-GB"/>
              </w:rPr>
              <w:lastRenderedPageBreak/>
              <w:t xml:space="preserve">This is the amount of other items approved by supervisory authority as basic own funds not specified above that are Tier 2 issued over the </w:t>
            </w:r>
            <w:r w:rsidRPr="00FF353C">
              <w:rPr>
                <w:lang w:val="en-GB"/>
              </w:rPr>
              <w:lastRenderedPageBreak/>
              <w:t>reporting period.</w:t>
            </w:r>
          </w:p>
        </w:tc>
      </w:tr>
      <w:tr w:rsidR="00E6364D" w:rsidRPr="00FF353C" w14:paraId="73D6048F" w14:textId="77777777" w:rsidTr="00485DF3">
        <w:tc>
          <w:tcPr>
            <w:tcW w:w="2879" w:type="dxa"/>
            <w:tcBorders>
              <w:top w:val="single" w:sz="2" w:space="0" w:color="auto"/>
              <w:left w:val="single" w:sz="2" w:space="0" w:color="auto"/>
              <w:bottom w:val="single" w:sz="2" w:space="0" w:color="auto"/>
              <w:right w:val="single" w:sz="2" w:space="0" w:color="auto"/>
            </w:tcBorders>
          </w:tcPr>
          <w:p w14:paraId="134A8016" w14:textId="77777777" w:rsidR="00E6364D" w:rsidRPr="00FF353C" w:rsidRDefault="00E6364D" w:rsidP="00485DF3">
            <w:pPr>
              <w:pStyle w:val="NormalLeft"/>
              <w:rPr>
                <w:lang w:val="en-GB"/>
              </w:rPr>
            </w:pPr>
            <w:r w:rsidRPr="00FF353C">
              <w:rPr>
                <w:lang w:val="en-GB"/>
              </w:rPr>
              <w:lastRenderedPageBreak/>
              <w:t>R1020/C0080</w:t>
            </w:r>
          </w:p>
        </w:tc>
        <w:tc>
          <w:tcPr>
            <w:tcW w:w="2414" w:type="dxa"/>
            <w:tcBorders>
              <w:top w:val="single" w:sz="2" w:space="0" w:color="auto"/>
              <w:left w:val="single" w:sz="2" w:space="0" w:color="auto"/>
              <w:bottom w:val="single" w:sz="2" w:space="0" w:color="auto"/>
              <w:right w:val="single" w:sz="2" w:space="0" w:color="auto"/>
            </w:tcBorders>
          </w:tcPr>
          <w:p w14:paraId="2C208085"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2 — redeemed</w:t>
            </w:r>
          </w:p>
        </w:tc>
        <w:tc>
          <w:tcPr>
            <w:tcW w:w="3993" w:type="dxa"/>
            <w:tcBorders>
              <w:top w:val="single" w:sz="2" w:space="0" w:color="auto"/>
              <w:left w:val="single" w:sz="2" w:space="0" w:color="auto"/>
              <w:bottom w:val="single" w:sz="2" w:space="0" w:color="auto"/>
              <w:right w:val="single" w:sz="2" w:space="0" w:color="auto"/>
            </w:tcBorders>
          </w:tcPr>
          <w:p w14:paraId="75EF2E74"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2 redeemed over the reporting period</w:t>
            </w:r>
          </w:p>
        </w:tc>
      </w:tr>
      <w:tr w:rsidR="00E6364D" w:rsidRPr="00FF353C" w14:paraId="68A11717" w14:textId="77777777" w:rsidTr="00485DF3">
        <w:tc>
          <w:tcPr>
            <w:tcW w:w="2879" w:type="dxa"/>
            <w:tcBorders>
              <w:top w:val="single" w:sz="2" w:space="0" w:color="auto"/>
              <w:left w:val="single" w:sz="2" w:space="0" w:color="auto"/>
              <w:bottom w:val="single" w:sz="2" w:space="0" w:color="auto"/>
              <w:right w:val="single" w:sz="2" w:space="0" w:color="auto"/>
            </w:tcBorders>
          </w:tcPr>
          <w:p w14:paraId="7479DBDB" w14:textId="77777777" w:rsidR="00E6364D" w:rsidRPr="00FF353C" w:rsidRDefault="00E6364D" w:rsidP="00485DF3">
            <w:pPr>
              <w:pStyle w:val="NormalLeft"/>
              <w:rPr>
                <w:lang w:val="en-GB"/>
              </w:rPr>
            </w:pPr>
            <w:r w:rsidRPr="00FF353C">
              <w:rPr>
                <w:lang w:val="en-GB"/>
              </w:rPr>
              <w:t>R1020/C0090</w:t>
            </w:r>
          </w:p>
        </w:tc>
        <w:tc>
          <w:tcPr>
            <w:tcW w:w="2414" w:type="dxa"/>
            <w:tcBorders>
              <w:top w:val="single" w:sz="2" w:space="0" w:color="auto"/>
              <w:left w:val="single" w:sz="2" w:space="0" w:color="auto"/>
              <w:bottom w:val="single" w:sz="2" w:space="0" w:color="auto"/>
              <w:right w:val="single" w:sz="2" w:space="0" w:color="auto"/>
            </w:tcBorders>
          </w:tcPr>
          <w:p w14:paraId="01F44EC8"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147F09A1" w14:textId="77777777" w:rsidR="00E6364D" w:rsidRPr="00FF353C" w:rsidRDefault="00E6364D" w:rsidP="00485DF3">
            <w:pPr>
              <w:pStyle w:val="NormalLeft"/>
              <w:rPr>
                <w:lang w:val="en-GB"/>
              </w:rPr>
            </w:pPr>
            <w:r w:rsidRPr="00FF353C">
              <w:rPr>
                <w:lang w:val="en-GB"/>
              </w:rPr>
              <w:t>This is an amount reflecting movements in valuation of other items approved by supervisory authority as basic own funds not specified above that are Tier 2.</w:t>
            </w:r>
          </w:p>
        </w:tc>
      </w:tr>
      <w:tr w:rsidR="00E6364D" w:rsidRPr="00FF353C" w14:paraId="6E14375F" w14:textId="77777777" w:rsidTr="00485DF3">
        <w:tc>
          <w:tcPr>
            <w:tcW w:w="2879" w:type="dxa"/>
            <w:tcBorders>
              <w:top w:val="single" w:sz="2" w:space="0" w:color="auto"/>
              <w:left w:val="single" w:sz="2" w:space="0" w:color="auto"/>
              <w:bottom w:val="single" w:sz="2" w:space="0" w:color="auto"/>
              <w:right w:val="single" w:sz="2" w:space="0" w:color="auto"/>
            </w:tcBorders>
          </w:tcPr>
          <w:p w14:paraId="06FFC7A4" w14:textId="77777777" w:rsidR="00E6364D" w:rsidRPr="00FF353C" w:rsidRDefault="00E6364D" w:rsidP="00485DF3">
            <w:pPr>
              <w:pStyle w:val="NormalLeft"/>
              <w:rPr>
                <w:lang w:val="en-GB"/>
              </w:rPr>
            </w:pPr>
            <w:r w:rsidRPr="00FF353C">
              <w:rPr>
                <w:lang w:val="en-GB"/>
              </w:rPr>
              <w:t>R1020/C0060</w:t>
            </w:r>
          </w:p>
        </w:tc>
        <w:tc>
          <w:tcPr>
            <w:tcW w:w="2414" w:type="dxa"/>
            <w:tcBorders>
              <w:top w:val="single" w:sz="2" w:space="0" w:color="auto"/>
              <w:left w:val="single" w:sz="2" w:space="0" w:color="auto"/>
              <w:bottom w:val="single" w:sz="2" w:space="0" w:color="auto"/>
              <w:right w:val="single" w:sz="2" w:space="0" w:color="auto"/>
            </w:tcBorders>
          </w:tcPr>
          <w:p w14:paraId="1D9AA2D7"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2– balance carried forward</w:t>
            </w:r>
          </w:p>
        </w:tc>
        <w:tc>
          <w:tcPr>
            <w:tcW w:w="3993" w:type="dxa"/>
            <w:tcBorders>
              <w:top w:val="single" w:sz="2" w:space="0" w:color="auto"/>
              <w:left w:val="single" w:sz="2" w:space="0" w:color="auto"/>
              <w:bottom w:val="single" w:sz="2" w:space="0" w:color="auto"/>
              <w:right w:val="single" w:sz="2" w:space="0" w:color="auto"/>
            </w:tcBorders>
          </w:tcPr>
          <w:p w14:paraId="5065D7CA"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2 carried forward to the next reporting period.</w:t>
            </w:r>
          </w:p>
        </w:tc>
      </w:tr>
      <w:tr w:rsidR="00E6364D" w:rsidRPr="00FF353C" w14:paraId="6204CE36" w14:textId="77777777" w:rsidTr="00485DF3">
        <w:tc>
          <w:tcPr>
            <w:tcW w:w="2879" w:type="dxa"/>
            <w:tcBorders>
              <w:top w:val="single" w:sz="2" w:space="0" w:color="auto"/>
              <w:left w:val="single" w:sz="2" w:space="0" w:color="auto"/>
              <w:bottom w:val="single" w:sz="2" w:space="0" w:color="auto"/>
              <w:right w:val="single" w:sz="2" w:space="0" w:color="auto"/>
            </w:tcBorders>
          </w:tcPr>
          <w:p w14:paraId="189D334C" w14:textId="77777777" w:rsidR="00E6364D" w:rsidRPr="00FF353C" w:rsidRDefault="00E6364D" w:rsidP="00485DF3">
            <w:pPr>
              <w:pStyle w:val="NormalLeft"/>
              <w:rPr>
                <w:lang w:val="en-GB"/>
              </w:rPr>
            </w:pPr>
            <w:r w:rsidRPr="00FF353C">
              <w:rPr>
                <w:lang w:val="en-GB"/>
              </w:rPr>
              <w:t>R1030/C0010</w:t>
            </w:r>
          </w:p>
        </w:tc>
        <w:tc>
          <w:tcPr>
            <w:tcW w:w="2414" w:type="dxa"/>
            <w:tcBorders>
              <w:top w:val="single" w:sz="2" w:space="0" w:color="auto"/>
              <w:left w:val="single" w:sz="2" w:space="0" w:color="auto"/>
              <w:bottom w:val="single" w:sz="2" w:space="0" w:color="auto"/>
              <w:right w:val="single" w:sz="2" w:space="0" w:color="auto"/>
            </w:tcBorders>
          </w:tcPr>
          <w:p w14:paraId="61C5A0C8"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5B5FF01"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3 brought forward from the previous reporting period.</w:t>
            </w:r>
          </w:p>
        </w:tc>
      </w:tr>
      <w:tr w:rsidR="00E6364D" w:rsidRPr="00FF353C" w14:paraId="4436AE28" w14:textId="77777777" w:rsidTr="00485DF3">
        <w:tc>
          <w:tcPr>
            <w:tcW w:w="2879" w:type="dxa"/>
            <w:tcBorders>
              <w:top w:val="single" w:sz="2" w:space="0" w:color="auto"/>
              <w:left w:val="single" w:sz="2" w:space="0" w:color="auto"/>
              <w:bottom w:val="single" w:sz="2" w:space="0" w:color="auto"/>
              <w:right w:val="single" w:sz="2" w:space="0" w:color="auto"/>
            </w:tcBorders>
          </w:tcPr>
          <w:p w14:paraId="6D67C967" w14:textId="77777777" w:rsidR="00E6364D" w:rsidRPr="00FF353C" w:rsidRDefault="00E6364D" w:rsidP="00485DF3">
            <w:pPr>
              <w:pStyle w:val="NormalLeft"/>
              <w:rPr>
                <w:lang w:val="en-GB"/>
              </w:rPr>
            </w:pPr>
            <w:r w:rsidRPr="00FF353C">
              <w:rPr>
                <w:lang w:val="en-GB"/>
              </w:rPr>
              <w:t>R1030/C0070</w:t>
            </w:r>
          </w:p>
        </w:tc>
        <w:tc>
          <w:tcPr>
            <w:tcW w:w="2414" w:type="dxa"/>
            <w:tcBorders>
              <w:top w:val="single" w:sz="2" w:space="0" w:color="auto"/>
              <w:left w:val="single" w:sz="2" w:space="0" w:color="auto"/>
              <w:bottom w:val="single" w:sz="2" w:space="0" w:color="auto"/>
              <w:right w:val="single" w:sz="2" w:space="0" w:color="auto"/>
            </w:tcBorders>
          </w:tcPr>
          <w:p w14:paraId="41A661D0"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3 — issued</w:t>
            </w:r>
          </w:p>
        </w:tc>
        <w:tc>
          <w:tcPr>
            <w:tcW w:w="3993" w:type="dxa"/>
            <w:tcBorders>
              <w:top w:val="single" w:sz="2" w:space="0" w:color="auto"/>
              <w:left w:val="single" w:sz="2" w:space="0" w:color="auto"/>
              <w:bottom w:val="single" w:sz="2" w:space="0" w:color="auto"/>
              <w:right w:val="single" w:sz="2" w:space="0" w:color="auto"/>
            </w:tcBorders>
          </w:tcPr>
          <w:p w14:paraId="270349E5"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3 issued over the reporting period.</w:t>
            </w:r>
          </w:p>
        </w:tc>
      </w:tr>
      <w:tr w:rsidR="00E6364D" w:rsidRPr="00FF353C" w14:paraId="7118409E" w14:textId="77777777" w:rsidTr="00485DF3">
        <w:tc>
          <w:tcPr>
            <w:tcW w:w="2879" w:type="dxa"/>
            <w:tcBorders>
              <w:top w:val="single" w:sz="2" w:space="0" w:color="auto"/>
              <w:left w:val="single" w:sz="2" w:space="0" w:color="auto"/>
              <w:bottom w:val="single" w:sz="2" w:space="0" w:color="auto"/>
              <w:right w:val="single" w:sz="2" w:space="0" w:color="auto"/>
            </w:tcBorders>
          </w:tcPr>
          <w:p w14:paraId="00C417D1" w14:textId="77777777" w:rsidR="00E6364D" w:rsidRPr="00FF353C" w:rsidRDefault="00E6364D" w:rsidP="00485DF3">
            <w:pPr>
              <w:pStyle w:val="NormalLeft"/>
              <w:rPr>
                <w:lang w:val="en-GB"/>
              </w:rPr>
            </w:pPr>
            <w:r w:rsidRPr="00FF353C">
              <w:rPr>
                <w:lang w:val="en-GB"/>
              </w:rPr>
              <w:t>R1030/C0080</w:t>
            </w:r>
          </w:p>
        </w:tc>
        <w:tc>
          <w:tcPr>
            <w:tcW w:w="2414" w:type="dxa"/>
            <w:tcBorders>
              <w:top w:val="single" w:sz="2" w:space="0" w:color="auto"/>
              <w:left w:val="single" w:sz="2" w:space="0" w:color="auto"/>
              <w:bottom w:val="single" w:sz="2" w:space="0" w:color="auto"/>
              <w:right w:val="single" w:sz="2" w:space="0" w:color="auto"/>
            </w:tcBorders>
          </w:tcPr>
          <w:p w14:paraId="7DD253E3"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3 — redeemed</w:t>
            </w:r>
          </w:p>
        </w:tc>
        <w:tc>
          <w:tcPr>
            <w:tcW w:w="3993" w:type="dxa"/>
            <w:tcBorders>
              <w:top w:val="single" w:sz="2" w:space="0" w:color="auto"/>
              <w:left w:val="single" w:sz="2" w:space="0" w:color="auto"/>
              <w:bottom w:val="single" w:sz="2" w:space="0" w:color="auto"/>
              <w:right w:val="single" w:sz="2" w:space="0" w:color="auto"/>
            </w:tcBorders>
          </w:tcPr>
          <w:p w14:paraId="08E916B1" w14:textId="77777777" w:rsidR="00E6364D" w:rsidRPr="00FF353C" w:rsidRDefault="00E6364D" w:rsidP="00485DF3">
            <w:pPr>
              <w:pStyle w:val="NormalLeft"/>
              <w:rPr>
                <w:lang w:val="en-GB"/>
              </w:rPr>
            </w:pPr>
            <w:r w:rsidRPr="00FF353C">
              <w:rPr>
                <w:lang w:val="en-GB"/>
              </w:rPr>
              <w:t>This is the amount of other items approved by supervisory authority as basic own funds not specified above that are Tier 3 redeemed over the reporting period.</w:t>
            </w:r>
          </w:p>
        </w:tc>
      </w:tr>
      <w:tr w:rsidR="00E6364D" w:rsidRPr="00FF353C" w14:paraId="460E2EB4" w14:textId="77777777" w:rsidTr="00485DF3">
        <w:tc>
          <w:tcPr>
            <w:tcW w:w="2879" w:type="dxa"/>
            <w:tcBorders>
              <w:top w:val="single" w:sz="2" w:space="0" w:color="auto"/>
              <w:left w:val="single" w:sz="2" w:space="0" w:color="auto"/>
              <w:bottom w:val="single" w:sz="2" w:space="0" w:color="auto"/>
              <w:right w:val="single" w:sz="2" w:space="0" w:color="auto"/>
            </w:tcBorders>
          </w:tcPr>
          <w:p w14:paraId="4A73CFB4" w14:textId="77777777" w:rsidR="00E6364D" w:rsidRPr="00FF353C" w:rsidRDefault="00E6364D" w:rsidP="00485DF3">
            <w:pPr>
              <w:pStyle w:val="NormalLeft"/>
              <w:rPr>
                <w:lang w:val="en-GB"/>
              </w:rPr>
            </w:pPr>
            <w:r w:rsidRPr="00FF353C">
              <w:rPr>
                <w:lang w:val="en-GB"/>
              </w:rPr>
              <w:t>R1030/C0090</w:t>
            </w:r>
          </w:p>
        </w:tc>
        <w:tc>
          <w:tcPr>
            <w:tcW w:w="2414" w:type="dxa"/>
            <w:tcBorders>
              <w:top w:val="single" w:sz="2" w:space="0" w:color="auto"/>
              <w:left w:val="single" w:sz="2" w:space="0" w:color="auto"/>
              <w:bottom w:val="single" w:sz="2" w:space="0" w:color="auto"/>
              <w:right w:val="single" w:sz="2" w:space="0" w:color="auto"/>
            </w:tcBorders>
          </w:tcPr>
          <w:p w14:paraId="57F41238" w14:textId="77777777" w:rsidR="00E6364D" w:rsidRPr="00FF353C" w:rsidRDefault="00E6364D" w:rsidP="00485DF3">
            <w:pPr>
              <w:pStyle w:val="NormalLeft"/>
              <w:rPr>
                <w:lang w:val="en-GB"/>
              </w:rPr>
            </w:pPr>
            <w:r w:rsidRPr="00FF353C">
              <w:rPr>
                <w:lang w:val="en-GB"/>
              </w:rPr>
              <w:t xml:space="preserve">Other items approved by supervisory authority as basic own funds not specified above –Tier 3 — </w:t>
            </w:r>
            <w:r w:rsidRPr="00FF353C">
              <w:rPr>
                <w:lang w:val="en-GB"/>
              </w:rPr>
              <w:lastRenderedPageBreak/>
              <w:t>movements in valuation</w:t>
            </w:r>
          </w:p>
        </w:tc>
        <w:tc>
          <w:tcPr>
            <w:tcW w:w="3993" w:type="dxa"/>
            <w:tcBorders>
              <w:top w:val="single" w:sz="2" w:space="0" w:color="auto"/>
              <w:left w:val="single" w:sz="2" w:space="0" w:color="auto"/>
              <w:bottom w:val="single" w:sz="2" w:space="0" w:color="auto"/>
              <w:right w:val="single" w:sz="2" w:space="0" w:color="auto"/>
            </w:tcBorders>
          </w:tcPr>
          <w:p w14:paraId="496BC26A" w14:textId="77777777" w:rsidR="00E6364D" w:rsidRPr="00FF353C" w:rsidRDefault="00E6364D" w:rsidP="00485DF3">
            <w:pPr>
              <w:pStyle w:val="NormalLeft"/>
              <w:rPr>
                <w:lang w:val="en-GB"/>
              </w:rPr>
            </w:pPr>
            <w:r w:rsidRPr="00FF353C">
              <w:rPr>
                <w:lang w:val="en-GB"/>
              </w:rPr>
              <w:lastRenderedPageBreak/>
              <w:t>This is an amount reflecting movements in valuation of other items approved by supervisory authority as basic own funds not specified above that are Tier 3.</w:t>
            </w:r>
          </w:p>
        </w:tc>
      </w:tr>
      <w:tr w:rsidR="00E6364D" w:rsidRPr="00FF353C" w14:paraId="3556ACB9" w14:textId="77777777" w:rsidTr="00485DF3">
        <w:tc>
          <w:tcPr>
            <w:tcW w:w="2879" w:type="dxa"/>
            <w:tcBorders>
              <w:top w:val="single" w:sz="2" w:space="0" w:color="auto"/>
              <w:left w:val="single" w:sz="2" w:space="0" w:color="auto"/>
              <w:bottom w:val="single" w:sz="2" w:space="0" w:color="auto"/>
              <w:right w:val="single" w:sz="2" w:space="0" w:color="auto"/>
            </w:tcBorders>
          </w:tcPr>
          <w:p w14:paraId="29229332" w14:textId="77777777" w:rsidR="00E6364D" w:rsidRPr="00FF353C" w:rsidRDefault="00E6364D" w:rsidP="00485DF3">
            <w:pPr>
              <w:pStyle w:val="NormalLeft"/>
              <w:rPr>
                <w:lang w:val="en-GB"/>
              </w:rPr>
            </w:pPr>
            <w:r w:rsidRPr="00FF353C">
              <w:rPr>
                <w:lang w:val="en-GB"/>
              </w:rPr>
              <w:t>R1030/C0060</w:t>
            </w:r>
          </w:p>
        </w:tc>
        <w:tc>
          <w:tcPr>
            <w:tcW w:w="2414" w:type="dxa"/>
            <w:tcBorders>
              <w:top w:val="single" w:sz="2" w:space="0" w:color="auto"/>
              <w:left w:val="single" w:sz="2" w:space="0" w:color="auto"/>
              <w:bottom w:val="single" w:sz="2" w:space="0" w:color="auto"/>
              <w:right w:val="single" w:sz="2" w:space="0" w:color="auto"/>
            </w:tcBorders>
          </w:tcPr>
          <w:p w14:paraId="2E75BCE8"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5DCDEA7" w14:textId="77777777" w:rsidR="00E6364D" w:rsidRPr="00FF353C" w:rsidRDefault="00E6364D" w:rsidP="00485DF3">
            <w:pPr>
              <w:pStyle w:val="NormalLeft"/>
              <w:rPr>
                <w:lang w:val="en-GB"/>
              </w:rPr>
            </w:pPr>
            <w:r w:rsidRPr="00FF353C">
              <w:rPr>
                <w:lang w:val="en-GB"/>
              </w:rPr>
              <w:t>This is the balance of other items approved by supervisory authority as basic own funds not specified above that are Tier 3 carried forward to the next reporting period.</w:t>
            </w:r>
          </w:p>
        </w:tc>
      </w:tr>
      <w:tr w:rsidR="00E6364D" w:rsidRPr="00FF353C" w14:paraId="750FCB38" w14:textId="77777777" w:rsidTr="00485DF3">
        <w:tc>
          <w:tcPr>
            <w:tcW w:w="2879" w:type="dxa"/>
            <w:tcBorders>
              <w:top w:val="single" w:sz="2" w:space="0" w:color="auto"/>
              <w:left w:val="single" w:sz="2" w:space="0" w:color="auto"/>
              <w:bottom w:val="single" w:sz="2" w:space="0" w:color="auto"/>
              <w:right w:val="single" w:sz="2" w:space="0" w:color="auto"/>
            </w:tcBorders>
          </w:tcPr>
          <w:p w14:paraId="592CF904" w14:textId="77777777" w:rsidR="00E6364D" w:rsidRPr="00FF353C" w:rsidRDefault="00E6364D" w:rsidP="00485DF3">
            <w:pPr>
              <w:pStyle w:val="NormalLeft"/>
              <w:rPr>
                <w:lang w:val="en-GB"/>
              </w:rPr>
            </w:pPr>
            <w:r w:rsidRPr="00FF353C">
              <w:rPr>
                <w:lang w:val="en-GB"/>
              </w:rPr>
              <w:t>R1100/C0010</w:t>
            </w:r>
          </w:p>
        </w:tc>
        <w:tc>
          <w:tcPr>
            <w:tcW w:w="2414" w:type="dxa"/>
            <w:tcBorders>
              <w:top w:val="single" w:sz="2" w:space="0" w:color="auto"/>
              <w:left w:val="single" w:sz="2" w:space="0" w:color="auto"/>
              <w:bottom w:val="single" w:sz="2" w:space="0" w:color="auto"/>
              <w:right w:val="single" w:sz="2" w:space="0" w:color="auto"/>
            </w:tcBorders>
          </w:tcPr>
          <w:p w14:paraId="2D59F70E" w14:textId="77777777" w:rsidR="00E6364D" w:rsidRPr="00FF353C" w:rsidRDefault="00E6364D" w:rsidP="00485DF3">
            <w:pPr>
              <w:pStyle w:val="NormalLeft"/>
              <w:rPr>
                <w:lang w:val="en-GB"/>
              </w:rPr>
            </w:pPr>
            <w:r w:rsidRPr="00FF353C">
              <w:rPr>
                <w:lang w:val="en-GB"/>
              </w:rPr>
              <w:t>Total of other items approved by supervisory authority as basic own fund items not specified above — balance brought forward</w:t>
            </w:r>
          </w:p>
        </w:tc>
        <w:tc>
          <w:tcPr>
            <w:tcW w:w="3993" w:type="dxa"/>
            <w:tcBorders>
              <w:top w:val="single" w:sz="2" w:space="0" w:color="auto"/>
              <w:left w:val="single" w:sz="2" w:space="0" w:color="auto"/>
              <w:bottom w:val="single" w:sz="2" w:space="0" w:color="auto"/>
              <w:right w:val="single" w:sz="2" w:space="0" w:color="auto"/>
            </w:tcBorders>
          </w:tcPr>
          <w:p w14:paraId="6F679D70" w14:textId="77777777" w:rsidR="00E6364D" w:rsidRPr="00FF353C" w:rsidRDefault="00E6364D" w:rsidP="00485DF3">
            <w:pPr>
              <w:pStyle w:val="NormalLeft"/>
              <w:rPr>
                <w:lang w:val="en-GB"/>
              </w:rPr>
            </w:pPr>
            <w:r w:rsidRPr="00FF353C">
              <w:rPr>
                <w:lang w:val="en-GB"/>
              </w:rPr>
              <w:t>This is the balance of total other items approved by supervisory authority as basic own funds not specified above brought forward from the previous reporting period.</w:t>
            </w:r>
          </w:p>
        </w:tc>
      </w:tr>
      <w:tr w:rsidR="00E6364D" w:rsidRPr="00FF353C" w14:paraId="4528702A" w14:textId="77777777" w:rsidTr="00485DF3">
        <w:tc>
          <w:tcPr>
            <w:tcW w:w="2879" w:type="dxa"/>
            <w:tcBorders>
              <w:top w:val="single" w:sz="2" w:space="0" w:color="auto"/>
              <w:left w:val="single" w:sz="2" w:space="0" w:color="auto"/>
              <w:bottom w:val="single" w:sz="2" w:space="0" w:color="auto"/>
              <w:right w:val="single" w:sz="2" w:space="0" w:color="auto"/>
            </w:tcBorders>
          </w:tcPr>
          <w:p w14:paraId="79F41528" w14:textId="77777777" w:rsidR="00E6364D" w:rsidRPr="00FF353C" w:rsidRDefault="00E6364D" w:rsidP="00485DF3">
            <w:pPr>
              <w:pStyle w:val="NormalLeft"/>
              <w:rPr>
                <w:lang w:val="en-GB"/>
              </w:rPr>
            </w:pPr>
            <w:r w:rsidRPr="00FF353C">
              <w:rPr>
                <w:lang w:val="en-GB"/>
              </w:rPr>
              <w:t>R1100/C0070</w:t>
            </w:r>
          </w:p>
        </w:tc>
        <w:tc>
          <w:tcPr>
            <w:tcW w:w="2414" w:type="dxa"/>
            <w:tcBorders>
              <w:top w:val="single" w:sz="2" w:space="0" w:color="auto"/>
              <w:left w:val="single" w:sz="2" w:space="0" w:color="auto"/>
              <w:bottom w:val="single" w:sz="2" w:space="0" w:color="auto"/>
              <w:right w:val="single" w:sz="2" w:space="0" w:color="auto"/>
            </w:tcBorders>
          </w:tcPr>
          <w:p w14:paraId="23DC9C70" w14:textId="77777777" w:rsidR="00E6364D" w:rsidRPr="00FF353C" w:rsidRDefault="00E6364D" w:rsidP="00485DF3">
            <w:pPr>
              <w:pStyle w:val="NormalLeft"/>
              <w:rPr>
                <w:lang w:val="en-GB"/>
              </w:rPr>
            </w:pPr>
            <w:r w:rsidRPr="00FF353C">
              <w:rPr>
                <w:lang w:val="en-GB"/>
              </w:rPr>
              <w:t>Total of other items approved by supervisory authority as basic own fund items not specified above — issued</w:t>
            </w:r>
          </w:p>
        </w:tc>
        <w:tc>
          <w:tcPr>
            <w:tcW w:w="3993" w:type="dxa"/>
            <w:tcBorders>
              <w:top w:val="single" w:sz="2" w:space="0" w:color="auto"/>
              <w:left w:val="single" w:sz="2" w:space="0" w:color="auto"/>
              <w:bottom w:val="single" w:sz="2" w:space="0" w:color="auto"/>
              <w:right w:val="single" w:sz="2" w:space="0" w:color="auto"/>
            </w:tcBorders>
          </w:tcPr>
          <w:p w14:paraId="616A46BB" w14:textId="77777777" w:rsidR="00E6364D" w:rsidRPr="00FF353C" w:rsidRDefault="00E6364D" w:rsidP="00485DF3">
            <w:pPr>
              <w:pStyle w:val="NormalLeft"/>
              <w:rPr>
                <w:lang w:val="en-GB"/>
              </w:rPr>
            </w:pPr>
            <w:r w:rsidRPr="00FF353C">
              <w:rPr>
                <w:lang w:val="en-GB"/>
              </w:rPr>
              <w:t>This is the amount of total other items approved by supervisory authority as basic own funds not specified above issued over the reporting period.</w:t>
            </w:r>
          </w:p>
        </w:tc>
      </w:tr>
      <w:tr w:rsidR="00E6364D" w:rsidRPr="00FF353C" w14:paraId="5BA89DB7" w14:textId="77777777" w:rsidTr="00485DF3">
        <w:tc>
          <w:tcPr>
            <w:tcW w:w="2879" w:type="dxa"/>
            <w:tcBorders>
              <w:top w:val="single" w:sz="2" w:space="0" w:color="auto"/>
              <w:left w:val="single" w:sz="2" w:space="0" w:color="auto"/>
              <w:bottom w:val="single" w:sz="2" w:space="0" w:color="auto"/>
              <w:right w:val="single" w:sz="2" w:space="0" w:color="auto"/>
            </w:tcBorders>
          </w:tcPr>
          <w:p w14:paraId="3B63DB3E" w14:textId="77777777" w:rsidR="00E6364D" w:rsidRPr="00FF353C" w:rsidRDefault="00E6364D" w:rsidP="00485DF3">
            <w:pPr>
              <w:pStyle w:val="NormalLeft"/>
              <w:rPr>
                <w:lang w:val="en-GB"/>
              </w:rPr>
            </w:pPr>
            <w:r w:rsidRPr="00FF353C">
              <w:rPr>
                <w:lang w:val="en-GB"/>
              </w:rPr>
              <w:t>R1100/C0080</w:t>
            </w:r>
          </w:p>
        </w:tc>
        <w:tc>
          <w:tcPr>
            <w:tcW w:w="2414" w:type="dxa"/>
            <w:tcBorders>
              <w:top w:val="single" w:sz="2" w:space="0" w:color="auto"/>
              <w:left w:val="single" w:sz="2" w:space="0" w:color="auto"/>
              <w:bottom w:val="single" w:sz="2" w:space="0" w:color="auto"/>
              <w:right w:val="single" w:sz="2" w:space="0" w:color="auto"/>
            </w:tcBorders>
          </w:tcPr>
          <w:p w14:paraId="00DEA727" w14:textId="2EA1D01F" w:rsidR="00E6364D" w:rsidRPr="00FF353C" w:rsidRDefault="00E6364D" w:rsidP="00485DF3">
            <w:pPr>
              <w:pStyle w:val="NormalLeft"/>
              <w:rPr>
                <w:lang w:val="en-GB"/>
              </w:rPr>
            </w:pPr>
            <w:r w:rsidRPr="00FF353C">
              <w:rPr>
                <w:lang w:val="en-GB"/>
              </w:rPr>
              <w:t>Total of other items approved by supervisory authority as basic own fund items not specified above –</w:t>
            </w:r>
            <w:ins w:id="2836" w:author="Author">
              <w:r w:rsidR="00FF353C">
                <w:rPr>
                  <w:lang w:val="en-GB"/>
                </w:rPr>
                <w:t xml:space="preserve"> </w:t>
              </w:r>
            </w:ins>
            <w:r w:rsidRPr="00FF353C">
              <w:rPr>
                <w:lang w:val="en-GB"/>
              </w:rPr>
              <w:t>redeemed</w:t>
            </w:r>
          </w:p>
        </w:tc>
        <w:tc>
          <w:tcPr>
            <w:tcW w:w="3993" w:type="dxa"/>
            <w:tcBorders>
              <w:top w:val="single" w:sz="2" w:space="0" w:color="auto"/>
              <w:left w:val="single" w:sz="2" w:space="0" w:color="auto"/>
              <w:bottom w:val="single" w:sz="2" w:space="0" w:color="auto"/>
              <w:right w:val="single" w:sz="2" w:space="0" w:color="auto"/>
            </w:tcBorders>
          </w:tcPr>
          <w:p w14:paraId="78BF3D89" w14:textId="77777777" w:rsidR="00E6364D" w:rsidRPr="00FF353C" w:rsidRDefault="00E6364D" w:rsidP="00485DF3">
            <w:pPr>
              <w:pStyle w:val="NormalLeft"/>
              <w:rPr>
                <w:lang w:val="en-GB"/>
              </w:rPr>
            </w:pPr>
            <w:r w:rsidRPr="00FF353C">
              <w:rPr>
                <w:lang w:val="en-GB"/>
              </w:rPr>
              <w:t>This is the amount of total other items approved by supervisory authority as basic own funds not specified above that are redeemed over the reporting period.</w:t>
            </w:r>
          </w:p>
        </w:tc>
      </w:tr>
      <w:tr w:rsidR="00E6364D" w:rsidRPr="00FF353C" w14:paraId="1C56C21F" w14:textId="77777777" w:rsidTr="00485DF3">
        <w:tc>
          <w:tcPr>
            <w:tcW w:w="2879" w:type="dxa"/>
            <w:tcBorders>
              <w:top w:val="single" w:sz="2" w:space="0" w:color="auto"/>
              <w:left w:val="single" w:sz="2" w:space="0" w:color="auto"/>
              <w:bottom w:val="single" w:sz="2" w:space="0" w:color="auto"/>
              <w:right w:val="single" w:sz="2" w:space="0" w:color="auto"/>
            </w:tcBorders>
          </w:tcPr>
          <w:p w14:paraId="6EB75EE7" w14:textId="77777777" w:rsidR="00E6364D" w:rsidRPr="00FF353C" w:rsidRDefault="00E6364D" w:rsidP="00485DF3">
            <w:pPr>
              <w:pStyle w:val="NormalLeft"/>
              <w:rPr>
                <w:lang w:val="en-GB"/>
              </w:rPr>
            </w:pPr>
            <w:r w:rsidRPr="00FF353C">
              <w:rPr>
                <w:lang w:val="en-GB"/>
              </w:rPr>
              <w:t>R1100/C0090</w:t>
            </w:r>
          </w:p>
        </w:tc>
        <w:tc>
          <w:tcPr>
            <w:tcW w:w="2414" w:type="dxa"/>
            <w:tcBorders>
              <w:top w:val="single" w:sz="2" w:space="0" w:color="auto"/>
              <w:left w:val="single" w:sz="2" w:space="0" w:color="auto"/>
              <w:bottom w:val="single" w:sz="2" w:space="0" w:color="auto"/>
              <w:right w:val="single" w:sz="2" w:space="0" w:color="auto"/>
            </w:tcBorders>
          </w:tcPr>
          <w:p w14:paraId="0BC0B391" w14:textId="77777777" w:rsidR="00E6364D" w:rsidRPr="00FF353C" w:rsidRDefault="00E6364D" w:rsidP="00485DF3">
            <w:pPr>
              <w:pStyle w:val="NormalLeft"/>
              <w:rPr>
                <w:lang w:val="en-GB"/>
              </w:rPr>
            </w:pPr>
            <w:r w:rsidRPr="00FF353C">
              <w:rPr>
                <w:lang w:val="en-GB"/>
              </w:rPr>
              <w:t>Total of other items approved by supervisory authority as basic own fund items not specified above — movements in valuation</w:t>
            </w:r>
          </w:p>
        </w:tc>
        <w:tc>
          <w:tcPr>
            <w:tcW w:w="3993" w:type="dxa"/>
            <w:tcBorders>
              <w:top w:val="single" w:sz="2" w:space="0" w:color="auto"/>
              <w:left w:val="single" w:sz="2" w:space="0" w:color="auto"/>
              <w:bottom w:val="single" w:sz="2" w:space="0" w:color="auto"/>
              <w:right w:val="single" w:sz="2" w:space="0" w:color="auto"/>
            </w:tcBorders>
          </w:tcPr>
          <w:p w14:paraId="7AB567A9" w14:textId="77777777" w:rsidR="00E6364D" w:rsidRPr="00FF353C" w:rsidRDefault="00E6364D" w:rsidP="00485DF3">
            <w:pPr>
              <w:pStyle w:val="NormalLeft"/>
              <w:rPr>
                <w:lang w:val="en-GB"/>
              </w:rPr>
            </w:pPr>
            <w:r w:rsidRPr="00FF353C">
              <w:rPr>
                <w:lang w:val="en-GB"/>
              </w:rPr>
              <w:t>This is an amount reflecting movements in valuation of total other items approved by supervisory authority as basic own funds not specified above.</w:t>
            </w:r>
          </w:p>
        </w:tc>
      </w:tr>
      <w:tr w:rsidR="00E6364D" w:rsidRPr="00FF353C" w14:paraId="5F95A35B" w14:textId="77777777" w:rsidTr="00485DF3">
        <w:tc>
          <w:tcPr>
            <w:tcW w:w="2879" w:type="dxa"/>
            <w:tcBorders>
              <w:top w:val="single" w:sz="2" w:space="0" w:color="auto"/>
              <w:left w:val="single" w:sz="2" w:space="0" w:color="auto"/>
              <w:bottom w:val="single" w:sz="2" w:space="0" w:color="auto"/>
              <w:right w:val="single" w:sz="2" w:space="0" w:color="auto"/>
            </w:tcBorders>
          </w:tcPr>
          <w:p w14:paraId="4761DF53" w14:textId="77777777" w:rsidR="00E6364D" w:rsidRPr="00FF353C" w:rsidRDefault="00E6364D" w:rsidP="00485DF3">
            <w:pPr>
              <w:pStyle w:val="NormalLeft"/>
              <w:rPr>
                <w:lang w:val="en-GB"/>
              </w:rPr>
            </w:pPr>
            <w:r w:rsidRPr="00FF353C">
              <w:rPr>
                <w:lang w:val="en-GB"/>
              </w:rPr>
              <w:t>R1100/C0060</w:t>
            </w:r>
          </w:p>
        </w:tc>
        <w:tc>
          <w:tcPr>
            <w:tcW w:w="2414" w:type="dxa"/>
            <w:tcBorders>
              <w:top w:val="single" w:sz="2" w:space="0" w:color="auto"/>
              <w:left w:val="single" w:sz="2" w:space="0" w:color="auto"/>
              <w:bottom w:val="single" w:sz="2" w:space="0" w:color="auto"/>
              <w:right w:val="single" w:sz="2" w:space="0" w:color="auto"/>
            </w:tcBorders>
          </w:tcPr>
          <w:p w14:paraId="10C1589C" w14:textId="77777777" w:rsidR="00E6364D" w:rsidRPr="00FF353C" w:rsidRDefault="00E6364D" w:rsidP="00485DF3">
            <w:pPr>
              <w:pStyle w:val="NormalLeft"/>
              <w:rPr>
                <w:lang w:val="en-GB"/>
              </w:rPr>
            </w:pPr>
            <w:r w:rsidRPr="00FF353C">
              <w:rPr>
                <w:lang w:val="en-GB"/>
              </w:rPr>
              <w:t>Total of other items approved by supervisory authority as basic own fund items not specified above — balance carried forward</w:t>
            </w:r>
          </w:p>
        </w:tc>
        <w:tc>
          <w:tcPr>
            <w:tcW w:w="3993" w:type="dxa"/>
            <w:tcBorders>
              <w:top w:val="single" w:sz="2" w:space="0" w:color="auto"/>
              <w:left w:val="single" w:sz="2" w:space="0" w:color="auto"/>
              <w:bottom w:val="single" w:sz="2" w:space="0" w:color="auto"/>
              <w:right w:val="single" w:sz="2" w:space="0" w:color="auto"/>
            </w:tcBorders>
          </w:tcPr>
          <w:p w14:paraId="647109E6" w14:textId="77777777" w:rsidR="00E6364D" w:rsidRPr="00FF353C" w:rsidRDefault="00E6364D" w:rsidP="00485DF3">
            <w:pPr>
              <w:pStyle w:val="NormalLeft"/>
              <w:rPr>
                <w:lang w:val="en-GB"/>
              </w:rPr>
            </w:pPr>
            <w:r w:rsidRPr="00FF353C">
              <w:rPr>
                <w:lang w:val="en-GB"/>
              </w:rPr>
              <w:t>This is the balance of total other items approved by supervisory authority as basic own funds not specified above carried forward to the next reporting period.</w:t>
            </w:r>
          </w:p>
        </w:tc>
      </w:tr>
      <w:tr w:rsidR="00700E4C" w:rsidRPr="00FF353C" w14:paraId="4AC844FE"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7D6946A6" w14:textId="7C4E2B6A" w:rsidR="00700E4C" w:rsidRPr="00FF353C" w:rsidRDefault="00700E4C" w:rsidP="00A75973">
            <w:pPr>
              <w:pStyle w:val="NormalCentered"/>
              <w:jc w:val="left"/>
              <w:rPr>
                <w:lang w:val="en-GB"/>
              </w:rPr>
            </w:pPr>
            <w:r w:rsidRPr="00FF353C">
              <w:rPr>
                <w:i/>
                <w:iCs/>
                <w:lang w:val="en-GB"/>
              </w:rPr>
              <w:t>Ancillary own funds — movements in the reporting period</w:t>
            </w:r>
          </w:p>
        </w:tc>
      </w:tr>
      <w:tr w:rsidR="00E6364D" w:rsidRPr="00FF353C" w14:paraId="3CE7EA9B" w14:textId="77777777" w:rsidTr="00485DF3">
        <w:tc>
          <w:tcPr>
            <w:tcW w:w="2879" w:type="dxa"/>
            <w:tcBorders>
              <w:top w:val="single" w:sz="2" w:space="0" w:color="auto"/>
              <w:left w:val="single" w:sz="2" w:space="0" w:color="auto"/>
              <w:bottom w:val="single" w:sz="2" w:space="0" w:color="auto"/>
              <w:right w:val="single" w:sz="2" w:space="0" w:color="auto"/>
            </w:tcBorders>
          </w:tcPr>
          <w:p w14:paraId="000B9354" w14:textId="77777777" w:rsidR="00E6364D" w:rsidRPr="00FF353C" w:rsidRDefault="00E6364D" w:rsidP="00485DF3">
            <w:pPr>
              <w:pStyle w:val="NormalLeft"/>
              <w:rPr>
                <w:lang w:val="en-GB"/>
              </w:rPr>
            </w:pPr>
            <w:r w:rsidRPr="00FF353C">
              <w:rPr>
                <w:lang w:val="en-GB"/>
              </w:rPr>
              <w:t>R1110/C0010</w:t>
            </w:r>
          </w:p>
        </w:tc>
        <w:tc>
          <w:tcPr>
            <w:tcW w:w="2414" w:type="dxa"/>
            <w:tcBorders>
              <w:top w:val="single" w:sz="2" w:space="0" w:color="auto"/>
              <w:left w:val="single" w:sz="2" w:space="0" w:color="auto"/>
              <w:bottom w:val="single" w:sz="2" w:space="0" w:color="auto"/>
              <w:right w:val="single" w:sz="2" w:space="0" w:color="auto"/>
            </w:tcBorders>
          </w:tcPr>
          <w:p w14:paraId="571FA2D4" w14:textId="77777777" w:rsidR="00E6364D" w:rsidRPr="00FF353C" w:rsidRDefault="00E6364D" w:rsidP="00485DF3">
            <w:pPr>
              <w:pStyle w:val="NormalLeft"/>
              <w:rPr>
                <w:lang w:val="en-GB"/>
              </w:rPr>
            </w:pPr>
            <w:r w:rsidRPr="00FF353C">
              <w:rPr>
                <w:lang w:val="en-GB"/>
              </w:rPr>
              <w:t>Ancillary own funds –</w:t>
            </w:r>
            <w:r w:rsidRPr="00FF353C">
              <w:rPr>
                <w:lang w:val="en-GB"/>
              </w:rPr>
              <w:lastRenderedPageBreak/>
              <w:t>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73B68A63" w14:textId="77777777" w:rsidR="00E6364D" w:rsidRPr="00FF353C" w:rsidRDefault="00E6364D" w:rsidP="00485DF3">
            <w:pPr>
              <w:pStyle w:val="NormalLeft"/>
              <w:rPr>
                <w:lang w:val="en-GB"/>
              </w:rPr>
            </w:pPr>
            <w:r w:rsidRPr="00FF353C">
              <w:rPr>
                <w:lang w:val="en-GB"/>
              </w:rPr>
              <w:lastRenderedPageBreak/>
              <w:t xml:space="preserve">This is the balance of Tier 2 ancillary </w:t>
            </w:r>
            <w:r w:rsidRPr="00FF353C">
              <w:rPr>
                <w:lang w:val="en-GB"/>
              </w:rPr>
              <w:lastRenderedPageBreak/>
              <w:t>own funds brought forward from the previous reporting period.</w:t>
            </w:r>
          </w:p>
        </w:tc>
      </w:tr>
      <w:tr w:rsidR="00E6364D" w:rsidRPr="00FF353C" w14:paraId="284F917F" w14:textId="77777777" w:rsidTr="00485DF3">
        <w:tc>
          <w:tcPr>
            <w:tcW w:w="2879" w:type="dxa"/>
            <w:tcBorders>
              <w:top w:val="single" w:sz="2" w:space="0" w:color="auto"/>
              <w:left w:val="single" w:sz="2" w:space="0" w:color="auto"/>
              <w:bottom w:val="single" w:sz="2" w:space="0" w:color="auto"/>
              <w:right w:val="single" w:sz="2" w:space="0" w:color="auto"/>
            </w:tcBorders>
          </w:tcPr>
          <w:p w14:paraId="282012DA" w14:textId="77777777" w:rsidR="00E6364D" w:rsidRPr="00FF353C" w:rsidRDefault="00E6364D" w:rsidP="00485DF3">
            <w:pPr>
              <w:pStyle w:val="NormalLeft"/>
              <w:rPr>
                <w:lang w:val="en-GB"/>
              </w:rPr>
            </w:pPr>
            <w:r w:rsidRPr="00FF353C">
              <w:rPr>
                <w:lang w:val="en-GB"/>
              </w:rPr>
              <w:lastRenderedPageBreak/>
              <w:t>R1110/C0110</w:t>
            </w:r>
          </w:p>
        </w:tc>
        <w:tc>
          <w:tcPr>
            <w:tcW w:w="2414" w:type="dxa"/>
            <w:tcBorders>
              <w:top w:val="single" w:sz="2" w:space="0" w:color="auto"/>
              <w:left w:val="single" w:sz="2" w:space="0" w:color="auto"/>
              <w:bottom w:val="single" w:sz="2" w:space="0" w:color="auto"/>
              <w:right w:val="single" w:sz="2" w:space="0" w:color="auto"/>
            </w:tcBorders>
          </w:tcPr>
          <w:p w14:paraId="7180072A" w14:textId="77777777" w:rsidR="00E6364D" w:rsidRPr="00FF353C" w:rsidRDefault="00E6364D" w:rsidP="00485DF3">
            <w:pPr>
              <w:pStyle w:val="NormalLeft"/>
              <w:rPr>
                <w:lang w:val="en-GB"/>
              </w:rPr>
            </w:pPr>
            <w:r w:rsidRPr="00FF353C">
              <w:rPr>
                <w:lang w:val="en-GB"/>
              </w:rPr>
              <w:t>Ancillary own funds –Tier 2 — new amount made available</w:t>
            </w:r>
          </w:p>
        </w:tc>
        <w:tc>
          <w:tcPr>
            <w:tcW w:w="3993" w:type="dxa"/>
            <w:tcBorders>
              <w:top w:val="single" w:sz="2" w:space="0" w:color="auto"/>
              <w:left w:val="single" w:sz="2" w:space="0" w:color="auto"/>
              <w:bottom w:val="single" w:sz="2" w:space="0" w:color="auto"/>
              <w:right w:val="single" w:sz="2" w:space="0" w:color="auto"/>
            </w:tcBorders>
          </w:tcPr>
          <w:p w14:paraId="579FCB85" w14:textId="77777777" w:rsidR="00E6364D" w:rsidRPr="00FF353C" w:rsidRDefault="00E6364D" w:rsidP="00485DF3">
            <w:pPr>
              <w:pStyle w:val="NormalLeft"/>
              <w:rPr>
                <w:lang w:val="en-GB"/>
              </w:rPr>
            </w:pPr>
            <w:r w:rsidRPr="00FF353C">
              <w:rPr>
                <w:lang w:val="en-GB"/>
              </w:rPr>
              <w:t>This is the new amount of Tier 2 ancillary own funds to be made available over the reporting period.</w:t>
            </w:r>
          </w:p>
        </w:tc>
      </w:tr>
      <w:tr w:rsidR="00E6364D" w:rsidRPr="00FF353C" w14:paraId="5456D746" w14:textId="77777777" w:rsidTr="00485DF3">
        <w:tc>
          <w:tcPr>
            <w:tcW w:w="2879" w:type="dxa"/>
            <w:tcBorders>
              <w:top w:val="single" w:sz="2" w:space="0" w:color="auto"/>
              <w:left w:val="single" w:sz="2" w:space="0" w:color="auto"/>
              <w:bottom w:val="single" w:sz="2" w:space="0" w:color="auto"/>
              <w:right w:val="single" w:sz="2" w:space="0" w:color="auto"/>
            </w:tcBorders>
          </w:tcPr>
          <w:p w14:paraId="0F8D895C" w14:textId="77777777" w:rsidR="00E6364D" w:rsidRPr="00FF353C" w:rsidRDefault="00E6364D" w:rsidP="00485DF3">
            <w:pPr>
              <w:pStyle w:val="NormalLeft"/>
              <w:rPr>
                <w:lang w:val="en-GB"/>
              </w:rPr>
            </w:pPr>
            <w:r w:rsidRPr="00FF353C">
              <w:rPr>
                <w:lang w:val="en-GB"/>
              </w:rPr>
              <w:t>R1110/C0120</w:t>
            </w:r>
          </w:p>
        </w:tc>
        <w:tc>
          <w:tcPr>
            <w:tcW w:w="2414" w:type="dxa"/>
            <w:tcBorders>
              <w:top w:val="single" w:sz="2" w:space="0" w:color="auto"/>
              <w:left w:val="single" w:sz="2" w:space="0" w:color="auto"/>
              <w:bottom w:val="single" w:sz="2" w:space="0" w:color="auto"/>
              <w:right w:val="single" w:sz="2" w:space="0" w:color="auto"/>
            </w:tcBorders>
          </w:tcPr>
          <w:p w14:paraId="43DB4831" w14:textId="77777777" w:rsidR="00E6364D" w:rsidRPr="00FF353C" w:rsidRDefault="00E6364D" w:rsidP="00485DF3">
            <w:pPr>
              <w:pStyle w:val="NormalLeft"/>
              <w:rPr>
                <w:lang w:val="en-GB"/>
              </w:rPr>
            </w:pPr>
            <w:r w:rsidRPr="00FF353C">
              <w:rPr>
                <w:lang w:val="en-GB"/>
              </w:rPr>
              <w:t>Ancillary own funds –Tier 2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4E6D5B5D" w14:textId="77777777" w:rsidR="00E6364D" w:rsidRPr="00FF353C" w:rsidRDefault="00E6364D" w:rsidP="00485DF3">
            <w:pPr>
              <w:pStyle w:val="NormalLeft"/>
              <w:rPr>
                <w:lang w:val="en-GB"/>
              </w:rPr>
            </w:pPr>
            <w:r w:rsidRPr="00FF353C">
              <w:rPr>
                <w:lang w:val="en-GB"/>
              </w:rPr>
              <w:t>This is the reduction to the amount available Tier 2 ancillary own funds over the reporting period.</w:t>
            </w:r>
          </w:p>
        </w:tc>
      </w:tr>
      <w:tr w:rsidR="00E6364D" w:rsidRPr="00FF353C" w14:paraId="591464AE" w14:textId="77777777" w:rsidTr="00485DF3">
        <w:tc>
          <w:tcPr>
            <w:tcW w:w="2879" w:type="dxa"/>
            <w:tcBorders>
              <w:top w:val="single" w:sz="2" w:space="0" w:color="auto"/>
              <w:left w:val="single" w:sz="2" w:space="0" w:color="auto"/>
              <w:bottom w:val="single" w:sz="2" w:space="0" w:color="auto"/>
              <w:right w:val="single" w:sz="2" w:space="0" w:color="auto"/>
            </w:tcBorders>
          </w:tcPr>
          <w:p w14:paraId="228D8620" w14:textId="77777777" w:rsidR="00E6364D" w:rsidRPr="00FF353C" w:rsidRDefault="00E6364D" w:rsidP="00485DF3">
            <w:pPr>
              <w:pStyle w:val="NormalLeft"/>
              <w:rPr>
                <w:lang w:val="en-GB"/>
              </w:rPr>
            </w:pPr>
            <w:r w:rsidRPr="00FF353C">
              <w:rPr>
                <w:lang w:val="en-GB"/>
              </w:rPr>
              <w:t>R1110/C0130</w:t>
            </w:r>
          </w:p>
        </w:tc>
        <w:tc>
          <w:tcPr>
            <w:tcW w:w="2414" w:type="dxa"/>
            <w:tcBorders>
              <w:top w:val="single" w:sz="2" w:space="0" w:color="auto"/>
              <w:left w:val="single" w:sz="2" w:space="0" w:color="auto"/>
              <w:bottom w:val="single" w:sz="2" w:space="0" w:color="auto"/>
              <w:right w:val="single" w:sz="2" w:space="0" w:color="auto"/>
            </w:tcBorders>
          </w:tcPr>
          <w:p w14:paraId="2A5F5078" w14:textId="77777777" w:rsidR="00E6364D" w:rsidRPr="00FF353C" w:rsidRDefault="00E6364D" w:rsidP="00485DF3">
            <w:pPr>
              <w:pStyle w:val="NormalLeft"/>
              <w:rPr>
                <w:lang w:val="en-GB"/>
              </w:rPr>
            </w:pPr>
            <w:r w:rsidRPr="00FF353C">
              <w:rPr>
                <w:lang w:val="en-GB"/>
              </w:rPr>
              <w:t>Ancillary own funds –Tier 2 — called up to basic own fund</w:t>
            </w:r>
          </w:p>
        </w:tc>
        <w:tc>
          <w:tcPr>
            <w:tcW w:w="3993" w:type="dxa"/>
            <w:tcBorders>
              <w:top w:val="single" w:sz="2" w:space="0" w:color="auto"/>
              <w:left w:val="single" w:sz="2" w:space="0" w:color="auto"/>
              <w:bottom w:val="single" w:sz="2" w:space="0" w:color="auto"/>
              <w:right w:val="single" w:sz="2" w:space="0" w:color="auto"/>
            </w:tcBorders>
          </w:tcPr>
          <w:p w14:paraId="259ED314" w14:textId="77777777" w:rsidR="00E6364D" w:rsidRPr="00FF353C" w:rsidRDefault="00E6364D" w:rsidP="00485DF3">
            <w:pPr>
              <w:pStyle w:val="NormalLeft"/>
              <w:rPr>
                <w:lang w:val="en-GB"/>
              </w:rPr>
            </w:pPr>
            <w:r w:rsidRPr="00FF353C">
              <w:rPr>
                <w:lang w:val="en-GB"/>
              </w:rPr>
              <w:t>This is the amount of Tier 2 ancillary own funds that are called up to a basic own fund item over the reporting period.</w:t>
            </w:r>
          </w:p>
        </w:tc>
      </w:tr>
      <w:tr w:rsidR="00E6364D" w:rsidRPr="00FF353C" w14:paraId="388AB88F" w14:textId="77777777" w:rsidTr="00485DF3">
        <w:tc>
          <w:tcPr>
            <w:tcW w:w="2879" w:type="dxa"/>
            <w:tcBorders>
              <w:top w:val="single" w:sz="2" w:space="0" w:color="auto"/>
              <w:left w:val="single" w:sz="2" w:space="0" w:color="auto"/>
              <w:bottom w:val="single" w:sz="2" w:space="0" w:color="auto"/>
              <w:right w:val="single" w:sz="2" w:space="0" w:color="auto"/>
            </w:tcBorders>
          </w:tcPr>
          <w:p w14:paraId="7E674CCF" w14:textId="77777777" w:rsidR="00E6364D" w:rsidRPr="00FF353C" w:rsidRDefault="00E6364D" w:rsidP="00485DF3">
            <w:pPr>
              <w:pStyle w:val="NormalLeft"/>
              <w:rPr>
                <w:lang w:val="en-GB"/>
              </w:rPr>
            </w:pPr>
            <w:r w:rsidRPr="00FF353C">
              <w:rPr>
                <w:lang w:val="en-GB"/>
              </w:rPr>
              <w:t>R1110/C0060</w:t>
            </w:r>
          </w:p>
        </w:tc>
        <w:tc>
          <w:tcPr>
            <w:tcW w:w="2414" w:type="dxa"/>
            <w:tcBorders>
              <w:top w:val="single" w:sz="2" w:space="0" w:color="auto"/>
              <w:left w:val="single" w:sz="2" w:space="0" w:color="auto"/>
              <w:bottom w:val="single" w:sz="2" w:space="0" w:color="auto"/>
              <w:right w:val="single" w:sz="2" w:space="0" w:color="auto"/>
            </w:tcBorders>
          </w:tcPr>
          <w:p w14:paraId="5BFAAD17" w14:textId="77777777" w:rsidR="00E6364D" w:rsidRPr="00FF353C" w:rsidRDefault="00E6364D" w:rsidP="00485DF3">
            <w:pPr>
              <w:pStyle w:val="NormalLeft"/>
              <w:rPr>
                <w:lang w:val="en-GB"/>
              </w:rPr>
            </w:pPr>
            <w:r w:rsidRPr="00FF353C">
              <w:rPr>
                <w:lang w:val="en-GB"/>
              </w:rPr>
              <w:t>Ancillary own funds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3ACF29FE" w14:textId="77777777" w:rsidR="00E6364D" w:rsidRPr="00FF353C" w:rsidRDefault="00E6364D" w:rsidP="00485DF3">
            <w:pPr>
              <w:pStyle w:val="NormalLeft"/>
              <w:rPr>
                <w:lang w:val="en-GB"/>
              </w:rPr>
            </w:pPr>
            <w:r w:rsidRPr="00FF353C">
              <w:rPr>
                <w:lang w:val="en-GB"/>
              </w:rPr>
              <w:t>This is the balance of Tier 2 ancillary own funds carried forward to the next reporting period.</w:t>
            </w:r>
          </w:p>
        </w:tc>
      </w:tr>
      <w:tr w:rsidR="00E6364D" w:rsidRPr="00FF353C" w14:paraId="01FED64F" w14:textId="77777777" w:rsidTr="00485DF3">
        <w:tc>
          <w:tcPr>
            <w:tcW w:w="2879" w:type="dxa"/>
            <w:tcBorders>
              <w:top w:val="single" w:sz="2" w:space="0" w:color="auto"/>
              <w:left w:val="single" w:sz="2" w:space="0" w:color="auto"/>
              <w:bottom w:val="single" w:sz="2" w:space="0" w:color="auto"/>
              <w:right w:val="single" w:sz="2" w:space="0" w:color="auto"/>
            </w:tcBorders>
          </w:tcPr>
          <w:p w14:paraId="3CD72422" w14:textId="77777777" w:rsidR="00E6364D" w:rsidRPr="00FF353C" w:rsidRDefault="00E6364D" w:rsidP="00485DF3">
            <w:pPr>
              <w:pStyle w:val="NormalLeft"/>
              <w:rPr>
                <w:lang w:val="en-GB"/>
              </w:rPr>
            </w:pPr>
            <w:r w:rsidRPr="00FF353C">
              <w:rPr>
                <w:lang w:val="en-GB"/>
              </w:rPr>
              <w:t>R1120/C0010</w:t>
            </w:r>
          </w:p>
        </w:tc>
        <w:tc>
          <w:tcPr>
            <w:tcW w:w="2414" w:type="dxa"/>
            <w:tcBorders>
              <w:top w:val="single" w:sz="2" w:space="0" w:color="auto"/>
              <w:left w:val="single" w:sz="2" w:space="0" w:color="auto"/>
              <w:bottom w:val="single" w:sz="2" w:space="0" w:color="auto"/>
              <w:right w:val="single" w:sz="2" w:space="0" w:color="auto"/>
            </w:tcBorders>
          </w:tcPr>
          <w:p w14:paraId="2492128E" w14:textId="77777777" w:rsidR="00E6364D" w:rsidRPr="00FF353C" w:rsidRDefault="00E6364D" w:rsidP="00485DF3">
            <w:pPr>
              <w:pStyle w:val="NormalLeft"/>
              <w:rPr>
                <w:lang w:val="en-GB"/>
              </w:rPr>
            </w:pPr>
            <w:r w:rsidRPr="00FF353C">
              <w:rPr>
                <w:lang w:val="en-GB"/>
              </w:rPr>
              <w:t>Ancillary own funds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12DEA223" w14:textId="77777777" w:rsidR="00E6364D" w:rsidRPr="00FF353C" w:rsidRDefault="00E6364D" w:rsidP="00485DF3">
            <w:pPr>
              <w:pStyle w:val="NormalLeft"/>
              <w:rPr>
                <w:lang w:val="en-GB"/>
              </w:rPr>
            </w:pPr>
            <w:r w:rsidRPr="00FF353C">
              <w:rPr>
                <w:lang w:val="en-GB"/>
              </w:rPr>
              <w:t>This is the balance of Tier 3 ancillary own funds brought forward from the previous reporting period.</w:t>
            </w:r>
          </w:p>
        </w:tc>
      </w:tr>
      <w:tr w:rsidR="00E6364D" w:rsidRPr="00FF353C" w14:paraId="7E64C4F6" w14:textId="77777777" w:rsidTr="00485DF3">
        <w:tc>
          <w:tcPr>
            <w:tcW w:w="2879" w:type="dxa"/>
            <w:tcBorders>
              <w:top w:val="single" w:sz="2" w:space="0" w:color="auto"/>
              <w:left w:val="single" w:sz="2" w:space="0" w:color="auto"/>
              <w:bottom w:val="single" w:sz="2" w:space="0" w:color="auto"/>
              <w:right w:val="single" w:sz="2" w:space="0" w:color="auto"/>
            </w:tcBorders>
          </w:tcPr>
          <w:p w14:paraId="28705404" w14:textId="77777777" w:rsidR="00E6364D" w:rsidRPr="00FF353C" w:rsidRDefault="00E6364D" w:rsidP="00485DF3">
            <w:pPr>
              <w:pStyle w:val="NormalLeft"/>
              <w:rPr>
                <w:lang w:val="en-GB"/>
              </w:rPr>
            </w:pPr>
            <w:r w:rsidRPr="00FF353C">
              <w:rPr>
                <w:lang w:val="en-GB"/>
              </w:rPr>
              <w:t>R1120/C0110</w:t>
            </w:r>
          </w:p>
        </w:tc>
        <w:tc>
          <w:tcPr>
            <w:tcW w:w="2414" w:type="dxa"/>
            <w:tcBorders>
              <w:top w:val="single" w:sz="2" w:space="0" w:color="auto"/>
              <w:left w:val="single" w:sz="2" w:space="0" w:color="auto"/>
              <w:bottom w:val="single" w:sz="2" w:space="0" w:color="auto"/>
              <w:right w:val="single" w:sz="2" w:space="0" w:color="auto"/>
            </w:tcBorders>
          </w:tcPr>
          <w:p w14:paraId="7853E396" w14:textId="77777777" w:rsidR="00E6364D" w:rsidRPr="00FF353C" w:rsidRDefault="00E6364D" w:rsidP="00485DF3">
            <w:pPr>
              <w:pStyle w:val="NormalLeft"/>
              <w:rPr>
                <w:lang w:val="en-GB"/>
              </w:rPr>
            </w:pPr>
            <w:r w:rsidRPr="00FF353C">
              <w:rPr>
                <w:lang w:val="en-GB"/>
              </w:rPr>
              <w:t>Ancillary own funds –Tier 3– new amount made available</w:t>
            </w:r>
          </w:p>
        </w:tc>
        <w:tc>
          <w:tcPr>
            <w:tcW w:w="3993" w:type="dxa"/>
            <w:tcBorders>
              <w:top w:val="single" w:sz="2" w:space="0" w:color="auto"/>
              <w:left w:val="single" w:sz="2" w:space="0" w:color="auto"/>
              <w:bottom w:val="single" w:sz="2" w:space="0" w:color="auto"/>
              <w:right w:val="single" w:sz="2" w:space="0" w:color="auto"/>
            </w:tcBorders>
          </w:tcPr>
          <w:p w14:paraId="454EE2EF" w14:textId="77777777" w:rsidR="00E6364D" w:rsidRPr="00FF353C" w:rsidRDefault="00E6364D" w:rsidP="00485DF3">
            <w:pPr>
              <w:pStyle w:val="NormalLeft"/>
              <w:rPr>
                <w:lang w:val="en-GB"/>
              </w:rPr>
            </w:pPr>
            <w:r w:rsidRPr="00FF353C">
              <w:rPr>
                <w:lang w:val="en-GB"/>
              </w:rPr>
              <w:t>This is the new amount of Tier 3 ancillary own funds to be made available over the reporting period.</w:t>
            </w:r>
          </w:p>
        </w:tc>
      </w:tr>
      <w:tr w:rsidR="00E6364D" w:rsidRPr="00FF353C" w14:paraId="2D0C549E" w14:textId="77777777" w:rsidTr="00485DF3">
        <w:tc>
          <w:tcPr>
            <w:tcW w:w="2879" w:type="dxa"/>
            <w:tcBorders>
              <w:top w:val="single" w:sz="2" w:space="0" w:color="auto"/>
              <w:left w:val="single" w:sz="2" w:space="0" w:color="auto"/>
              <w:bottom w:val="single" w:sz="2" w:space="0" w:color="auto"/>
              <w:right w:val="single" w:sz="2" w:space="0" w:color="auto"/>
            </w:tcBorders>
          </w:tcPr>
          <w:p w14:paraId="7AE4FEE9" w14:textId="77777777" w:rsidR="00E6364D" w:rsidRPr="00FF353C" w:rsidRDefault="00E6364D" w:rsidP="00485DF3">
            <w:pPr>
              <w:pStyle w:val="NormalLeft"/>
              <w:rPr>
                <w:lang w:val="en-GB"/>
              </w:rPr>
            </w:pPr>
            <w:r w:rsidRPr="00FF353C">
              <w:rPr>
                <w:lang w:val="en-GB"/>
              </w:rPr>
              <w:t>R1120/C0120</w:t>
            </w:r>
          </w:p>
        </w:tc>
        <w:tc>
          <w:tcPr>
            <w:tcW w:w="2414" w:type="dxa"/>
            <w:tcBorders>
              <w:top w:val="single" w:sz="2" w:space="0" w:color="auto"/>
              <w:left w:val="single" w:sz="2" w:space="0" w:color="auto"/>
              <w:bottom w:val="single" w:sz="2" w:space="0" w:color="auto"/>
              <w:right w:val="single" w:sz="2" w:space="0" w:color="auto"/>
            </w:tcBorders>
          </w:tcPr>
          <w:p w14:paraId="3E142010" w14:textId="77777777" w:rsidR="00E6364D" w:rsidRPr="00FF353C" w:rsidRDefault="00E6364D" w:rsidP="00485DF3">
            <w:pPr>
              <w:pStyle w:val="NormalLeft"/>
              <w:rPr>
                <w:lang w:val="en-GB"/>
              </w:rPr>
            </w:pPr>
            <w:r w:rsidRPr="00FF353C">
              <w:rPr>
                <w:lang w:val="en-GB"/>
              </w:rPr>
              <w:t>Ancillary own funds –Tier 3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251EE38D" w14:textId="77777777" w:rsidR="00E6364D" w:rsidRPr="00FF353C" w:rsidRDefault="00E6364D" w:rsidP="00485DF3">
            <w:pPr>
              <w:pStyle w:val="NormalLeft"/>
              <w:rPr>
                <w:lang w:val="en-GB"/>
              </w:rPr>
            </w:pPr>
            <w:r w:rsidRPr="00FF353C">
              <w:rPr>
                <w:lang w:val="en-GB"/>
              </w:rPr>
              <w:t>This is the reduction to the amount available Tier 3 ancillary own funds over the reporting period.</w:t>
            </w:r>
          </w:p>
        </w:tc>
      </w:tr>
      <w:tr w:rsidR="00E6364D" w:rsidRPr="00FF353C" w14:paraId="06773DC0" w14:textId="77777777" w:rsidTr="00485DF3">
        <w:tc>
          <w:tcPr>
            <w:tcW w:w="2879" w:type="dxa"/>
            <w:tcBorders>
              <w:top w:val="single" w:sz="2" w:space="0" w:color="auto"/>
              <w:left w:val="single" w:sz="2" w:space="0" w:color="auto"/>
              <w:bottom w:val="single" w:sz="2" w:space="0" w:color="auto"/>
              <w:right w:val="single" w:sz="2" w:space="0" w:color="auto"/>
            </w:tcBorders>
          </w:tcPr>
          <w:p w14:paraId="4D16F44F" w14:textId="77777777" w:rsidR="00E6364D" w:rsidRPr="00FF353C" w:rsidRDefault="00E6364D" w:rsidP="00485DF3">
            <w:pPr>
              <w:pStyle w:val="NormalLeft"/>
              <w:rPr>
                <w:lang w:val="en-GB"/>
              </w:rPr>
            </w:pPr>
            <w:r w:rsidRPr="00FF353C">
              <w:rPr>
                <w:lang w:val="en-GB"/>
              </w:rPr>
              <w:t>R1120/C0130</w:t>
            </w:r>
          </w:p>
        </w:tc>
        <w:tc>
          <w:tcPr>
            <w:tcW w:w="2414" w:type="dxa"/>
            <w:tcBorders>
              <w:top w:val="single" w:sz="2" w:space="0" w:color="auto"/>
              <w:left w:val="single" w:sz="2" w:space="0" w:color="auto"/>
              <w:bottom w:val="single" w:sz="2" w:space="0" w:color="auto"/>
              <w:right w:val="single" w:sz="2" w:space="0" w:color="auto"/>
            </w:tcBorders>
          </w:tcPr>
          <w:p w14:paraId="04A75C69" w14:textId="77777777" w:rsidR="00E6364D" w:rsidRPr="00FF353C" w:rsidRDefault="00E6364D" w:rsidP="00485DF3">
            <w:pPr>
              <w:pStyle w:val="NormalLeft"/>
              <w:rPr>
                <w:lang w:val="en-GB"/>
              </w:rPr>
            </w:pPr>
            <w:r w:rsidRPr="00FF353C">
              <w:rPr>
                <w:lang w:val="en-GB"/>
              </w:rPr>
              <w:t>Ancillary own funds –Tier 3 — called up to basic own fund</w:t>
            </w:r>
          </w:p>
        </w:tc>
        <w:tc>
          <w:tcPr>
            <w:tcW w:w="3993" w:type="dxa"/>
            <w:tcBorders>
              <w:top w:val="single" w:sz="2" w:space="0" w:color="auto"/>
              <w:left w:val="single" w:sz="2" w:space="0" w:color="auto"/>
              <w:bottom w:val="single" w:sz="2" w:space="0" w:color="auto"/>
              <w:right w:val="single" w:sz="2" w:space="0" w:color="auto"/>
            </w:tcBorders>
          </w:tcPr>
          <w:p w14:paraId="2390D63A" w14:textId="77777777" w:rsidR="00E6364D" w:rsidRPr="00FF353C" w:rsidRDefault="00E6364D" w:rsidP="00485DF3">
            <w:pPr>
              <w:pStyle w:val="NormalLeft"/>
              <w:rPr>
                <w:lang w:val="en-GB"/>
              </w:rPr>
            </w:pPr>
            <w:r w:rsidRPr="00FF353C">
              <w:rPr>
                <w:lang w:val="en-GB"/>
              </w:rPr>
              <w:t>This is the amount of Tier 3 ancillary own funds that are called up to a basic own fund item over the reporting period.</w:t>
            </w:r>
          </w:p>
        </w:tc>
      </w:tr>
      <w:tr w:rsidR="00E6364D" w:rsidRPr="00FF353C" w14:paraId="740F39F0" w14:textId="77777777" w:rsidTr="00485DF3">
        <w:tc>
          <w:tcPr>
            <w:tcW w:w="2879" w:type="dxa"/>
            <w:tcBorders>
              <w:top w:val="single" w:sz="2" w:space="0" w:color="auto"/>
              <w:left w:val="single" w:sz="2" w:space="0" w:color="auto"/>
              <w:bottom w:val="single" w:sz="2" w:space="0" w:color="auto"/>
              <w:right w:val="single" w:sz="2" w:space="0" w:color="auto"/>
            </w:tcBorders>
          </w:tcPr>
          <w:p w14:paraId="27889796" w14:textId="77777777" w:rsidR="00E6364D" w:rsidRPr="00FF353C" w:rsidRDefault="00E6364D" w:rsidP="00485DF3">
            <w:pPr>
              <w:pStyle w:val="NormalLeft"/>
              <w:rPr>
                <w:lang w:val="en-GB"/>
              </w:rPr>
            </w:pPr>
            <w:r w:rsidRPr="00FF353C">
              <w:rPr>
                <w:lang w:val="en-GB"/>
              </w:rPr>
              <w:t>R1120/C0060</w:t>
            </w:r>
          </w:p>
        </w:tc>
        <w:tc>
          <w:tcPr>
            <w:tcW w:w="2414" w:type="dxa"/>
            <w:tcBorders>
              <w:top w:val="single" w:sz="2" w:space="0" w:color="auto"/>
              <w:left w:val="single" w:sz="2" w:space="0" w:color="auto"/>
              <w:bottom w:val="single" w:sz="2" w:space="0" w:color="auto"/>
              <w:right w:val="single" w:sz="2" w:space="0" w:color="auto"/>
            </w:tcBorders>
          </w:tcPr>
          <w:p w14:paraId="3E2C2F1B" w14:textId="77777777" w:rsidR="00E6364D" w:rsidRPr="00FF353C" w:rsidRDefault="00E6364D" w:rsidP="00485DF3">
            <w:pPr>
              <w:pStyle w:val="NormalLeft"/>
              <w:rPr>
                <w:lang w:val="en-GB"/>
              </w:rPr>
            </w:pPr>
            <w:r w:rsidRPr="00FF353C">
              <w:rPr>
                <w:lang w:val="en-GB"/>
              </w:rPr>
              <w:t>Ancillary own funds –Tier 3– balance carried forward</w:t>
            </w:r>
          </w:p>
        </w:tc>
        <w:tc>
          <w:tcPr>
            <w:tcW w:w="3993" w:type="dxa"/>
            <w:tcBorders>
              <w:top w:val="single" w:sz="2" w:space="0" w:color="auto"/>
              <w:left w:val="single" w:sz="2" w:space="0" w:color="auto"/>
              <w:bottom w:val="single" w:sz="2" w:space="0" w:color="auto"/>
              <w:right w:val="single" w:sz="2" w:space="0" w:color="auto"/>
            </w:tcBorders>
          </w:tcPr>
          <w:p w14:paraId="401801F0" w14:textId="77777777" w:rsidR="00E6364D" w:rsidRPr="00FF353C" w:rsidRDefault="00E6364D" w:rsidP="00485DF3">
            <w:pPr>
              <w:pStyle w:val="NormalLeft"/>
              <w:rPr>
                <w:lang w:val="en-GB"/>
              </w:rPr>
            </w:pPr>
            <w:r w:rsidRPr="00FF353C">
              <w:rPr>
                <w:lang w:val="en-GB"/>
              </w:rPr>
              <w:t>This is the balance of Tier 3 ancillary own funds carried forward to the next reporting period.</w:t>
            </w:r>
          </w:p>
        </w:tc>
      </w:tr>
      <w:tr w:rsidR="00E6364D" w:rsidRPr="00FF353C" w14:paraId="74C9E0F9" w14:textId="77777777" w:rsidTr="00485DF3">
        <w:tc>
          <w:tcPr>
            <w:tcW w:w="2879" w:type="dxa"/>
            <w:tcBorders>
              <w:top w:val="single" w:sz="2" w:space="0" w:color="auto"/>
              <w:left w:val="single" w:sz="2" w:space="0" w:color="auto"/>
              <w:bottom w:val="single" w:sz="2" w:space="0" w:color="auto"/>
              <w:right w:val="single" w:sz="2" w:space="0" w:color="auto"/>
            </w:tcBorders>
          </w:tcPr>
          <w:p w14:paraId="072E9FA8" w14:textId="77777777" w:rsidR="00E6364D" w:rsidRPr="00FF353C" w:rsidRDefault="00E6364D" w:rsidP="00485DF3">
            <w:pPr>
              <w:pStyle w:val="NormalLeft"/>
              <w:rPr>
                <w:lang w:val="en-GB"/>
              </w:rPr>
            </w:pPr>
            <w:r w:rsidRPr="00FF353C">
              <w:rPr>
                <w:lang w:val="en-GB"/>
              </w:rPr>
              <w:t>R1200/C0010</w:t>
            </w:r>
          </w:p>
        </w:tc>
        <w:tc>
          <w:tcPr>
            <w:tcW w:w="2414" w:type="dxa"/>
            <w:tcBorders>
              <w:top w:val="single" w:sz="2" w:space="0" w:color="auto"/>
              <w:left w:val="single" w:sz="2" w:space="0" w:color="auto"/>
              <w:bottom w:val="single" w:sz="2" w:space="0" w:color="auto"/>
              <w:right w:val="single" w:sz="2" w:space="0" w:color="auto"/>
            </w:tcBorders>
          </w:tcPr>
          <w:p w14:paraId="22AFA010" w14:textId="77777777" w:rsidR="00E6364D" w:rsidRPr="00FF353C" w:rsidRDefault="00E6364D" w:rsidP="00485DF3">
            <w:pPr>
              <w:pStyle w:val="NormalLeft"/>
              <w:rPr>
                <w:lang w:val="en-GB"/>
              </w:rPr>
            </w:pPr>
            <w:r w:rsidRPr="00FF353C">
              <w:rPr>
                <w:lang w:val="en-GB"/>
              </w:rPr>
              <w:t>Total ancillary own funds — balance brought forward</w:t>
            </w:r>
          </w:p>
        </w:tc>
        <w:tc>
          <w:tcPr>
            <w:tcW w:w="3993" w:type="dxa"/>
            <w:tcBorders>
              <w:top w:val="single" w:sz="2" w:space="0" w:color="auto"/>
              <w:left w:val="single" w:sz="2" w:space="0" w:color="auto"/>
              <w:bottom w:val="single" w:sz="2" w:space="0" w:color="auto"/>
              <w:right w:val="single" w:sz="2" w:space="0" w:color="auto"/>
            </w:tcBorders>
          </w:tcPr>
          <w:p w14:paraId="469C49D9" w14:textId="77777777" w:rsidR="00E6364D" w:rsidRPr="00FF353C" w:rsidRDefault="00E6364D" w:rsidP="00485DF3">
            <w:pPr>
              <w:pStyle w:val="NormalLeft"/>
              <w:rPr>
                <w:lang w:val="en-GB"/>
              </w:rPr>
            </w:pPr>
            <w:r w:rsidRPr="00FF353C">
              <w:rPr>
                <w:lang w:val="en-GB"/>
              </w:rPr>
              <w:t>This is the balance of total ancillary own funds brought forward from the previous reporting period.</w:t>
            </w:r>
          </w:p>
        </w:tc>
      </w:tr>
      <w:tr w:rsidR="00E6364D" w:rsidRPr="00FF353C" w14:paraId="0D32CC7E" w14:textId="77777777" w:rsidTr="00485DF3">
        <w:tc>
          <w:tcPr>
            <w:tcW w:w="2879" w:type="dxa"/>
            <w:tcBorders>
              <w:top w:val="single" w:sz="2" w:space="0" w:color="auto"/>
              <w:left w:val="single" w:sz="2" w:space="0" w:color="auto"/>
              <w:bottom w:val="single" w:sz="2" w:space="0" w:color="auto"/>
              <w:right w:val="single" w:sz="2" w:space="0" w:color="auto"/>
            </w:tcBorders>
          </w:tcPr>
          <w:p w14:paraId="7FC893CF" w14:textId="77777777" w:rsidR="00E6364D" w:rsidRPr="00FF353C" w:rsidRDefault="00E6364D" w:rsidP="00485DF3">
            <w:pPr>
              <w:pStyle w:val="NormalLeft"/>
              <w:rPr>
                <w:lang w:val="en-GB"/>
              </w:rPr>
            </w:pPr>
            <w:r w:rsidRPr="00FF353C">
              <w:rPr>
                <w:lang w:val="en-GB"/>
              </w:rPr>
              <w:t>R1200/C0110</w:t>
            </w:r>
          </w:p>
        </w:tc>
        <w:tc>
          <w:tcPr>
            <w:tcW w:w="2414" w:type="dxa"/>
            <w:tcBorders>
              <w:top w:val="single" w:sz="2" w:space="0" w:color="auto"/>
              <w:left w:val="single" w:sz="2" w:space="0" w:color="auto"/>
              <w:bottom w:val="single" w:sz="2" w:space="0" w:color="auto"/>
              <w:right w:val="single" w:sz="2" w:space="0" w:color="auto"/>
            </w:tcBorders>
          </w:tcPr>
          <w:p w14:paraId="4CDB6702" w14:textId="77777777" w:rsidR="00E6364D" w:rsidRPr="00FF353C" w:rsidRDefault="00E6364D" w:rsidP="00485DF3">
            <w:pPr>
              <w:pStyle w:val="NormalLeft"/>
              <w:rPr>
                <w:lang w:val="en-GB"/>
              </w:rPr>
            </w:pPr>
            <w:r w:rsidRPr="00FF353C">
              <w:rPr>
                <w:lang w:val="en-GB"/>
              </w:rPr>
              <w:t>Total ancillary own funds — new amount made available</w:t>
            </w:r>
          </w:p>
        </w:tc>
        <w:tc>
          <w:tcPr>
            <w:tcW w:w="3993" w:type="dxa"/>
            <w:tcBorders>
              <w:top w:val="single" w:sz="2" w:space="0" w:color="auto"/>
              <w:left w:val="single" w:sz="2" w:space="0" w:color="auto"/>
              <w:bottom w:val="single" w:sz="2" w:space="0" w:color="auto"/>
              <w:right w:val="single" w:sz="2" w:space="0" w:color="auto"/>
            </w:tcBorders>
          </w:tcPr>
          <w:p w14:paraId="180B867B" w14:textId="2FC6330F" w:rsidR="00E6364D" w:rsidRPr="00FF353C" w:rsidRDefault="00E6364D" w:rsidP="00A3498D">
            <w:pPr>
              <w:pStyle w:val="NormalLeft"/>
              <w:rPr>
                <w:lang w:val="en-GB"/>
              </w:rPr>
            </w:pPr>
            <w:r w:rsidRPr="00FF353C">
              <w:rPr>
                <w:lang w:val="en-GB"/>
              </w:rPr>
              <w:t xml:space="preserve">This is the new amount of </w:t>
            </w:r>
            <w:ins w:id="2837" w:author="Author">
              <w:r w:rsidR="00A3498D" w:rsidRPr="00FF353C">
                <w:rPr>
                  <w:lang w:val="en-GB"/>
                </w:rPr>
                <w:t xml:space="preserve">total </w:t>
              </w:r>
            </w:ins>
            <w:del w:id="2838" w:author="Author">
              <w:r w:rsidRPr="00FF353C" w:rsidDel="00A3498D">
                <w:rPr>
                  <w:lang w:val="en-GB"/>
                </w:rPr>
                <w:delText>Tier 2</w:delText>
              </w:r>
            </w:del>
            <w:r w:rsidRPr="00FF353C">
              <w:rPr>
                <w:lang w:val="en-GB"/>
              </w:rPr>
              <w:t xml:space="preserve"> ancillary own funds to be made available over the reporting period.</w:t>
            </w:r>
          </w:p>
        </w:tc>
      </w:tr>
      <w:tr w:rsidR="00E6364D" w:rsidRPr="00FF353C" w14:paraId="05678618" w14:textId="77777777" w:rsidTr="00485DF3">
        <w:tc>
          <w:tcPr>
            <w:tcW w:w="2879" w:type="dxa"/>
            <w:tcBorders>
              <w:top w:val="single" w:sz="2" w:space="0" w:color="auto"/>
              <w:left w:val="single" w:sz="2" w:space="0" w:color="auto"/>
              <w:bottom w:val="single" w:sz="2" w:space="0" w:color="auto"/>
              <w:right w:val="single" w:sz="2" w:space="0" w:color="auto"/>
            </w:tcBorders>
          </w:tcPr>
          <w:p w14:paraId="70DBACE7" w14:textId="77777777" w:rsidR="00E6364D" w:rsidRPr="00FF353C" w:rsidRDefault="00E6364D" w:rsidP="00485DF3">
            <w:pPr>
              <w:pStyle w:val="NormalLeft"/>
              <w:rPr>
                <w:lang w:val="en-GB"/>
              </w:rPr>
            </w:pPr>
            <w:r w:rsidRPr="00FF353C">
              <w:rPr>
                <w:lang w:val="en-GB"/>
              </w:rPr>
              <w:t>R1200/C0120</w:t>
            </w:r>
          </w:p>
        </w:tc>
        <w:tc>
          <w:tcPr>
            <w:tcW w:w="2414" w:type="dxa"/>
            <w:tcBorders>
              <w:top w:val="single" w:sz="2" w:space="0" w:color="auto"/>
              <w:left w:val="single" w:sz="2" w:space="0" w:color="auto"/>
              <w:bottom w:val="single" w:sz="2" w:space="0" w:color="auto"/>
              <w:right w:val="single" w:sz="2" w:space="0" w:color="auto"/>
            </w:tcBorders>
          </w:tcPr>
          <w:p w14:paraId="3684FD6C" w14:textId="77777777" w:rsidR="00E6364D" w:rsidRPr="00FF353C" w:rsidRDefault="00E6364D" w:rsidP="00485DF3">
            <w:pPr>
              <w:pStyle w:val="NormalLeft"/>
              <w:rPr>
                <w:lang w:val="en-GB"/>
              </w:rPr>
            </w:pPr>
            <w:r w:rsidRPr="00FF353C">
              <w:rPr>
                <w:lang w:val="en-GB"/>
              </w:rPr>
              <w:t>Total ancillary own funds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26FAFA78" w14:textId="77777777" w:rsidR="00E6364D" w:rsidRPr="00FF353C" w:rsidRDefault="00E6364D" w:rsidP="00485DF3">
            <w:pPr>
              <w:pStyle w:val="NormalLeft"/>
              <w:rPr>
                <w:lang w:val="en-GB"/>
              </w:rPr>
            </w:pPr>
            <w:r w:rsidRPr="00FF353C">
              <w:rPr>
                <w:lang w:val="en-GB"/>
              </w:rPr>
              <w:t>This is the reduction to the amount available total ancillary own funds over the reporting period.</w:t>
            </w:r>
          </w:p>
        </w:tc>
      </w:tr>
      <w:tr w:rsidR="00E6364D" w:rsidRPr="00FF353C" w14:paraId="461B4A1E" w14:textId="77777777" w:rsidTr="00485DF3">
        <w:tc>
          <w:tcPr>
            <w:tcW w:w="2879" w:type="dxa"/>
            <w:tcBorders>
              <w:top w:val="single" w:sz="2" w:space="0" w:color="auto"/>
              <w:left w:val="single" w:sz="2" w:space="0" w:color="auto"/>
              <w:bottom w:val="single" w:sz="2" w:space="0" w:color="auto"/>
              <w:right w:val="single" w:sz="2" w:space="0" w:color="auto"/>
            </w:tcBorders>
          </w:tcPr>
          <w:p w14:paraId="6F8FF88B" w14:textId="77777777" w:rsidR="00E6364D" w:rsidRPr="00FF353C" w:rsidRDefault="00E6364D" w:rsidP="00485DF3">
            <w:pPr>
              <w:pStyle w:val="NormalLeft"/>
              <w:rPr>
                <w:lang w:val="en-GB"/>
              </w:rPr>
            </w:pPr>
            <w:r w:rsidRPr="00FF353C">
              <w:rPr>
                <w:lang w:val="en-GB"/>
              </w:rPr>
              <w:lastRenderedPageBreak/>
              <w:t>R1200/C0130</w:t>
            </w:r>
          </w:p>
        </w:tc>
        <w:tc>
          <w:tcPr>
            <w:tcW w:w="2414" w:type="dxa"/>
            <w:tcBorders>
              <w:top w:val="single" w:sz="2" w:space="0" w:color="auto"/>
              <w:left w:val="single" w:sz="2" w:space="0" w:color="auto"/>
              <w:bottom w:val="single" w:sz="2" w:space="0" w:color="auto"/>
              <w:right w:val="single" w:sz="2" w:space="0" w:color="auto"/>
            </w:tcBorders>
          </w:tcPr>
          <w:p w14:paraId="013EE4AF" w14:textId="77777777" w:rsidR="00E6364D" w:rsidRPr="00FF353C" w:rsidRDefault="00E6364D" w:rsidP="00485DF3">
            <w:pPr>
              <w:pStyle w:val="NormalLeft"/>
              <w:rPr>
                <w:lang w:val="en-GB"/>
              </w:rPr>
            </w:pPr>
            <w:r w:rsidRPr="00FF353C">
              <w:rPr>
                <w:lang w:val="en-GB"/>
              </w:rPr>
              <w:t>Total ancillary own funds — called up to basic own fund</w:t>
            </w:r>
          </w:p>
        </w:tc>
        <w:tc>
          <w:tcPr>
            <w:tcW w:w="3993" w:type="dxa"/>
            <w:tcBorders>
              <w:top w:val="single" w:sz="2" w:space="0" w:color="auto"/>
              <w:left w:val="single" w:sz="2" w:space="0" w:color="auto"/>
              <w:bottom w:val="single" w:sz="2" w:space="0" w:color="auto"/>
              <w:right w:val="single" w:sz="2" w:space="0" w:color="auto"/>
            </w:tcBorders>
          </w:tcPr>
          <w:p w14:paraId="64D7CE89" w14:textId="77777777" w:rsidR="00E6364D" w:rsidRPr="00FF353C" w:rsidRDefault="00E6364D" w:rsidP="00485DF3">
            <w:pPr>
              <w:pStyle w:val="NormalLeft"/>
              <w:rPr>
                <w:lang w:val="en-GB"/>
              </w:rPr>
            </w:pPr>
            <w:r w:rsidRPr="00FF353C">
              <w:rPr>
                <w:lang w:val="en-GB"/>
              </w:rPr>
              <w:t>This is the amount of total ancillary own funds that are called up to a basic own fund item over the reporting period.</w:t>
            </w:r>
          </w:p>
        </w:tc>
      </w:tr>
      <w:tr w:rsidR="00E6364D" w:rsidRPr="00FF353C" w14:paraId="0F38343A" w14:textId="77777777" w:rsidTr="00485DF3">
        <w:tc>
          <w:tcPr>
            <w:tcW w:w="2879" w:type="dxa"/>
            <w:tcBorders>
              <w:top w:val="single" w:sz="2" w:space="0" w:color="auto"/>
              <w:left w:val="single" w:sz="2" w:space="0" w:color="auto"/>
              <w:bottom w:val="single" w:sz="2" w:space="0" w:color="auto"/>
              <w:right w:val="single" w:sz="2" w:space="0" w:color="auto"/>
            </w:tcBorders>
          </w:tcPr>
          <w:p w14:paraId="1FF738DE" w14:textId="77777777" w:rsidR="00E6364D" w:rsidRPr="00FF353C" w:rsidRDefault="00E6364D" w:rsidP="00485DF3">
            <w:pPr>
              <w:pStyle w:val="NormalLeft"/>
              <w:rPr>
                <w:lang w:val="en-GB"/>
              </w:rPr>
            </w:pPr>
            <w:r w:rsidRPr="00FF353C">
              <w:rPr>
                <w:lang w:val="en-GB"/>
              </w:rPr>
              <w:t>R1200/C0060</w:t>
            </w:r>
          </w:p>
        </w:tc>
        <w:tc>
          <w:tcPr>
            <w:tcW w:w="2414" w:type="dxa"/>
            <w:tcBorders>
              <w:top w:val="single" w:sz="2" w:space="0" w:color="auto"/>
              <w:left w:val="single" w:sz="2" w:space="0" w:color="auto"/>
              <w:bottom w:val="single" w:sz="2" w:space="0" w:color="auto"/>
              <w:right w:val="single" w:sz="2" w:space="0" w:color="auto"/>
            </w:tcBorders>
          </w:tcPr>
          <w:p w14:paraId="6A4D5990" w14:textId="77777777" w:rsidR="00E6364D" w:rsidRPr="00FF353C" w:rsidRDefault="00E6364D" w:rsidP="00485DF3">
            <w:pPr>
              <w:pStyle w:val="NormalLeft"/>
              <w:rPr>
                <w:lang w:val="en-GB"/>
              </w:rPr>
            </w:pPr>
            <w:r w:rsidRPr="00FF353C">
              <w:rPr>
                <w:lang w:val="en-GB"/>
              </w:rPr>
              <w:t>Total ancillary own funds — balance carried forward</w:t>
            </w:r>
          </w:p>
        </w:tc>
        <w:tc>
          <w:tcPr>
            <w:tcW w:w="3993" w:type="dxa"/>
            <w:tcBorders>
              <w:top w:val="single" w:sz="2" w:space="0" w:color="auto"/>
              <w:left w:val="single" w:sz="2" w:space="0" w:color="auto"/>
              <w:bottom w:val="single" w:sz="2" w:space="0" w:color="auto"/>
              <w:right w:val="single" w:sz="2" w:space="0" w:color="auto"/>
            </w:tcBorders>
          </w:tcPr>
          <w:p w14:paraId="3471DD01" w14:textId="77777777" w:rsidR="00E6364D" w:rsidRPr="00FF353C" w:rsidRDefault="00E6364D" w:rsidP="00485DF3">
            <w:pPr>
              <w:pStyle w:val="NormalLeft"/>
              <w:rPr>
                <w:lang w:val="en-GB"/>
              </w:rPr>
            </w:pPr>
            <w:r w:rsidRPr="00FF353C">
              <w:rPr>
                <w:lang w:val="en-GB"/>
              </w:rPr>
              <w:t>This is the balance of total ancillary own funds carried forward to the next reporting period.</w:t>
            </w:r>
          </w:p>
        </w:tc>
      </w:tr>
    </w:tbl>
    <w:p w14:paraId="7A3845C5" w14:textId="77777777" w:rsidR="00E6364D" w:rsidRPr="00FF353C" w:rsidRDefault="00E6364D" w:rsidP="00E6364D">
      <w:pPr>
        <w:rPr>
          <w:lang w:val="en-GB"/>
        </w:rPr>
      </w:pPr>
    </w:p>
    <w:p w14:paraId="5BD99951" w14:textId="77777777" w:rsidR="00E6364D" w:rsidRPr="00FF353C" w:rsidRDefault="00E6364D" w:rsidP="00E6364D">
      <w:pPr>
        <w:pStyle w:val="ManualHeading2"/>
        <w:numPr>
          <w:ilvl w:val="0"/>
          <w:numId w:val="0"/>
        </w:numPr>
        <w:ind w:left="851" w:hanging="851"/>
        <w:rPr>
          <w:lang w:val="en-GB"/>
        </w:rPr>
      </w:pPr>
      <w:r w:rsidRPr="00FF353C">
        <w:rPr>
          <w:i/>
          <w:iCs/>
          <w:lang w:val="en-GB"/>
        </w:rPr>
        <w:t>S.23.04 — List of items on own funds</w:t>
      </w:r>
    </w:p>
    <w:p w14:paraId="45DB90EB" w14:textId="77777777" w:rsidR="00E6364D" w:rsidRPr="00FF353C" w:rsidRDefault="00E6364D" w:rsidP="00E6364D">
      <w:pPr>
        <w:rPr>
          <w:lang w:val="en-GB"/>
        </w:rPr>
      </w:pPr>
      <w:r w:rsidRPr="00FF353C">
        <w:rPr>
          <w:i/>
          <w:iCs/>
          <w:lang w:val="en-GB"/>
        </w:rPr>
        <w:t>General comments:</w:t>
      </w:r>
    </w:p>
    <w:p w14:paraId="13534EB5" w14:textId="65791563" w:rsidR="00E6364D" w:rsidRPr="00FF353C" w:rsidRDefault="00E6364D" w:rsidP="00E6364D">
      <w:pPr>
        <w:rPr>
          <w:ins w:id="2839" w:author="Author"/>
          <w:lang w:val="en-GB"/>
        </w:rPr>
      </w:pPr>
      <w:r w:rsidRPr="00FF353C">
        <w:rPr>
          <w:lang w:val="en-GB"/>
        </w:rPr>
        <w:t>This section relates to annual submission for individual entities.</w:t>
      </w:r>
    </w:p>
    <w:p w14:paraId="71C18A34" w14:textId="26F43EAA" w:rsidR="00AC4E6D" w:rsidRPr="00FF353C" w:rsidRDefault="00AC4E6D" w:rsidP="00AC4E6D">
      <w:pPr>
        <w:rPr>
          <w:ins w:id="2840" w:author="Author"/>
          <w:lang w:val="en-GB"/>
        </w:rPr>
      </w:pPr>
      <w:ins w:id="2841" w:author="Author">
        <w:r w:rsidRPr="00E7598D">
          <w:rPr>
            <w:lang w:val="en-GB"/>
          </w:rPr>
          <w:t xml:space="preserve">This template shall be reported if the </w:t>
        </w:r>
        <w:del w:id="2842" w:author="Author">
          <w:r w:rsidR="00323F71" w:rsidRPr="00E7598D" w:rsidDel="00B71840">
            <w:rPr>
              <w:lang w:val="en-GB"/>
            </w:rPr>
            <w:delText>the</w:delText>
          </w:r>
        </w:del>
        <w:r w:rsidR="00323F71" w:rsidRPr="00E7598D">
          <w:rPr>
            <w:lang w:val="en-GB"/>
          </w:rPr>
          <w:t xml:space="preserve"> amount of the own funds for any tier change more </w:t>
        </w:r>
        <w:del w:id="2843" w:author="Author">
          <w:r w:rsidRPr="00E7598D" w:rsidDel="00323F71">
            <w:rPr>
              <w:lang w:val="en-GB"/>
            </w:rPr>
            <w:delText xml:space="preserve">own funds </w:delText>
          </w:r>
          <w:r w:rsidR="00700E4C" w:rsidRPr="00E7598D" w:rsidDel="00323F71">
            <w:rPr>
              <w:lang w:val="en-GB"/>
            </w:rPr>
            <w:delText xml:space="preserve">per </w:delText>
          </w:r>
          <w:r w:rsidR="00FE5CE9" w:rsidRPr="00E7598D" w:rsidDel="00323F71">
            <w:rPr>
              <w:lang w:val="en-GB"/>
            </w:rPr>
            <w:delText xml:space="preserve">each </w:delText>
          </w:r>
          <w:r w:rsidR="00700E4C" w:rsidRPr="00E7598D" w:rsidDel="00323F71">
            <w:rPr>
              <w:lang w:val="en-GB"/>
            </w:rPr>
            <w:delText xml:space="preserve">tier </w:delText>
          </w:r>
          <w:r w:rsidRPr="00E7598D" w:rsidDel="00323F71">
            <w:rPr>
              <w:lang w:val="en-GB"/>
            </w:rPr>
            <w:delText xml:space="preserve">change is more </w:delText>
          </w:r>
        </w:del>
        <w:r w:rsidRPr="00E7598D">
          <w:rPr>
            <w:lang w:val="en-GB"/>
          </w:rPr>
          <w:t xml:space="preserve">than 5% </w:t>
        </w:r>
        <w:r w:rsidR="00700E4C" w:rsidRPr="00E7598D">
          <w:rPr>
            <w:lang w:val="en-GB"/>
          </w:rPr>
          <w:t xml:space="preserve">compared </w:t>
        </w:r>
        <w:r w:rsidRPr="00E7598D">
          <w:rPr>
            <w:lang w:val="en-GB"/>
          </w:rPr>
          <w:t>to the previous year</w:t>
        </w:r>
        <w:r w:rsidR="00700E4C" w:rsidRPr="00E7598D">
          <w:rPr>
            <w:lang w:val="en-GB"/>
          </w:rPr>
          <w:t xml:space="preserve"> calculated as below</w:t>
        </w:r>
        <w:r w:rsidRPr="00E7598D">
          <w:rPr>
            <w:lang w:val="en-GB"/>
          </w:rPr>
          <w:t>.</w:t>
        </w:r>
        <w:r w:rsidRPr="00FF353C">
          <w:rPr>
            <w:lang w:val="en-GB"/>
          </w:rPr>
          <w:t xml:space="preserve">   </w:t>
        </w:r>
      </w:ins>
    </w:p>
    <w:p w14:paraId="28DFD45E" w14:textId="77777777" w:rsidR="00AC4E6D" w:rsidRPr="008D32ED" w:rsidRDefault="00AC4E6D" w:rsidP="00AC4E6D">
      <w:pPr>
        <w:rPr>
          <w:ins w:id="2844" w:author="Author"/>
          <w:lang w:val="de-DE"/>
        </w:rPr>
      </w:pPr>
      <w:ins w:id="2845" w:author="Author">
        <w:r w:rsidRPr="008D32ED">
          <w:rPr>
            <w:i/>
            <w:sz w:val="20"/>
            <w:lang w:val="de-DE"/>
          </w:rPr>
          <w:t>% change (T; T-1)</w:t>
        </w:r>
        <w:r w:rsidRPr="008D32ED">
          <w:rPr>
            <w:lang w:val="de-DE"/>
          </w:rPr>
          <w:t xml:space="preserve">:= </w:t>
        </w:r>
        <m:oMath>
          <m:f>
            <m:fPr>
              <m:ctrlPr>
                <w:rPr>
                  <w:rFonts w:ascii="Cambria Math" w:hAnsi="Cambria Math"/>
                  <w:i/>
                  <w:lang w:val="en-GB"/>
                </w:rPr>
              </m:ctrlPr>
            </m:fPr>
            <m:num>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i</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num>
            <m:den>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r>
                <w:rPr>
                  <w:rFonts w:ascii="Cambria Math" w:hAnsi="Cambria Math"/>
                  <w:lang w:val="de-DE"/>
                </w:rPr>
                <m:t>-1</m:t>
              </m:r>
            </m:den>
          </m:f>
        </m:oMath>
      </w:ins>
    </w:p>
    <w:p w14:paraId="71366089" w14:textId="77777777" w:rsidR="00AC4E6D" w:rsidRPr="008D32ED" w:rsidRDefault="00AC4E6D" w:rsidP="00E6364D">
      <w:pPr>
        <w:rPr>
          <w:lang w:val="de-DE"/>
        </w:rPr>
      </w:pPr>
    </w:p>
    <w:tbl>
      <w:tblPr>
        <w:tblW w:w="0" w:type="auto"/>
        <w:tblLayout w:type="fixed"/>
        <w:tblLook w:val="0000" w:firstRow="0" w:lastRow="0" w:firstColumn="0" w:lastColumn="0" w:noHBand="0" w:noVBand="0"/>
      </w:tblPr>
      <w:tblGrid>
        <w:gridCol w:w="1021"/>
        <w:gridCol w:w="2601"/>
        <w:gridCol w:w="5664"/>
      </w:tblGrid>
      <w:tr w:rsidR="00E6364D" w:rsidRPr="00FF353C" w14:paraId="60195962" w14:textId="77777777" w:rsidTr="00485DF3">
        <w:tc>
          <w:tcPr>
            <w:tcW w:w="1021" w:type="dxa"/>
            <w:tcBorders>
              <w:top w:val="single" w:sz="2" w:space="0" w:color="auto"/>
              <w:left w:val="single" w:sz="2" w:space="0" w:color="auto"/>
              <w:bottom w:val="single" w:sz="2" w:space="0" w:color="auto"/>
              <w:right w:val="single" w:sz="2" w:space="0" w:color="auto"/>
            </w:tcBorders>
          </w:tcPr>
          <w:p w14:paraId="7DFF263B" w14:textId="77777777" w:rsidR="00E6364D" w:rsidRPr="008D32ED" w:rsidRDefault="00E6364D" w:rsidP="00485DF3">
            <w:pPr>
              <w:adjustRightInd w:val="0"/>
              <w:spacing w:before="0" w:after="0"/>
              <w:jc w:val="left"/>
              <w:rPr>
                <w:lang w:val="de-DE"/>
              </w:rPr>
            </w:pPr>
          </w:p>
        </w:tc>
        <w:tc>
          <w:tcPr>
            <w:tcW w:w="2601" w:type="dxa"/>
            <w:tcBorders>
              <w:top w:val="single" w:sz="2" w:space="0" w:color="auto"/>
              <w:left w:val="single" w:sz="2" w:space="0" w:color="auto"/>
              <w:bottom w:val="single" w:sz="2" w:space="0" w:color="auto"/>
              <w:right w:val="single" w:sz="2" w:space="0" w:color="auto"/>
            </w:tcBorders>
          </w:tcPr>
          <w:p w14:paraId="406A9347" w14:textId="77777777" w:rsidR="00E6364D" w:rsidRPr="00FF353C" w:rsidRDefault="00E6364D" w:rsidP="00485DF3">
            <w:pPr>
              <w:pStyle w:val="NormalCentered"/>
              <w:rPr>
                <w:lang w:val="en-GB"/>
              </w:rPr>
            </w:pPr>
            <w:r w:rsidRPr="00FF353C">
              <w:rPr>
                <w:lang w:val="en-GB"/>
              </w:rPr>
              <w:t>ITEM</w:t>
            </w:r>
          </w:p>
        </w:tc>
        <w:tc>
          <w:tcPr>
            <w:tcW w:w="5664" w:type="dxa"/>
            <w:tcBorders>
              <w:top w:val="single" w:sz="2" w:space="0" w:color="auto"/>
              <w:left w:val="single" w:sz="2" w:space="0" w:color="auto"/>
              <w:bottom w:val="single" w:sz="2" w:space="0" w:color="auto"/>
              <w:right w:val="single" w:sz="2" w:space="0" w:color="auto"/>
            </w:tcBorders>
          </w:tcPr>
          <w:p w14:paraId="53A0EFB8" w14:textId="77777777" w:rsidR="00E6364D" w:rsidRPr="00FF353C" w:rsidRDefault="00E6364D" w:rsidP="00485DF3">
            <w:pPr>
              <w:pStyle w:val="NormalCentered"/>
              <w:rPr>
                <w:lang w:val="en-GB"/>
              </w:rPr>
            </w:pPr>
            <w:r w:rsidRPr="00FF353C">
              <w:rPr>
                <w:lang w:val="en-GB"/>
              </w:rPr>
              <w:t>INSTRUCTIONS</w:t>
            </w:r>
          </w:p>
        </w:tc>
      </w:tr>
      <w:tr w:rsidR="00E6364D" w:rsidRPr="00FF353C" w14:paraId="54714522" w14:textId="77777777" w:rsidTr="00485DF3">
        <w:tc>
          <w:tcPr>
            <w:tcW w:w="1021" w:type="dxa"/>
            <w:tcBorders>
              <w:top w:val="single" w:sz="2" w:space="0" w:color="auto"/>
              <w:left w:val="single" w:sz="2" w:space="0" w:color="auto"/>
              <w:bottom w:val="single" w:sz="2" w:space="0" w:color="auto"/>
              <w:right w:val="single" w:sz="2" w:space="0" w:color="auto"/>
            </w:tcBorders>
          </w:tcPr>
          <w:p w14:paraId="4786E1E3" w14:textId="77777777" w:rsidR="00E6364D" w:rsidRPr="00FF353C" w:rsidRDefault="00E6364D" w:rsidP="00485DF3">
            <w:pPr>
              <w:pStyle w:val="NormalLeft"/>
              <w:rPr>
                <w:lang w:val="en-GB"/>
              </w:rPr>
            </w:pPr>
            <w:r w:rsidRPr="00FF353C">
              <w:rPr>
                <w:lang w:val="en-GB"/>
              </w:rPr>
              <w:t>C0010</w:t>
            </w:r>
          </w:p>
        </w:tc>
        <w:tc>
          <w:tcPr>
            <w:tcW w:w="2601" w:type="dxa"/>
            <w:tcBorders>
              <w:top w:val="single" w:sz="2" w:space="0" w:color="auto"/>
              <w:left w:val="single" w:sz="2" w:space="0" w:color="auto"/>
              <w:bottom w:val="single" w:sz="2" w:space="0" w:color="auto"/>
              <w:right w:val="single" w:sz="2" w:space="0" w:color="auto"/>
            </w:tcBorders>
          </w:tcPr>
          <w:p w14:paraId="1C94A0C7" w14:textId="77777777" w:rsidR="00E6364D" w:rsidRPr="00FF353C" w:rsidRDefault="00E6364D" w:rsidP="00485DF3">
            <w:pPr>
              <w:pStyle w:val="NormalLeft"/>
              <w:rPr>
                <w:lang w:val="en-GB"/>
              </w:rPr>
            </w:pPr>
            <w:r w:rsidRPr="00FF353C">
              <w:rPr>
                <w:lang w:val="en-GB"/>
              </w:rPr>
              <w:t>Description of subordinated mutual member accounts</w:t>
            </w:r>
          </w:p>
        </w:tc>
        <w:tc>
          <w:tcPr>
            <w:tcW w:w="5664" w:type="dxa"/>
            <w:tcBorders>
              <w:top w:val="single" w:sz="2" w:space="0" w:color="auto"/>
              <w:left w:val="single" w:sz="2" w:space="0" w:color="auto"/>
              <w:bottom w:val="single" w:sz="2" w:space="0" w:color="auto"/>
              <w:right w:val="single" w:sz="2" w:space="0" w:color="auto"/>
            </w:tcBorders>
          </w:tcPr>
          <w:p w14:paraId="0CE8A792" w14:textId="77777777" w:rsidR="00E6364D" w:rsidRPr="00FF353C" w:rsidRDefault="00E6364D" w:rsidP="00485DF3">
            <w:pPr>
              <w:pStyle w:val="NormalLeft"/>
              <w:rPr>
                <w:lang w:val="en-GB"/>
              </w:rPr>
            </w:pPr>
            <w:r w:rsidRPr="00FF353C">
              <w:rPr>
                <w:lang w:val="en-GB"/>
              </w:rPr>
              <w:t>This shall list subordinated mutual member accounts for an individual undertaking.</w:t>
            </w:r>
          </w:p>
        </w:tc>
      </w:tr>
      <w:tr w:rsidR="00E6364D" w:rsidRPr="00FF353C" w14:paraId="24F65E24" w14:textId="77777777" w:rsidTr="00485DF3">
        <w:tc>
          <w:tcPr>
            <w:tcW w:w="1021" w:type="dxa"/>
            <w:tcBorders>
              <w:top w:val="single" w:sz="2" w:space="0" w:color="auto"/>
              <w:left w:val="single" w:sz="2" w:space="0" w:color="auto"/>
              <w:bottom w:val="single" w:sz="2" w:space="0" w:color="auto"/>
              <w:right w:val="single" w:sz="2" w:space="0" w:color="auto"/>
            </w:tcBorders>
          </w:tcPr>
          <w:p w14:paraId="187612EE" w14:textId="77777777" w:rsidR="00E6364D" w:rsidRPr="00FF353C" w:rsidRDefault="00E6364D" w:rsidP="00485DF3">
            <w:pPr>
              <w:pStyle w:val="NormalLeft"/>
              <w:rPr>
                <w:lang w:val="en-GB"/>
              </w:rPr>
            </w:pPr>
            <w:r w:rsidRPr="00FF353C">
              <w:rPr>
                <w:lang w:val="en-GB"/>
              </w:rPr>
              <w:t>C0020</w:t>
            </w:r>
          </w:p>
        </w:tc>
        <w:tc>
          <w:tcPr>
            <w:tcW w:w="2601" w:type="dxa"/>
            <w:tcBorders>
              <w:top w:val="single" w:sz="2" w:space="0" w:color="auto"/>
              <w:left w:val="single" w:sz="2" w:space="0" w:color="auto"/>
              <w:bottom w:val="single" w:sz="2" w:space="0" w:color="auto"/>
              <w:right w:val="single" w:sz="2" w:space="0" w:color="auto"/>
            </w:tcBorders>
          </w:tcPr>
          <w:p w14:paraId="04C0E551" w14:textId="77777777" w:rsidR="00E6364D" w:rsidRPr="00FF353C" w:rsidRDefault="00E6364D" w:rsidP="00485DF3">
            <w:pPr>
              <w:pStyle w:val="NormalLeft"/>
              <w:rPr>
                <w:lang w:val="en-GB"/>
              </w:rPr>
            </w:pPr>
            <w:r w:rsidRPr="00FF353C">
              <w:rPr>
                <w:lang w:val="en-GB"/>
              </w:rPr>
              <w:t>Subordinated mutual member accounts — Amount (in reporting currency)</w:t>
            </w:r>
          </w:p>
        </w:tc>
        <w:tc>
          <w:tcPr>
            <w:tcW w:w="5664" w:type="dxa"/>
            <w:tcBorders>
              <w:top w:val="single" w:sz="2" w:space="0" w:color="auto"/>
              <w:left w:val="single" w:sz="2" w:space="0" w:color="auto"/>
              <w:bottom w:val="single" w:sz="2" w:space="0" w:color="auto"/>
              <w:right w:val="single" w:sz="2" w:space="0" w:color="auto"/>
            </w:tcBorders>
          </w:tcPr>
          <w:p w14:paraId="772A1862" w14:textId="77777777" w:rsidR="00E6364D" w:rsidRPr="00FF353C" w:rsidRDefault="00E6364D" w:rsidP="00485DF3">
            <w:pPr>
              <w:pStyle w:val="NormalLeft"/>
              <w:rPr>
                <w:lang w:val="en-GB"/>
              </w:rPr>
            </w:pPr>
            <w:r w:rsidRPr="00FF353C">
              <w:rPr>
                <w:lang w:val="en-GB"/>
              </w:rPr>
              <w:t>This is the amount of individual subordinated mutual member accounts.</w:t>
            </w:r>
          </w:p>
        </w:tc>
      </w:tr>
      <w:tr w:rsidR="00E6364D" w:rsidRPr="00FF353C" w14:paraId="5C0287B5" w14:textId="77777777" w:rsidTr="00485DF3">
        <w:tc>
          <w:tcPr>
            <w:tcW w:w="1021" w:type="dxa"/>
            <w:tcBorders>
              <w:top w:val="single" w:sz="2" w:space="0" w:color="auto"/>
              <w:left w:val="single" w:sz="2" w:space="0" w:color="auto"/>
              <w:bottom w:val="single" w:sz="2" w:space="0" w:color="auto"/>
              <w:right w:val="single" w:sz="2" w:space="0" w:color="auto"/>
            </w:tcBorders>
          </w:tcPr>
          <w:p w14:paraId="1A864C58" w14:textId="77777777" w:rsidR="00E6364D" w:rsidRPr="00FF353C" w:rsidRDefault="00E6364D" w:rsidP="00485DF3">
            <w:pPr>
              <w:pStyle w:val="NormalLeft"/>
              <w:rPr>
                <w:lang w:val="en-GB"/>
              </w:rPr>
            </w:pPr>
            <w:r w:rsidRPr="00FF353C">
              <w:rPr>
                <w:lang w:val="en-GB"/>
              </w:rPr>
              <w:t>C0030</w:t>
            </w:r>
          </w:p>
        </w:tc>
        <w:tc>
          <w:tcPr>
            <w:tcW w:w="2601" w:type="dxa"/>
            <w:tcBorders>
              <w:top w:val="single" w:sz="2" w:space="0" w:color="auto"/>
              <w:left w:val="single" w:sz="2" w:space="0" w:color="auto"/>
              <w:bottom w:val="single" w:sz="2" w:space="0" w:color="auto"/>
              <w:right w:val="single" w:sz="2" w:space="0" w:color="auto"/>
            </w:tcBorders>
          </w:tcPr>
          <w:p w14:paraId="2D2B8777" w14:textId="77777777" w:rsidR="00E6364D" w:rsidRPr="00FF353C" w:rsidRDefault="00E6364D" w:rsidP="00485DF3">
            <w:pPr>
              <w:pStyle w:val="NormalLeft"/>
              <w:rPr>
                <w:lang w:val="en-GB"/>
              </w:rPr>
            </w:pPr>
            <w:r w:rsidRPr="00FF353C">
              <w:rPr>
                <w:lang w:val="en-GB"/>
              </w:rPr>
              <w:t>Subordinated mutual member accounts — Tier</w:t>
            </w:r>
          </w:p>
        </w:tc>
        <w:tc>
          <w:tcPr>
            <w:tcW w:w="5664" w:type="dxa"/>
            <w:tcBorders>
              <w:top w:val="single" w:sz="2" w:space="0" w:color="auto"/>
              <w:left w:val="single" w:sz="2" w:space="0" w:color="auto"/>
              <w:bottom w:val="single" w:sz="2" w:space="0" w:color="auto"/>
              <w:right w:val="single" w:sz="2" w:space="0" w:color="auto"/>
            </w:tcBorders>
          </w:tcPr>
          <w:p w14:paraId="79F89C3F" w14:textId="77777777" w:rsidR="00E6364D" w:rsidRPr="00FF353C" w:rsidRDefault="00E6364D" w:rsidP="00485DF3">
            <w:pPr>
              <w:pStyle w:val="NormalLeft"/>
              <w:rPr>
                <w:lang w:val="en-GB"/>
              </w:rPr>
            </w:pPr>
            <w:r w:rsidRPr="00FF353C">
              <w:rPr>
                <w:lang w:val="en-GB"/>
              </w:rPr>
              <w:t>This shall indicate the tier of the subordinated mutual member accounts.</w:t>
            </w:r>
          </w:p>
          <w:p w14:paraId="518F09AF" w14:textId="77777777" w:rsidR="00E6364D" w:rsidRPr="00FF353C" w:rsidRDefault="00E6364D" w:rsidP="00485DF3">
            <w:pPr>
              <w:pStyle w:val="NormalLeft"/>
              <w:rPr>
                <w:lang w:val="en-GB"/>
              </w:rPr>
            </w:pPr>
            <w:r w:rsidRPr="00FF353C">
              <w:rPr>
                <w:lang w:val="en-GB"/>
              </w:rPr>
              <w:t>One of the options in the following closed list shall be used:</w:t>
            </w:r>
          </w:p>
          <w:p w14:paraId="77734E85" w14:textId="77777777" w:rsidR="00E6364D" w:rsidRPr="00FF353C" w:rsidRDefault="00E6364D" w:rsidP="00485DF3">
            <w:pPr>
              <w:pStyle w:val="NormalLeft"/>
              <w:rPr>
                <w:lang w:val="en-GB"/>
              </w:rPr>
            </w:pPr>
            <w:r w:rsidRPr="00FF353C">
              <w:rPr>
                <w:lang w:val="en-GB"/>
              </w:rPr>
              <w:t>1 — Tier 1</w:t>
            </w:r>
          </w:p>
          <w:p w14:paraId="1D983D41" w14:textId="77777777" w:rsidR="00E6364D" w:rsidRPr="00FF353C" w:rsidRDefault="00E6364D" w:rsidP="00485DF3">
            <w:pPr>
              <w:pStyle w:val="NormalLeft"/>
              <w:rPr>
                <w:lang w:val="en-GB"/>
              </w:rPr>
            </w:pPr>
            <w:r w:rsidRPr="00FF353C">
              <w:rPr>
                <w:lang w:val="en-GB"/>
              </w:rPr>
              <w:t>2 — Tier 1 — unrestricted</w:t>
            </w:r>
          </w:p>
          <w:p w14:paraId="7472A0AE" w14:textId="77777777" w:rsidR="00E6364D" w:rsidRPr="00FF353C" w:rsidRDefault="00E6364D" w:rsidP="00485DF3">
            <w:pPr>
              <w:pStyle w:val="NormalLeft"/>
              <w:rPr>
                <w:lang w:val="en-GB"/>
              </w:rPr>
            </w:pPr>
            <w:r w:rsidRPr="00FF353C">
              <w:rPr>
                <w:lang w:val="en-GB"/>
              </w:rPr>
              <w:t>3 — Tier 1 — restricted</w:t>
            </w:r>
          </w:p>
          <w:p w14:paraId="6C8B2AA5" w14:textId="77777777" w:rsidR="00E6364D" w:rsidRPr="00FF353C" w:rsidRDefault="00E6364D" w:rsidP="00485DF3">
            <w:pPr>
              <w:pStyle w:val="NormalLeft"/>
              <w:rPr>
                <w:lang w:val="en-GB"/>
              </w:rPr>
            </w:pPr>
            <w:r w:rsidRPr="00FF353C">
              <w:rPr>
                <w:lang w:val="en-GB"/>
              </w:rPr>
              <w:t>4 — Tier 2</w:t>
            </w:r>
          </w:p>
          <w:p w14:paraId="31EFEA76" w14:textId="77777777" w:rsidR="00E6364D" w:rsidRPr="00FF353C" w:rsidRDefault="00E6364D" w:rsidP="00485DF3">
            <w:pPr>
              <w:pStyle w:val="NormalLeft"/>
              <w:rPr>
                <w:lang w:val="en-GB"/>
              </w:rPr>
            </w:pPr>
            <w:r w:rsidRPr="00FF353C">
              <w:rPr>
                <w:lang w:val="en-GB"/>
              </w:rPr>
              <w:t>5 — Tier 3</w:t>
            </w:r>
          </w:p>
        </w:tc>
      </w:tr>
      <w:tr w:rsidR="00E6364D" w:rsidRPr="00FF353C" w14:paraId="6434B8B5" w14:textId="77777777" w:rsidTr="00485DF3">
        <w:tc>
          <w:tcPr>
            <w:tcW w:w="1021" w:type="dxa"/>
            <w:tcBorders>
              <w:top w:val="single" w:sz="2" w:space="0" w:color="auto"/>
              <w:left w:val="single" w:sz="2" w:space="0" w:color="auto"/>
              <w:bottom w:val="single" w:sz="2" w:space="0" w:color="auto"/>
              <w:right w:val="single" w:sz="2" w:space="0" w:color="auto"/>
            </w:tcBorders>
          </w:tcPr>
          <w:p w14:paraId="681D1899" w14:textId="77777777" w:rsidR="00E6364D" w:rsidRPr="00FF353C" w:rsidRDefault="00E6364D" w:rsidP="00485DF3">
            <w:pPr>
              <w:pStyle w:val="NormalLeft"/>
              <w:rPr>
                <w:lang w:val="en-GB"/>
              </w:rPr>
            </w:pPr>
            <w:r w:rsidRPr="00FF353C">
              <w:rPr>
                <w:lang w:val="en-GB"/>
              </w:rPr>
              <w:t>C0040</w:t>
            </w:r>
          </w:p>
        </w:tc>
        <w:tc>
          <w:tcPr>
            <w:tcW w:w="2601" w:type="dxa"/>
            <w:tcBorders>
              <w:top w:val="single" w:sz="2" w:space="0" w:color="auto"/>
              <w:left w:val="single" w:sz="2" w:space="0" w:color="auto"/>
              <w:bottom w:val="single" w:sz="2" w:space="0" w:color="auto"/>
              <w:right w:val="single" w:sz="2" w:space="0" w:color="auto"/>
            </w:tcBorders>
          </w:tcPr>
          <w:p w14:paraId="3F458A5C" w14:textId="77777777" w:rsidR="00E6364D" w:rsidRPr="00FF353C" w:rsidRDefault="00E6364D" w:rsidP="00485DF3">
            <w:pPr>
              <w:pStyle w:val="NormalLeft"/>
              <w:rPr>
                <w:lang w:val="en-GB"/>
              </w:rPr>
            </w:pPr>
            <w:r w:rsidRPr="00FF353C">
              <w:rPr>
                <w:lang w:val="en-GB"/>
              </w:rPr>
              <w:t>Subordinated mutual member accounts –Currency Code</w:t>
            </w:r>
          </w:p>
        </w:tc>
        <w:tc>
          <w:tcPr>
            <w:tcW w:w="5664" w:type="dxa"/>
            <w:tcBorders>
              <w:top w:val="single" w:sz="2" w:space="0" w:color="auto"/>
              <w:left w:val="single" w:sz="2" w:space="0" w:color="auto"/>
              <w:bottom w:val="single" w:sz="2" w:space="0" w:color="auto"/>
              <w:right w:val="single" w:sz="2" w:space="0" w:color="auto"/>
            </w:tcBorders>
          </w:tcPr>
          <w:p w14:paraId="69D9D106" w14:textId="77777777" w:rsidR="00E6364D" w:rsidRPr="00FF353C" w:rsidRDefault="00E6364D" w:rsidP="00485DF3">
            <w:pPr>
              <w:pStyle w:val="NormalLeft"/>
              <w:rPr>
                <w:lang w:val="en-GB"/>
              </w:rPr>
            </w:pPr>
            <w:r w:rsidRPr="00FF353C">
              <w:rPr>
                <w:lang w:val="en-GB"/>
              </w:rPr>
              <w:t>Identify the ISO 4217 alphabetic code of the currency. This is the original currency.</w:t>
            </w:r>
          </w:p>
        </w:tc>
      </w:tr>
      <w:tr w:rsidR="00E6364D" w:rsidRPr="00FF353C" w14:paraId="7F80D507" w14:textId="77777777" w:rsidTr="00485DF3">
        <w:tc>
          <w:tcPr>
            <w:tcW w:w="1021" w:type="dxa"/>
            <w:tcBorders>
              <w:top w:val="single" w:sz="2" w:space="0" w:color="auto"/>
              <w:left w:val="single" w:sz="2" w:space="0" w:color="auto"/>
              <w:bottom w:val="single" w:sz="2" w:space="0" w:color="auto"/>
              <w:right w:val="single" w:sz="2" w:space="0" w:color="auto"/>
            </w:tcBorders>
          </w:tcPr>
          <w:p w14:paraId="559ED650" w14:textId="77777777" w:rsidR="00E6364D" w:rsidRPr="00FF353C" w:rsidRDefault="00E6364D" w:rsidP="00485DF3">
            <w:pPr>
              <w:pStyle w:val="NormalLeft"/>
              <w:rPr>
                <w:lang w:val="en-GB"/>
              </w:rPr>
            </w:pPr>
            <w:r w:rsidRPr="00FF353C">
              <w:rPr>
                <w:lang w:val="en-GB"/>
              </w:rPr>
              <w:t>C0070</w:t>
            </w:r>
          </w:p>
        </w:tc>
        <w:tc>
          <w:tcPr>
            <w:tcW w:w="2601" w:type="dxa"/>
            <w:tcBorders>
              <w:top w:val="single" w:sz="2" w:space="0" w:color="auto"/>
              <w:left w:val="single" w:sz="2" w:space="0" w:color="auto"/>
              <w:bottom w:val="single" w:sz="2" w:space="0" w:color="auto"/>
              <w:right w:val="single" w:sz="2" w:space="0" w:color="auto"/>
            </w:tcBorders>
          </w:tcPr>
          <w:p w14:paraId="49909DBE" w14:textId="77777777" w:rsidR="00E6364D" w:rsidRPr="00FF353C" w:rsidRDefault="00E6364D" w:rsidP="00485DF3">
            <w:pPr>
              <w:pStyle w:val="NormalLeft"/>
              <w:rPr>
                <w:lang w:val="en-GB"/>
              </w:rPr>
            </w:pPr>
            <w:r w:rsidRPr="00FF353C">
              <w:rPr>
                <w:lang w:val="en-GB"/>
              </w:rPr>
              <w:t xml:space="preserve">Subordinated mutual member accounts — </w:t>
            </w:r>
            <w:r w:rsidRPr="00FF353C">
              <w:rPr>
                <w:lang w:val="en-GB"/>
              </w:rPr>
              <w:lastRenderedPageBreak/>
              <w:t>Counted under transitionals?</w:t>
            </w:r>
          </w:p>
        </w:tc>
        <w:tc>
          <w:tcPr>
            <w:tcW w:w="5664" w:type="dxa"/>
            <w:tcBorders>
              <w:top w:val="single" w:sz="2" w:space="0" w:color="auto"/>
              <w:left w:val="single" w:sz="2" w:space="0" w:color="auto"/>
              <w:bottom w:val="single" w:sz="2" w:space="0" w:color="auto"/>
              <w:right w:val="single" w:sz="2" w:space="0" w:color="auto"/>
            </w:tcBorders>
          </w:tcPr>
          <w:p w14:paraId="4C006454" w14:textId="77777777" w:rsidR="00E6364D" w:rsidRPr="00FF353C" w:rsidRDefault="00E6364D" w:rsidP="00485DF3">
            <w:pPr>
              <w:pStyle w:val="NormalLeft"/>
              <w:rPr>
                <w:lang w:val="en-GB"/>
              </w:rPr>
            </w:pPr>
            <w:r w:rsidRPr="00FF353C">
              <w:rPr>
                <w:lang w:val="en-GB"/>
              </w:rPr>
              <w:lastRenderedPageBreak/>
              <w:t xml:space="preserve">This shall indicate whether the subordinated mutual member accounts are counted under the transitional </w:t>
            </w:r>
            <w:r w:rsidRPr="00FF353C">
              <w:rPr>
                <w:lang w:val="en-GB"/>
              </w:rPr>
              <w:lastRenderedPageBreak/>
              <w:t>provisions.</w:t>
            </w:r>
          </w:p>
          <w:p w14:paraId="4615D058" w14:textId="77777777" w:rsidR="00E6364D" w:rsidRPr="00FF353C" w:rsidRDefault="00E6364D" w:rsidP="00485DF3">
            <w:pPr>
              <w:pStyle w:val="NormalLeft"/>
              <w:rPr>
                <w:lang w:val="en-GB"/>
              </w:rPr>
            </w:pPr>
          </w:p>
          <w:p w14:paraId="4DE6940A" w14:textId="77777777" w:rsidR="00E6364D" w:rsidRPr="00FF353C" w:rsidRDefault="00E6364D" w:rsidP="00485DF3">
            <w:pPr>
              <w:pStyle w:val="NormalLeft"/>
              <w:rPr>
                <w:lang w:val="en-GB"/>
              </w:rPr>
            </w:pPr>
            <w:r w:rsidRPr="00FF353C">
              <w:rPr>
                <w:lang w:val="en-GB"/>
              </w:rPr>
              <w:t>One of the options in the following closed list shall be used:</w:t>
            </w:r>
          </w:p>
          <w:p w14:paraId="21CA15D5" w14:textId="77777777" w:rsidR="00E6364D" w:rsidRPr="00FF353C" w:rsidRDefault="00E6364D" w:rsidP="00485DF3">
            <w:pPr>
              <w:pStyle w:val="NormalLeft"/>
              <w:rPr>
                <w:lang w:val="en-GB"/>
              </w:rPr>
            </w:pPr>
            <w:r w:rsidRPr="00FF353C">
              <w:rPr>
                <w:lang w:val="en-GB"/>
              </w:rPr>
              <w:t>1 — Counted under transitionals</w:t>
            </w:r>
          </w:p>
          <w:p w14:paraId="60B449D2" w14:textId="77777777" w:rsidR="00E6364D" w:rsidRPr="00FF353C" w:rsidRDefault="00E6364D" w:rsidP="00485DF3">
            <w:pPr>
              <w:pStyle w:val="NormalLeft"/>
              <w:rPr>
                <w:lang w:val="en-GB"/>
              </w:rPr>
            </w:pPr>
            <w:r w:rsidRPr="00FF353C">
              <w:rPr>
                <w:lang w:val="en-GB"/>
              </w:rPr>
              <w:t>2 — Not counted under transitionals</w:t>
            </w:r>
          </w:p>
        </w:tc>
      </w:tr>
      <w:tr w:rsidR="00E6364D" w:rsidRPr="00FF353C" w14:paraId="3EA77D17" w14:textId="77777777" w:rsidTr="00485DF3">
        <w:tc>
          <w:tcPr>
            <w:tcW w:w="1021" w:type="dxa"/>
            <w:tcBorders>
              <w:top w:val="single" w:sz="2" w:space="0" w:color="auto"/>
              <w:left w:val="single" w:sz="2" w:space="0" w:color="auto"/>
              <w:bottom w:val="single" w:sz="2" w:space="0" w:color="auto"/>
              <w:right w:val="single" w:sz="2" w:space="0" w:color="auto"/>
            </w:tcBorders>
          </w:tcPr>
          <w:p w14:paraId="0C796249" w14:textId="77777777" w:rsidR="00E6364D" w:rsidRPr="00FF353C" w:rsidRDefault="00E6364D" w:rsidP="00485DF3">
            <w:pPr>
              <w:pStyle w:val="NormalLeft"/>
              <w:rPr>
                <w:lang w:val="en-GB"/>
              </w:rPr>
            </w:pPr>
            <w:r w:rsidRPr="00FF353C">
              <w:rPr>
                <w:lang w:val="en-GB"/>
              </w:rPr>
              <w:lastRenderedPageBreak/>
              <w:t>C0080</w:t>
            </w:r>
          </w:p>
        </w:tc>
        <w:tc>
          <w:tcPr>
            <w:tcW w:w="2601" w:type="dxa"/>
            <w:tcBorders>
              <w:top w:val="single" w:sz="2" w:space="0" w:color="auto"/>
              <w:left w:val="single" w:sz="2" w:space="0" w:color="auto"/>
              <w:bottom w:val="single" w:sz="2" w:space="0" w:color="auto"/>
              <w:right w:val="single" w:sz="2" w:space="0" w:color="auto"/>
            </w:tcBorders>
          </w:tcPr>
          <w:p w14:paraId="27BC3DFF" w14:textId="77777777" w:rsidR="00E6364D" w:rsidRPr="00FF353C" w:rsidRDefault="00E6364D" w:rsidP="00485DF3">
            <w:pPr>
              <w:pStyle w:val="NormalLeft"/>
              <w:rPr>
                <w:lang w:val="en-GB"/>
              </w:rPr>
            </w:pPr>
            <w:r w:rsidRPr="00FF353C">
              <w:rPr>
                <w:lang w:val="en-GB"/>
              </w:rPr>
              <w:t>Subordinated mutual member accounts — Counterparty (if specific)</w:t>
            </w:r>
          </w:p>
        </w:tc>
        <w:tc>
          <w:tcPr>
            <w:tcW w:w="5664" w:type="dxa"/>
            <w:tcBorders>
              <w:top w:val="single" w:sz="2" w:space="0" w:color="auto"/>
              <w:left w:val="single" w:sz="2" w:space="0" w:color="auto"/>
              <w:bottom w:val="single" w:sz="2" w:space="0" w:color="auto"/>
              <w:right w:val="single" w:sz="2" w:space="0" w:color="auto"/>
            </w:tcBorders>
          </w:tcPr>
          <w:p w14:paraId="7BA3314E" w14:textId="77777777" w:rsidR="00E6364D" w:rsidRPr="00FF353C" w:rsidRDefault="00E6364D" w:rsidP="00485DF3">
            <w:pPr>
              <w:pStyle w:val="NormalLeft"/>
              <w:rPr>
                <w:lang w:val="en-GB"/>
              </w:rPr>
            </w:pPr>
            <w:r w:rsidRPr="00FF353C">
              <w:rPr>
                <w:lang w:val="en-GB"/>
              </w:rPr>
              <w:t>This shall list the counterparty of the subordinated mutual member accounts</w:t>
            </w:r>
          </w:p>
        </w:tc>
      </w:tr>
      <w:tr w:rsidR="00E6364D" w:rsidRPr="00FF353C" w14:paraId="6C5B966C" w14:textId="77777777" w:rsidTr="00485DF3">
        <w:tc>
          <w:tcPr>
            <w:tcW w:w="1021" w:type="dxa"/>
            <w:tcBorders>
              <w:top w:val="single" w:sz="2" w:space="0" w:color="auto"/>
              <w:left w:val="single" w:sz="2" w:space="0" w:color="auto"/>
              <w:bottom w:val="single" w:sz="2" w:space="0" w:color="auto"/>
              <w:right w:val="single" w:sz="2" w:space="0" w:color="auto"/>
            </w:tcBorders>
          </w:tcPr>
          <w:p w14:paraId="3A76A9A8" w14:textId="77777777" w:rsidR="00E6364D" w:rsidRPr="00FF353C" w:rsidRDefault="00E6364D" w:rsidP="00485DF3">
            <w:pPr>
              <w:pStyle w:val="NormalLeft"/>
              <w:rPr>
                <w:lang w:val="en-GB"/>
              </w:rPr>
            </w:pPr>
            <w:r w:rsidRPr="00FF353C">
              <w:rPr>
                <w:lang w:val="en-GB"/>
              </w:rPr>
              <w:t>C0090</w:t>
            </w:r>
          </w:p>
        </w:tc>
        <w:tc>
          <w:tcPr>
            <w:tcW w:w="2601" w:type="dxa"/>
            <w:tcBorders>
              <w:top w:val="single" w:sz="2" w:space="0" w:color="auto"/>
              <w:left w:val="single" w:sz="2" w:space="0" w:color="auto"/>
              <w:bottom w:val="single" w:sz="2" w:space="0" w:color="auto"/>
              <w:right w:val="single" w:sz="2" w:space="0" w:color="auto"/>
            </w:tcBorders>
          </w:tcPr>
          <w:p w14:paraId="755764C0" w14:textId="77777777" w:rsidR="00E6364D" w:rsidRPr="00FF353C" w:rsidRDefault="00E6364D" w:rsidP="00485DF3">
            <w:pPr>
              <w:pStyle w:val="NormalLeft"/>
              <w:rPr>
                <w:lang w:val="en-GB"/>
              </w:rPr>
            </w:pPr>
            <w:r w:rsidRPr="00FF353C">
              <w:rPr>
                <w:lang w:val="en-GB"/>
              </w:rPr>
              <w:t>Subordinated mutual member accounts — Issue date</w:t>
            </w:r>
          </w:p>
        </w:tc>
        <w:tc>
          <w:tcPr>
            <w:tcW w:w="5664" w:type="dxa"/>
            <w:tcBorders>
              <w:top w:val="single" w:sz="2" w:space="0" w:color="auto"/>
              <w:left w:val="single" w:sz="2" w:space="0" w:color="auto"/>
              <w:bottom w:val="single" w:sz="2" w:space="0" w:color="auto"/>
              <w:right w:val="single" w:sz="2" w:space="0" w:color="auto"/>
            </w:tcBorders>
          </w:tcPr>
          <w:p w14:paraId="34C107F8" w14:textId="77777777" w:rsidR="00E6364D" w:rsidRPr="00FF353C" w:rsidRDefault="00E6364D" w:rsidP="00485DF3">
            <w:pPr>
              <w:pStyle w:val="NormalLeft"/>
              <w:rPr>
                <w:lang w:val="en-GB"/>
              </w:rPr>
            </w:pPr>
            <w:r w:rsidRPr="00FF353C">
              <w:rPr>
                <w:lang w:val="en-GB"/>
              </w:rPr>
              <w:t>This is the issue date of the subordinated mutual member accounts. This shall be in ISO 8601 format (yyyy–mm–dd).</w:t>
            </w:r>
          </w:p>
        </w:tc>
      </w:tr>
      <w:tr w:rsidR="00E6364D" w:rsidRPr="00FF353C" w14:paraId="1E571D81" w14:textId="77777777" w:rsidTr="00485DF3">
        <w:tc>
          <w:tcPr>
            <w:tcW w:w="1021" w:type="dxa"/>
            <w:tcBorders>
              <w:top w:val="single" w:sz="2" w:space="0" w:color="auto"/>
              <w:left w:val="single" w:sz="2" w:space="0" w:color="auto"/>
              <w:bottom w:val="single" w:sz="2" w:space="0" w:color="auto"/>
              <w:right w:val="single" w:sz="2" w:space="0" w:color="auto"/>
            </w:tcBorders>
          </w:tcPr>
          <w:p w14:paraId="10A6AB91" w14:textId="77777777" w:rsidR="00E6364D" w:rsidRPr="00FF353C" w:rsidRDefault="00E6364D" w:rsidP="00485DF3">
            <w:pPr>
              <w:pStyle w:val="NormalLeft"/>
              <w:rPr>
                <w:lang w:val="en-GB"/>
              </w:rPr>
            </w:pPr>
            <w:r w:rsidRPr="00FF353C">
              <w:rPr>
                <w:lang w:val="en-GB"/>
              </w:rPr>
              <w:t>C0100</w:t>
            </w:r>
          </w:p>
        </w:tc>
        <w:tc>
          <w:tcPr>
            <w:tcW w:w="2601" w:type="dxa"/>
            <w:tcBorders>
              <w:top w:val="single" w:sz="2" w:space="0" w:color="auto"/>
              <w:left w:val="single" w:sz="2" w:space="0" w:color="auto"/>
              <w:bottom w:val="single" w:sz="2" w:space="0" w:color="auto"/>
              <w:right w:val="single" w:sz="2" w:space="0" w:color="auto"/>
            </w:tcBorders>
          </w:tcPr>
          <w:p w14:paraId="651096BE" w14:textId="77777777" w:rsidR="00E6364D" w:rsidRPr="00FF353C" w:rsidRDefault="00E6364D" w:rsidP="00485DF3">
            <w:pPr>
              <w:pStyle w:val="NormalLeft"/>
              <w:rPr>
                <w:lang w:val="en-GB"/>
              </w:rPr>
            </w:pPr>
            <w:r w:rsidRPr="00FF353C">
              <w:rPr>
                <w:lang w:val="en-GB"/>
              </w:rPr>
              <w:t>Subordinated mutual member accounts — Maturity date</w:t>
            </w:r>
          </w:p>
        </w:tc>
        <w:tc>
          <w:tcPr>
            <w:tcW w:w="5664" w:type="dxa"/>
            <w:tcBorders>
              <w:top w:val="single" w:sz="2" w:space="0" w:color="auto"/>
              <w:left w:val="single" w:sz="2" w:space="0" w:color="auto"/>
              <w:bottom w:val="single" w:sz="2" w:space="0" w:color="auto"/>
              <w:right w:val="single" w:sz="2" w:space="0" w:color="auto"/>
            </w:tcBorders>
          </w:tcPr>
          <w:p w14:paraId="4873D249" w14:textId="77777777" w:rsidR="00E6364D" w:rsidRPr="00FF353C" w:rsidRDefault="00E6364D" w:rsidP="00485DF3">
            <w:pPr>
              <w:pStyle w:val="NormalLeft"/>
              <w:rPr>
                <w:lang w:val="en-GB"/>
              </w:rPr>
            </w:pPr>
            <w:r w:rsidRPr="00FF353C">
              <w:rPr>
                <w:lang w:val="en-GB"/>
              </w:rPr>
              <w:t>This is the maturity date of the subordinated mutual member accounts. This shall be in ISO 8601 format (yyyy–mm–dd).</w:t>
            </w:r>
          </w:p>
        </w:tc>
      </w:tr>
      <w:tr w:rsidR="00E6364D" w:rsidRPr="00FF353C" w14:paraId="70C394F9" w14:textId="77777777" w:rsidTr="00485DF3">
        <w:tc>
          <w:tcPr>
            <w:tcW w:w="1021" w:type="dxa"/>
            <w:tcBorders>
              <w:top w:val="single" w:sz="2" w:space="0" w:color="auto"/>
              <w:left w:val="single" w:sz="2" w:space="0" w:color="auto"/>
              <w:bottom w:val="single" w:sz="2" w:space="0" w:color="auto"/>
              <w:right w:val="single" w:sz="2" w:space="0" w:color="auto"/>
            </w:tcBorders>
          </w:tcPr>
          <w:p w14:paraId="0F138F52" w14:textId="77777777" w:rsidR="00E6364D" w:rsidRPr="00FF353C" w:rsidRDefault="00E6364D" w:rsidP="00485DF3">
            <w:pPr>
              <w:pStyle w:val="NormalLeft"/>
              <w:rPr>
                <w:lang w:val="en-GB"/>
              </w:rPr>
            </w:pPr>
            <w:r w:rsidRPr="00FF353C">
              <w:rPr>
                <w:lang w:val="en-GB"/>
              </w:rPr>
              <w:t>C0110</w:t>
            </w:r>
          </w:p>
        </w:tc>
        <w:tc>
          <w:tcPr>
            <w:tcW w:w="2601" w:type="dxa"/>
            <w:tcBorders>
              <w:top w:val="single" w:sz="2" w:space="0" w:color="auto"/>
              <w:left w:val="single" w:sz="2" w:space="0" w:color="auto"/>
              <w:bottom w:val="single" w:sz="2" w:space="0" w:color="auto"/>
              <w:right w:val="single" w:sz="2" w:space="0" w:color="auto"/>
            </w:tcBorders>
          </w:tcPr>
          <w:p w14:paraId="7C6DEBC4" w14:textId="77777777" w:rsidR="00E6364D" w:rsidRPr="00FF353C" w:rsidRDefault="00E6364D" w:rsidP="00485DF3">
            <w:pPr>
              <w:pStyle w:val="NormalLeft"/>
              <w:rPr>
                <w:lang w:val="en-GB"/>
              </w:rPr>
            </w:pPr>
            <w:r w:rsidRPr="00FF353C">
              <w:rPr>
                <w:lang w:val="en-GB"/>
              </w:rPr>
              <w:t>Subordinated mutual member accounts — First call date</w:t>
            </w:r>
          </w:p>
        </w:tc>
        <w:tc>
          <w:tcPr>
            <w:tcW w:w="5664" w:type="dxa"/>
            <w:tcBorders>
              <w:top w:val="single" w:sz="2" w:space="0" w:color="auto"/>
              <w:left w:val="single" w:sz="2" w:space="0" w:color="auto"/>
              <w:bottom w:val="single" w:sz="2" w:space="0" w:color="auto"/>
              <w:right w:val="single" w:sz="2" w:space="0" w:color="auto"/>
            </w:tcBorders>
          </w:tcPr>
          <w:p w14:paraId="1FFABA23" w14:textId="77777777" w:rsidR="00E6364D" w:rsidRPr="00FF353C" w:rsidRDefault="00E6364D" w:rsidP="00485DF3">
            <w:pPr>
              <w:pStyle w:val="NormalLeft"/>
              <w:rPr>
                <w:lang w:val="en-GB"/>
              </w:rPr>
            </w:pPr>
            <w:r w:rsidRPr="00FF353C">
              <w:rPr>
                <w:lang w:val="en-GB"/>
              </w:rPr>
              <w:t>This is the first call date of the subordinated mutual member accounts. This shall be in ISO 8601 format (yyyy–mm–dd).</w:t>
            </w:r>
          </w:p>
        </w:tc>
      </w:tr>
      <w:tr w:rsidR="00E6364D" w:rsidRPr="00FF353C" w14:paraId="3A0C3824" w14:textId="77777777" w:rsidTr="00485DF3">
        <w:tc>
          <w:tcPr>
            <w:tcW w:w="1021" w:type="dxa"/>
            <w:tcBorders>
              <w:top w:val="single" w:sz="2" w:space="0" w:color="auto"/>
              <w:left w:val="single" w:sz="2" w:space="0" w:color="auto"/>
              <w:bottom w:val="single" w:sz="2" w:space="0" w:color="auto"/>
              <w:right w:val="single" w:sz="2" w:space="0" w:color="auto"/>
            </w:tcBorders>
          </w:tcPr>
          <w:p w14:paraId="1A370082" w14:textId="77777777" w:rsidR="00E6364D" w:rsidRPr="00FF353C" w:rsidRDefault="00E6364D" w:rsidP="00485DF3">
            <w:pPr>
              <w:pStyle w:val="NormalLeft"/>
              <w:rPr>
                <w:lang w:val="en-GB"/>
              </w:rPr>
            </w:pPr>
            <w:r w:rsidRPr="00FF353C">
              <w:rPr>
                <w:lang w:val="en-GB"/>
              </w:rPr>
              <w:t>C0120</w:t>
            </w:r>
          </w:p>
        </w:tc>
        <w:tc>
          <w:tcPr>
            <w:tcW w:w="2601" w:type="dxa"/>
            <w:tcBorders>
              <w:top w:val="single" w:sz="2" w:space="0" w:color="auto"/>
              <w:left w:val="single" w:sz="2" w:space="0" w:color="auto"/>
              <w:bottom w:val="single" w:sz="2" w:space="0" w:color="auto"/>
              <w:right w:val="single" w:sz="2" w:space="0" w:color="auto"/>
            </w:tcBorders>
          </w:tcPr>
          <w:p w14:paraId="4B1B2C01" w14:textId="77777777" w:rsidR="00E6364D" w:rsidRPr="00FF353C" w:rsidRDefault="00E6364D" w:rsidP="00485DF3">
            <w:pPr>
              <w:pStyle w:val="NormalLeft"/>
              <w:rPr>
                <w:lang w:val="en-GB"/>
              </w:rPr>
            </w:pPr>
            <w:r w:rsidRPr="00FF353C">
              <w:rPr>
                <w:lang w:val="en-GB"/>
              </w:rPr>
              <w:t>Subordinated mutual member accounts — Details of further call dates</w:t>
            </w:r>
          </w:p>
        </w:tc>
        <w:tc>
          <w:tcPr>
            <w:tcW w:w="5664" w:type="dxa"/>
            <w:tcBorders>
              <w:top w:val="single" w:sz="2" w:space="0" w:color="auto"/>
              <w:left w:val="single" w:sz="2" w:space="0" w:color="auto"/>
              <w:bottom w:val="single" w:sz="2" w:space="0" w:color="auto"/>
              <w:right w:val="single" w:sz="2" w:space="0" w:color="auto"/>
            </w:tcBorders>
          </w:tcPr>
          <w:p w14:paraId="6C7405B7" w14:textId="77777777" w:rsidR="00E6364D" w:rsidRPr="00FF353C" w:rsidRDefault="00E6364D" w:rsidP="00485DF3">
            <w:pPr>
              <w:pStyle w:val="NormalLeft"/>
              <w:rPr>
                <w:lang w:val="en-GB"/>
              </w:rPr>
            </w:pPr>
            <w:r w:rsidRPr="00FF353C">
              <w:rPr>
                <w:lang w:val="en-GB"/>
              </w:rPr>
              <w:t>These are the further call dates of the subordinated mutual member accounts.</w:t>
            </w:r>
          </w:p>
        </w:tc>
      </w:tr>
      <w:tr w:rsidR="00E6364D" w:rsidRPr="00FF353C" w14:paraId="7F523976" w14:textId="77777777" w:rsidTr="00485DF3">
        <w:tc>
          <w:tcPr>
            <w:tcW w:w="1021" w:type="dxa"/>
            <w:tcBorders>
              <w:top w:val="single" w:sz="2" w:space="0" w:color="auto"/>
              <w:left w:val="single" w:sz="2" w:space="0" w:color="auto"/>
              <w:bottom w:val="single" w:sz="2" w:space="0" w:color="auto"/>
              <w:right w:val="single" w:sz="2" w:space="0" w:color="auto"/>
            </w:tcBorders>
          </w:tcPr>
          <w:p w14:paraId="01D27DE5" w14:textId="77777777" w:rsidR="00E6364D" w:rsidRPr="00FF353C" w:rsidRDefault="00E6364D" w:rsidP="00485DF3">
            <w:pPr>
              <w:pStyle w:val="NormalLeft"/>
              <w:rPr>
                <w:lang w:val="en-GB"/>
              </w:rPr>
            </w:pPr>
            <w:r w:rsidRPr="00FF353C">
              <w:rPr>
                <w:lang w:val="en-GB"/>
              </w:rPr>
              <w:t>C0130</w:t>
            </w:r>
          </w:p>
        </w:tc>
        <w:tc>
          <w:tcPr>
            <w:tcW w:w="2601" w:type="dxa"/>
            <w:tcBorders>
              <w:top w:val="single" w:sz="2" w:space="0" w:color="auto"/>
              <w:left w:val="single" w:sz="2" w:space="0" w:color="auto"/>
              <w:bottom w:val="single" w:sz="2" w:space="0" w:color="auto"/>
              <w:right w:val="single" w:sz="2" w:space="0" w:color="auto"/>
            </w:tcBorders>
          </w:tcPr>
          <w:p w14:paraId="0334723E" w14:textId="77777777" w:rsidR="00E6364D" w:rsidRPr="00FF353C" w:rsidRDefault="00E6364D" w:rsidP="00485DF3">
            <w:pPr>
              <w:pStyle w:val="NormalLeft"/>
              <w:rPr>
                <w:lang w:val="en-GB"/>
              </w:rPr>
            </w:pPr>
            <w:r w:rsidRPr="00FF353C">
              <w:rPr>
                <w:lang w:val="en-GB"/>
              </w:rPr>
              <w:t>Subordinated mutual member accounts —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0E0F62E9" w14:textId="77777777" w:rsidR="00E6364D" w:rsidRPr="00FF353C" w:rsidRDefault="00E6364D" w:rsidP="00485DF3">
            <w:pPr>
              <w:pStyle w:val="NormalLeft"/>
              <w:rPr>
                <w:lang w:val="en-GB"/>
              </w:rPr>
            </w:pPr>
            <w:r w:rsidRPr="00FF353C">
              <w:rPr>
                <w:lang w:val="en-GB"/>
              </w:rPr>
              <w:t>These are the incentives to redeem the subordinated mutual member accounts.</w:t>
            </w:r>
          </w:p>
        </w:tc>
      </w:tr>
      <w:tr w:rsidR="00E6364D" w:rsidRPr="00FF353C" w14:paraId="2437449F" w14:textId="77777777" w:rsidTr="00485DF3">
        <w:tc>
          <w:tcPr>
            <w:tcW w:w="1021" w:type="dxa"/>
            <w:tcBorders>
              <w:top w:val="single" w:sz="2" w:space="0" w:color="auto"/>
              <w:left w:val="single" w:sz="2" w:space="0" w:color="auto"/>
              <w:bottom w:val="single" w:sz="2" w:space="0" w:color="auto"/>
              <w:right w:val="single" w:sz="2" w:space="0" w:color="auto"/>
            </w:tcBorders>
          </w:tcPr>
          <w:p w14:paraId="10735E9F" w14:textId="77777777" w:rsidR="00E6364D" w:rsidRPr="00FF353C" w:rsidRDefault="00E6364D" w:rsidP="00485DF3">
            <w:pPr>
              <w:pStyle w:val="NormalLeft"/>
              <w:rPr>
                <w:lang w:val="en-GB"/>
              </w:rPr>
            </w:pPr>
            <w:r w:rsidRPr="00FF353C">
              <w:rPr>
                <w:lang w:val="en-GB"/>
              </w:rPr>
              <w:t>C0140</w:t>
            </w:r>
          </w:p>
        </w:tc>
        <w:tc>
          <w:tcPr>
            <w:tcW w:w="2601" w:type="dxa"/>
            <w:tcBorders>
              <w:top w:val="single" w:sz="2" w:space="0" w:color="auto"/>
              <w:left w:val="single" w:sz="2" w:space="0" w:color="auto"/>
              <w:bottom w:val="single" w:sz="2" w:space="0" w:color="auto"/>
              <w:right w:val="single" w:sz="2" w:space="0" w:color="auto"/>
            </w:tcBorders>
          </w:tcPr>
          <w:p w14:paraId="3501B9AD" w14:textId="77777777" w:rsidR="00E6364D" w:rsidRPr="00FF353C" w:rsidRDefault="00E6364D" w:rsidP="00485DF3">
            <w:pPr>
              <w:pStyle w:val="NormalLeft"/>
              <w:rPr>
                <w:lang w:val="en-GB"/>
              </w:rPr>
            </w:pPr>
            <w:r w:rsidRPr="00FF353C">
              <w:rPr>
                <w:lang w:val="en-GB"/>
              </w:rPr>
              <w:t>Subordinated mutual member accounts — Notice period</w:t>
            </w:r>
          </w:p>
        </w:tc>
        <w:tc>
          <w:tcPr>
            <w:tcW w:w="5664" w:type="dxa"/>
            <w:tcBorders>
              <w:top w:val="single" w:sz="2" w:space="0" w:color="auto"/>
              <w:left w:val="single" w:sz="2" w:space="0" w:color="auto"/>
              <w:bottom w:val="single" w:sz="2" w:space="0" w:color="auto"/>
              <w:right w:val="single" w:sz="2" w:space="0" w:color="auto"/>
            </w:tcBorders>
          </w:tcPr>
          <w:p w14:paraId="1E3CF95E" w14:textId="77777777" w:rsidR="00E6364D" w:rsidRPr="00FF353C" w:rsidRDefault="00E6364D" w:rsidP="00485DF3">
            <w:pPr>
              <w:pStyle w:val="NormalLeft"/>
              <w:rPr>
                <w:lang w:val="en-GB"/>
              </w:rPr>
            </w:pPr>
            <w:r w:rsidRPr="00FF353C">
              <w:rPr>
                <w:lang w:val="en-GB"/>
              </w:rPr>
              <w:t>This is the notice of the subordinated mutual member accounts. The date shall be entered here, using ISO 8601 format (yyyy–mm–dd).</w:t>
            </w:r>
          </w:p>
        </w:tc>
      </w:tr>
      <w:tr w:rsidR="00E6364D" w:rsidRPr="00FF353C" w14:paraId="21E6FCB7" w14:textId="77777777" w:rsidTr="00485DF3">
        <w:tc>
          <w:tcPr>
            <w:tcW w:w="1021" w:type="dxa"/>
            <w:tcBorders>
              <w:top w:val="single" w:sz="2" w:space="0" w:color="auto"/>
              <w:left w:val="single" w:sz="2" w:space="0" w:color="auto"/>
              <w:bottom w:val="single" w:sz="2" w:space="0" w:color="auto"/>
              <w:right w:val="single" w:sz="2" w:space="0" w:color="auto"/>
            </w:tcBorders>
          </w:tcPr>
          <w:p w14:paraId="77504773" w14:textId="77777777" w:rsidR="00E6364D" w:rsidRPr="00FF353C" w:rsidRDefault="00E6364D" w:rsidP="00485DF3">
            <w:pPr>
              <w:pStyle w:val="NormalLeft"/>
              <w:rPr>
                <w:lang w:val="en-GB"/>
              </w:rPr>
            </w:pPr>
            <w:r w:rsidRPr="00FF353C">
              <w:rPr>
                <w:lang w:val="en-GB"/>
              </w:rPr>
              <w:t>C0160</w:t>
            </w:r>
          </w:p>
        </w:tc>
        <w:tc>
          <w:tcPr>
            <w:tcW w:w="2601" w:type="dxa"/>
            <w:tcBorders>
              <w:top w:val="single" w:sz="2" w:space="0" w:color="auto"/>
              <w:left w:val="single" w:sz="2" w:space="0" w:color="auto"/>
              <w:bottom w:val="single" w:sz="2" w:space="0" w:color="auto"/>
              <w:right w:val="single" w:sz="2" w:space="0" w:color="auto"/>
            </w:tcBorders>
          </w:tcPr>
          <w:p w14:paraId="5DD1EFC0" w14:textId="77777777" w:rsidR="00E6364D" w:rsidRPr="00FF353C" w:rsidRDefault="00E6364D" w:rsidP="00485DF3">
            <w:pPr>
              <w:pStyle w:val="NormalLeft"/>
              <w:rPr>
                <w:lang w:val="en-GB"/>
              </w:rPr>
            </w:pPr>
            <w:r w:rsidRPr="00FF353C">
              <w:rPr>
                <w:lang w:val="en-GB"/>
              </w:rPr>
              <w:t>Subordinated mutual member account — Buy back during the year</w:t>
            </w:r>
          </w:p>
        </w:tc>
        <w:tc>
          <w:tcPr>
            <w:tcW w:w="5664" w:type="dxa"/>
            <w:tcBorders>
              <w:top w:val="single" w:sz="2" w:space="0" w:color="auto"/>
              <w:left w:val="single" w:sz="2" w:space="0" w:color="auto"/>
              <w:bottom w:val="single" w:sz="2" w:space="0" w:color="auto"/>
              <w:right w:val="single" w:sz="2" w:space="0" w:color="auto"/>
            </w:tcBorders>
          </w:tcPr>
          <w:p w14:paraId="59E78505" w14:textId="77777777" w:rsidR="00E6364D" w:rsidRPr="00FF353C" w:rsidRDefault="00E6364D" w:rsidP="00485DF3">
            <w:pPr>
              <w:pStyle w:val="NormalLeft"/>
              <w:rPr>
                <w:lang w:val="en-GB"/>
              </w:rPr>
            </w:pPr>
            <w:r w:rsidRPr="00FF353C">
              <w:rPr>
                <w:lang w:val="en-GB"/>
              </w:rPr>
              <w:t>Explanation if the item has been bought back during the year.</w:t>
            </w:r>
          </w:p>
        </w:tc>
      </w:tr>
      <w:tr w:rsidR="00E6364D" w:rsidRPr="00FF353C" w14:paraId="5CAE39C8" w14:textId="77777777" w:rsidTr="00485DF3">
        <w:tc>
          <w:tcPr>
            <w:tcW w:w="1021" w:type="dxa"/>
            <w:tcBorders>
              <w:top w:val="single" w:sz="2" w:space="0" w:color="auto"/>
              <w:left w:val="single" w:sz="2" w:space="0" w:color="auto"/>
              <w:bottom w:val="single" w:sz="2" w:space="0" w:color="auto"/>
              <w:right w:val="single" w:sz="2" w:space="0" w:color="auto"/>
            </w:tcBorders>
          </w:tcPr>
          <w:p w14:paraId="3579C189" w14:textId="77777777" w:rsidR="00E6364D" w:rsidRPr="00FF353C" w:rsidRDefault="00E6364D" w:rsidP="00485DF3">
            <w:pPr>
              <w:pStyle w:val="NormalLeft"/>
              <w:rPr>
                <w:lang w:val="en-GB"/>
              </w:rPr>
            </w:pPr>
            <w:r w:rsidRPr="00FF353C">
              <w:rPr>
                <w:lang w:val="en-GB"/>
              </w:rPr>
              <w:t>C0190</w:t>
            </w:r>
          </w:p>
        </w:tc>
        <w:tc>
          <w:tcPr>
            <w:tcW w:w="2601" w:type="dxa"/>
            <w:tcBorders>
              <w:top w:val="single" w:sz="2" w:space="0" w:color="auto"/>
              <w:left w:val="single" w:sz="2" w:space="0" w:color="auto"/>
              <w:bottom w:val="single" w:sz="2" w:space="0" w:color="auto"/>
              <w:right w:val="single" w:sz="2" w:space="0" w:color="auto"/>
            </w:tcBorders>
          </w:tcPr>
          <w:p w14:paraId="1B02826F" w14:textId="77777777" w:rsidR="00E6364D" w:rsidRPr="00FF353C" w:rsidRDefault="00E6364D" w:rsidP="00485DF3">
            <w:pPr>
              <w:pStyle w:val="NormalLeft"/>
              <w:rPr>
                <w:lang w:val="en-GB"/>
              </w:rPr>
            </w:pPr>
            <w:r w:rsidRPr="00FF353C">
              <w:rPr>
                <w:lang w:val="en-GB"/>
              </w:rPr>
              <w:t>Description of preference shares</w:t>
            </w:r>
          </w:p>
        </w:tc>
        <w:tc>
          <w:tcPr>
            <w:tcW w:w="5664" w:type="dxa"/>
            <w:tcBorders>
              <w:top w:val="single" w:sz="2" w:space="0" w:color="auto"/>
              <w:left w:val="single" w:sz="2" w:space="0" w:color="auto"/>
              <w:bottom w:val="single" w:sz="2" w:space="0" w:color="auto"/>
              <w:right w:val="single" w:sz="2" w:space="0" w:color="auto"/>
            </w:tcBorders>
          </w:tcPr>
          <w:p w14:paraId="4A5291BF" w14:textId="77777777" w:rsidR="00E6364D" w:rsidRPr="00FF353C" w:rsidRDefault="00E6364D" w:rsidP="00485DF3">
            <w:pPr>
              <w:pStyle w:val="NormalLeft"/>
              <w:rPr>
                <w:lang w:val="en-GB"/>
              </w:rPr>
            </w:pPr>
            <w:r w:rsidRPr="00FF353C">
              <w:rPr>
                <w:lang w:val="en-GB"/>
              </w:rPr>
              <w:t>This shall list individual preference shares</w:t>
            </w:r>
          </w:p>
        </w:tc>
      </w:tr>
      <w:tr w:rsidR="00E6364D" w:rsidRPr="00FF353C" w14:paraId="721E6D5B" w14:textId="77777777" w:rsidTr="00485DF3">
        <w:tc>
          <w:tcPr>
            <w:tcW w:w="1021" w:type="dxa"/>
            <w:tcBorders>
              <w:top w:val="single" w:sz="2" w:space="0" w:color="auto"/>
              <w:left w:val="single" w:sz="2" w:space="0" w:color="auto"/>
              <w:bottom w:val="single" w:sz="2" w:space="0" w:color="auto"/>
              <w:right w:val="single" w:sz="2" w:space="0" w:color="auto"/>
            </w:tcBorders>
          </w:tcPr>
          <w:p w14:paraId="22EB8EFD" w14:textId="77777777" w:rsidR="00E6364D" w:rsidRPr="00FF353C" w:rsidRDefault="00E6364D" w:rsidP="00485DF3">
            <w:pPr>
              <w:pStyle w:val="NormalLeft"/>
              <w:rPr>
                <w:lang w:val="en-GB"/>
              </w:rPr>
            </w:pPr>
            <w:r w:rsidRPr="00FF353C">
              <w:rPr>
                <w:lang w:val="en-GB"/>
              </w:rPr>
              <w:t>C0200</w:t>
            </w:r>
          </w:p>
        </w:tc>
        <w:tc>
          <w:tcPr>
            <w:tcW w:w="2601" w:type="dxa"/>
            <w:tcBorders>
              <w:top w:val="single" w:sz="2" w:space="0" w:color="auto"/>
              <w:left w:val="single" w:sz="2" w:space="0" w:color="auto"/>
              <w:bottom w:val="single" w:sz="2" w:space="0" w:color="auto"/>
              <w:right w:val="single" w:sz="2" w:space="0" w:color="auto"/>
            </w:tcBorders>
          </w:tcPr>
          <w:p w14:paraId="41D957E0" w14:textId="77777777" w:rsidR="00E6364D" w:rsidRPr="00FF353C" w:rsidRDefault="00E6364D" w:rsidP="00485DF3">
            <w:pPr>
              <w:pStyle w:val="NormalLeft"/>
              <w:rPr>
                <w:lang w:val="en-GB"/>
              </w:rPr>
            </w:pPr>
            <w:r w:rsidRPr="00FF353C">
              <w:rPr>
                <w:lang w:val="en-GB"/>
              </w:rPr>
              <w:t>Preference shares — Amount</w:t>
            </w:r>
          </w:p>
        </w:tc>
        <w:tc>
          <w:tcPr>
            <w:tcW w:w="5664" w:type="dxa"/>
            <w:tcBorders>
              <w:top w:val="single" w:sz="2" w:space="0" w:color="auto"/>
              <w:left w:val="single" w:sz="2" w:space="0" w:color="auto"/>
              <w:bottom w:val="single" w:sz="2" w:space="0" w:color="auto"/>
              <w:right w:val="single" w:sz="2" w:space="0" w:color="auto"/>
            </w:tcBorders>
          </w:tcPr>
          <w:p w14:paraId="4A0D0FA8" w14:textId="77777777" w:rsidR="00E6364D" w:rsidRPr="00FF353C" w:rsidRDefault="00E6364D" w:rsidP="00485DF3">
            <w:pPr>
              <w:pStyle w:val="NormalLeft"/>
              <w:rPr>
                <w:lang w:val="en-GB"/>
              </w:rPr>
            </w:pPr>
            <w:r w:rsidRPr="00FF353C">
              <w:rPr>
                <w:lang w:val="en-GB"/>
              </w:rPr>
              <w:t>This is the amount of the preference shares.</w:t>
            </w:r>
          </w:p>
        </w:tc>
      </w:tr>
      <w:tr w:rsidR="00E6364D" w:rsidRPr="00FF353C" w14:paraId="600B6996" w14:textId="77777777" w:rsidTr="00485DF3">
        <w:tc>
          <w:tcPr>
            <w:tcW w:w="1021" w:type="dxa"/>
            <w:tcBorders>
              <w:top w:val="single" w:sz="2" w:space="0" w:color="auto"/>
              <w:left w:val="single" w:sz="2" w:space="0" w:color="auto"/>
              <w:bottom w:val="single" w:sz="2" w:space="0" w:color="auto"/>
              <w:right w:val="single" w:sz="2" w:space="0" w:color="auto"/>
            </w:tcBorders>
          </w:tcPr>
          <w:p w14:paraId="14562749" w14:textId="77777777" w:rsidR="00E6364D" w:rsidRPr="00FF353C" w:rsidRDefault="00E6364D" w:rsidP="00485DF3">
            <w:pPr>
              <w:pStyle w:val="NormalLeft"/>
              <w:rPr>
                <w:lang w:val="en-GB"/>
              </w:rPr>
            </w:pPr>
            <w:r w:rsidRPr="00FF353C">
              <w:rPr>
                <w:lang w:val="en-GB"/>
              </w:rPr>
              <w:t>C0210</w:t>
            </w:r>
          </w:p>
        </w:tc>
        <w:tc>
          <w:tcPr>
            <w:tcW w:w="2601" w:type="dxa"/>
            <w:tcBorders>
              <w:top w:val="single" w:sz="2" w:space="0" w:color="auto"/>
              <w:left w:val="single" w:sz="2" w:space="0" w:color="auto"/>
              <w:bottom w:val="single" w:sz="2" w:space="0" w:color="auto"/>
              <w:right w:val="single" w:sz="2" w:space="0" w:color="auto"/>
            </w:tcBorders>
          </w:tcPr>
          <w:p w14:paraId="482DCC4C" w14:textId="77777777" w:rsidR="00E6364D" w:rsidRPr="00FF353C" w:rsidRDefault="00E6364D" w:rsidP="00485DF3">
            <w:pPr>
              <w:pStyle w:val="NormalLeft"/>
              <w:rPr>
                <w:lang w:val="en-GB"/>
              </w:rPr>
            </w:pPr>
            <w:r w:rsidRPr="00FF353C">
              <w:rPr>
                <w:lang w:val="en-GB"/>
              </w:rPr>
              <w:t xml:space="preserve">Preference shares — Counted under </w:t>
            </w:r>
            <w:r w:rsidRPr="00FF353C">
              <w:rPr>
                <w:lang w:val="en-GB"/>
              </w:rPr>
              <w:lastRenderedPageBreak/>
              <w:t>transitionals?</w:t>
            </w:r>
          </w:p>
        </w:tc>
        <w:tc>
          <w:tcPr>
            <w:tcW w:w="5664" w:type="dxa"/>
            <w:tcBorders>
              <w:top w:val="single" w:sz="2" w:space="0" w:color="auto"/>
              <w:left w:val="single" w:sz="2" w:space="0" w:color="auto"/>
              <w:bottom w:val="single" w:sz="2" w:space="0" w:color="auto"/>
              <w:right w:val="single" w:sz="2" w:space="0" w:color="auto"/>
            </w:tcBorders>
          </w:tcPr>
          <w:p w14:paraId="200362F7" w14:textId="77777777" w:rsidR="00E6364D" w:rsidRPr="00FF353C" w:rsidRDefault="00E6364D" w:rsidP="00485DF3">
            <w:pPr>
              <w:pStyle w:val="NormalLeft"/>
              <w:rPr>
                <w:lang w:val="en-GB"/>
              </w:rPr>
            </w:pPr>
            <w:r w:rsidRPr="00FF353C">
              <w:rPr>
                <w:lang w:val="en-GB"/>
              </w:rPr>
              <w:lastRenderedPageBreak/>
              <w:t>This shall indicate whether the preference shares are counted under the transitional provisions.</w:t>
            </w:r>
          </w:p>
          <w:p w14:paraId="3CF87206" w14:textId="77777777" w:rsidR="00E6364D" w:rsidRPr="00FF353C" w:rsidRDefault="00E6364D" w:rsidP="00485DF3">
            <w:pPr>
              <w:pStyle w:val="NormalLeft"/>
              <w:rPr>
                <w:lang w:val="en-GB"/>
              </w:rPr>
            </w:pPr>
          </w:p>
          <w:p w14:paraId="223B3748" w14:textId="77777777" w:rsidR="00E6364D" w:rsidRPr="00FF353C" w:rsidRDefault="00E6364D" w:rsidP="00485DF3">
            <w:pPr>
              <w:pStyle w:val="NormalLeft"/>
              <w:rPr>
                <w:lang w:val="en-GB"/>
              </w:rPr>
            </w:pPr>
            <w:r w:rsidRPr="00FF353C">
              <w:rPr>
                <w:lang w:val="en-GB"/>
              </w:rPr>
              <w:t>One of the options in the following closed list shall be used:</w:t>
            </w:r>
          </w:p>
          <w:p w14:paraId="54C49C99" w14:textId="77777777" w:rsidR="00E6364D" w:rsidRPr="00FF353C" w:rsidRDefault="00E6364D" w:rsidP="00485DF3">
            <w:pPr>
              <w:pStyle w:val="NormalLeft"/>
              <w:rPr>
                <w:lang w:val="en-GB"/>
              </w:rPr>
            </w:pPr>
            <w:r w:rsidRPr="00FF353C">
              <w:rPr>
                <w:lang w:val="en-GB"/>
              </w:rPr>
              <w:t>1 — Counted under transitionals</w:t>
            </w:r>
          </w:p>
          <w:p w14:paraId="15B87273" w14:textId="77777777" w:rsidR="00E6364D" w:rsidRPr="00FF353C" w:rsidRDefault="00E6364D" w:rsidP="00485DF3">
            <w:pPr>
              <w:pStyle w:val="NormalLeft"/>
              <w:rPr>
                <w:lang w:val="en-GB"/>
              </w:rPr>
            </w:pPr>
            <w:r w:rsidRPr="00FF353C">
              <w:rPr>
                <w:lang w:val="en-GB"/>
              </w:rPr>
              <w:t>2 — Not counted under transitionals</w:t>
            </w:r>
          </w:p>
        </w:tc>
      </w:tr>
      <w:tr w:rsidR="00E6364D" w:rsidRPr="00FF353C" w14:paraId="2018BA35" w14:textId="77777777" w:rsidTr="00485DF3">
        <w:tc>
          <w:tcPr>
            <w:tcW w:w="1021" w:type="dxa"/>
            <w:tcBorders>
              <w:top w:val="single" w:sz="2" w:space="0" w:color="auto"/>
              <w:left w:val="single" w:sz="2" w:space="0" w:color="auto"/>
              <w:bottom w:val="single" w:sz="2" w:space="0" w:color="auto"/>
              <w:right w:val="single" w:sz="2" w:space="0" w:color="auto"/>
            </w:tcBorders>
          </w:tcPr>
          <w:p w14:paraId="30DE8818" w14:textId="77777777" w:rsidR="00E6364D" w:rsidRPr="00FF353C" w:rsidRDefault="00E6364D" w:rsidP="00485DF3">
            <w:pPr>
              <w:pStyle w:val="NormalLeft"/>
              <w:rPr>
                <w:lang w:val="en-GB"/>
              </w:rPr>
            </w:pPr>
            <w:r w:rsidRPr="00FF353C">
              <w:rPr>
                <w:lang w:val="en-GB"/>
              </w:rPr>
              <w:lastRenderedPageBreak/>
              <w:t>C0220</w:t>
            </w:r>
          </w:p>
        </w:tc>
        <w:tc>
          <w:tcPr>
            <w:tcW w:w="2601" w:type="dxa"/>
            <w:tcBorders>
              <w:top w:val="single" w:sz="2" w:space="0" w:color="auto"/>
              <w:left w:val="single" w:sz="2" w:space="0" w:color="auto"/>
              <w:bottom w:val="single" w:sz="2" w:space="0" w:color="auto"/>
              <w:right w:val="single" w:sz="2" w:space="0" w:color="auto"/>
            </w:tcBorders>
          </w:tcPr>
          <w:p w14:paraId="6417CA12" w14:textId="77777777" w:rsidR="00E6364D" w:rsidRPr="00FF353C" w:rsidRDefault="00E6364D" w:rsidP="00485DF3">
            <w:pPr>
              <w:pStyle w:val="NormalLeft"/>
              <w:rPr>
                <w:lang w:val="en-GB"/>
              </w:rPr>
            </w:pPr>
            <w:r w:rsidRPr="00FF353C">
              <w:rPr>
                <w:lang w:val="en-GB"/>
              </w:rPr>
              <w:t>Preference shares — Counterparty (if specific)</w:t>
            </w:r>
          </w:p>
        </w:tc>
        <w:tc>
          <w:tcPr>
            <w:tcW w:w="5664" w:type="dxa"/>
            <w:tcBorders>
              <w:top w:val="single" w:sz="2" w:space="0" w:color="auto"/>
              <w:left w:val="single" w:sz="2" w:space="0" w:color="auto"/>
              <w:bottom w:val="single" w:sz="2" w:space="0" w:color="auto"/>
              <w:right w:val="single" w:sz="2" w:space="0" w:color="auto"/>
            </w:tcBorders>
          </w:tcPr>
          <w:p w14:paraId="7FB00E12" w14:textId="77777777" w:rsidR="00E6364D" w:rsidRPr="00FF353C" w:rsidRDefault="00E6364D" w:rsidP="00485DF3">
            <w:pPr>
              <w:pStyle w:val="NormalLeft"/>
              <w:rPr>
                <w:lang w:val="en-GB"/>
              </w:rPr>
            </w:pPr>
            <w:r w:rsidRPr="00FF353C">
              <w:rPr>
                <w:lang w:val="en-GB"/>
              </w:rPr>
              <w:t>This shall list the holder of the preference shares if limited to a single party. If the shares are broadly issued, no data is required.</w:t>
            </w:r>
          </w:p>
        </w:tc>
      </w:tr>
      <w:tr w:rsidR="00E6364D" w:rsidRPr="00FF353C" w14:paraId="117DBE70" w14:textId="77777777" w:rsidTr="00485DF3">
        <w:tc>
          <w:tcPr>
            <w:tcW w:w="1021" w:type="dxa"/>
            <w:tcBorders>
              <w:top w:val="single" w:sz="2" w:space="0" w:color="auto"/>
              <w:left w:val="single" w:sz="2" w:space="0" w:color="auto"/>
              <w:bottom w:val="single" w:sz="2" w:space="0" w:color="auto"/>
              <w:right w:val="single" w:sz="2" w:space="0" w:color="auto"/>
            </w:tcBorders>
          </w:tcPr>
          <w:p w14:paraId="6FAC4BDB" w14:textId="77777777" w:rsidR="00E6364D" w:rsidRPr="00FF353C" w:rsidRDefault="00E6364D" w:rsidP="00485DF3">
            <w:pPr>
              <w:pStyle w:val="NormalLeft"/>
              <w:rPr>
                <w:lang w:val="en-GB"/>
              </w:rPr>
            </w:pPr>
            <w:r w:rsidRPr="00FF353C">
              <w:rPr>
                <w:lang w:val="en-GB"/>
              </w:rPr>
              <w:t>C0230</w:t>
            </w:r>
          </w:p>
        </w:tc>
        <w:tc>
          <w:tcPr>
            <w:tcW w:w="2601" w:type="dxa"/>
            <w:tcBorders>
              <w:top w:val="single" w:sz="2" w:space="0" w:color="auto"/>
              <w:left w:val="single" w:sz="2" w:space="0" w:color="auto"/>
              <w:bottom w:val="single" w:sz="2" w:space="0" w:color="auto"/>
              <w:right w:val="single" w:sz="2" w:space="0" w:color="auto"/>
            </w:tcBorders>
          </w:tcPr>
          <w:p w14:paraId="3FE71123" w14:textId="77777777" w:rsidR="00E6364D" w:rsidRPr="00FF353C" w:rsidRDefault="00E6364D" w:rsidP="00485DF3">
            <w:pPr>
              <w:pStyle w:val="NormalLeft"/>
              <w:rPr>
                <w:lang w:val="en-GB"/>
              </w:rPr>
            </w:pPr>
            <w:r w:rsidRPr="00FF353C">
              <w:rPr>
                <w:lang w:val="en-GB"/>
              </w:rPr>
              <w:t>Preference shares — Issue date</w:t>
            </w:r>
          </w:p>
        </w:tc>
        <w:tc>
          <w:tcPr>
            <w:tcW w:w="5664" w:type="dxa"/>
            <w:tcBorders>
              <w:top w:val="single" w:sz="2" w:space="0" w:color="auto"/>
              <w:left w:val="single" w:sz="2" w:space="0" w:color="auto"/>
              <w:bottom w:val="single" w:sz="2" w:space="0" w:color="auto"/>
              <w:right w:val="single" w:sz="2" w:space="0" w:color="auto"/>
            </w:tcBorders>
          </w:tcPr>
          <w:p w14:paraId="1E8939DE" w14:textId="77777777" w:rsidR="00E6364D" w:rsidRPr="00FF353C" w:rsidRDefault="00E6364D" w:rsidP="00485DF3">
            <w:pPr>
              <w:pStyle w:val="NormalLeft"/>
              <w:rPr>
                <w:lang w:val="en-GB"/>
              </w:rPr>
            </w:pPr>
            <w:r w:rsidRPr="00FF353C">
              <w:rPr>
                <w:lang w:val="en-GB"/>
              </w:rPr>
              <w:t>This is the issue date of the preference share. This shall be in ISO 8601 format (yyyy–mm–dd).</w:t>
            </w:r>
          </w:p>
        </w:tc>
      </w:tr>
      <w:tr w:rsidR="00E6364D" w:rsidRPr="00FF353C" w14:paraId="27B8DC10" w14:textId="77777777" w:rsidTr="00485DF3">
        <w:tc>
          <w:tcPr>
            <w:tcW w:w="1021" w:type="dxa"/>
            <w:tcBorders>
              <w:top w:val="single" w:sz="2" w:space="0" w:color="auto"/>
              <w:left w:val="single" w:sz="2" w:space="0" w:color="auto"/>
              <w:bottom w:val="single" w:sz="2" w:space="0" w:color="auto"/>
              <w:right w:val="single" w:sz="2" w:space="0" w:color="auto"/>
            </w:tcBorders>
          </w:tcPr>
          <w:p w14:paraId="1FFF786D" w14:textId="77777777" w:rsidR="00E6364D" w:rsidRPr="00FF353C" w:rsidRDefault="00E6364D" w:rsidP="00485DF3">
            <w:pPr>
              <w:pStyle w:val="NormalLeft"/>
              <w:rPr>
                <w:lang w:val="en-GB"/>
              </w:rPr>
            </w:pPr>
            <w:r w:rsidRPr="00FF353C">
              <w:rPr>
                <w:lang w:val="en-GB"/>
              </w:rPr>
              <w:t>C0240</w:t>
            </w:r>
          </w:p>
        </w:tc>
        <w:tc>
          <w:tcPr>
            <w:tcW w:w="2601" w:type="dxa"/>
            <w:tcBorders>
              <w:top w:val="single" w:sz="2" w:space="0" w:color="auto"/>
              <w:left w:val="single" w:sz="2" w:space="0" w:color="auto"/>
              <w:bottom w:val="single" w:sz="2" w:space="0" w:color="auto"/>
              <w:right w:val="single" w:sz="2" w:space="0" w:color="auto"/>
            </w:tcBorders>
          </w:tcPr>
          <w:p w14:paraId="26BBA7BE" w14:textId="77777777" w:rsidR="00E6364D" w:rsidRPr="00FF353C" w:rsidRDefault="00E6364D" w:rsidP="00485DF3">
            <w:pPr>
              <w:pStyle w:val="NormalLeft"/>
              <w:rPr>
                <w:lang w:val="en-GB"/>
              </w:rPr>
            </w:pPr>
            <w:r w:rsidRPr="00FF353C">
              <w:rPr>
                <w:lang w:val="en-GB"/>
              </w:rPr>
              <w:t>Preference shares — First call date</w:t>
            </w:r>
          </w:p>
        </w:tc>
        <w:tc>
          <w:tcPr>
            <w:tcW w:w="5664" w:type="dxa"/>
            <w:tcBorders>
              <w:top w:val="single" w:sz="2" w:space="0" w:color="auto"/>
              <w:left w:val="single" w:sz="2" w:space="0" w:color="auto"/>
              <w:bottom w:val="single" w:sz="2" w:space="0" w:color="auto"/>
              <w:right w:val="single" w:sz="2" w:space="0" w:color="auto"/>
            </w:tcBorders>
          </w:tcPr>
          <w:p w14:paraId="081EFC11" w14:textId="77777777" w:rsidR="00E6364D" w:rsidRPr="00FF353C" w:rsidRDefault="00E6364D" w:rsidP="00485DF3">
            <w:pPr>
              <w:pStyle w:val="NormalLeft"/>
              <w:rPr>
                <w:lang w:val="en-GB"/>
              </w:rPr>
            </w:pPr>
            <w:r w:rsidRPr="00FF353C">
              <w:rPr>
                <w:lang w:val="en-GB"/>
              </w:rPr>
              <w:t>This is the first call date of the preference share. This shall be in ISO 8601 format (yyyy–mm–dd).</w:t>
            </w:r>
          </w:p>
        </w:tc>
      </w:tr>
      <w:tr w:rsidR="00E6364D" w:rsidRPr="00FF353C" w14:paraId="041B00ED" w14:textId="77777777" w:rsidTr="00485DF3">
        <w:tc>
          <w:tcPr>
            <w:tcW w:w="1021" w:type="dxa"/>
            <w:tcBorders>
              <w:top w:val="single" w:sz="2" w:space="0" w:color="auto"/>
              <w:left w:val="single" w:sz="2" w:space="0" w:color="auto"/>
              <w:bottom w:val="single" w:sz="2" w:space="0" w:color="auto"/>
              <w:right w:val="single" w:sz="2" w:space="0" w:color="auto"/>
            </w:tcBorders>
          </w:tcPr>
          <w:p w14:paraId="79DF1B04" w14:textId="77777777" w:rsidR="00E6364D" w:rsidRPr="00FF353C" w:rsidRDefault="00E6364D" w:rsidP="00485DF3">
            <w:pPr>
              <w:pStyle w:val="NormalLeft"/>
              <w:rPr>
                <w:lang w:val="en-GB"/>
              </w:rPr>
            </w:pPr>
            <w:r w:rsidRPr="00FF353C">
              <w:rPr>
                <w:lang w:val="en-GB"/>
              </w:rPr>
              <w:t>C0250</w:t>
            </w:r>
          </w:p>
        </w:tc>
        <w:tc>
          <w:tcPr>
            <w:tcW w:w="2601" w:type="dxa"/>
            <w:tcBorders>
              <w:top w:val="single" w:sz="2" w:space="0" w:color="auto"/>
              <w:left w:val="single" w:sz="2" w:space="0" w:color="auto"/>
              <w:bottom w:val="single" w:sz="2" w:space="0" w:color="auto"/>
              <w:right w:val="single" w:sz="2" w:space="0" w:color="auto"/>
            </w:tcBorders>
          </w:tcPr>
          <w:p w14:paraId="7F1C540C" w14:textId="77777777" w:rsidR="00E6364D" w:rsidRPr="00FF353C" w:rsidRDefault="00E6364D" w:rsidP="00485DF3">
            <w:pPr>
              <w:pStyle w:val="NormalLeft"/>
              <w:rPr>
                <w:lang w:val="en-GB"/>
              </w:rPr>
            </w:pPr>
            <w:r w:rsidRPr="00FF353C">
              <w:rPr>
                <w:lang w:val="en-GB"/>
              </w:rPr>
              <w:t>Preference shares — Details of further call dates</w:t>
            </w:r>
          </w:p>
        </w:tc>
        <w:tc>
          <w:tcPr>
            <w:tcW w:w="5664" w:type="dxa"/>
            <w:tcBorders>
              <w:top w:val="single" w:sz="2" w:space="0" w:color="auto"/>
              <w:left w:val="single" w:sz="2" w:space="0" w:color="auto"/>
              <w:bottom w:val="single" w:sz="2" w:space="0" w:color="auto"/>
              <w:right w:val="single" w:sz="2" w:space="0" w:color="auto"/>
            </w:tcBorders>
          </w:tcPr>
          <w:p w14:paraId="7CD14A44" w14:textId="77777777" w:rsidR="00E6364D" w:rsidRPr="00FF353C" w:rsidRDefault="00E6364D" w:rsidP="00485DF3">
            <w:pPr>
              <w:pStyle w:val="NormalLeft"/>
              <w:rPr>
                <w:lang w:val="en-GB"/>
              </w:rPr>
            </w:pPr>
            <w:r w:rsidRPr="00FF353C">
              <w:rPr>
                <w:lang w:val="en-GB"/>
              </w:rPr>
              <w:t>These are the further call dates of the preference shares.</w:t>
            </w:r>
          </w:p>
        </w:tc>
      </w:tr>
      <w:tr w:rsidR="00E6364D" w:rsidRPr="00FF353C" w14:paraId="3C8C7DC0" w14:textId="77777777" w:rsidTr="00485DF3">
        <w:tc>
          <w:tcPr>
            <w:tcW w:w="1021" w:type="dxa"/>
            <w:tcBorders>
              <w:top w:val="single" w:sz="2" w:space="0" w:color="auto"/>
              <w:left w:val="single" w:sz="2" w:space="0" w:color="auto"/>
              <w:bottom w:val="single" w:sz="2" w:space="0" w:color="auto"/>
              <w:right w:val="single" w:sz="2" w:space="0" w:color="auto"/>
            </w:tcBorders>
          </w:tcPr>
          <w:p w14:paraId="1AFF3F12" w14:textId="77777777" w:rsidR="00E6364D" w:rsidRPr="00FF353C" w:rsidRDefault="00E6364D" w:rsidP="00485DF3">
            <w:pPr>
              <w:pStyle w:val="NormalLeft"/>
              <w:rPr>
                <w:lang w:val="en-GB"/>
              </w:rPr>
            </w:pPr>
            <w:r w:rsidRPr="00FF353C">
              <w:rPr>
                <w:lang w:val="en-GB"/>
              </w:rPr>
              <w:t>C0260</w:t>
            </w:r>
          </w:p>
        </w:tc>
        <w:tc>
          <w:tcPr>
            <w:tcW w:w="2601" w:type="dxa"/>
            <w:tcBorders>
              <w:top w:val="single" w:sz="2" w:space="0" w:color="auto"/>
              <w:left w:val="single" w:sz="2" w:space="0" w:color="auto"/>
              <w:bottom w:val="single" w:sz="2" w:space="0" w:color="auto"/>
              <w:right w:val="single" w:sz="2" w:space="0" w:color="auto"/>
            </w:tcBorders>
          </w:tcPr>
          <w:p w14:paraId="4D234724" w14:textId="77777777" w:rsidR="00E6364D" w:rsidRPr="00FF353C" w:rsidRDefault="00E6364D" w:rsidP="00485DF3">
            <w:pPr>
              <w:pStyle w:val="NormalLeft"/>
              <w:rPr>
                <w:lang w:val="en-GB"/>
              </w:rPr>
            </w:pPr>
            <w:r w:rsidRPr="00FF353C">
              <w:rPr>
                <w:lang w:val="en-GB"/>
              </w:rPr>
              <w:t>Preference shares —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5D6D135B" w14:textId="77777777" w:rsidR="00E6364D" w:rsidRPr="00FF353C" w:rsidRDefault="00E6364D" w:rsidP="00485DF3">
            <w:pPr>
              <w:pStyle w:val="NormalLeft"/>
              <w:rPr>
                <w:lang w:val="en-GB"/>
              </w:rPr>
            </w:pPr>
            <w:r w:rsidRPr="00FF353C">
              <w:rPr>
                <w:lang w:val="en-GB"/>
              </w:rPr>
              <w:t>These are the incentives to redeem the preference share.</w:t>
            </w:r>
          </w:p>
        </w:tc>
      </w:tr>
      <w:tr w:rsidR="00E6364D" w:rsidRPr="00FF353C" w14:paraId="79AB6583" w14:textId="77777777" w:rsidTr="00485DF3">
        <w:tc>
          <w:tcPr>
            <w:tcW w:w="1021" w:type="dxa"/>
            <w:tcBorders>
              <w:top w:val="single" w:sz="2" w:space="0" w:color="auto"/>
              <w:left w:val="single" w:sz="2" w:space="0" w:color="auto"/>
              <w:bottom w:val="single" w:sz="2" w:space="0" w:color="auto"/>
              <w:right w:val="single" w:sz="2" w:space="0" w:color="auto"/>
            </w:tcBorders>
          </w:tcPr>
          <w:p w14:paraId="74C0F39B" w14:textId="77777777" w:rsidR="00E6364D" w:rsidRPr="00FF353C" w:rsidRDefault="00E6364D" w:rsidP="00485DF3">
            <w:pPr>
              <w:pStyle w:val="NormalLeft"/>
              <w:rPr>
                <w:lang w:val="en-GB"/>
              </w:rPr>
            </w:pPr>
            <w:r w:rsidRPr="00FF353C">
              <w:rPr>
                <w:lang w:val="en-GB"/>
              </w:rPr>
              <w:t>C0270</w:t>
            </w:r>
          </w:p>
        </w:tc>
        <w:tc>
          <w:tcPr>
            <w:tcW w:w="2601" w:type="dxa"/>
            <w:tcBorders>
              <w:top w:val="single" w:sz="2" w:space="0" w:color="auto"/>
              <w:left w:val="single" w:sz="2" w:space="0" w:color="auto"/>
              <w:bottom w:val="single" w:sz="2" w:space="0" w:color="auto"/>
              <w:right w:val="single" w:sz="2" w:space="0" w:color="auto"/>
            </w:tcBorders>
          </w:tcPr>
          <w:p w14:paraId="294E7EBE" w14:textId="77777777" w:rsidR="00E6364D" w:rsidRPr="00FF353C" w:rsidRDefault="00E6364D" w:rsidP="00485DF3">
            <w:pPr>
              <w:pStyle w:val="NormalLeft"/>
              <w:rPr>
                <w:lang w:val="en-GB"/>
              </w:rPr>
            </w:pPr>
            <w:r w:rsidRPr="00FF353C">
              <w:rPr>
                <w:lang w:val="en-GB"/>
              </w:rPr>
              <w:t>Description of subordinated liabilities</w:t>
            </w:r>
          </w:p>
        </w:tc>
        <w:tc>
          <w:tcPr>
            <w:tcW w:w="5664" w:type="dxa"/>
            <w:tcBorders>
              <w:top w:val="single" w:sz="2" w:space="0" w:color="auto"/>
              <w:left w:val="single" w:sz="2" w:space="0" w:color="auto"/>
              <w:bottom w:val="single" w:sz="2" w:space="0" w:color="auto"/>
              <w:right w:val="single" w:sz="2" w:space="0" w:color="auto"/>
            </w:tcBorders>
          </w:tcPr>
          <w:p w14:paraId="4360F532" w14:textId="77777777" w:rsidR="00E6364D" w:rsidRPr="00FF353C" w:rsidRDefault="00E6364D" w:rsidP="00485DF3">
            <w:pPr>
              <w:pStyle w:val="NormalLeft"/>
              <w:rPr>
                <w:lang w:val="en-GB"/>
              </w:rPr>
            </w:pPr>
            <w:r w:rsidRPr="00FF353C">
              <w:rPr>
                <w:lang w:val="en-GB"/>
              </w:rPr>
              <w:t>This shall list the individual subordinated liabilities for an individual undertaking.</w:t>
            </w:r>
          </w:p>
        </w:tc>
      </w:tr>
      <w:tr w:rsidR="00E6364D" w:rsidRPr="00FF353C" w14:paraId="5FDA4807" w14:textId="77777777" w:rsidTr="00485DF3">
        <w:tc>
          <w:tcPr>
            <w:tcW w:w="1021" w:type="dxa"/>
            <w:tcBorders>
              <w:top w:val="single" w:sz="2" w:space="0" w:color="auto"/>
              <w:left w:val="single" w:sz="2" w:space="0" w:color="auto"/>
              <w:bottom w:val="single" w:sz="2" w:space="0" w:color="auto"/>
              <w:right w:val="single" w:sz="2" w:space="0" w:color="auto"/>
            </w:tcBorders>
          </w:tcPr>
          <w:p w14:paraId="3F625770" w14:textId="77777777" w:rsidR="00E6364D" w:rsidRPr="00FF353C" w:rsidRDefault="00E6364D" w:rsidP="00485DF3">
            <w:pPr>
              <w:pStyle w:val="NormalLeft"/>
              <w:rPr>
                <w:lang w:val="en-GB"/>
              </w:rPr>
            </w:pPr>
            <w:r w:rsidRPr="00FF353C">
              <w:rPr>
                <w:lang w:val="en-GB"/>
              </w:rPr>
              <w:t>C0280</w:t>
            </w:r>
          </w:p>
        </w:tc>
        <w:tc>
          <w:tcPr>
            <w:tcW w:w="2601" w:type="dxa"/>
            <w:tcBorders>
              <w:top w:val="single" w:sz="2" w:space="0" w:color="auto"/>
              <w:left w:val="single" w:sz="2" w:space="0" w:color="auto"/>
              <w:bottom w:val="single" w:sz="2" w:space="0" w:color="auto"/>
              <w:right w:val="single" w:sz="2" w:space="0" w:color="auto"/>
            </w:tcBorders>
          </w:tcPr>
          <w:p w14:paraId="3AC13F7A" w14:textId="77777777" w:rsidR="00E6364D" w:rsidRPr="00FF353C" w:rsidRDefault="00E6364D" w:rsidP="00485DF3">
            <w:pPr>
              <w:pStyle w:val="NormalLeft"/>
              <w:rPr>
                <w:lang w:val="en-GB"/>
              </w:rPr>
            </w:pPr>
            <w:r w:rsidRPr="00FF353C">
              <w:rPr>
                <w:lang w:val="en-GB"/>
              </w:rPr>
              <w:t>Subordinated liabilities –Amount</w:t>
            </w:r>
          </w:p>
        </w:tc>
        <w:tc>
          <w:tcPr>
            <w:tcW w:w="5664" w:type="dxa"/>
            <w:tcBorders>
              <w:top w:val="single" w:sz="2" w:space="0" w:color="auto"/>
              <w:left w:val="single" w:sz="2" w:space="0" w:color="auto"/>
              <w:bottom w:val="single" w:sz="2" w:space="0" w:color="auto"/>
              <w:right w:val="single" w:sz="2" w:space="0" w:color="auto"/>
            </w:tcBorders>
          </w:tcPr>
          <w:p w14:paraId="22ACF25B" w14:textId="77777777" w:rsidR="00E6364D" w:rsidRPr="00FF353C" w:rsidRDefault="00E6364D" w:rsidP="00485DF3">
            <w:pPr>
              <w:pStyle w:val="NormalLeft"/>
              <w:rPr>
                <w:lang w:val="en-GB"/>
              </w:rPr>
            </w:pPr>
            <w:r w:rsidRPr="00FF353C">
              <w:rPr>
                <w:lang w:val="en-GB"/>
              </w:rPr>
              <w:t>This is the amount of individual subordinated liabilities.</w:t>
            </w:r>
          </w:p>
        </w:tc>
      </w:tr>
      <w:tr w:rsidR="00E6364D" w:rsidRPr="00FF353C" w14:paraId="75EE3E71" w14:textId="77777777" w:rsidTr="00485DF3">
        <w:tc>
          <w:tcPr>
            <w:tcW w:w="1021" w:type="dxa"/>
            <w:tcBorders>
              <w:top w:val="single" w:sz="2" w:space="0" w:color="auto"/>
              <w:left w:val="single" w:sz="2" w:space="0" w:color="auto"/>
              <w:bottom w:val="single" w:sz="2" w:space="0" w:color="auto"/>
              <w:right w:val="single" w:sz="2" w:space="0" w:color="auto"/>
            </w:tcBorders>
          </w:tcPr>
          <w:p w14:paraId="540A0C82" w14:textId="77777777" w:rsidR="00E6364D" w:rsidRPr="00FF353C" w:rsidRDefault="00E6364D" w:rsidP="00485DF3">
            <w:pPr>
              <w:pStyle w:val="NormalLeft"/>
              <w:rPr>
                <w:lang w:val="en-GB"/>
              </w:rPr>
            </w:pPr>
            <w:r w:rsidRPr="00FF353C">
              <w:rPr>
                <w:lang w:val="en-GB"/>
              </w:rPr>
              <w:t>C0290</w:t>
            </w:r>
          </w:p>
        </w:tc>
        <w:tc>
          <w:tcPr>
            <w:tcW w:w="2601" w:type="dxa"/>
            <w:tcBorders>
              <w:top w:val="single" w:sz="2" w:space="0" w:color="auto"/>
              <w:left w:val="single" w:sz="2" w:space="0" w:color="auto"/>
              <w:bottom w:val="single" w:sz="2" w:space="0" w:color="auto"/>
              <w:right w:val="single" w:sz="2" w:space="0" w:color="auto"/>
            </w:tcBorders>
          </w:tcPr>
          <w:p w14:paraId="208EBA82" w14:textId="77777777" w:rsidR="00E6364D" w:rsidRPr="00FF353C" w:rsidRDefault="00E6364D" w:rsidP="00485DF3">
            <w:pPr>
              <w:pStyle w:val="NormalLeft"/>
              <w:rPr>
                <w:lang w:val="en-GB"/>
              </w:rPr>
            </w:pPr>
            <w:r w:rsidRPr="00FF353C">
              <w:rPr>
                <w:lang w:val="en-GB"/>
              </w:rPr>
              <w:t>Subordinated liabilities –Tier</w:t>
            </w:r>
          </w:p>
        </w:tc>
        <w:tc>
          <w:tcPr>
            <w:tcW w:w="5664" w:type="dxa"/>
            <w:tcBorders>
              <w:top w:val="single" w:sz="2" w:space="0" w:color="auto"/>
              <w:left w:val="single" w:sz="2" w:space="0" w:color="auto"/>
              <w:bottom w:val="single" w:sz="2" w:space="0" w:color="auto"/>
              <w:right w:val="single" w:sz="2" w:space="0" w:color="auto"/>
            </w:tcBorders>
          </w:tcPr>
          <w:p w14:paraId="1E95DA8E" w14:textId="77777777" w:rsidR="00E6364D" w:rsidRPr="00FF353C" w:rsidRDefault="00E6364D" w:rsidP="00485DF3">
            <w:pPr>
              <w:pStyle w:val="NormalLeft"/>
              <w:rPr>
                <w:lang w:val="en-GB"/>
              </w:rPr>
            </w:pPr>
            <w:r w:rsidRPr="00FF353C">
              <w:rPr>
                <w:lang w:val="en-GB"/>
              </w:rPr>
              <w:t>This shall indicate the tier of the subordinated liabilities.</w:t>
            </w:r>
          </w:p>
        </w:tc>
      </w:tr>
      <w:tr w:rsidR="00E6364D" w:rsidRPr="00FF353C" w14:paraId="44388A26" w14:textId="77777777" w:rsidTr="00485DF3">
        <w:tc>
          <w:tcPr>
            <w:tcW w:w="1021" w:type="dxa"/>
            <w:tcBorders>
              <w:top w:val="single" w:sz="2" w:space="0" w:color="auto"/>
              <w:left w:val="single" w:sz="2" w:space="0" w:color="auto"/>
              <w:bottom w:val="single" w:sz="2" w:space="0" w:color="auto"/>
              <w:right w:val="single" w:sz="2" w:space="0" w:color="auto"/>
            </w:tcBorders>
          </w:tcPr>
          <w:p w14:paraId="4FDE727B" w14:textId="77777777" w:rsidR="00E6364D" w:rsidRPr="00FF353C" w:rsidRDefault="00E6364D" w:rsidP="00485DF3">
            <w:pPr>
              <w:pStyle w:val="NormalLeft"/>
              <w:rPr>
                <w:lang w:val="en-GB"/>
              </w:rPr>
            </w:pPr>
            <w:r w:rsidRPr="00FF353C">
              <w:rPr>
                <w:lang w:val="en-GB"/>
              </w:rPr>
              <w:t>C0300</w:t>
            </w:r>
          </w:p>
        </w:tc>
        <w:tc>
          <w:tcPr>
            <w:tcW w:w="2601" w:type="dxa"/>
            <w:tcBorders>
              <w:top w:val="single" w:sz="2" w:space="0" w:color="auto"/>
              <w:left w:val="single" w:sz="2" w:space="0" w:color="auto"/>
              <w:bottom w:val="single" w:sz="2" w:space="0" w:color="auto"/>
              <w:right w:val="single" w:sz="2" w:space="0" w:color="auto"/>
            </w:tcBorders>
          </w:tcPr>
          <w:p w14:paraId="23DAB539" w14:textId="77777777" w:rsidR="00E6364D" w:rsidRPr="00FF353C" w:rsidRDefault="00E6364D" w:rsidP="00485DF3">
            <w:pPr>
              <w:pStyle w:val="NormalLeft"/>
              <w:rPr>
                <w:lang w:val="en-GB"/>
              </w:rPr>
            </w:pPr>
            <w:r w:rsidRPr="00FF353C">
              <w:rPr>
                <w:lang w:val="en-GB"/>
              </w:rPr>
              <w:t>Subordinated liabilities Currency Code</w:t>
            </w:r>
          </w:p>
        </w:tc>
        <w:tc>
          <w:tcPr>
            <w:tcW w:w="5664" w:type="dxa"/>
            <w:tcBorders>
              <w:top w:val="single" w:sz="2" w:space="0" w:color="auto"/>
              <w:left w:val="single" w:sz="2" w:space="0" w:color="auto"/>
              <w:bottom w:val="single" w:sz="2" w:space="0" w:color="auto"/>
              <w:right w:val="single" w:sz="2" w:space="0" w:color="auto"/>
            </w:tcBorders>
          </w:tcPr>
          <w:p w14:paraId="18670BB3" w14:textId="77777777" w:rsidR="00E6364D" w:rsidRPr="00FF353C" w:rsidRDefault="00E6364D" w:rsidP="00485DF3">
            <w:pPr>
              <w:pStyle w:val="NormalLeft"/>
              <w:rPr>
                <w:lang w:val="en-GB"/>
              </w:rPr>
            </w:pPr>
            <w:r w:rsidRPr="00FF353C">
              <w:rPr>
                <w:lang w:val="en-GB"/>
              </w:rPr>
              <w:t>Identify the ISO 4217 alphabetic code of the currency.</w:t>
            </w:r>
          </w:p>
        </w:tc>
      </w:tr>
      <w:tr w:rsidR="00E6364D" w:rsidRPr="00FF353C" w14:paraId="33C45D0B" w14:textId="77777777" w:rsidTr="00485DF3">
        <w:tc>
          <w:tcPr>
            <w:tcW w:w="1021" w:type="dxa"/>
            <w:tcBorders>
              <w:top w:val="single" w:sz="2" w:space="0" w:color="auto"/>
              <w:left w:val="single" w:sz="2" w:space="0" w:color="auto"/>
              <w:bottom w:val="single" w:sz="2" w:space="0" w:color="auto"/>
              <w:right w:val="single" w:sz="2" w:space="0" w:color="auto"/>
            </w:tcBorders>
          </w:tcPr>
          <w:p w14:paraId="4818AF84" w14:textId="77777777" w:rsidR="00E6364D" w:rsidRPr="00FF353C" w:rsidRDefault="00E6364D" w:rsidP="00485DF3">
            <w:pPr>
              <w:pStyle w:val="NormalLeft"/>
              <w:rPr>
                <w:lang w:val="en-GB"/>
              </w:rPr>
            </w:pPr>
            <w:r w:rsidRPr="00FF353C">
              <w:rPr>
                <w:lang w:val="en-GB"/>
              </w:rPr>
              <w:t>C0320</w:t>
            </w:r>
          </w:p>
        </w:tc>
        <w:tc>
          <w:tcPr>
            <w:tcW w:w="2601" w:type="dxa"/>
            <w:tcBorders>
              <w:top w:val="single" w:sz="2" w:space="0" w:color="auto"/>
              <w:left w:val="single" w:sz="2" w:space="0" w:color="auto"/>
              <w:bottom w:val="single" w:sz="2" w:space="0" w:color="auto"/>
              <w:right w:val="single" w:sz="2" w:space="0" w:color="auto"/>
            </w:tcBorders>
          </w:tcPr>
          <w:p w14:paraId="76124161" w14:textId="77777777" w:rsidR="00E6364D" w:rsidRPr="00FF353C" w:rsidRDefault="00E6364D" w:rsidP="00485DF3">
            <w:pPr>
              <w:pStyle w:val="NormalLeft"/>
              <w:rPr>
                <w:lang w:val="en-GB"/>
              </w:rPr>
            </w:pPr>
            <w:r w:rsidRPr="00FF353C">
              <w:rPr>
                <w:lang w:val="en-GB"/>
              </w:rPr>
              <w:t>Subordinated liabilities — Lender (if specific)</w:t>
            </w:r>
          </w:p>
        </w:tc>
        <w:tc>
          <w:tcPr>
            <w:tcW w:w="5664" w:type="dxa"/>
            <w:tcBorders>
              <w:top w:val="single" w:sz="2" w:space="0" w:color="auto"/>
              <w:left w:val="single" w:sz="2" w:space="0" w:color="auto"/>
              <w:bottom w:val="single" w:sz="2" w:space="0" w:color="auto"/>
              <w:right w:val="single" w:sz="2" w:space="0" w:color="auto"/>
            </w:tcBorders>
          </w:tcPr>
          <w:p w14:paraId="35630BB1" w14:textId="77777777" w:rsidR="00E6364D" w:rsidRPr="00FF353C" w:rsidRDefault="00E6364D" w:rsidP="00485DF3">
            <w:pPr>
              <w:pStyle w:val="NormalLeft"/>
              <w:rPr>
                <w:lang w:val="en-GB"/>
              </w:rPr>
            </w:pPr>
            <w:r w:rsidRPr="00FF353C">
              <w:rPr>
                <w:lang w:val="en-GB"/>
              </w:rPr>
              <w:t>This shall list the lender of the subordinated liabilities if specific. If not specific this item shall not be reported.</w:t>
            </w:r>
          </w:p>
        </w:tc>
      </w:tr>
      <w:tr w:rsidR="00E6364D" w:rsidRPr="00FF353C" w14:paraId="562377CD" w14:textId="77777777" w:rsidTr="00485DF3">
        <w:tc>
          <w:tcPr>
            <w:tcW w:w="1021" w:type="dxa"/>
            <w:tcBorders>
              <w:top w:val="single" w:sz="2" w:space="0" w:color="auto"/>
              <w:left w:val="single" w:sz="2" w:space="0" w:color="auto"/>
              <w:bottom w:val="single" w:sz="2" w:space="0" w:color="auto"/>
              <w:right w:val="single" w:sz="2" w:space="0" w:color="auto"/>
            </w:tcBorders>
          </w:tcPr>
          <w:p w14:paraId="0F323D60" w14:textId="77777777" w:rsidR="00E6364D" w:rsidRPr="00FF353C" w:rsidRDefault="00E6364D" w:rsidP="00485DF3">
            <w:pPr>
              <w:pStyle w:val="NormalLeft"/>
              <w:rPr>
                <w:lang w:val="en-GB"/>
              </w:rPr>
            </w:pPr>
            <w:r w:rsidRPr="00FF353C">
              <w:rPr>
                <w:lang w:val="en-GB"/>
              </w:rPr>
              <w:t>C0330</w:t>
            </w:r>
          </w:p>
        </w:tc>
        <w:tc>
          <w:tcPr>
            <w:tcW w:w="2601" w:type="dxa"/>
            <w:tcBorders>
              <w:top w:val="single" w:sz="2" w:space="0" w:color="auto"/>
              <w:left w:val="single" w:sz="2" w:space="0" w:color="auto"/>
              <w:bottom w:val="single" w:sz="2" w:space="0" w:color="auto"/>
              <w:right w:val="single" w:sz="2" w:space="0" w:color="auto"/>
            </w:tcBorders>
          </w:tcPr>
          <w:p w14:paraId="15693F34" w14:textId="77777777" w:rsidR="00E6364D" w:rsidRPr="00FF353C" w:rsidRDefault="00E6364D" w:rsidP="00485DF3">
            <w:pPr>
              <w:pStyle w:val="NormalLeft"/>
              <w:rPr>
                <w:lang w:val="en-GB"/>
              </w:rPr>
            </w:pPr>
            <w:r w:rsidRPr="00FF353C">
              <w:rPr>
                <w:lang w:val="en-GB"/>
              </w:rPr>
              <w:t>Subordinated liabilities — Counted under transitionals?</w:t>
            </w:r>
          </w:p>
        </w:tc>
        <w:tc>
          <w:tcPr>
            <w:tcW w:w="5664" w:type="dxa"/>
            <w:tcBorders>
              <w:top w:val="single" w:sz="2" w:space="0" w:color="auto"/>
              <w:left w:val="single" w:sz="2" w:space="0" w:color="auto"/>
              <w:bottom w:val="single" w:sz="2" w:space="0" w:color="auto"/>
              <w:right w:val="single" w:sz="2" w:space="0" w:color="auto"/>
            </w:tcBorders>
          </w:tcPr>
          <w:p w14:paraId="01AA71A1" w14:textId="77777777" w:rsidR="00E6364D" w:rsidRPr="00FF353C" w:rsidRDefault="00E6364D" w:rsidP="00485DF3">
            <w:pPr>
              <w:pStyle w:val="NormalLeft"/>
              <w:rPr>
                <w:lang w:val="en-GB"/>
              </w:rPr>
            </w:pPr>
            <w:r w:rsidRPr="00FF353C">
              <w:rPr>
                <w:lang w:val="en-GB"/>
              </w:rPr>
              <w:t>This shall indicate whether the subordinated liability is counted under the transitional provisions.</w:t>
            </w:r>
          </w:p>
          <w:p w14:paraId="02D5E8C3" w14:textId="77777777" w:rsidR="00E6364D" w:rsidRPr="00FF353C" w:rsidRDefault="00E6364D" w:rsidP="00485DF3">
            <w:pPr>
              <w:pStyle w:val="NormalLeft"/>
              <w:rPr>
                <w:lang w:val="en-GB"/>
              </w:rPr>
            </w:pPr>
            <w:r w:rsidRPr="00FF353C">
              <w:rPr>
                <w:lang w:val="en-GB"/>
              </w:rPr>
              <w:t>One of the options in the following closed list shall be used:</w:t>
            </w:r>
          </w:p>
          <w:p w14:paraId="634F27F4" w14:textId="77777777" w:rsidR="00E6364D" w:rsidRPr="00FF353C" w:rsidRDefault="00E6364D" w:rsidP="00485DF3">
            <w:pPr>
              <w:pStyle w:val="NormalLeft"/>
              <w:rPr>
                <w:lang w:val="en-GB"/>
              </w:rPr>
            </w:pPr>
            <w:r w:rsidRPr="00FF353C">
              <w:rPr>
                <w:lang w:val="en-GB"/>
              </w:rPr>
              <w:t>1 — Counted under transitionals</w:t>
            </w:r>
          </w:p>
          <w:p w14:paraId="6EBCA56F" w14:textId="77777777" w:rsidR="00E6364D" w:rsidRPr="00FF353C" w:rsidRDefault="00E6364D" w:rsidP="00485DF3">
            <w:pPr>
              <w:pStyle w:val="NormalLeft"/>
              <w:rPr>
                <w:lang w:val="en-GB"/>
              </w:rPr>
            </w:pPr>
            <w:r w:rsidRPr="00FF353C">
              <w:rPr>
                <w:lang w:val="en-GB"/>
              </w:rPr>
              <w:t>2 — Not counted under transitionals</w:t>
            </w:r>
          </w:p>
        </w:tc>
      </w:tr>
      <w:tr w:rsidR="00E6364D" w:rsidRPr="00FF353C" w14:paraId="0EF01A97" w14:textId="77777777" w:rsidTr="00485DF3">
        <w:tc>
          <w:tcPr>
            <w:tcW w:w="1021" w:type="dxa"/>
            <w:tcBorders>
              <w:top w:val="single" w:sz="2" w:space="0" w:color="auto"/>
              <w:left w:val="single" w:sz="2" w:space="0" w:color="auto"/>
              <w:bottom w:val="single" w:sz="2" w:space="0" w:color="auto"/>
              <w:right w:val="single" w:sz="2" w:space="0" w:color="auto"/>
            </w:tcBorders>
          </w:tcPr>
          <w:p w14:paraId="29B7E3A4" w14:textId="77777777" w:rsidR="00E6364D" w:rsidRPr="00FF353C" w:rsidRDefault="00E6364D" w:rsidP="00485DF3">
            <w:pPr>
              <w:pStyle w:val="NormalLeft"/>
              <w:rPr>
                <w:lang w:val="en-GB"/>
              </w:rPr>
            </w:pPr>
            <w:r w:rsidRPr="00FF353C">
              <w:rPr>
                <w:lang w:val="en-GB"/>
              </w:rPr>
              <w:t>C0350</w:t>
            </w:r>
          </w:p>
        </w:tc>
        <w:tc>
          <w:tcPr>
            <w:tcW w:w="2601" w:type="dxa"/>
            <w:tcBorders>
              <w:top w:val="single" w:sz="2" w:space="0" w:color="auto"/>
              <w:left w:val="single" w:sz="2" w:space="0" w:color="auto"/>
              <w:bottom w:val="single" w:sz="2" w:space="0" w:color="auto"/>
              <w:right w:val="single" w:sz="2" w:space="0" w:color="auto"/>
            </w:tcBorders>
          </w:tcPr>
          <w:p w14:paraId="0EA4E133" w14:textId="77777777" w:rsidR="00E6364D" w:rsidRPr="00FF353C" w:rsidRDefault="00E6364D" w:rsidP="00485DF3">
            <w:pPr>
              <w:pStyle w:val="NormalLeft"/>
              <w:rPr>
                <w:lang w:val="en-GB"/>
              </w:rPr>
            </w:pPr>
            <w:r w:rsidRPr="00FF353C">
              <w:rPr>
                <w:lang w:val="en-GB"/>
              </w:rPr>
              <w:t>Subordinated liabilities — Issue date</w:t>
            </w:r>
          </w:p>
        </w:tc>
        <w:tc>
          <w:tcPr>
            <w:tcW w:w="5664" w:type="dxa"/>
            <w:tcBorders>
              <w:top w:val="single" w:sz="2" w:space="0" w:color="auto"/>
              <w:left w:val="single" w:sz="2" w:space="0" w:color="auto"/>
              <w:bottom w:val="single" w:sz="2" w:space="0" w:color="auto"/>
              <w:right w:val="single" w:sz="2" w:space="0" w:color="auto"/>
            </w:tcBorders>
          </w:tcPr>
          <w:p w14:paraId="6660141A" w14:textId="77777777" w:rsidR="00E6364D" w:rsidRPr="00FF353C" w:rsidRDefault="00E6364D" w:rsidP="00485DF3">
            <w:pPr>
              <w:pStyle w:val="NormalLeft"/>
              <w:rPr>
                <w:lang w:val="en-GB"/>
              </w:rPr>
            </w:pPr>
            <w:r w:rsidRPr="00FF353C">
              <w:rPr>
                <w:lang w:val="en-GB"/>
              </w:rPr>
              <w:t>This is the issue date of the subordinated liabilities. This shall be in ISO 8601 format (yyyy–mm–dd).</w:t>
            </w:r>
          </w:p>
        </w:tc>
      </w:tr>
      <w:tr w:rsidR="00E6364D" w:rsidRPr="00FF353C" w14:paraId="569F000D" w14:textId="77777777" w:rsidTr="00485DF3">
        <w:tc>
          <w:tcPr>
            <w:tcW w:w="1021" w:type="dxa"/>
            <w:tcBorders>
              <w:top w:val="single" w:sz="2" w:space="0" w:color="auto"/>
              <w:left w:val="single" w:sz="2" w:space="0" w:color="auto"/>
              <w:bottom w:val="single" w:sz="2" w:space="0" w:color="auto"/>
              <w:right w:val="single" w:sz="2" w:space="0" w:color="auto"/>
            </w:tcBorders>
          </w:tcPr>
          <w:p w14:paraId="2C38D0F9" w14:textId="77777777" w:rsidR="00E6364D" w:rsidRPr="00FF353C" w:rsidRDefault="00E6364D" w:rsidP="00485DF3">
            <w:pPr>
              <w:pStyle w:val="NormalLeft"/>
              <w:rPr>
                <w:lang w:val="en-GB"/>
              </w:rPr>
            </w:pPr>
            <w:r w:rsidRPr="00FF353C">
              <w:rPr>
                <w:lang w:val="en-GB"/>
              </w:rPr>
              <w:t>C0360</w:t>
            </w:r>
          </w:p>
        </w:tc>
        <w:tc>
          <w:tcPr>
            <w:tcW w:w="2601" w:type="dxa"/>
            <w:tcBorders>
              <w:top w:val="single" w:sz="2" w:space="0" w:color="auto"/>
              <w:left w:val="single" w:sz="2" w:space="0" w:color="auto"/>
              <w:bottom w:val="single" w:sz="2" w:space="0" w:color="auto"/>
              <w:right w:val="single" w:sz="2" w:space="0" w:color="auto"/>
            </w:tcBorders>
          </w:tcPr>
          <w:p w14:paraId="1AB5AA30" w14:textId="77777777" w:rsidR="00E6364D" w:rsidRPr="00FF353C" w:rsidRDefault="00E6364D" w:rsidP="00485DF3">
            <w:pPr>
              <w:pStyle w:val="NormalLeft"/>
              <w:rPr>
                <w:lang w:val="en-GB"/>
              </w:rPr>
            </w:pPr>
            <w:r w:rsidRPr="00FF353C">
              <w:rPr>
                <w:lang w:val="en-GB"/>
              </w:rPr>
              <w:t xml:space="preserve">Subordinated liabilities </w:t>
            </w:r>
            <w:r w:rsidRPr="00FF353C">
              <w:rPr>
                <w:lang w:val="en-GB"/>
              </w:rPr>
              <w:lastRenderedPageBreak/>
              <w:t>— Maturity date</w:t>
            </w:r>
          </w:p>
        </w:tc>
        <w:tc>
          <w:tcPr>
            <w:tcW w:w="5664" w:type="dxa"/>
            <w:tcBorders>
              <w:top w:val="single" w:sz="2" w:space="0" w:color="auto"/>
              <w:left w:val="single" w:sz="2" w:space="0" w:color="auto"/>
              <w:bottom w:val="single" w:sz="2" w:space="0" w:color="auto"/>
              <w:right w:val="single" w:sz="2" w:space="0" w:color="auto"/>
            </w:tcBorders>
          </w:tcPr>
          <w:p w14:paraId="464EC316" w14:textId="77777777" w:rsidR="00E6364D" w:rsidRPr="00FF353C" w:rsidRDefault="00E6364D" w:rsidP="00485DF3">
            <w:pPr>
              <w:pStyle w:val="NormalLeft"/>
              <w:rPr>
                <w:lang w:val="en-GB"/>
              </w:rPr>
            </w:pPr>
            <w:r w:rsidRPr="00FF353C">
              <w:rPr>
                <w:lang w:val="en-GB"/>
              </w:rPr>
              <w:lastRenderedPageBreak/>
              <w:t xml:space="preserve">This is the maturity date of the subordinated liabilities. </w:t>
            </w:r>
            <w:r w:rsidRPr="00FF353C">
              <w:rPr>
                <w:lang w:val="en-GB"/>
              </w:rPr>
              <w:lastRenderedPageBreak/>
              <w:t>This shall be in ISO 8601 format (yyyy–mm–dd).</w:t>
            </w:r>
          </w:p>
        </w:tc>
      </w:tr>
      <w:tr w:rsidR="00E6364D" w:rsidRPr="00FF353C" w14:paraId="69FE9875" w14:textId="77777777" w:rsidTr="00485DF3">
        <w:tc>
          <w:tcPr>
            <w:tcW w:w="1021" w:type="dxa"/>
            <w:tcBorders>
              <w:top w:val="single" w:sz="2" w:space="0" w:color="auto"/>
              <w:left w:val="single" w:sz="2" w:space="0" w:color="auto"/>
              <w:bottom w:val="single" w:sz="2" w:space="0" w:color="auto"/>
              <w:right w:val="single" w:sz="2" w:space="0" w:color="auto"/>
            </w:tcBorders>
          </w:tcPr>
          <w:p w14:paraId="2CD1E37E" w14:textId="77777777" w:rsidR="00E6364D" w:rsidRPr="00FF353C" w:rsidRDefault="00E6364D" w:rsidP="00485DF3">
            <w:pPr>
              <w:pStyle w:val="NormalLeft"/>
              <w:rPr>
                <w:lang w:val="en-GB"/>
              </w:rPr>
            </w:pPr>
            <w:r w:rsidRPr="00FF353C">
              <w:rPr>
                <w:lang w:val="en-GB"/>
              </w:rPr>
              <w:lastRenderedPageBreak/>
              <w:t>C0370</w:t>
            </w:r>
          </w:p>
        </w:tc>
        <w:tc>
          <w:tcPr>
            <w:tcW w:w="2601" w:type="dxa"/>
            <w:tcBorders>
              <w:top w:val="single" w:sz="2" w:space="0" w:color="auto"/>
              <w:left w:val="single" w:sz="2" w:space="0" w:color="auto"/>
              <w:bottom w:val="single" w:sz="2" w:space="0" w:color="auto"/>
              <w:right w:val="single" w:sz="2" w:space="0" w:color="auto"/>
            </w:tcBorders>
          </w:tcPr>
          <w:p w14:paraId="0B111A6A" w14:textId="77777777" w:rsidR="00E6364D" w:rsidRPr="00FF353C" w:rsidRDefault="00E6364D" w:rsidP="00485DF3">
            <w:pPr>
              <w:pStyle w:val="NormalLeft"/>
              <w:rPr>
                <w:lang w:val="en-GB"/>
              </w:rPr>
            </w:pPr>
            <w:r w:rsidRPr="00FF353C">
              <w:rPr>
                <w:lang w:val="en-GB"/>
              </w:rPr>
              <w:t>Subordinated liabilities — First call date</w:t>
            </w:r>
          </w:p>
        </w:tc>
        <w:tc>
          <w:tcPr>
            <w:tcW w:w="5664" w:type="dxa"/>
            <w:tcBorders>
              <w:top w:val="single" w:sz="2" w:space="0" w:color="auto"/>
              <w:left w:val="single" w:sz="2" w:space="0" w:color="auto"/>
              <w:bottom w:val="single" w:sz="2" w:space="0" w:color="auto"/>
              <w:right w:val="single" w:sz="2" w:space="0" w:color="auto"/>
            </w:tcBorders>
          </w:tcPr>
          <w:p w14:paraId="2A2F0C7B" w14:textId="2E69E565" w:rsidR="00E6364D" w:rsidRPr="00FF353C" w:rsidRDefault="00E6364D" w:rsidP="00B66E1F">
            <w:pPr>
              <w:pStyle w:val="NormalLeft"/>
              <w:rPr>
                <w:lang w:val="en-GB"/>
              </w:rPr>
            </w:pPr>
            <w:r w:rsidRPr="00FF353C">
              <w:rPr>
                <w:lang w:val="en-GB"/>
              </w:rPr>
              <w:t>This is the first future call date of the subordinated liabilities. This shall be in ISO 8601 format (yyyy–mm–dd). </w:t>
            </w:r>
            <w:r w:rsidR="00B66E1F" w:rsidRPr="00FF353C">
              <w:rPr>
                <w:lang w:val="en-GB"/>
              </w:rPr>
              <w:t xml:space="preserve"> </w:t>
            </w:r>
          </w:p>
        </w:tc>
      </w:tr>
      <w:tr w:rsidR="00E6364D" w:rsidRPr="00FF353C" w14:paraId="560317B0" w14:textId="77777777" w:rsidTr="00485DF3">
        <w:tc>
          <w:tcPr>
            <w:tcW w:w="1021" w:type="dxa"/>
            <w:tcBorders>
              <w:top w:val="single" w:sz="2" w:space="0" w:color="auto"/>
              <w:left w:val="single" w:sz="2" w:space="0" w:color="auto"/>
              <w:bottom w:val="single" w:sz="2" w:space="0" w:color="auto"/>
              <w:right w:val="single" w:sz="2" w:space="0" w:color="auto"/>
            </w:tcBorders>
          </w:tcPr>
          <w:p w14:paraId="672BAF2C" w14:textId="77777777" w:rsidR="00E6364D" w:rsidRPr="00FF353C" w:rsidRDefault="00E6364D" w:rsidP="00485DF3">
            <w:pPr>
              <w:pStyle w:val="NormalLeft"/>
              <w:rPr>
                <w:lang w:val="en-GB"/>
              </w:rPr>
            </w:pPr>
            <w:r w:rsidRPr="00FF353C">
              <w:rPr>
                <w:lang w:val="en-GB"/>
              </w:rPr>
              <w:t>C0380</w:t>
            </w:r>
          </w:p>
        </w:tc>
        <w:tc>
          <w:tcPr>
            <w:tcW w:w="2601" w:type="dxa"/>
            <w:tcBorders>
              <w:top w:val="single" w:sz="2" w:space="0" w:color="auto"/>
              <w:left w:val="single" w:sz="2" w:space="0" w:color="auto"/>
              <w:bottom w:val="single" w:sz="2" w:space="0" w:color="auto"/>
              <w:right w:val="single" w:sz="2" w:space="0" w:color="auto"/>
            </w:tcBorders>
          </w:tcPr>
          <w:p w14:paraId="11EC0FB1" w14:textId="77777777" w:rsidR="00E6364D" w:rsidRPr="00FF353C" w:rsidRDefault="00E6364D" w:rsidP="00485DF3">
            <w:pPr>
              <w:pStyle w:val="NormalLeft"/>
              <w:rPr>
                <w:lang w:val="en-GB"/>
              </w:rPr>
            </w:pPr>
            <w:r w:rsidRPr="00FF353C">
              <w:rPr>
                <w:lang w:val="en-GB"/>
              </w:rPr>
              <w:t>Subordinated liabilities — Further call dates</w:t>
            </w:r>
          </w:p>
        </w:tc>
        <w:tc>
          <w:tcPr>
            <w:tcW w:w="5664" w:type="dxa"/>
            <w:tcBorders>
              <w:top w:val="single" w:sz="2" w:space="0" w:color="auto"/>
              <w:left w:val="single" w:sz="2" w:space="0" w:color="auto"/>
              <w:bottom w:val="single" w:sz="2" w:space="0" w:color="auto"/>
              <w:right w:val="single" w:sz="2" w:space="0" w:color="auto"/>
            </w:tcBorders>
          </w:tcPr>
          <w:p w14:paraId="2822B193" w14:textId="77777777" w:rsidR="00E6364D" w:rsidRPr="00FF353C" w:rsidRDefault="00E6364D" w:rsidP="00485DF3">
            <w:pPr>
              <w:pStyle w:val="NormalLeft"/>
              <w:rPr>
                <w:lang w:val="en-GB"/>
              </w:rPr>
            </w:pPr>
            <w:r w:rsidRPr="00FF353C">
              <w:rPr>
                <w:lang w:val="en-GB"/>
              </w:rPr>
              <w:t>These are the further call dates of the subordinated liabilities.</w:t>
            </w:r>
          </w:p>
        </w:tc>
      </w:tr>
      <w:tr w:rsidR="00E6364D" w:rsidRPr="00FF353C" w14:paraId="0C2AC740" w14:textId="77777777" w:rsidTr="00485DF3">
        <w:tc>
          <w:tcPr>
            <w:tcW w:w="1021" w:type="dxa"/>
            <w:tcBorders>
              <w:top w:val="single" w:sz="2" w:space="0" w:color="auto"/>
              <w:left w:val="single" w:sz="2" w:space="0" w:color="auto"/>
              <w:bottom w:val="single" w:sz="2" w:space="0" w:color="auto"/>
              <w:right w:val="single" w:sz="2" w:space="0" w:color="auto"/>
            </w:tcBorders>
          </w:tcPr>
          <w:p w14:paraId="4FB0991F" w14:textId="77777777" w:rsidR="00E6364D" w:rsidRPr="00FF353C" w:rsidRDefault="00E6364D" w:rsidP="00485DF3">
            <w:pPr>
              <w:pStyle w:val="NormalLeft"/>
              <w:rPr>
                <w:lang w:val="en-GB"/>
              </w:rPr>
            </w:pPr>
            <w:r w:rsidRPr="00FF353C">
              <w:rPr>
                <w:lang w:val="en-GB"/>
              </w:rPr>
              <w:t>C0390</w:t>
            </w:r>
          </w:p>
        </w:tc>
        <w:tc>
          <w:tcPr>
            <w:tcW w:w="2601" w:type="dxa"/>
            <w:tcBorders>
              <w:top w:val="single" w:sz="2" w:space="0" w:color="auto"/>
              <w:left w:val="single" w:sz="2" w:space="0" w:color="auto"/>
              <w:bottom w:val="single" w:sz="2" w:space="0" w:color="auto"/>
              <w:right w:val="single" w:sz="2" w:space="0" w:color="auto"/>
            </w:tcBorders>
          </w:tcPr>
          <w:p w14:paraId="44EF2077" w14:textId="77777777" w:rsidR="00E6364D" w:rsidRPr="00FF353C" w:rsidRDefault="00E6364D" w:rsidP="00485DF3">
            <w:pPr>
              <w:pStyle w:val="NormalLeft"/>
              <w:rPr>
                <w:lang w:val="en-GB"/>
              </w:rPr>
            </w:pPr>
            <w:r w:rsidRPr="00FF353C">
              <w:rPr>
                <w:lang w:val="en-GB"/>
              </w:rPr>
              <w:t>Subordinated liabilities —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24BD45C8" w14:textId="77777777" w:rsidR="00E6364D" w:rsidRPr="00FF353C" w:rsidRDefault="00E6364D" w:rsidP="00485DF3">
            <w:pPr>
              <w:pStyle w:val="NormalLeft"/>
              <w:rPr>
                <w:lang w:val="en-GB"/>
              </w:rPr>
            </w:pPr>
            <w:r w:rsidRPr="00FF353C">
              <w:rPr>
                <w:lang w:val="en-GB"/>
              </w:rPr>
              <w:t>These are the details about the incentives to redeem the subordinated liabilities.</w:t>
            </w:r>
          </w:p>
        </w:tc>
      </w:tr>
      <w:tr w:rsidR="00E6364D" w:rsidRPr="00FF353C" w14:paraId="2562F846" w14:textId="77777777" w:rsidTr="00485DF3">
        <w:tc>
          <w:tcPr>
            <w:tcW w:w="1021" w:type="dxa"/>
            <w:tcBorders>
              <w:top w:val="single" w:sz="2" w:space="0" w:color="auto"/>
              <w:left w:val="single" w:sz="2" w:space="0" w:color="auto"/>
              <w:bottom w:val="single" w:sz="2" w:space="0" w:color="auto"/>
              <w:right w:val="single" w:sz="2" w:space="0" w:color="auto"/>
            </w:tcBorders>
          </w:tcPr>
          <w:p w14:paraId="602AA190" w14:textId="77777777" w:rsidR="00E6364D" w:rsidRPr="00FF353C" w:rsidRDefault="00E6364D" w:rsidP="00485DF3">
            <w:pPr>
              <w:pStyle w:val="NormalLeft"/>
              <w:rPr>
                <w:lang w:val="en-GB"/>
              </w:rPr>
            </w:pPr>
            <w:r w:rsidRPr="00FF353C">
              <w:rPr>
                <w:lang w:val="en-GB"/>
              </w:rPr>
              <w:t>C0400</w:t>
            </w:r>
          </w:p>
        </w:tc>
        <w:tc>
          <w:tcPr>
            <w:tcW w:w="2601" w:type="dxa"/>
            <w:tcBorders>
              <w:top w:val="single" w:sz="2" w:space="0" w:color="auto"/>
              <w:left w:val="single" w:sz="2" w:space="0" w:color="auto"/>
              <w:bottom w:val="single" w:sz="2" w:space="0" w:color="auto"/>
              <w:right w:val="single" w:sz="2" w:space="0" w:color="auto"/>
            </w:tcBorders>
          </w:tcPr>
          <w:p w14:paraId="5E84FDCF" w14:textId="77777777" w:rsidR="00E6364D" w:rsidRPr="00FF353C" w:rsidRDefault="00E6364D" w:rsidP="00485DF3">
            <w:pPr>
              <w:pStyle w:val="NormalLeft"/>
              <w:rPr>
                <w:lang w:val="en-GB"/>
              </w:rPr>
            </w:pPr>
            <w:r w:rsidRPr="00FF353C">
              <w:rPr>
                <w:lang w:val="en-GB"/>
              </w:rPr>
              <w:t>Subordinated liabilities — Notice period</w:t>
            </w:r>
          </w:p>
        </w:tc>
        <w:tc>
          <w:tcPr>
            <w:tcW w:w="5664" w:type="dxa"/>
            <w:tcBorders>
              <w:top w:val="single" w:sz="2" w:space="0" w:color="auto"/>
              <w:left w:val="single" w:sz="2" w:space="0" w:color="auto"/>
              <w:bottom w:val="single" w:sz="2" w:space="0" w:color="auto"/>
              <w:right w:val="single" w:sz="2" w:space="0" w:color="auto"/>
            </w:tcBorders>
          </w:tcPr>
          <w:p w14:paraId="2F09C8A4" w14:textId="77777777" w:rsidR="00E6364D" w:rsidRPr="00FF353C" w:rsidRDefault="00E6364D" w:rsidP="00485DF3">
            <w:pPr>
              <w:pStyle w:val="NormalLeft"/>
              <w:rPr>
                <w:lang w:val="en-GB"/>
              </w:rPr>
            </w:pPr>
            <w:r w:rsidRPr="00FF353C">
              <w:rPr>
                <w:lang w:val="en-GB"/>
              </w:rPr>
              <w:t>This is the notice of the subordinated liabilities. The date shall be entered here, using ISO 8601 format (yyyy–mm–dd).</w:t>
            </w:r>
          </w:p>
        </w:tc>
      </w:tr>
      <w:tr w:rsidR="00E6364D" w:rsidRPr="00FF353C" w14:paraId="5C4F9583" w14:textId="77777777" w:rsidTr="00485DF3">
        <w:tc>
          <w:tcPr>
            <w:tcW w:w="1021" w:type="dxa"/>
            <w:tcBorders>
              <w:top w:val="single" w:sz="2" w:space="0" w:color="auto"/>
              <w:left w:val="single" w:sz="2" w:space="0" w:color="auto"/>
              <w:bottom w:val="single" w:sz="2" w:space="0" w:color="auto"/>
              <w:right w:val="single" w:sz="2" w:space="0" w:color="auto"/>
            </w:tcBorders>
          </w:tcPr>
          <w:p w14:paraId="60DB4DD9" w14:textId="77777777" w:rsidR="00E6364D" w:rsidRPr="00FF353C" w:rsidRDefault="00E6364D" w:rsidP="00485DF3">
            <w:pPr>
              <w:pStyle w:val="NormalLeft"/>
              <w:rPr>
                <w:lang w:val="en-GB"/>
              </w:rPr>
            </w:pPr>
            <w:r w:rsidRPr="00FF353C">
              <w:rPr>
                <w:lang w:val="en-GB"/>
              </w:rPr>
              <w:t>C0450</w:t>
            </w:r>
          </w:p>
        </w:tc>
        <w:tc>
          <w:tcPr>
            <w:tcW w:w="2601" w:type="dxa"/>
            <w:tcBorders>
              <w:top w:val="single" w:sz="2" w:space="0" w:color="auto"/>
              <w:left w:val="single" w:sz="2" w:space="0" w:color="auto"/>
              <w:bottom w:val="single" w:sz="2" w:space="0" w:color="auto"/>
              <w:right w:val="single" w:sz="2" w:space="0" w:color="auto"/>
            </w:tcBorders>
          </w:tcPr>
          <w:p w14:paraId="5846756B" w14:textId="77777777" w:rsidR="00E6364D" w:rsidRPr="00FF353C" w:rsidRDefault="00E6364D" w:rsidP="00485DF3">
            <w:pPr>
              <w:pStyle w:val="NormalLeft"/>
              <w:rPr>
                <w:lang w:val="en-GB"/>
              </w:rPr>
            </w:pPr>
            <w:r w:rsidRPr="00FF353C">
              <w:rPr>
                <w:lang w:val="en-GB"/>
              </w:rPr>
              <w:t>Other items approved by supervisory authority as basic own funds not specified above</w:t>
            </w:r>
          </w:p>
        </w:tc>
        <w:tc>
          <w:tcPr>
            <w:tcW w:w="5664" w:type="dxa"/>
            <w:tcBorders>
              <w:top w:val="single" w:sz="2" w:space="0" w:color="auto"/>
              <w:left w:val="single" w:sz="2" w:space="0" w:color="auto"/>
              <w:bottom w:val="single" w:sz="2" w:space="0" w:color="auto"/>
              <w:right w:val="single" w:sz="2" w:space="0" w:color="auto"/>
            </w:tcBorders>
          </w:tcPr>
          <w:p w14:paraId="22135FD1" w14:textId="77777777" w:rsidR="00E6364D" w:rsidRPr="00FF353C" w:rsidRDefault="00E6364D" w:rsidP="00485DF3">
            <w:pPr>
              <w:pStyle w:val="NormalLeft"/>
              <w:rPr>
                <w:lang w:val="en-GB"/>
              </w:rPr>
            </w:pPr>
            <w:r w:rsidRPr="00FF353C">
              <w:rPr>
                <w:lang w:val="en-GB"/>
              </w:rPr>
              <w:t>This shall list the other individual items approved by the supervisory authority for an individual undertaking.</w:t>
            </w:r>
          </w:p>
        </w:tc>
      </w:tr>
      <w:tr w:rsidR="00E6364D" w:rsidRPr="00FF353C" w14:paraId="6D77555C" w14:textId="77777777" w:rsidTr="00485DF3">
        <w:tc>
          <w:tcPr>
            <w:tcW w:w="1021" w:type="dxa"/>
            <w:tcBorders>
              <w:top w:val="single" w:sz="2" w:space="0" w:color="auto"/>
              <w:left w:val="single" w:sz="2" w:space="0" w:color="auto"/>
              <w:bottom w:val="single" w:sz="2" w:space="0" w:color="auto"/>
              <w:right w:val="single" w:sz="2" w:space="0" w:color="auto"/>
            </w:tcBorders>
          </w:tcPr>
          <w:p w14:paraId="7427B274" w14:textId="77777777" w:rsidR="00E6364D" w:rsidRPr="00FF353C" w:rsidRDefault="00E6364D" w:rsidP="00485DF3">
            <w:pPr>
              <w:pStyle w:val="NormalLeft"/>
              <w:rPr>
                <w:lang w:val="en-GB"/>
              </w:rPr>
            </w:pPr>
            <w:r w:rsidRPr="00FF353C">
              <w:rPr>
                <w:lang w:val="en-GB"/>
              </w:rPr>
              <w:t>C0460</w:t>
            </w:r>
          </w:p>
        </w:tc>
        <w:tc>
          <w:tcPr>
            <w:tcW w:w="2601" w:type="dxa"/>
            <w:tcBorders>
              <w:top w:val="single" w:sz="2" w:space="0" w:color="auto"/>
              <w:left w:val="single" w:sz="2" w:space="0" w:color="auto"/>
              <w:bottom w:val="single" w:sz="2" w:space="0" w:color="auto"/>
              <w:right w:val="single" w:sz="2" w:space="0" w:color="auto"/>
            </w:tcBorders>
          </w:tcPr>
          <w:p w14:paraId="31F6139D" w14:textId="77777777" w:rsidR="00E6364D" w:rsidRPr="00FF353C" w:rsidRDefault="00E6364D" w:rsidP="00485DF3">
            <w:pPr>
              <w:pStyle w:val="NormalLeft"/>
              <w:rPr>
                <w:lang w:val="en-GB"/>
              </w:rPr>
            </w:pPr>
            <w:r w:rsidRPr="00FF353C">
              <w:rPr>
                <w:lang w:val="en-GB"/>
              </w:rPr>
              <w:t>Other items approved by supervisory authority as basic own funds not specified above –Amount</w:t>
            </w:r>
          </w:p>
        </w:tc>
        <w:tc>
          <w:tcPr>
            <w:tcW w:w="5664" w:type="dxa"/>
            <w:tcBorders>
              <w:top w:val="single" w:sz="2" w:space="0" w:color="auto"/>
              <w:left w:val="single" w:sz="2" w:space="0" w:color="auto"/>
              <w:bottom w:val="single" w:sz="2" w:space="0" w:color="auto"/>
              <w:right w:val="single" w:sz="2" w:space="0" w:color="auto"/>
            </w:tcBorders>
          </w:tcPr>
          <w:p w14:paraId="485B3119" w14:textId="77777777" w:rsidR="00E6364D" w:rsidRPr="00FF353C" w:rsidRDefault="00E6364D" w:rsidP="00485DF3">
            <w:pPr>
              <w:pStyle w:val="NormalLeft"/>
              <w:rPr>
                <w:lang w:val="en-GB"/>
              </w:rPr>
            </w:pPr>
            <w:r w:rsidRPr="00FF353C">
              <w:rPr>
                <w:lang w:val="en-GB"/>
              </w:rPr>
              <w:t>This is the amount of other individual items approved by the supervisory authority.</w:t>
            </w:r>
          </w:p>
        </w:tc>
      </w:tr>
      <w:tr w:rsidR="00E6364D" w:rsidRPr="00FF353C" w14:paraId="11BCF5B7" w14:textId="77777777" w:rsidTr="00485DF3">
        <w:tc>
          <w:tcPr>
            <w:tcW w:w="1021" w:type="dxa"/>
            <w:tcBorders>
              <w:top w:val="single" w:sz="2" w:space="0" w:color="auto"/>
              <w:left w:val="single" w:sz="2" w:space="0" w:color="auto"/>
              <w:bottom w:val="single" w:sz="2" w:space="0" w:color="auto"/>
              <w:right w:val="single" w:sz="2" w:space="0" w:color="auto"/>
            </w:tcBorders>
          </w:tcPr>
          <w:p w14:paraId="16129CFD" w14:textId="77777777" w:rsidR="00E6364D" w:rsidRPr="00FF353C" w:rsidRDefault="00E6364D" w:rsidP="00485DF3">
            <w:pPr>
              <w:pStyle w:val="NormalLeft"/>
              <w:rPr>
                <w:lang w:val="en-GB"/>
              </w:rPr>
            </w:pPr>
            <w:r w:rsidRPr="00FF353C">
              <w:rPr>
                <w:lang w:val="en-GB"/>
              </w:rPr>
              <w:t>C0470</w:t>
            </w:r>
          </w:p>
        </w:tc>
        <w:tc>
          <w:tcPr>
            <w:tcW w:w="2601" w:type="dxa"/>
            <w:tcBorders>
              <w:top w:val="single" w:sz="2" w:space="0" w:color="auto"/>
              <w:left w:val="single" w:sz="2" w:space="0" w:color="auto"/>
              <w:bottom w:val="single" w:sz="2" w:space="0" w:color="auto"/>
              <w:right w:val="single" w:sz="2" w:space="0" w:color="auto"/>
            </w:tcBorders>
          </w:tcPr>
          <w:p w14:paraId="631D6568" w14:textId="77777777" w:rsidR="00E6364D" w:rsidRPr="00FF353C" w:rsidRDefault="00E6364D" w:rsidP="00485DF3">
            <w:pPr>
              <w:pStyle w:val="NormalLeft"/>
              <w:rPr>
                <w:lang w:val="en-GB"/>
              </w:rPr>
            </w:pPr>
            <w:r w:rsidRPr="00FF353C">
              <w:rPr>
                <w:lang w:val="en-GB"/>
              </w:rPr>
              <w:t>Other items approved by supervisory authority as basic own funds not specified above –Currency code</w:t>
            </w:r>
          </w:p>
        </w:tc>
        <w:tc>
          <w:tcPr>
            <w:tcW w:w="5664" w:type="dxa"/>
            <w:tcBorders>
              <w:top w:val="single" w:sz="2" w:space="0" w:color="auto"/>
              <w:left w:val="single" w:sz="2" w:space="0" w:color="auto"/>
              <w:bottom w:val="single" w:sz="2" w:space="0" w:color="auto"/>
              <w:right w:val="single" w:sz="2" w:space="0" w:color="auto"/>
            </w:tcBorders>
          </w:tcPr>
          <w:p w14:paraId="79C83C44" w14:textId="77777777" w:rsidR="00E6364D" w:rsidRPr="00FF353C" w:rsidRDefault="00E6364D" w:rsidP="00485DF3">
            <w:pPr>
              <w:pStyle w:val="NormalLeft"/>
              <w:rPr>
                <w:lang w:val="en-GB"/>
              </w:rPr>
            </w:pPr>
            <w:r w:rsidRPr="00FF353C">
              <w:rPr>
                <w:lang w:val="en-GB"/>
              </w:rPr>
              <w:t>Identify the ISO 4217 alphabetic code of the currency.</w:t>
            </w:r>
          </w:p>
        </w:tc>
      </w:tr>
      <w:tr w:rsidR="00E6364D" w:rsidRPr="00FF353C" w14:paraId="7D5BACE1" w14:textId="77777777" w:rsidTr="00485DF3">
        <w:tc>
          <w:tcPr>
            <w:tcW w:w="1021" w:type="dxa"/>
            <w:tcBorders>
              <w:top w:val="single" w:sz="2" w:space="0" w:color="auto"/>
              <w:left w:val="single" w:sz="2" w:space="0" w:color="auto"/>
              <w:bottom w:val="single" w:sz="2" w:space="0" w:color="auto"/>
              <w:right w:val="single" w:sz="2" w:space="0" w:color="auto"/>
            </w:tcBorders>
          </w:tcPr>
          <w:p w14:paraId="192B2E72" w14:textId="77777777" w:rsidR="00E6364D" w:rsidRPr="00FF353C" w:rsidRDefault="00E6364D" w:rsidP="00485DF3">
            <w:pPr>
              <w:pStyle w:val="NormalLeft"/>
              <w:rPr>
                <w:lang w:val="en-GB"/>
              </w:rPr>
            </w:pPr>
            <w:r w:rsidRPr="00FF353C">
              <w:rPr>
                <w:lang w:val="en-GB"/>
              </w:rPr>
              <w:t>C0480</w:t>
            </w:r>
          </w:p>
        </w:tc>
        <w:tc>
          <w:tcPr>
            <w:tcW w:w="2601" w:type="dxa"/>
            <w:tcBorders>
              <w:top w:val="single" w:sz="2" w:space="0" w:color="auto"/>
              <w:left w:val="single" w:sz="2" w:space="0" w:color="auto"/>
              <w:bottom w:val="single" w:sz="2" w:space="0" w:color="auto"/>
              <w:right w:val="single" w:sz="2" w:space="0" w:color="auto"/>
            </w:tcBorders>
          </w:tcPr>
          <w:p w14:paraId="28A19166"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1</w:t>
            </w:r>
          </w:p>
        </w:tc>
        <w:tc>
          <w:tcPr>
            <w:tcW w:w="5664" w:type="dxa"/>
            <w:tcBorders>
              <w:top w:val="single" w:sz="2" w:space="0" w:color="auto"/>
              <w:left w:val="single" w:sz="2" w:space="0" w:color="auto"/>
              <w:bottom w:val="single" w:sz="2" w:space="0" w:color="auto"/>
              <w:right w:val="single" w:sz="2" w:space="0" w:color="auto"/>
            </w:tcBorders>
          </w:tcPr>
          <w:p w14:paraId="5953C28E" w14:textId="77777777" w:rsidR="00E6364D" w:rsidRPr="00FF353C" w:rsidRDefault="00E6364D" w:rsidP="00485DF3">
            <w:pPr>
              <w:pStyle w:val="NormalLeft"/>
              <w:rPr>
                <w:lang w:val="en-GB"/>
              </w:rPr>
            </w:pPr>
            <w:r w:rsidRPr="00FF353C">
              <w:rPr>
                <w:lang w:val="en-GB"/>
              </w:rPr>
              <w:t>This is the amount of other individual items approved by the supervisory authority that meet the criteria for Tier 1.</w:t>
            </w:r>
          </w:p>
        </w:tc>
      </w:tr>
      <w:tr w:rsidR="00E6364D" w:rsidRPr="00FF353C" w14:paraId="26717C8E" w14:textId="77777777" w:rsidTr="00485DF3">
        <w:tc>
          <w:tcPr>
            <w:tcW w:w="1021" w:type="dxa"/>
            <w:tcBorders>
              <w:top w:val="single" w:sz="2" w:space="0" w:color="auto"/>
              <w:left w:val="single" w:sz="2" w:space="0" w:color="auto"/>
              <w:bottom w:val="single" w:sz="2" w:space="0" w:color="auto"/>
              <w:right w:val="single" w:sz="2" w:space="0" w:color="auto"/>
            </w:tcBorders>
          </w:tcPr>
          <w:p w14:paraId="41043823" w14:textId="77777777" w:rsidR="00E6364D" w:rsidRPr="00FF353C" w:rsidRDefault="00E6364D" w:rsidP="00485DF3">
            <w:pPr>
              <w:pStyle w:val="NormalLeft"/>
              <w:rPr>
                <w:lang w:val="en-GB"/>
              </w:rPr>
            </w:pPr>
            <w:r w:rsidRPr="00FF353C">
              <w:rPr>
                <w:lang w:val="en-GB"/>
              </w:rPr>
              <w:t>C0490</w:t>
            </w:r>
          </w:p>
        </w:tc>
        <w:tc>
          <w:tcPr>
            <w:tcW w:w="2601" w:type="dxa"/>
            <w:tcBorders>
              <w:top w:val="single" w:sz="2" w:space="0" w:color="auto"/>
              <w:left w:val="single" w:sz="2" w:space="0" w:color="auto"/>
              <w:bottom w:val="single" w:sz="2" w:space="0" w:color="auto"/>
              <w:right w:val="single" w:sz="2" w:space="0" w:color="auto"/>
            </w:tcBorders>
          </w:tcPr>
          <w:p w14:paraId="59EA6F0E"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2</w:t>
            </w:r>
          </w:p>
        </w:tc>
        <w:tc>
          <w:tcPr>
            <w:tcW w:w="5664" w:type="dxa"/>
            <w:tcBorders>
              <w:top w:val="single" w:sz="2" w:space="0" w:color="auto"/>
              <w:left w:val="single" w:sz="2" w:space="0" w:color="auto"/>
              <w:bottom w:val="single" w:sz="2" w:space="0" w:color="auto"/>
              <w:right w:val="single" w:sz="2" w:space="0" w:color="auto"/>
            </w:tcBorders>
          </w:tcPr>
          <w:p w14:paraId="11B34BD9" w14:textId="77777777" w:rsidR="00E6364D" w:rsidRPr="00FF353C" w:rsidRDefault="00E6364D" w:rsidP="00485DF3">
            <w:pPr>
              <w:pStyle w:val="NormalLeft"/>
              <w:rPr>
                <w:lang w:val="en-GB"/>
              </w:rPr>
            </w:pPr>
            <w:r w:rsidRPr="00FF353C">
              <w:rPr>
                <w:lang w:val="en-GB"/>
              </w:rPr>
              <w:t>This is the amount of other individual items approved by the supervisory authority that meet the criteria for Tier 2.</w:t>
            </w:r>
          </w:p>
        </w:tc>
      </w:tr>
      <w:tr w:rsidR="00E6364D" w:rsidRPr="00FF353C" w14:paraId="735542E5" w14:textId="77777777" w:rsidTr="00485DF3">
        <w:tc>
          <w:tcPr>
            <w:tcW w:w="1021" w:type="dxa"/>
            <w:tcBorders>
              <w:top w:val="single" w:sz="2" w:space="0" w:color="auto"/>
              <w:left w:val="single" w:sz="2" w:space="0" w:color="auto"/>
              <w:bottom w:val="single" w:sz="2" w:space="0" w:color="auto"/>
              <w:right w:val="single" w:sz="2" w:space="0" w:color="auto"/>
            </w:tcBorders>
          </w:tcPr>
          <w:p w14:paraId="6AC41A51" w14:textId="77777777" w:rsidR="00E6364D" w:rsidRPr="00FF353C" w:rsidRDefault="00E6364D" w:rsidP="00485DF3">
            <w:pPr>
              <w:pStyle w:val="NormalLeft"/>
              <w:rPr>
                <w:lang w:val="en-GB"/>
              </w:rPr>
            </w:pPr>
            <w:r w:rsidRPr="00FF353C">
              <w:rPr>
                <w:lang w:val="en-GB"/>
              </w:rPr>
              <w:t>C0500</w:t>
            </w:r>
          </w:p>
        </w:tc>
        <w:tc>
          <w:tcPr>
            <w:tcW w:w="2601" w:type="dxa"/>
            <w:tcBorders>
              <w:top w:val="single" w:sz="2" w:space="0" w:color="auto"/>
              <w:left w:val="single" w:sz="2" w:space="0" w:color="auto"/>
              <w:bottom w:val="single" w:sz="2" w:space="0" w:color="auto"/>
              <w:right w:val="single" w:sz="2" w:space="0" w:color="auto"/>
            </w:tcBorders>
          </w:tcPr>
          <w:p w14:paraId="00328140" w14:textId="77777777" w:rsidR="00E6364D" w:rsidRPr="00FF353C" w:rsidRDefault="00E6364D" w:rsidP="00485DF3">
            <w:pPr>
              <w:pStyle w:val="NormalLeft"/>
              <w:rPr>
                <w:lang w:val="en-GB"/>
              </w:rPr>
            </w:pPr>
            <w:r w:rsidRPr="00FF353C">
              <w:rPr>
                <w:lang w:val="en-GB"/>
              </w:rPr>
              <w:t>Other items approved by supervisory authority as basic own funds not specified above –Tier 3</w:t>
            </w:r>
          </w:p>
        </w:tc>
        <w:tc>
          <w:tcPr>
            <w:tcW w:w="5664" w:type="dxa"/>
            <w:tcBorders>
              <w:top w:val="single" w:sz="2" w:space="0" w:color="auto"/>
              <w:left w:val="single" w:sz="2" w:space="0" w:color="auto"/>
              <w:bottom w:val="single" w:sz="2" w:space="0" w:color="auto"/>
              <w:right w:val="single" w:sz="2" w:space="0" w:color="auto"/>
            </w:tcBorders>
          </w:tcPr>
          <w:p w14:paraId="2C95366A" w14:textId="77777777" w:rsidR="00E6364D" w:rsidRPr="00FF353C" w:rsidRDefault="00E6364D" w:rsidP="00485DF3">
            <w:pPr>
              <w:pStyle w:val="NormalLeft"/>
              <w:rPr>
                <w:lang w:val="en-GB"/>
              </w:rPr>
            </w:pPr>
            <w:r w:rsidRPr="00FF353C">
              <w:rPr>
                <w:lang w:val="en-GB"/>
              </w:rPr>
              <w:t>This is the amount of other individual items approved by the supervisory authority that meet the criteria for Tier 3.</w:t>
            </w:r>
          </w:p>
        </w:tc>
      </w:tr>
      <w:tr w:rsidR="00E6364D" w:rsidRPr="00FF353C" w14:paraId="3CD81EAF" w14:textId="77777777" w:rsidTr="00485DF3">
        <w:tc>
          <w:tcPr>
            <w:tcW w:w="1021" w:type="dxa"/>
            <w:tcBorders>
              <w:top w:val="single" w:sz="2" w:space="0" w:color="auto"/>
              <w:left w:val="single" w:sz="2" w:space="0" w:color="auto"/>
              <w:bottom w:val="single" w:sz="2" w:space="0" w:color="auto"/>
              <w:right w:val="single" w:sz="2" w:space="0" w:color="auto"/>
            </w:tcBorders>
          </w:tcPr>
          <w:p w14:paraId="28F430DF" w14:textId="77777777" w:rsidR="00E6364D" w:rsidRPr="00FF353C" w:rsidRDefault="00E6364D" w:rsidP="00485DF3">
            <w:pPr>
              <w:pStyle w:val="NormalLeft"/>
              <w:rPr>
                <w:lang w:val="en-GB"/>
              </w:rPr>
            </w:pPr>
            <w:r w:rsidRPr="00FF353C">
              <w:rPr>
                <w:lang w:val="en-GB"/>
              </w:rPr>
              <w:t>C0510</w:t>
            </w:r>
          </w:p>
        </w:tc>
        <w:tc>
          <w:tcPr>
            <w:tcW w:w="2601" w:type="dxa"/>
            <w:tcBorders>
              <w:top w:val="single" w:sz="2" w:space="0" w:color="auto"/>
              <w:left w:val="single" w:sz="2" w:space="0" w:color="auto"/>
              <w:bottom w:val="single" w:sz="2" w:space="0" w:color="auto"/>
              <w:right w:val="single" w:sz="2" w:space="0" w:color="auto"/>
            </w:tcBorders>
          </w:tcPr>
          <w:p w14:paraId="3B03A138" w14:textId="77777777" w:rsidR="00E6364D" w:rsidRPr="00FF353C" w:rsidRDefault="00E6364D" w:rsidP="00485DF3">
            <w:pPr>
              <w:pStyle w:val="NormalLeft"/>
              <w:rPr>
                <w:lang w:val="en-GB"/>
              </w:rPr>
            </w:pPr>
            <w:r w:rsidRPr="00FF353C">
              <w:rPr>
                <w:lang w:val="en-GB"/>
              </w:rPr>
              <w:t xml:space="preserve">Other items approved by supervisory authority as basic own funds not </w:t>
            </w:r>
            <w:r w:rsidRPr="00FF353C">
              <w:rPr>
                <w:lang w:val="en-GB"/>
              </w:rPr>
              <w:lastRenderedPageBreak/>
              <w:t>specified above –Date of authorisation</w:t>
            </w:r>
          </w:p>
        </w:tc>
        <w:tc>
          <w:tcPr>
            <w:tcW w:w="5664" w:type="dxa"/>
            <w:tcBorders>
              <w:top w:val="single" w:sz="2" w:space="0" w:color="auto"/>
              <w:left w:val="single" w:sz="2" w:space="0" w:color="auto"/>
              <w:bottom w:val="single" w:sz="2" w:space="0" w:color="auto"/>
              <w:right w:val="single" w:sz="2" w:space="0" w:color="auto"/>
            </w:tcBorders>
          </w:tcPr>
          <w:p w14:paraId="154CC2C1" w14:textId="77777777" w:rsidR="00E6364D" w:rsidRPr="00FF353C" w:rsidRDefault="00E6364D" w:rsidP="00485DF3">
            <w:pPr>
              <w:pStyle w:val="NormalLeft"/>
              <w:rPr>
                <w:lang w:val="en-GB"/>
              </w:rPr>
            </w:pPr>
            <w:r w:rsidRPr="00FF353C">
              <w:rPr>
                <w:lang w:val="en-GB"/>
              </w:rPr>
              <w:lastRenderedPageBreak/>
              <w:t>This is the date of authorisation of other individual items approved by the supervisory authority. It shall be in ISO 8601 format (yyyy–mm–dd).</w:t>
            </w:r>
          </w:p>
        </w:tc>
      </w:tr>
      <w:tr w:rsidR="00E6364D" w:rsidRPr="00FF353C" w14:paraId="28262912" w14:textId="77777777" w:rsidTr="00485DF3">
        <w:tc>
          <w:tcPr>
            <w:tcW w:w="1021" w:type="dxa"/>
            <w:tcBorders>
              <w:top w:val="single" w:sz="2" w:space="0" w:color="auto"/>
              <w:left w:val="single" w:sz="2" w:space="0" w:color="auto"/>
              <w:bottom w:val="single" w:sz="2" w:space="0" w:color="auto"/>
              <w:right w:val="single" w:sz="2" w:space="0" w:color="auto"/>
            </w:tcBorders>
          </w:tcPr>
          <w:p w14:paraId="4A1DFEBC" w14:textId="77777777" w:rsidR="00E6364D" w:rsidRPr="00FF353C" w:rsidRDefault="00E6364D" w:rsidP="00485DF3">
            <w:pPr>
              <w:pStyle w:val="NormalLeft"/>
              <w:rPr>
                <w:lang w:val="en-GB"/>
              </w:rPr>
            </w:pPr>
            <w:r w:rsidRPr="00FF353C">
              <w:rPr>
                <w:lang w:val="en-GB"/>
              </w:rPr>
              <w:t>C0570</w:t>
            </w:r>
          </w:p>
        </w:tc>
        <w:tc>
          <w:tcPr>
            <w:tcW w:w="2601" w:type="dxa"/>
            <w:tcBorders>
              <w:top w:val="single" w:sz="2" w:space="0" w:color="auto"/>
              <w:left w:val="single" w:sz="2" w:space="0" w:color="auto"/>
              <w:bottom w:val="single" w:sz="2" w:space="0" w:color="auto"/>
              <w:right w:val="single" w:sz="2" w:space="0" w:color="auto"/>
            </w:tcBorders>
          </w:tcPr>
          <w:p w14:paraId="7BC23FFF" w14:textId="77777777" w:rsidR="00E6364D" w:rsidRPr="00FF353C" w:rsidRDefault="00E6364D" w:rsidP="00485DF3">
            <w:pPr>
              <w:pStyle w:val="NormalLeft"/>
              <w:rPr>
                <w:lang w:val="en-GB"/>
              </w:rPr>
            </w:pPr>
            <w:r w:rsidRPr="00FF353C">
              <w:rPr>
                <w:lang w:val="en-GB"/>
              </w:rPr>
              <w:t>Own funds– from the financial statements that shall not be represented by the reconciliation reserve and do not meet the criteria to be classified as Solvency II own funds — Description</w:t>
            </w:r>
          </w:p>
        </w:tc>
        <w:tc>
          <w:tcPr>
            <w:tcW w:w="5664" w:type="dxa"/>
            <w:tcBorders>
              <w:top w:val="single" w:sz="2" w:space="0" w:color="auto"/>
              <w:left w:val="single" w:sz="2" w:space="0" w:color="auto"/>
              <w:bottom w:val="single" w:sz="2" w:space="0" w:color="auto"/>
              <w:right w:val="single" w:sz="2" w:space="0" w:color="auto"/>
            </w:tcBorders>
          </w:tcPr>
          <w:p w14:paraId="661E0156" w14:textId="77777777" w:rsidR="00E6364D" w:rsidRPr="00FF353C" w:rsidRDefault="00E6364D" w:rsidP="00485DF3">
            <w:pPr>
              <w:pStyle w:val="NormalLeft"/>
              <w:rPr>
                <w:lang w:val="en-GB"/>
              </w:rPr>
            </w:pPr>
            <w:r w:rsidRPr="00FF353C">
              <w:rPr>
                <w:lang w:val="en-GB"/>
              </w:rPr>
              <w:t>This cell shall contain a description of the own fund item from the financial statements that shall not be represented by the reconciliation reserve and do not meet the criteria to be classified as Solvency II own funds.</w:t>
            </w:r>
          </w:p>
        </w:tc>
      </w:tr>
      <w:tr w:rsidR="00E6364D" w:rsidRPr="00FF353C" w14:paraId="2EB64EA5" w14:textId="77777777" w:rsidTr="00485DF3">
        <w:tc>
          <w:tcPr>
            <w:tcW w:w="1021" w:type="dxa"/>
            <w:tcBorders>
              <w:top w:val="single" w:sz="2" w:space="0" w:color="auto"/>
              <w:left w:val="single" w:sz="2" w:space="0" w:color="auto"/>
              <w:bottom w:val="single" w:sz="2" w:space="0" w:color="auto"/>
              <w:right w:val="single" w:sz="2" w:space="0" w:color="auto"/>
            </w:tcBorders>
          </w:tcPr>
          <w:p w14:paraId="5B024F6F" w14:textId="77777777" w:rsidR="00E6364D" w:rsidRPr="00FF353C" w:rsidRDefault="00E6364D" w:rsidP="00485DF3">
            <w:pPr>
              <w:pStyle w:val="NormalLeft"/>
              <w:rPr>
                <w:lang w:val="en-GB"/>
              </w:rPr>
            </w:pPr>
            <w:r w:rsidRPr="00FF353C">
              <w:rPr>
                <w:lang w:val="en-GB"/>
              </w:rPr>
              <w:t>C0580</w:t>
            </w:r>
          </w:p>
        </w:tc>
        <w:tc>
          <w:tcPr>
            <w:tcW w:w="2601" w:type="dxa"/>
            <w:tcBorders>
              <w:top w:val="single" w:sz="2" w:space="0" w:color="auto"/>
              <w:left w:val="single" w:sz="2" w:space="0" w:color="auto"/>
              <w:bottom w:val="single" w:sz="2" w:space="0" w:color="auto"/>
              <w:right w:val="single" w:sz="2" w:space="0" w:color="auto"/>
            </w:tcBorders>
          </w:tcPr>
          <w:p w14:paraId="02AE4280" w14:textId="77777777" w:rsidR="00E6364D" w:rsidRPr="00FF353C" w:rsidRDefault="00E6364D" w:rsidP="00485DF3">
            <w:pPr>
              <w:pStyle w:val="NormalLeft"/>
              <w:rPr>
                <w:lang w:val="en-GB"/>
              </w:rPr>
            </w:pPr>
            <w:r w:rsidRPr="00FF353C">
              <w:rPr>
                <w:lang w:val="en-GB"/>
              </w:rPr>
              <w:t>Own funds from the financial statements that shall not be represented by the reconciliation reserve and do not meet the criteria to be classified as Solvency II own funds — Total amount</w:t>
            </w:r>
          </w:p>
        </w:tc>
        <w:tc>
          <w:tcPr>
            <w:tcW w:w="5664" w:type="dxa"/>
            <w:tcBorders>
              <w:top w:val="single" w:sz="2" w:space="0" w:color="auto"/>
              <w:left w:val="single" w:sz="2" w:space="0" w:color="auto"/>
              <w:bottom w:val="single" w:sz="2" w:space="0" w:color="auto"/>
              <w:right w:val="single" w:sz="2" w:space="0" w:color="auto"/>
            </w:tcBorders>
          </w:tcPr>
          <w:p w14:paraId="7239CE90" w14:textId="77777777" w:rsidR="00E6364D" w:rsidRPr="00FF353C" w:rsidRDefault="00E6364D" w:rsidP="00485DF3">
            <w:pPr>
              <w:pStyle w:val="NormalLeft"/>
              <w:rPr>
                <w:lang w:val="en-GB"/>
              </w:rPr>
            </w:pPr>
            <w:r w:rsidRPr="00FF353C">
              <w:rPr>
                <w:lang w:val="en-GB"/>
              </w:rPr>
              <w:t>This is the total amount of the own fun item from the financial statements that shall not be represented by the reconciliation reserve and do not meet the criteria to be classified as Solvency II own funds.</w:t>
            </w:r>
          </w:p>
        </w:tc>
      </w:tr>
      <w:tr w:rsidR="00E6364D" w:rsidRPr="00FF353C" w14:paraId="6D679972" w14:textId="77777777" w:rsidTr="00485DF3">
        <w:tc>
          <w:tcPr>
            <w:tcW w:w="1021" w:type="dxa"/>
            <w:tcBorders>
              <w:top w:val="single" w:sz="2" w:space="0" w:color="auto"/>
              <w:left w:val="single" w:sz="2" w:space="0" w:color="auto"/>
              <w:bottom w:val="single" w:sz="2" w:space="0" w:color="auto"/>
              <w:right w:val="single" w:sz="2" w:space="0" w:color="auto"/>
            </w:tcBorders>
          </w:tcPr>
          <w:p w14:paraId="22F3E2BD" w14:textId="77777777" w:rsidR="00E6364D" w:rsidRPr="00FF353C" w:rsidRDefault="00E6364D" w:rsidP="00485DF3">
            <w:pPr>
              <w:pStyle w:val="NormalLeft"/>
              <w:rPr>
                <w:lang w:val="en-GB"/>
              </w:rPr>
            </w:pPr>
            <w:r w:rsidRPr="00FF353C">
              <w:rPr>
                <w:lang w:val="en-GB"/>
              </w:rPr>
              <w:t>C0590</w:t>
            </w:r>
          </w:p>
        </w:tc>
        <w:tc>
          <w:tcPr>
            <w:tcW w:w="2601" w:type="dxa"/>
            <w:tcBorders>
              <w:top w:val="single" w:sz="2" w:space="0" w:color="auto"/>
              <w:left w:val="single" w:sz="2" w:space="0" w:color="auto"/>
              <w:bottom w:val="single" w:sz="2" w:space="0" w:color="auto"/>
              <w:right w:val="single" w:sz="2" w:space="0" w:color="auto"/>
            </w:tcBorders>
          </w:tcPr>
          <w:p w14:paraId="014E3B7D" w14:textId="77777777" w:rsidR="00E6364D" w:rsidRPr="00FF353C" w:rsidRDefault="00E6364D" w:rsidP="00485DF3">
            <w:pPr>
              <w:pStyle w:val="NormalLeft"/>
              <w:rPr>
                <w:lang w:val="en-GB"/>
              </w:rPr>
            </w:pPr>
            <w:r w:rsidRPr="00FF353C">
              <w:rPr>
                <w:lang w:val="en-GB"/>
              </w:rPr>
              <w:t>Ancillary own funds –Description</w:t>
            </w:r>
          </w:p>
        </w:tc>
        <w:tc>
          <w:tcPr>
            <w:tcW w:w="5664" w:type="dxa"/>
            <w:tcBorders>
              <w:top w:val="single" w:sz="2" w:space="0" w:color="auto"/>
              <w:left w:val="single" w:sz="2" w:space="0" w:color="auto"/>
              <w:bottom w:val="single" w:sz="2" w:space="0" w:color="auto"/>
              <w:right w:val="single" w:sz="2" w:space="0" w:color="auto"/>
            </w:tcBorders>
          </w:tcPr>
          <w:p w14:paraId="314CE12F" w14:textId="77777777" w:rsidR="00E6364D" w:rsidRPr="00FF353C" w:rsidRDefault="00E6364D" w:rsidP="00485DF3">
            <w:pPr>
              <w:pStyle w:val="NormalLeft"/>
              <w:rPr>
                <w:lang w:val="en-GB"/>
              </w:rPr>
            </w:pPr>
            <w:r w:rsidRPr="00FF353C">
              <w:rPr>
                <w:lang w:val="en-GB"/>
              </w:rPr>
              <w:t>This is details of each ancillary own fund for an individual undertaking.</w:t>
            </w:r>
          </w:p>
        </w:tc>
      </w:tr>
      <w:tr w:rsidR="00E6364D" w:rsidRPr="00FF353C" w14:paraId="39014A00" w14:textId="77777777" w:rsidTr="00485DF3">
        <w:tc>
          <w:tcPr>
            <w:tcW w:w="1021" w:type="dxa"/>
            <w:tcBorders>
              <w:top w:val="single" w:sz="2" w:space="0" w:color="auto"/>
              <w:left w:val="single" w:sz="2" w:space="0" w:color="auto"/>
              <w:bottom w:val="single" w:sz="2" w:space="0" w:color="auto"/>
              <w:right w:val="single" w:sz="2" w:space="0" w:color="auto"/>
            </w:tcBorders>
          </w:tcPr>
          <w:p w14:paraId="3A7699CC" w14:textId="77777777" w:rsidR="00E6364D" w:rsidRPr="00FF353C" w:rsidRDefault="00E6364D" w:rsidP="00485DF3">
            <w:pPr>
              <w:pStyle w:val="NormalLeft"/>
              <w:rPr>
                <w:lang w:val="en-GB"/>
              </w:rPr>
            </w:pPr>
            <w:r w:rsidRPr="00FF353C">
              <w:rPr>
                <w:lang w:val="en-GB"/>
              </w:rPr>
              <w:t>C0600</w:t>
            </w:r>
          </w:p>
        </w:tc>
        <w:tc>
          <w:tcPr>
            <w:tcW w:w="2601" w:type="dxa"/>
            <w:tcBorders>
              <w:top w:val="single" w:sz="2" w:space="0" w:color="auto"/>
              <w:left w:val="single" w:sz="2" w:space="0" w:color="auto"/>
              <w:bottom w:val="single" w:sz="2" w:space="0" w:color="auto"/>
              <w:right w:val="single" w:sz="2" w:space="0" w:color="auto"/>
            </w:tcBorders>
          </w:tcPr>
          <w:p w14:paraId="72F6EE37" w14:textId="77777777" w:rsidR="00E6364D" w:rsidRPr="00FF353C" w:rsidRDefault="00E6364D" w:rsidP="00485DF3">
            <w:pPr>
              <w:pStyle w:val="NormalLeft"/>
              <w:rPr>
                <w:lang w:val="en-GB"/>
              </w:rPr>
            </w:pPr>
            <w:r w:rsidRPr="00FF353C">
              <w:rPr>
                <w:lang w:val="en-GB"/>
              </w:rPr>
              <w:t>Ancillary own funds — Amount</w:t>
            </w:r>
          </w:p>
        </w:tc>
        <w:tc>
          <w:tcPr>
            <w:tcW w:w="5664" w:type="dxa"/>
            <w:tcBorders>
              <w:top w:val="single" w:sz="2" w:space="0" w:color="auto"/>
              <w:left w:val="single" w:sz="2" w:space="0" w:color="auto"/>
              <w:bottom w:val="single" w:sz="2" w:space="0" w:color="auto"/>
              <w:right w:val="single" w:sz="2" w:space="0" w:color="auto"/>
            </w:tcBorders>
          </w:tcPr>
          <w:p w14:paraId="061D9C49" w14:textId="77777777" w:rsidR="00E6364D" w:rsidRPr="00FF353C" w:rsidRDefault="00E6364D" w:rsidP="00485DF3">
            <w:pPr>
              <w:pStyle w:val="NormalLeft"/>
              <w:rPr>
                <w:lang w:val="en-GB"/>
              </w:rPr>
            </w:pPr>
            <w:r w:rsidRPr="00FF353C">
              <w:rPr>
                <w:lang w:val="en-GB"/>
              </w:rPr>
              <w:t>This is the amount for each ancillary own fund.</w:t>
            </w:r>
          </w:p>
        </w:tc>
      </w:tr>
      <w:tr w:rsidR="00E6364D" w:rsidRPr="00FF353C" w14:paraId="06B2F4D4" w14:textId="77777777" w:rsidTr="00485DF3">
        <w:tc>
          <w:tcPr>
            <w:tcW w:w="1021" w:type="dxa"/>
            <w:tcBorders>
              <w:top w:val="single" w:sz="2" w:space="0" w:color="auto"/>
              <w:left w:val="single" w:sz="2" w:space="0" w:color="auto"/>
              <w:bottom w:val="single" w:sz="2" w:space="0" w:color="auto"/>
              <w:right w:val="single" w:sz="2" w:space="0" w:color="auto"/>
            </w:tcBorders>
          </w:tcPr>
          <w:p w14:paraId="0180C5A9" w14:textId="77777777" w:rsidR="00E6364D" w:rsidRPr="00FF353C" w:rsidRDefault="00E6364D" w:rsidP="00485DF3">
            <w:pPr>
              <w:pStyle w:val="NormalLeft"/>
              <w:rPr>
                <w:lang w:val="en-GB"/>
              </w:rPr>
            </w:pPr>
            <w:r w:rsidRPr="00FF353C">
              <w:rPr>
                <w:lang w:val="en-GB"/>
              </w:rPr>
              <w:t>C0610</w:t>
            </w:r>
          </w:p>
        </w:tc>
        <w:tc>
          <w:tcPr>
            <w:tcW w:w="2601" w:type="dxa"/>
            <w:tcBorders>
              <w:top w:val="single" w:sz="2" w:space="0" w:color="auto"/>
              <w:left w:val="single" w:sz="2" w:space="0" w:color="auto"/>
              <w:bottom w:val="single" w:sz="2" w:space="0" w:color="auto"/>
              <w:right w:val="single" w:sz="2" w:space="0" w:color="auto"/>
            </w:tcBorders>
          </w:tcPr>
          <w:p w14:paraId="442B87D6" w14:textId="77777777" w:rsidR="00E6364D" w:rsidRPr="00FF353C" w:rsidRDefault="00E6364D" w:rsidP="00485DF3">
            <w:pPr>
              <w:pStyle w:val="NormalLeft"/>
              <w:rPr>
                <w:lang w:val="en-GB"/>
              </w:rPr>
            </w:pPr>
            <w:r w:rsidRPr="00FF353C">
              <w:rPr>
                <w:lang w:val="en-GB"/>
              </w:rPr>
              <w:t>Ancillary own funds — Counterpart</w:t>
            </w:r>
          </w:p>
        </w:tc>
        <w:tc>
          <w:tcPr>
            <w:tcW w:w="5664" w:type="dxa"/>
            <w:tcBorders>
              <w:top w:val="single" w:sz="2" w:space="0" w:color="auto"/>
              <w:left w:val="single" w:sz="2" w:space="0" w:color="auto"/>
              <w:bottom w:val="single" w:sz="2" w:space="0" w:color="auto"/>
              <w:right w:val="single" w:sz="2" w:space="0" w:color="auto"/>
            </w:tcBorders>
          </w:tcPr>
          <w:p w14:paraId="5506F35C" w14:textId="77777777" w:rsidR="00E6364D" w:rsidRPr="00FF353C" w:rsidRDefault="00E6364D" w:rsidP="00485DF3">
            <w:pPr>
              <w:pStyle w:val="NormalLeft"/>
              <w:rPr>
                <w:lang w:val="en-GB"/>
              </w:rPr>
            </w:pPr>
            <w:r w:rsidRPr="00FF353C">
              <w:rPr>
                <w:lang w:val="en-GB"/>
              </w:rPr>
              <w:t>This is the counterpart of each ancillary own fund.</w:t>
            </w:r>
          </w:p>
        </w:tc>
      </w:tr>
      <w:tr w:rsidR="00E6364D" w:rsidRPr="00FF353C" w14:paraId="6D1D236D" w14:textId="77777777" w:rsidTr="00485DF3">
        <w:tc>
          <w:tcPr>
            <w:tcW w:w="1021" w:type="dxa"/>
            <w:tcBorders>
              <w:top w:val="single" w:sz="2" w:space="0" w:color="auto"/>
              <w:left w:val="single" w:sz="2" w:space="0" w:color="auto"/>
              <w:bottom w:val="single" w:sz="2" w:space="0" w:color="auto"/>
              <w:right w:val="single" w:sz="2" w:space="0" w:color="auto"/>
            </w:tcBorders>
          </w:tcPr>
          <w:p w14:paraId="1A672BC8" w14:textId="77777777" w:rsidR="00E6364D" w:rsidRPr="00FF353C" w:rsidRDefault="00E6364D" w:rsidP="00485DF3">
            <w:pPr>
              <w:pStyle w:val="NormalLeft"/>
              <w:rPr>
                <w:lang w:val="en-GB"/>
              </w:rPr>
            </w:pPr>
            <w:r w:rsidRPr="00FF353C">
              <w:rPr>
                <w:lang w:val="en-GB"/>
              </w:rPr>
              <w:t>C0620</w:t>
            </w:r>
          </w:p>
        </w:tc>
        <w:tc>
          <w:tcPr>
            <w:tcW w:w="2601" w:type="dxa"/>
            <w:tcBorders>
              <w:top w:val="single" w:sz="2" w:space="0" w:color="auto"/>
              <w:left w:val="single" w:sz="2" w:space="0" w:color="auto"/>
              <w:bottom w:val="single" w:sz="2" w:space="0" w:color="auto"/>
              <w:right w:val="single" w:sz="2" w:space="0" w:color="auto"/>
            </w:tcBorders>
          </w:tcPr>
          <w:p w14:paraId="03074511" w14:textId="77777777" w:rsidR="00E6364D" w:rsidRPr="00FF353C" w:rsidRDefault="00E6364D" w:rsidP="00485DF3">
            <w:pPr>
              <w:pStyle w:val="NormalLeft"/>
              <w:rPr>
                <w:lang w:val="en-GB"/>
              </w:rPr>
            </w:pPr>
            <w:r w:rsidRPr="00FF353C">
              <w:rPr>
                <w:lang w:val="en-GB"/>
              </w:rPr>
              <w:t>Ancillary own funds — Issue date</w:t>
            </w:r>
          </w:p>
        </w:tc>
        <w:tc>
          <w:tcPr>
            <w:tcW w:w="5664" w:type="dxa"/>
            <w:tcBorders>
              <w:top w:val="single" w:sz="2" w:space="0" w:color="auto"/>
              <w:left w:val="single" w:sz="2" w:space="0" w:color="auto"/>
              <w:bottom w:val="single" w:sz="2" w:space="0" w:color="auto"/>
              <w:right w:val="single" w:sz="2" w:space="0" w:color="auto"/>
            </w:tcBorders>
          </w:tcPr>
          <w:p w14:paraId="48F15380" w14:textId="77777777" w:rsidR="00E6364D" w:rsidRPr="00FF353C" w:rsidRDefault="00E6364D" w:rsidP="00485DF3">
            <w:pPr>
              <w:pStyle w:val="NormalLeft"/>
              <w:rPr>
                <w:lang w:val="en-GB"/>
              </w:rPr>
            </w:pPr>
            <w:r w:rsidRPr="00FF353C">
              <w:rPr>
                <w:lang w:val="en-GB"/>
              </w:rPr>
              <w:t>This is the issue date of each ancillary own fund. This shall be in ISO 8601 format (yyyy–mm–dd).</w:t>
            </w:r>
          </w:p>
        </w:tc>
      </w:tr>
      <w:tr w:rsidR="00E6364D" w:rsidRPr="00FF353C" w14:paraId="64BF3415" w14:textId="77777777" w:rsidTr="00485DF3">
        <w:tc>
          <w:tcPr>
            <w:tcW w:w="1021" w:type="dxa"/>
            <w:tcBorders>
              <w:top w:val="single" w:sz="2" w:space="0" w:color="auto"/>
              <w:left w:val="single" w:sz="2" w:space="0" w:color="auto"/>
              <w:bottom w:val="single" w:sz="2" w:space="0" w:color="auto"/>
              <w:right w:val="single" w:sz="2" w:space="0" w:color="auto"/>
            </w:tcBorders>
          </w:tcPr>
          <w:p w14:paraId="11E4F9D9" w14:textId="77777777" w:rsidR="00E6364D" w:rsidRPr="00FF353C" w:rsidRDefault="00E6364D" w:rsidP="00485DF3">
            <w:pPr>
              <w:pStyle w:val="NormalLeft"/>
              <w:rPr>
                <w:lang w:val="en-GB"/>
              </w:rPr>
            </w:pPr>
            <w:r w:rsidRPr="00FF353C">
              <w:rPr>
                <w:lang w:val="en-GB"/>
              </w:rPr>
              <w:t>C0630</w:t>
            </w:r>
          </w:p>
        </w:tc>
        <w:tc>
          <w:tcPr>
            <w:tcW w:w="2601" w:type="dxa"/>
            <w:tcBorders>
              <w:top w:val="single" w:sz="2" w:space="0" w:color="auto"/>
              <w:left w:val="single" w:sz="2" w:space="0" w:color="auto"/>
              <w:bottom w:val="single" w:sz="2" w:space="0" w:color="auto"/>
              <w:right w:val="single" w:sz="2" w:space="0" w:color="auto"/>
            </w:tcBorders>
          </w:tcPr>
          <w:p w14:paraId="1851A704" w14:textId="77777777" w:rsidR="00E6364D" w:rsidRPr="00FF353C" w:rsidRDefault="00E6364D" w:rsidP="00485DF3">
            <w:pPr>
              <w:pStyle w:val="NormalLeft"/>
              <w:rPr>
                <w:lang w:val="en-GB"/>
              </w:rPr>
            </w:pPr>
            <w:r w:rsidRPr="00FF353C">
              <w:rPr>
                <w:lang w:val="en-GB"/>
              </w:rPr>
              <w:t>Ancillary own fund — Date of authorisation</w:t>
            </w:r>
          </w:p>
        </w:tc>
        <w:tc>
          <w:tcPr>
            <w:tcW w:w="5664" w:type="dxa"/>
            <w:tcBorders>
              <w:top w:val="single" w:sz="2" w:space="0" w:color="auto"/>
              <w:left w:val="single" w:sz="2" w:space="0" w:color="auto"/>
              <w:bottom w:val="single" w:sz="2" w:space="0" w:color="auto"/>
              <w:right w:val="single" w:sz="2" w:space="0" w:color="auto"/>
            </w:tcBorders>
          </w:tcPr>
          <w:p w14:paraId="0F810C3D" w14:textId="77777777" w:rsidR="00E6364D" w:rsidRPr="00FF353C" w:rsidRDefault="00E6364D" w:rsidP="00485DF3">
            <w:pPr>
              <w:pStyle w:val="NormalLeft"/>
              <w:rPr>
                <w:lang w:val="en-GB"/>
              </w:rPr>
            </w:pPr>
            <w:r w:rsidRPr="00FF353C">
              <w:rPr>
                <w:lang w:val="en-GB"/>
              </w:rPr>
              <w:t>This is the date of authorisation of each ancillary own fund. This shall be in 1SO 8601 format (yyyy–mm–dd).</w:t>
            </w:r>
          </w:p>
        </w:tc>
      </w:tr>
      <w:tr w:rsidR="00700E4C" w:rsidRPr="00FF353C" w14:paraId="03D917FD"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756376FF" w14:textId="50137197" w:rsidR="00700E4C" w:rsidRPr="00FF353C" w:rsidRDefault="00700E4C" w:rsidP="00A75973">
            <w:pPr>
              <w:pStyle w:val="NormalCentered"/>
              <w:jc w:val="left"/>
              <w:rPr>
                <w:lang w:val="en-GB"/>
              </w:rPr>
            </w:pPr>
            <w:r w:rsidRPr="00FF353C">
              <w:rPr>
                <w:i/>
                <w:iCs/>
                <w:lang w:val="en-GB"/>
              </w:rPr>
              <w:t>Adjustment for ring</w:t>
            </w:r>
            <w:ins w:id="2846" w:author="Author">
              <w:r w:rsidR="00DE4650" w:rsidRPr="00FF353C">
                <w:rPr>
                  <w:i/>
                  <w:iCs/>
                  <w:lang w:val="en-GB"/>
                </w:rPr>
                <w:t>-</w:t>
              </w:r>
            </w:ins>
            <w:del w:id="2847" w:author="Author">
              <w:r w:rsidRPr="00FF353C" w:rsidDel="00DE4650">
                <w:rPr>
                  <w:i/>
                  <w:iCs/>
                  <w:lang w:val="en-GB"/>
                </w:rPr>
                <w:delText xml:space="preserve"> </w:delText>
              </w:r>
            </w:del>
            <w:r w:rsidRPr="00FF353C">
              <w:rPr>
                <w:i/>
                <w:iCs/>
                <w:lang w:val="en-GB"/>
              </w:rPr>
              <w:t>fenced funds and matching adjustment portfolios</w:t>
            </w:r>
          </w:p>
        </w:tc>
      </w:tr>
      <w:tr w:rsidR="00E6364D" w:rsidRPr="00FF353C" w14:paraId="64007900" w14:textId="77777777" w:rsidTr="00485DF3">
        <w:tc>
          <w:tcPr>
            <w:tcW w:w="1021" w:type="dxa"/>
            <w:tcBorders>
              <w:top w:val="single" w:sz="2" w:space="0" w:color="auto"/>
              <w:left w:val="single" w:sz="2" w:space="0" w:color="auto"/>
              <w:bottom w:val="single" w:sz="2" w:space="0" w:color="auto"/>
              <w:right w:val="single" w:sz="2" w:space="0" w:color="auto"/>
            </w:tcBorders>
          </w:tcPr>
          <w:p w14:paraId="3A7A086C" w14:textId="7B2CBBEC" w:rsidR="00E6364D" w:rsidRPr="00FF353C" w:rsidRDefault="00E6364D" w:rsidP="00485DF3">
            <w:pPr>
              <w:pStyle w:val="NormalLeft"/>
              <w:rPr>
                <w:lang w:val="en-GB"/>
              </w:rPr>
            </w:pPr>
            <w:r w:rsidRPr="00FF353C">
              <w:rPr>
                <w:lang w:val="en-GB"/>
              </w:rPr>
              <w:t>C0660</w:t>
            </w:r>
            <w:del w:id="2848" w:author="Author">
              <w:r w:rsidRPr="00FF353C" w:rsidDel="00201FE4">
                <w:rPr>
                  <w:lang w:val="en-GB"/>
                </w:rPr>
                <w:delText>/R0020</w:delText>
              </w:r>
            </w:del>
          </w:p>
        </w:tc>
        <w:tc>
          <w:tcPr>
            <w:tcW w:w="2601" w:type="dxa"/>
            <w:tcBorders>
              <w:top w:val="single" w:sz="2" w:space="0" w:color="auto"/>
              <w:left w:val="single" w:sz="2" w:space="0" w:color="auto"/>
              <w:bottom w:val="single" w:sz="2" w:space="0" w:color="auto"/>
              <w:right w:val="single" w:sz="2" w:space="0" w:color="auto"/>
            </w:tcBorders>
          </w:tcPr>
          <w:p w14:paraId="76A1E3F5" w14:textId="77777777" w:rsidR="00E6364D" w:rsidRPr="00FF353C" w:rsidRDefault="00E6364D" w:rsidP="00485DF3">
            <w:pPr>
              <w:pStyle w:val="NormalLeft"/>
              <w:rPr>
                <w:lang w:val="en-GB"/>
              </w:rPr>
            </w:pPr>
            <w:r w:rsidRPr="00FF353C">
              <w:rPr>
                <w:lang w:val="en-GB"/>
              </w:rPr>
              <w:t>Ring–fenced fund/matching adjustment portfolio — Number</w:t>
            </w:r>
          </w:p>
        </w:tc>
        <w:tc>
          <w:tcPr>
            <w:tcW w:w="5664" w:type="dxa"/>
            <w:tcBorders>
              <w:top w:val="single" w:sz="2" w:space="0" w:color="auto"/>
              <w:left w:val="single" w:sz="2" w:space="0" w:color="auto"/>
              <w:bottom w:val="single" w:sz="2" w:space="0" w:color="auto"/>
              <w:right w:val="single" w:sz="2" w:space="0" w:color="auto"/>
            </w:tcBorders>
          </w:tcPr>
          <w:p w14:paraId="3BB32E35" w14:textId="5C7D8C49" w:rsidR="00E6364D" w:rsidRPr="00FF353C" w:rsidRDefault="00E6364D" w:rsidP="00485DF3">
            <w:pPr>
              <w:pStyle w:val="NormalLeft"/>
              <w:rPr>
                <w:lang w:val="en-GB"/>
              </w:rPr>
            </w:pPr>
            <w:r w:rsidRPr="00FF353C">
              <w:rPr>
                <w:lang w:val="en-GB"/>
              </w:rPr>
              <w:t xml:space="preserve">Identification number for a </w:t>
            </w:r>
            <w:del w:id="2849" w:author="Author">
              <w:r w:rsidRPr="00FF353C" w:rsidDel="0061766F">
                <w:rPr>
                  <w:lang w:val="en-GB"/>
                </w:rPr>
                <w:delText>ring fenced</w:delText>
              </w:r>
            </w:del>
            <w:ins w:id="2850" w:author="Author">
              <w:r w:rsidR="0061766F" w:rsidRPr="00FF353C">
                <w:rPr>
                  <w:lang w:val="en-GB"/>
                </w:rPr>
                <w:t>ring-fenced</w:t>
              </w:r>
            </w:ins>
            <w:r w:rsidRPr="00FF353C">
              <w:rPr>
                <w:lang w:val="en-GB"/>
              </w:rPr>
              <w:t xml:space="preserve"> fund or matching adjustment portfolio. This number is attributed by the undertaking and must be consistent over time and with the fund/portfolio number reported in other templates.</w:t>
            </w:r>
          </w:p>
        </w:tc>
      </w:tr>
      <w:tr w:rsidR="00E6364D" w:rsidRPr="00FF353C" w14:paraId="1BD38AFB" w14:textId="77777777" w:rsidTr="00485DF3">
        <w:tc>
          <w:tcPr>
            <w:tcW w:w="1021" w:type="dxa"/>
            <w:tcBorders>
              <w:top w:val="single" w:sz="2" w:space="0" w:color="auto"/>
              <w:left w:val="single" w:sz="2" w:space="0" w:color="auto"/>
              <w:bottom w:val="single" w:sz="2" w:space="0" w:color="auto"/>
              <w:right w:val="single" w:sz="2" w:space="0" w:color="auto"/>
            </w:tcBorders>
          </w:tcPr>
          <w:p w14:paraId="012ED55D" w14:textId="058A0193" w:rsidR="00E6364D" w:rsidRPr="00FF353C" w:rsidRDefault="00E6364D" w:rsidP="00485DF3">
            <w:pPr>
              <w:pStyle w:val="NormalLeft"/>
              <w:rPr>
                <w:lang w:val="en-GB"/>
              </w:rPr>
            </w:pPr>
            <w:r w:rsidRPr="00FF353C">
              <w:rPr>
                <w:lang w:val="en-GB"/>
              </w:rPr>
              <w:t>C0670</w:t>
            </w:r>
            <w:del w:id="2851" w:author="Author">
              <w:r w:rsidRPr="00FF353C" w:rsidDel="00201FE4">
                <w:rPr>
                  <w:lang w:val="en-GB"/>
                </w:rPr>
                <w:delText>/R0020</w:delText>
              </w:r>
            </w:del>
          </w:p>
        </w:tc>
        <w:tc>
          <w:tcPr>
            <w:tcW w:w="2601" w:type="dxa"/>
            <w:tcBorders>
              <w:top w:val="single" w:sz="2" w:space="0" w:color="auto"/>
              <w:left w:val="single" w:sz="2" w:space="0" w:color="auto"/>
              <w:bottom w:val="single" w:sz="2" w:space="0" w:color="auto"/>
              <w:right w:val="single" w:sz="2" w:space="0" w:color="auto"/>
            </w:tcBorders>
          </w:tcPr>
          <w:p w14:paraId="7CBBF486" w14:textId="77777777" w:rsidR="00E6364D" w:rsidRPr="00FF353C" w:rsidRDefault="00E6364D" w:rsidP="00485DF3">
            <w:pPr>
              <w:pStyle w:val="NormalLeft"/>
              <w:rPr>
                <w:lang w:val="en-GB"/>
              </w:rPr>
            </w:pPr>
            <w:r w:rsidRPr="00FF353C">
              <w:rPr>
                <w:lang w:val="en-GB"/>
              </w:rPr>
              <w:t>Ring–fenced fund/matching adjustment portfolio — Notional SCR</w:t>
            </w:r>
          </w:p>
        </w:tc>
        <w:tc>
          <w:tcPr>
            <w:tcW w:w="5664" w:type="dxa"/>
            <w:tcBorders>
              <w:top w:val="single" w:sz="2" w:space="0" w:color="auto"/>
              <w:left w:val="single" w:sz="2" w:space="0" w:color="auto"/>
              <w:bottom w:val="single" w:sz="2" w:space="0" w:color="auto"/>
              <w:right w:val="single" w:sz="2" w:space="0" w:color="auto"/>
            </w:tcBorders>
          </w:tcPr>
          <w:p w14:paraId="51A0AB2C" w14:textId="77777777" w:rsidR="00E6364D" w:rsidRPr="00FF353C" w:rsidRDefault="00E6364D" w:rsidP="00485DF3">
            <w:pPr>
              <w:pStyle w:val="NormalLeft"/>
              <w:rPr>
                <w:lang w:val="en-GB"/>
              </w:rPr>
            </w:pPr>
            <w:r w:rsidRPr="00FF353C">
              <w:rPr>
                <w:lang w:val="en-GB"/>
              </w:rPr>
              <w:t>This is the notional SCR of each ring–fenced fund/each matching adjustment portfolio.</w:t>
            </w:r>
          </w:p>
        </w:tc>
      </w:tr>
      <w:tr w:rsidR="00E6364D" w:rsidRPr="00FF353C" w14:paraId="3E30D154" w14:textId="77777777" w:rsidTr="00485DF3">
        <w:tc>
          <w:tcPr>
            <w:tcW w:w="1021" w:type="dxa"/>
            <w:tcBorders>
              <w:top w:val="single" w:sz="2" w:space="0" w:color="auto"/>
              <w:left w:val="single" w:sz="2" w:space="0" w:color="auto"/>
              <w:bottom w:val="single" w:sz="2" w:space="0" w:color="auto"/>
              <w:right w:val="single" w:sz="2" w:space="0" w:color="auto"/>
            </w:tcBorders>
          </w:tcPr>
          <w:p w14:paraId="1D878A6A" w14:textId="40D8C7D9" w:rsidR="00E6364D" w:rsidRPr="00FF353C" w:rsidRDefault="00E6364D" w:rsidP="00485DF3">
            <w:pPr>
              <w:pStyle w:val="NormalLeft"/>
              <w:rPr>
                <w:lang w:val="en-GB"/>
              </w:rPr>
            </w:pPr>
            <w:r w:rsidRPr="00FF353C">
              <w:rPr>
                <w:lang w:val="en-GB"/>
              </w:rPr>
              <w:t>C0680</w:t>
            </w:r>
            <w:del w:id="2852" w:author="Author">
              <w:r w:rsidRPr="00FF353C" w:rsidDel="00201FE4">
                <w:rPr>
                  <w:lang w:val="en-GB"/>
                </w:rPr>
                <w:delText>/</w:delText>
              </w:r>
              <w:r w:rsidRPr="00FF353C" w:rsidDel="00201FE4">
                <w:rPr>
                  <w:lang w:val="en-GB"/>
                </w:rPr>
                <w:lastRenderedPageBreak/>
                <w:delText>R0020</w:delText>
              </w:r>
            </w:del>
          </w:p>
        </w:tc>
        <w:tc>
          <w:tcPr>
            <w:tcW w:w="2601" w:type="dxa"/>
            <w:tcBorders>
              <w:top w:val="single" w:sz="2" w:space="0" w:color="auto"/>
              <w:left w:val="single" w:sz="2" w:space="0" w:color="auto"/>
              <w:bottom w:val="single" w:sz="2" w:space="0" w:color="auto"/>
              <w:right w:val="single" w:sz="2" w:space="0" w:color="auto"/>
            </w:tcBorders>
          </w:tcPr>
          <w:p w14:paraId="73D5C611" w14:textId="77777777" w:rsidR="00E6364D" w:rsidRPr="00FF353C" w:rsidRDefault="00E6364D" w:rsidP="00485DF3">
            <w:pPr>
              <w:pStyle w:val="NormalLeft"/>
              <w:rPr>
                <w:lang w:val="en-GB"/>
              </w:rPr>
            </w:pPr>
            <w:r w:rsidRPr="00FF353C">
              <w:rPr>
                <w:lang w:val="en-GB"/>
              </w:rPr>
              <w:lastRenderedPageBreak/>
              <w:t xml:space="preserve">Ring–fenced </w:t>
            </w:r>
            <w:r w:rsidRPr="00FF353C">
              <w:rPr>
                <w:lang w:val="en-GB"/>
              </w:rPr>
              <w:lastRenderedPageBreak/>
              <w:t>fund/matching adjustment portfolio — Notional SCR (negative results set to zero)</w:t>
            </w:r>
          </w:p>
        </w:tc>
        <w:tc>
          <w:tcPr>
            <w:tcW w:w="5664" w:type="dxa"/>
            <w:tcBorders>
              <w:top w:val="single" w:sz="2" w:space="0" w:color="auto"/>
              <w:left w:val="single" w:sz="2" w:space="0" w:color="auto"/>
              <w:bottom w:val="single" w:sz="2" w:space="0" w:color="auto"/>
              <w:right w:val="single" w:sz="2" w:space="0" w:color="auto"/>
            </w:tcBorders>
          </w:tcPr>
          <w:p w14:paraId="6B1C77E7" w14:textId="77777777" w:rsidR="00E6364D" w:rsidRPr="00FF353C" w:rsidRDefault="00E6364D" w:rsidP="00485DF3">
            <w:pPr>
              <w:pStyle w:val="NormalLeft"/>
              <w:rPr>
                <w:lang w:val="en-GB"/>
              </w:rPr>
            </w:pPr>
            <w:r w:rsidRPr="00FF353C">
              <w:rPr>
                <w:lang w:val="en-GB"/>
              </w:rPr>
              <w:lastRenderedPageBreak/>
              <w:t xml:space="preserve">This is the notional SCR. When the value is negative </w:t>
            </w:r>
            <w:r w:rsidRPr="00FF353C">
              <w:rPr>
                <w:lang w:val="en-GB"/>
              </w:rPr>
              <w:lastRenderedPageBreak/>
              <w:t>zero shall be reported.</w:t>
            </w:r>
          </w:p>
        </w:tc>
      </w:tr>
      <w:tr w:rsidR="00E6364D" w:rsidRPr="00FF353C" w14:paraId="7AEB9B92" w14:textId="77777777" w:rsidTr="00485DF3">
        <w:tc>
          <w:tcPr>
            <w:tcW w:w="1021" w:type="dxa"/>
            <w:tcBorders>
              <w:top w:val="single" w:sz="2" w:space="0" w:color="auto"/>
              <w:left w:val="single" w:sz="2" w:space="0" w:color="auto"/>
              <w:bottom w:val="single" w:sz="2" w:space="0" w:color="auto"/>
              <w:right w:val="single" w:sz="2" w:space="0" w:color="auto"/>
            </w:tcBorders>
          </w:tcPr>
          <w:p w14:paraId="71DB5975" w14:textId="46A2C2DC" w:rsidR="00E6364D" w:rsidRPr="00FF353C" w:rsidRDefault="00E6364D" w:rsidP="00485DF3">
            <w:pPr>
              <w:pStyle w:val="NormalLeft"/>
              <w:rPr>
                <w:lang w:val="en-GB"/>
              </w:rPr>
            </w:pPr>
            <w:r w:rsidRPr="00FF353C">
              <w:rPr>
                <w:lang w:val="en-GB"/>
              </w:rPr>
              <w:lastRenderedPageBreak/>
              <w:t>C0690</w:t>
            </w:r>
            <w:del w:id="2853" w:author="Author">
              <w:r w:rsidRPr="00FF353C" w:rsidDel="00201FE4">
                <w:rPr>
                  <w:lang w:val="en-GB"/>
                </w:rPr>
                <w:delText>/R0020</w:delText>
              </w:r>
            </w:del>
          </w:p>
        </w:tc>
        <w:tc>
          <w:tcPr>
            <w:tcW w:w="2601" w:type="dxa"/>
            <w:tcBorders>
              <w:top w:val="single" w:sz="2" w:space="0" w:color="auto"/>
              <w:left w:val="single" w:sz="2" w:space="0" w:color="auto"/>
              <w:bottom w:val="single" w:sz="2" w:space="0" w:color="auto"/>
              <w:right w:val="single" w:sz="2" w:space="0" w:color="auto"/>
            </w:tcBorders>
          </w:tcPr>
          <w:p w14:paraId="0703C476" w14:textId="77777777" w:rsidR="00E6364D" w:rsidRPr="00FF353C" w:rsidRDefault="00E6364D" w:rsidP="00485DF3">
            <w:pPr>
              <w:pStyle w:val="NormalLeft"/>
              <w:rPr>
                <w:lang w:val="en-GB"/>
              </w:rPr>
            </w:pPr>
            <w:r w:rsidRPr="00FF353C">
              <w:rPr>
                <w:lang w:val="en-GB"/>
              </w:rPr>
              <w:t>Ring–fenced fund/matching adjustment portfolio — Excess of assets over liabilities</w:t>
            </w:r>
          </w:p>
        </w:tc>
        <w:tc>
          <w:tcPr>
            <w:tcW w:w="5664" w:type="dxa"/>
            <w:tcBorders>
              <w:top w:val="single" w:sz="2" w:space="0" w:color="auto"/>
              <w:left w:val="single" w:sz="2" w:space="0" w:color="auto"/>
              <w:bottom w:val="single" w:sz="2" w:space="0" w:color="auto"/>
              <w:right w:val="single" w:sz="2" w:space="0" w:color="auto"/>
            </w:tcBorders>
          </w:tcPr>
          <w:p w14:paraId="36948629" w14:textId="77777777" w:rsidR="00E6364D" w:rsidRPr="00FF353C" w:rsidRDefault="00E6364D" w:rsidP="00485DF3">
            <w:pPr>
              <w:pStyle w:val="NormalLeft"/>
              <w:rPr>
                <w:lang w:val="en-GB"/>
              </w:rPr>
            </w:pPr>
            <w:r w:rsidRPr="00FF353C">
              <w:rPr>
                <w:lang w:val="en-GB"/>
              </w:rPr>
              <w:t>This is the amount of excess of assets over liabilities of each ring–fenced fund/matching adjustment portfolio. This value shall reflect any deduction of future transfers attributable to shareholders.</w:t>
            </w:r>
          </w:p>
        </w:tc>
      </w:tr>
      <w:tr w:rsidR="00E6364D" w:rsidRPr="00FF353C" w14:paraId="6321BA92" w14:textId="77777777" w:rsidTr="00485DF3">
        <w:tc>
          <w:tcPr>
            <w:tcW w:w="1021" w:type="dxa"/>
            <w:tcBorders>
              <w:top w:val="single" w:sz="2" w:space="0" w:color="auto"/>
              <w:left w:val="single" w:sz="2" w:space="0" w:color="auto"/>
              <w:bottom w:val="single" w:sz="2" w:space="0" w:color="auto"/>
              <w:right w:val="single" w:sz="2" w:space="0" w:color="auto"/>
            </w:tcBorders>
          </w:tcPr>
          <w:p w14:paraId="3BBC3796" w14:textId="6B84CD60" w:rsidR="00E6364D" w:rsidRPr="00FF353C" w:rsidRDefault="00E6364D" w:rsidP="00485DF3">
            <w:pPr>
              <w:pStyle w:val="NormalLeft"/>
              <w:rPr>
                <w:lang w:val="en-GB"/>
              </w:rPr>
            </w:pPr>
            <w:r w:rsidRPr="00FF353C">
              <w:rPr>
                <w:lang w:val="en-GB"/>
              </w:rPr>
              <w:t>C0700</w:t>
            </w:r>
            <w:del w:id="2854" w:author="Author">
              <w:r w:rsidRPr="00FF353C" w:rsidDel="00201FE4">
                <w:rPr>
                  <w:lang w:val="en-GB"/>
                </w:rPr>
                <w:delText>/R0020</w:delText>
              </w:r>
            </w:del>
          </w:p>
        </w:tc>
        <w:tc>
          <w:tcPr>
            <w:tcW w:w="2601" w:type="dxa"/>
            <w:tcBorders>
              <w:top w:val="single" w:sz="2" w:space="0" w:color="auto"/>
              <w:left w:val="single" w:sz="2" w:space="0" w:color="auto"/>
              <w:bottom w:val="single" w:sz="2" w:space="0" w:color="auto"/>
              <w:right w:val="single" w:sz="2" w:space="0" w:color="auto"/>
            </w:tcBorders>
          </w:tcPr>
          <w:p w14:paraId="3EAD3F99" w14:textId="77777777" w:rsidR="00E6364D" w:rsidRPr="00FF353C" w:rsidRDefault="00E6364D" w:rsidP="00485DF3">
            <w:pPr>
              <w:pStyle w:val="NormalLeft"/>
              <w:rPr>
                <w:lang w:val="en-GB"/>
              </w:rPr>
            </w:pPr>
            <w:r w:rsidRPr="00FF353C">
              <w:rPr>
                <w:lang w:val="en-GB"/>
              </w:rPr>
              <w:t>Ring–fenced fund/matching adjustment portfolio — Future transfers attributable to shareholders</w:t>
            </w:r>
          </w:p>
        </w:tc>
        <w:tc>
          <w:tcPr>
            <w:tcW w:w="5664" w:type="dxa"/>
            <w:tcBorders>
              <w:top w:val="single" w:sz="2" w:space="0" w:color="auto"/>
              <w:left w:val="single" w:sz="2" w:space="0" w:color="auto"/>
              <w:bottom w:val="single" w:sz="2" w:space="0" w:color="auto"/>
              <w:right w:val="single" w:sz="2" w:space="0" w:color="auto"/>
            </w:tcBorders>
          </w:tcPr>
          <w:p w14:paraId="176D9CB6" w14:textId="77777777" w:rsidR="00E6364D" w:rsidRPr="00FF353C" w:rsidRDefault="00E6364D" w:rsidP="00485DF3">
            <w:pPr>
              <w:pStyle w:val="NormalLeft"/>
              <w:rPr>
                <w:lang w:val="en-GB"/>
              </w:rPr>
            </w:pPr>
            <w:r w:rsidRPr="00FF353C">
              <w:rPr>
                <w:lang w:val="en-GB"/>
              </w:rPr>
              <w:t>Value of future transfers attributable to shareholders' of each ring–fenced fund/matching adjustment portfolio according to art 80 (2) of Delegated Regulation (EU) 2015/35.</w:t>
            </w:r>
          </w:p>
        </w:tc>
      </w:tr>
      <w:tr w:rsidR="00E6364D" w:rsidRPr="00FF353C" w14:paraId="1758371D" w14:textId="77777777" w:rsidTr="00485DF3">
        <w:tc>
          <w:tcPr>
            <w:tcW w:w="1021" w:type="dxa"/>
            <w:tcBorders>
              <w:top w:val="single" w:sz="2" w:space="0" w:color="auto"/>
              <w:left w:val="single" w:sz="2" w:space="0" w:color="auto"/>
              <w:bottom w:val="single" w:sz="2" w:space="0" w:color="auto"/>
              <w:right w:val="single" w:sz="2" w:space="0" w:color="auto"/>
            </w:tcBorders>
          </w:tcPr>
          <w:p w14:paraId="1FFF65AE" w14:textId="000EFF8E" w:rsidR="00E6364D" w:rsidRPr="00FF353C" w:rsidRDefault="00E6364D" w:rsidP="00485DF3">
            <w:pPr>
              <w:pStyle w:val="NormalLeft"/>
              <w:rPr>
                <w:lang w:val="en-GB"/>
              </w:rPr>
            </w:pPr>
            <w:r w:rsidRPr="00FF353C">
              <w:rPr>
                <w:lang w:val="en-GB"/>
              </w:rPr>
              <w:t>C0710</w:t>
            </w:r>
            <w:del w:id="2855" w:author="Author">
              <w:r w:rsidRPr="00FF353C" w:rsidDel="00201FE4">
                <w:rPr>
                  <w:lang w:val="en-GB"/>
                </w:rPr>
                <w:delText>/R0010</w:delText>
              </w:r>
            </w:del>
          </w:p>
        </w:tc>
        <w:tc>
          <w:tcPr>
            <w:tcW w:w="2601" w:type="dxa"/>
            <w:tcBorders>
              <w:top w:val="single" w:sz="2" w:space="0" w:color="auto"/>
              <w:left w:val="single" w:sz="2" w:space="0" w:color="auto"/>
              <w:bottom w:val="single" w:sz="2" w:space="0" w:color="auto"/>
              <w:right w:val="single" w:sz="2" w:space="0" w:color="auto"/>
            </w:tcBorders>
          </w:tcPr>
          <w:p w14:paraId="23EC9A9B" w14:textId="14F98453" w:rsidR="00E6364D" w:rsidRPr="00FF353C" w:rsidRDefault="00E6364D" w:rsidP="00485DF3">
            <w:pPr>
              <w:pStyle w:val="NormalLeft"/>
              <w:rPr>
                <w:lang w:val="en-GB"/>
              </w:rPr>
            </w:pPr>
            <w:r w:rsidRPr="00FF353C">
              <w:rPr>
                <w:lang w:val="en-GB"/>
              </w:rPr>
              <w:t>Ring</w:t>
            </w:r>
            <w:ins w:id="2856" w:author="Author">
              <w:r w:rsidR="00DE4650" w:rsidRPr="00FF353C">
                <w:rPr>
                  <w:lang w:val="en-GB"/>
                </w:rPr>
                <w:t>-</w:t>
              </w:r>
            </w:ins>
            <w:del w:id="2857" w:author="Author">
              <w:r w:rsidRPr="00FF353C" w:rsidDel="00DE4650">
                <w:rPr>
                  <w:lang w:val="en-GB"/>
                </w:rPr>
                <w:delText xml:space="preserve"> </w:delText>
              </w:r>
            </w:del>
            <w:r w:rsidRPr="00FF353C">
              <w:rPr>
                <w:lang w:val="en-GB"/>
              </w:rPr>
              <w:t xml:space="preserve">fenced funds/matching adjustment portfolio — Adjustment for restricted own fund items in respect of matching adjustment portfolios and </w:t>
            </w:r>
            <w:del w:id="2858" w:author="Author">
              <w:r w:rsidRPr="00FF353C" w:rsidDel="0061766F">
                <w:rPr>
                  <w:lang w:val="en-GB"/>
                </w:rPr>
                <w:delText>ring fenced</w:delText>
              </w:r>
            </w:del>
            <w:ins w:id="2859" w:author="Author">
              <w:r w:rsidR="0061766F" w:rsidRPr="00FF353C">
                <w:rPr>
                  <w:lang w:val="en-GB"/>
                </w:rPr>
                <w:t>ring-fenced</w:t>
              </w:r>
            </w:ins>
            <w:r w:rsidRPr="00FF353C">
              <w:rPr>
                <w:lang w:val="en-GB"/>
              </w:rPr>
              <w:t xml:space="preserve"> funds</w:t>
            </w:r>
          </w:p>
        </w:tc>
        <w:tc>
          <w:tcPr>
            <w:tcW w:w="5664" w:type="dxa"/>
            <w:tcBorders>
              <w:top w:val="single" w:sz="2" w:space="0" w:color="auto"/>
              <w:left w:val="single" w:sz="2" w:space="0" w:color="auto"/>
              <w:bottom w:val="single" w:sz="2" w:space="0" w:color="auto"/>
              <w:right w:val="single" w:sz="2" w:space="0" w:color="auto"/>
            </w:tcBorders>
          </w:tcPr>
          <w:p w14:paraId="46F3F058" w14:textId="57C6DAD6" w:rsidR="00E6364D" w:rsidRPr="00FF353C" w:rsidRDefault="00E6364D" w:rsidP="00485DF3">
            <w:pPr>
              <w:pStyle w:val="NormalLeft"/>
              <w:rPr>
                <w:lang w:val="en-GB"/>
              </w:rPr>
            </w:pPr>
            <w:del w:id="2860" w:author="Author">
              <w:r w:rsidRPr="00FF353C" w:rsidDel="00201FE4">
                <w:rPr>
                  <w:lang w:val="en-GB"/>
                </w:rPr>
                <w:delText>This is the total deduction for ring–fenced funds and matching adjustment portfolios</w:delText>
              </w:r>
            </w:del>
            <w:ins w:id="2861" w:author="Author">
              <w:r w:rsidR="00201FE4" w:rsidRPr="00FF353C">
                <w:rPr>
                  <w:lang w:val="en-GB"/>
                </w:rPr>
                <w:t>This is the deduction for each ring–fenced fund/matching adjustment portfolio in accordance with Article 81 of Delegated Regulation (EU) 2015/35</w:t>
              </w:r>
            </w:ins>
            <w:r w:rsidRPr="00FF353C">
              <w:rPr>
                <w:lang w:val="en-GB"/>
              </w:rPr>
              <w:t>.</w:t>
            </w:r>
          </w:p>
        </w:tc>
      </w:tr>
      <w:tr w:rsidR="00201FE4" w:rsidRPr="00FF353C" w14:paraId="784285B9" w14:textId="77777777" w:rsidTr="00D9448A">
        <w:trPr>
          <w:ins w:id="2862" w:author="Author"/>
        </w:trPr>
        <w:tc>
          <w:tcPr>
            <w:tcW w:w="9286" w:type="dxa"/>
            <w:gridSpan w:val="3"/>
            <w:tcBorders>
              <w:top w:val="single" w:sz="2" w:space="0" w:color="auto"/>
              <w:left w:val="single" w:sz="2" w:space="0" w:color="auto"/>
              <w:bottom w:val="single" w:sz="2" w:space="0" w:color="auto"/>
              <w:right w:val="single" w:sz="2" w:space="0" w:color="auto"/>
            </w:tcBorders>
          </w:tcPr>
          <w:p w14:paraId="40A7966C" w14:textId="4A62B7FF" w:rsidR="00201FE4" w:rsidRPr="00FF353C" w:rsidRDefault="00201FE4" w:rsidP="00B66E1F">
            <w:pPr>
              <w:pStyle w:val="NormalLeft"/>
              <w:rPr>
                <w:ins w:id="2863" w:author="Author"/>
                <w:lang w:val="en-GB"/>
              </w:rPr>
            </w:pPr>
            <w:ins w:id="2864" w:author="Author">
              <w:r w:rsidRPr="00313101">
                <w:rPr>
                  <w:lang w:val="en-GB"/>
                </w:rPr>
                <w:t>RFF/matching adjustment portfolios deduction</w:t>
              </w:r>
            </w:ins>
          </w:p>
        </w:tc>
      </w:tr>
      <w:tr w:rsidR="00E6364D" w:rsidRPr="00FF353C" w14:paraId="495F8069" w14:textId="77777777" w:rsidTr="00485DF3">
        <w:tc>
          <w:tcPr>
            <w:tcW w:w="1021" w:type="dxa"/>
            <w:tcBorders>
              <w:top w:val="single" w:sz="2" w:space="0" w:color="auto"/>
              <w:left w:val="single" w:sz="2" w:space="0" w:color="auto"/>
              <w:bottom w:val="single" w:sz="2" w:space="0" w:color="auto"/>
              <w:right w:val="single" w:sz="2" w:space="0" w:color="auto"/>
            </w:tcBorders>
          </w:tcPr>
          <w:p w14:paraId="2E471087" w14:textId="59EEE1C4" w:rsidR="00E6364D" w:rsidRPr="00FF353C" w:rsidRDefault="00E6364D" w:rsidP="00485DF3">
            <w:pPr>
              <w:pStyle w:val="NormalLeft"/>
              <w:rPr>
                <w:lang w:val="en-GB"/>
              </w:rPr>
            </w:pPr>
            <w:r w:rsidRPr="00FF353C">
              <w:rPr>
                <w:lang w:val="en-GB"/>
              </w:rPr>
              <w:t>C0</w:t>
            </w:r>
            <w:del w:id="2865" w:author="Author">
              <w:r w:rsidRPr="00FF353C" w:rsidDel="00201FE4">
                <w:rPr>
                  <w:lang w:val="en-GB"/>
                </w:rPr>
                <w:delText>71</w:delText>
              </w:r>
            </w:del>
            <w:ins w:id="2866" w:author="Author">
              <w:r w:rsidR="00201FE4">
                <w:rPr>
                  <w:lang w:val="en-GB"/>
                </w:rPr>
                <w:t>97</w:t>
              </w:r>
            </w:ins>
            <w:r w:rsidRPr="00FF353C">
              <w:rPr>
                <w:lang w:val="en-GB"/>
              </w:rPr>
              <w:t>0/</w:t>
            </w:r>
            <w:del w:id="2867" w:author="Author">
              <w:r w:rsidRPr="00FF353C" w:rsidDel="00201FE4">
                <w:rPr>
                  <w:lang w:val="en-GB"/>
                </w:rPr>
                <w:delText>R0020</w:delText>
              </w:r>
            </w:del>
            <w:ins w:id="2868" w:author="Author">
              <w:r w:rsidR="00201FE4" w:rsidRPr="00FF353C">
                <w:rPr>
                  <w:lang w:val="en-GB"/>
                </w:rPr>
                <w:t>R00</w:t>
              </w:r>
              <w:r w:rsidR="00201FE4">
                <w:rPr>
                  <w:lang w:val="en-GB"/>
                </w:rPr>
                <w:t>1</w:t>
              </w:r>
              <w:r w:rsidR="00201FE4" w:rsidRPr="00FF353C">
                <w:rPr>
                  <w:lang w:val="en-GB"/>
                </w:rPr>
                <w:t>0</w:t>
              </w:r>
            </w:ins>
          </w:p>
        </w:tc>
        <w:tc>
          <w:tcPr>
            <w:tcW w:w="2601" w:type="dxa"/>
            <w:tcBorders>
              <w:top w:val="single" w:sz="2" w:space="0" w:color="auto"/>
              <w:left w:val="single" w:sz="2" w:space="0" w:color="auto"/>
              <w:bottom w:val="single" w:sz="2" w:space="0" w:color="auto"/>
              <w:right w:val="single" w:sz="2" w:space="0" w:color="auto"/>
            </w:tcBorders>
          </w:tcPr>
          <w:p w14:paraId="7751DF56" w14:textId="43562F28" w:rsidR="00E6364D" w:rsidRPr="00FF353C" w:rsidRDefault="00E6364D" w:rsidP="00485DF3">
            <w:pPr>
              <w:pStyle w:val="NormalLeft"/>
              <w:rPr>
                <w:lang w:val="en-GB"/>
              </w:rPr>
            </w:pPr>
            <w:r w:rsidRPr="00FF353C">
              <w:rPr>
                <w:lang w:val="en-GB"/>
              </w:rPr>
              <w:t>Ring</w:t>
            </w:r>
            <w:ins w:id="2869" w:author="Author">
              <w:r w:rsidR="00DE4650" w:rsidRPr="00FF353C">
                <w:rPr>
                  <w:lang w:val="en-GB"/>
                </w:rPr>
                <w:t>-</w:t>
              </w:r>
            </w:ins>
            <w:del w:id="2870" w:author="Author">
              <w:r w:rsidRPr="00FF353C" w:rsidDel="00DE4650">
                <w:rPr>
                  <w:lang w:val="en-GB"/>
                </w:rPr>
                <w:delText xml:space="preserve"> </w:delText>
              </w:r>
            </w:del>
            <w:r w:rsidRPr="00FF353C">
              <w:rPr>
                <w:lang w:val="en-GB"/>
              </w:rPr>
              <w:t xml:space="preserve">fenced funds/matching adjustment portfolio — Adjustment for restricted own fund items in respect of matching adjustment portfolios and </w:t>
            </w:r>
            <w:del w:id="2871" w:author="Author">
              <w:r w:rsidRPr="00FF353C" w:rsidDel="0061766F">
                <w:rPr>
                  <w:lang w:val="en-GB"/>
                </w:rPr>
                <w:delText>ring fenced</w:delText>
              </w:r>
            </w:del>
            <w:ins w:id="2872" w:author="Author">
              <w:r w:rsidR="0061766F" w:rsidRPr="00FF353C">
                <w:rPr>
                  <w:lang w:val="en-GB"/>
                </w:rPr>
                <w:t>ring-fenced</w:t>
              </w:r>
            </w:ins>
            <w:r w:rsidRPr="00FF353C">
              <w:rPr>
                <w:lang w:val="en-GB"/>
              </w:rPr>
              <w:t xml:space="preserve"> funds</w:t>
            </w:r>
          </w:p>
        </w:tc>
        <w:tc>
          <w:tcPr>
            <w:tcW w:w="5664" w:type="dxa"/>
            <w:tcBorders>
              <w:top w:val="single" w:sz="2" w:space="0" w:color="auto"/>
              <w:left w:val="single" w:sz="2" w:space="0" w:color="auto"/>
              <w:bottom w:val="single" w:sz="2" w:space="0" w:color="auto"/>
              <w:right w:val="single" w:sz="2" w:space="0" w:color="auto"/>
            </w:tcBorders>
          </w:tcPr>
          <w:p w14:paraId="1AF1CD59" w14:textId="09BB1FB5" w:rsidR="00E6364D" w:rsidRPr="00FF353C" w:rsidRDefault="00E6364D" w:rsidP="00B66E1F">
            <w:pPr>
              <w:pStyle w:val="NormalLeft"/>
              <w:rPr>
                <w:lang w:val="en-GB"/>
              </w:rPr>
            </w:pPr>
            <w:del w:id="2873" w:author="Author">
              <w:r w:rsidRPr="00FF353C" w:rsidDel="00201FE4">
                <w:rPr>
                  <w:lang w:val="en-GB"/>
                </w:rPr>
                <w:delText>This is the deduction for each ring–fenced fund/matching adjustment portfolio in accordance with Article 81 of Delegated Regulation (EU) 2015/35.</w:delText>
              </w:r>
            </w:del>
            <w:ins w:id="2874" w:author="Author">
              <w:r w:rsidR="00201FE4" w:rsidRPr="00FF353C">
                <w:rPr>
                  <w:lang w:val="en-GB"/>
                </w:rPr>
                <w:t>This is the total deduction for ring–fenced funds and matching adjustment portfolios</w:t>
              </w:r>
              <w:r w:rsidR="00201FE4">
                <w:rPr>
                  <w:lang w:val="en-GB"/>
                </w:rPr>
                <w:t xml:space="preserve"> reported in C0710</w:t>
              </w:r>
              <w:r w:rsidR="00201FE4" w:rsidRPr="00FF353C">
                <w:rPr>
                  <w:lang w:val="en-GB"/>
                </w:rPr>
                <w:t>.</w:t>
              </w:r>
            </w:ins>
          </w:p>
        </w:tc>
      </w:tr>
    </w:tbl>
    <w:p w14:paraId="6FCE1502" w14:textId="77777777" w:rsidR="00E6364D" w:rsidRPr="00FF353C" w:rsidRDefault="00E6364D" w:rsidP="00E6364D">
      <w:pPr>
        <w:rPr>
          <w:lang w:val="en-GB"/>
        </w:rPr>
      </w:pPr>
    </w:p>
    <w:p w14:paraId="5008D7E6" w14:textId="77777777" w:rsidR="00E6364D" w:rsidRPr="00FF353C" w:rsidRDefault="00E6364D" w:rsidP="00E6364D">
      <w:pPr>
        <w:pStyle w:val="ManualHeading2"/>
        <w:numPr>
          <w:ilvl w:val="0"/>
          <w:numId w:val="0"/>
        </w:numPr>
        <w:ind w:left="851" w:hanging="851"/>
        <w:rPr>
          <w:lang w:val="en-GB"/>
        </w:rPr>
      </w:pPr>
      <w:r w:rsidRPr="00FF353C">
        <w:rPr>
          <w:i/>
          <w:iCs/>
          <w:lang w:val="en-GB"/>
        </w:rPr>
        <w:t>S.24.01 — Participations held</w:t>
      </w:r>
    </w:p>
    <w:p w14:paraId="7E4F7B3A" w14:textId="77777777" w:rsidR="00E6364D" w:rsidRPr="00FF353C" w:rsidRDefault="00E6364D" w:rsidP="00E6364D">
      <w:pPr>
        <w:rPr>
          <w:lang w:val="en-GB"/>
        </w:rPr>
      </w:pPr>
      <w:r w:rsidRPr="00FF353C">
        <w:rPr>
          <w:i/>
          <w:iCs/>
          <w:lang w:val="en-GB"/>
        </w:rPr>
        <w:t>General Comments:</w:t>
      </w:r>
    </w:p>
    <w:p w14:paraId="4A3756C2" w14:textId="77777777" w:rsidR="00E6364D" w:rsidRPr="00FF353C" w:rsidRDefault="00E6364D" w:rsidP="00E6364D">
      <w:pPr>
        <w:rPr>
          <w:lang w:val="en-GB"/>
        </w:rPr>
      </w:pPr>
      <w:r w:rsidRPr="00FF353C">
        <w:rPr>
          <w:lang w:val="en-GB"/>
        </w:rPr>
        <w:t>This section relates to annual submission of information for individual entities.</w:t>
      </w:r>
    </w:p>
    <w:tbl>
      <w:tblPr>
        <w:tblW w:w="0" w:type="auto"/>
        <w:tblLayout w:type="fixed"/>
        <w:tblLook w:val="0000" w:firstRow="0" w:lastRow="0" w:firstColumn="0" w:lastColumn="0" w:noHBand="0" w:noVBand="0"/>
      </w:tblPr>
      <w:tblGrid>
        <w:gridCol w:w="2507"/>
        <w:gridCol w:w="1570"/>
        <w:gridCol w:w="5209"/>
      </w:tblGrid>
      <w:tr w:rsidR="00E6364D" w:rsidRPr="00FF353C" w14:paraId="713B3A0E" w14:textId="77777777" w:rsidTr="008D32ED">
        <w:tc>
          <w:tcPr>
            <w:tcW w:w="2507" w:type="dxa"/>
            <w:tcBorders>
              <w:top w:val="single" w:sz="2" w:space="0" w:color="auto"/>
              <w:left w:val="single" w:sz="2" w:space="0" w:color="auto"/>
              <w:bottom w:val="single" w:sz="2" w:space="0" w:color="auto"/>
              <w:right w:val="single" w:sz="2" w:space="0" w:color="auto"/>
            </w:tcBorders>
          </w:tcPr>
          <w:p w14:paraId="48081F87" w14:textId="77777777" w:rsidR="00E6364D" w:rsidRPr="00FF353C" w:rsidRDefault="00E6364D" w:rsidP="00485DF3">
            <w:pPr>
              <w:adjustRightInd w:val="0"/>
              <w:spacing w:before="0" w:after="0"/>
              <w:jc w:val="left"/>
              <w:rPr>
                <w:lang w:val="en-GB"/>
              </w:rPr>
            </w:pPr>
          </w:p>
        </w:tc>
        <w:tc>
          <w:tcPr>
            <w:tcW w:w="1570" w:type="dxa"/>
            <w:tcBorders>
              <w:top w:val="single" w:sz="2" w:space="0" w:color="auto"/>
              <w:left w:val="single" w:sz="2" w:space="0" w:color="auto"/>
              <w:bottom w:val="single" w:sz="2" w:space="0" w:color="auto"/>
              <w:right w:val="single" w:sz="2" w:space="0" w:color="auto"/>
            </w:tcBorders>
          </w:tcPr>
          <w:p w14:paraId="7AAE49B8" w14:textId="77777777" w:rsidR="00E6364D" w:rsidRPr="00FF353C" w:rsidRDefault="00E6364D" w:rsidP="00485DF3">
            <w:pPr>
              <w:pStyle w:val="NormalCentered"/>
              <w:rPr>
                <w:lang w:val="en-GB"/>
              </w:rPr>
            </w:pPr>
            <w:r w:rsidRPr="00FF353C">
              <w:rPr>
                <w:lang w:val="en-GB"/>
              </w:rPr>
              <w:t>ITEM</w:t>
            </w:r>
          </w:p>
        </w:tc>
        <w:tc>
          <w:tcPr>
            <w:tcW w:w="5209" w:type="dxa"/>
            <w:tcBorders>
              <w:top w:val="single" w:sz="2" w:space="0" w:color="auto"/>
              <w:left w:val="single" w:sz="2" w:space="0" w:color="auto"/>
              <w:bottom w:val="single" w:sz="2" w:space="0" w:color="auto"/>
              <w:right w:val="single" w:sz="2" w:space="0" w:color="auto"/>
            </w:tcBorders>
          </w:tcPr>
          <w:p w14:paraId="0B4F0338" w14:textId="77777777" w:rsidR="00E6364D" w:rsidRPr="00FF353C" w:rsidRDefault="00E6364D" w:rsidP="00485DF3">
            <w:pPr>
              <w:pStyle w:val="NormalCentered"/>
              <w:rPr>
                <w:lang w:val="en-GB"/>
              </w:rPr>
            </w:pPr>
            <w:r w:rsidRPr="00FF353C">
              <w:rPr>
                <w:lang w:val="en-GB"/>
              </w:rPr>
              <w:t>INSTRUCTIONS</w:t>
            </w:r>
          </w:p>
        </w:tc>
      </w:tr>
      <w:tr w:rsidR="003E1F61" w:rsidRPr="00FF353C" w14:paraId="36FA377E"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26B6341E" w14:textId="3283E186" w:rsidR="003E1F61" w:rsidRPr="00FF353C" w:rsidRDefault="003E1F61" w:rsidP="00A75973">
            <w:pPr>
              <w:pStyle w:val="NormalCentered"/>
              <w:jc w:val="left"/>
              <w:rPr>
                <w:lang w:val="en-GB"/>
              </w:rPr>
            </w:pPr>
            <w:r w:rsidRPr="00FF353C">
              <w:rPr>
                <w:i/>
                <w:iCs/>
                <w:lang w:val="en-GB"/>
              </w:rPr>
              <w:t xml:space="preserve">Table 1 — Participations in related undertakings that are financial and credit institutions which individually exceed 10 % of items included in (a) (i), (ii), (iv) and (vi) of Article 69, not including consolidated strategic participations for the purpose of deductions under Article 68 </w:t>
            </w:r>
            <w:r w:rsidRPr="00FF353C">
              <w:rPr>
                <w:i/>
                <w:iCs/>
                <w:lang w:val="en-GB"/>
              </w:rPr>
              <w:lastRenderedPageBreak/>
              <w:t>(1) of the Delegated Regulation (EU) 2015/35</w:t>
            </w:r>
          </w:p>
        </w:tc>
      </w:tr>
      <w:tr w:rsidR="00E6364D" w:rsidRPr="00FF353C" w14:paraId="0F350C2C" w14:textId="77777777" w:rsidTr="008D32ED">
        <w:tc>
          <w:tcPr>
            <w:tcW w:w="2507" w:type="dxa"/>
            <w:tcBorders>
              <w:top w:val="single" w:sz="2" w:space="0" w:color="auto"/>
              <w:left w:val="single" w:sz="2" w:space="0" w:color="auto"/>
              <w:bottom w:val="single" w:sz="2" w:space="0" w:color="auto"/>
              <w:right w:val="single" w:sz="2" w:space="0" w:color="auto"/>
            </w:tcBorders>
          </w:tcPr>
          <w:p w14:paraId="382FB963" w14:textId="77777777" w:rsidR="00E6364D" w:rsidRPr="00FF353C" w:rsidRDefault="00E6364D" w:rsidP="00485DF3">
            <w:pPr>
              <w:pStyle w:val="NormalLeft"/>
              <w:rPr>
                <w:lang w:val="en-GB"/>
              </w:rPr>
            </w:pPr>
            <w:r w:rsidRPr="00FF353C">
              <w:rPr>
                <w:lang w:val="en-GB"/>
              </w:rPr>
              <w:lastRenderedPageBreak/>
              <w:t>C0010</w:t>
            </w:r>
          </w:p>
        </w:tc>
        <w:tc>
          <w:tcPr>
            <w:tcW w:w="1570" w:type="dxa"/>
            <w:tcBorders>
              <w:top w:val="single" w:sz="2" w:space="0" w:color="auto"/>
              <w:left w:val="single" w:sz="2" w:space="0" w:color="auto"/>
              <w:bottom w:val="single" w:sz="2" w:space="0" w:color="auto"/>
              <w:right w:val="single" w:sz="2" w:space="0" w:color="auto"/>
            </w:tcBorders>
          </w:tcPr>
          <w:p w14:paraId="19E7D1ED"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6D6D2518" w14:textId="77777777" w:rsidR="00E6364D" w:rsidRPr="00FF353C" w:rsidRDefault="00E6364D" w:rsidP="00485DF3">
            <w:pPr>
              <w:pStyle w:val="NormalLeft"/>
              <w:rPr>
                <w:lang w:val="en-GB"/>
              </w:rPr>
            </w:pPr>
            <w:r w:rsidRPr="00FF353C">
              <w:rPr>
                <w:lang w:val="en-GB"/>
              </w:rPr>
              <w:t>This is the name of the related undertaking in which the participation is held. These are participations in financial and credit institutions which individually exceed 10 % of items included in (a) (i), (ii), iv) and (vi), of Article 69 of Delegated Regulation (EU) 2015/35. This does not include consolidated strategic participations.</w:t>
            </w:r>
          </w:p>
        </w:tc>
      </w:tr>
      <w:tr w:rsidR="00E6364D" w:rsidRPr="00FF353C" w14:paraId="3E7147F1" w14:textId="77777777" w:rsidTr="008D32ED">
        <w:tc>
          <w:tcPr>
            <w:tcW w:w="2507" w:type="dxa"/>
            <w:tcBorders>
              <w:top w:val="single" w:sz="2" w:space="0" w:color="auto"/>
              <w:left w:val="single" w:sz="2" w:space="0" w:color="auto"/>
              <w:bottom w:val="single" w:sz="2" w:space="0" w:color="auto"/>
              <w:right w:val="single" w:sz="2" w:space="0" w:color="auto"/>
            </w:tcBorders>
          </w:tcPr>
          <w:p w14:paraId="0120B09B" w14:textId="77777777" w:rsidR="00E6364D" w:rsidRPr="00FF353C" w:rsidRDefault="00E6364D" w:rsidP="00485DF3">
            <w:pPr>
              <w:pStyle w:val="NormalLeft"/>
              <w:rPr>
                <w:lang w:val="en-GB"/>
              </w:rPr>
            </w:pPr>
            <w:r w:rsidRPr="00FF353C">
              <w:rPr>
                <w:lang w:val="en-GB"/>
              </w:rPr>
              <w:t>C0020</w:t>
            </w:r>
          </w:p>
        </w:tc>
        <w:tc>
          <w:tcPr>
            <w:tcW w:w="1570" w:type="dxa"/>
            <w:tcBorders>
              <w:top w:val="single" w:sz="2" w:space="0" w:color="auto"/>
              <w:left w:val="single" w:sz="2" w:space="0" w:color="auto"/>
              <w:bottom w:val="single" w:sz="2" w:space="0" w:color="auto"/>
              <w:right w:val="single" w:sz="2" w:space="0" w:color="auto"/>
            </w:tcBorders>
          </w:tcPr>
          <w:p w14:paraId="5E23DBC2"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20B29D30" w14:textId="77777777" w:rsidR="00E6364D" w:rsidRPr="00FF353C" w:rsidRDefault="00E6364D" w:rsidP="00485DF3">
            <w:pPr>
              <w:pStyle w:val="NormalLeft"/>
              <w:rPr>
                <w:lang w:val="en-GB"/>
              </w:rPr>
            </w:pPr>
            <w:r w:rsidRPr="00FF353C">
              <w:rPr>
                <w:lang w:val="en-GB"/>
              </w:rPr>
              <w:t>Asset ID code using the following priority:</w:t>
            </w:r>
          </w:p>
          <w:p w14:paraId="7F44F51A"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137BEF44"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1496D142"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78E68460" w14:textId="77777777" w:rsidR="00E6364D" w:rsidRPr="00FF353C" w:rsidRDefault="00E6364D" w:rsidP="00485DF3">
            <w:pPr>
              <w:pStyle w:val="NormalLeft"/>
              <w:rPr>
                <w:lang w:val="en-GB"/>
              </w:rPr>
            </w:pPr>
            <w:r w:rsidRPr="00FF353C">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E6364D" w:rsidRPr="00FF353C" w14:paraId="336038F8" w14:textId="77777777" w:rsidTr="008D32ED">
        <w:tc>
          <w:tcPr>
            <w:tcW w:w="2507" w:type="dxa"/>
            <w:tcBorders>
              <w:top w:val="single" w:sz="2" w:space="0" w:color="auto"/>
              <w:left w:val="single" w:sz="2" w:space="0" w:color="auto"/>
              <w:bottom w:val="single" w:sz="2" w:space="0" w:color="auto"/>
              <w:right w:val="single" w:sz="2" w:space="0" w:color="auto"/>
            </w:tcBorders>
          </w:tcPr>
          <w:p w14:paraId="1AE1C624" w14:textId="77777777" w:rsidR="00E6364D" w:rsidRPr="00FF353C" w:rsidRDefault="00E6364D" w:rsidP="00485DF3">
            <w:pPr>
              <w:pStyle w:val="NormalLeft"/>
              <w:rPr>
                <w:lang w:val="en-GB"/>
              </w:rPr>
            </w:pPr>
            <w:r w:rsidRPr="00FF353C">
              <w:rPr>
                <w:lang w:val="en-GB"/>
              </w:rPr>
              <w:t>C0030</w:t>
            </w:r>
          </w:p>
        </w:tc>
        <w:tc>
          <w:tcPr>
            <w:tcW w:w="1570" w:type="dxa"/>
            <w:tcBorders>
              <w:top w:val="single" w:sz="2" w:space="0" w:color="auto"/>
              <w:left w:val="single" w:sz="2" w:space="0" w:color="auto"/>
              <w:bottom w:val="single" w:sz="2" w:space="0" w:color="auto"/>
              <w:right w:val="single" w:sz="2" w:space="0" w:color="auto"/>
            </w:tcBorders>
          </w:tcPr>
          <w:p w14:paraId="627B0188"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3F6AFED"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49C7D1B1" w14:textId="77777777" w:rsidR="00E6364D" w:rsidRPr="00FF353C" w:rsidRDefault="00E6364D" w:rsidP="00485DF3">
            <w:pPr>
              <w:pStyle w:val="NormalLeft"/>
              <w:rPr>
                <w:lang w:val="en-GB"/>
              </w:rPr>
            </w:pPr>
            <w:r w:rsidRPr="00FF353C">
              <w:rPr>
                <w:lang w:val="en-GB"/>
              </w:rPr>
              <w:t>1 — ISO 6166 for ISIN code</w:t>
            </w:r>
          </w:p>
          <w:p w14:paraId="11C44ECB"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330F6CE8" w14:textId="77777777" w:rsidR="00E6364D" w:rsidRPr="00FF353C" w:rsidRDefault="00E6364D" w:rsidP="00485DF3">
            <w:pPr>
              <w:pStyle w:val="NormalLeft"/>
              <w:rPr>
                <w:lang w:val="en-GB"/>
              </w:rPr>
            </w:pPr>
            <w:r w:rsidRPr="00FF353C">
              <w:rPr>
                <w:lang w:val="en-GB"/>
              </w:rPr>
              <w:t>3 — SEDOL (Stock Exchange Daily Official List for the London Stock Exchange)</w:t>
            </w:r>
          </w:p>
          <w:p w14:paraId="71D1CBBB"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1881C1C4"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44F3475B" w14:textId="77777777" w:rsidR="00E6364D" w:rsidRPr="00FF353C" w:rsidRDefault="00E6364D" w:rsidP="00485DF3">
            <w:pPr>
              <w:pStyle w:val="NormalLeft"/>
              <w:rPr>
                <w:lang w:val="en-GB"/>
              </w:rPr>
            </w:pPr>
            <w:r w:rsidRPr="00FF353C">
              <w:rPr>
                <w:lang w:val="en-GB"/>
              </w:rPr>
              <w:t>6 — BBGID (The Bloomberg Global ID)</w:t>
            </w:r>
          </w:p>
          <w:p w14:paraId="44054F04" w14:textId="77777777" w:rsidR="00E6364D" w:rsidRPr="001713BD" w:rsidRDefault="00E6364D" w:rsidP="00485DF3">
            <w:pPr>
              <w:pStyle w:val="NormalLeft"/>
              <w:rPr>
                <w:lang w:val="de-DE"/>
              </w:rPr>
            </w:pPr>
            <w:r w:rsidRPr="001713BD">
              <w:rPr>
                <w:lang w:val="de-DE"/>
              </w:rPr>
              <w:t>7 — Reuters RIC (Reuters instrument code)</w:t>
            </w:r>
          </w:p>
          <w:p w14:paraId="1AB527F1" w14:textId="77777777" w:rsidR="00E6364D" w:rsidRPr="003C0838" w:rsidRDefault="00E6364D" w:rsidP="00485DF3">
            <w:pPr>
              <w:pStyle w:val="NormalLeft"/>
              <w:rPr>
                <w:lang w:val="fr-BE"/>
              </w:rPr>
            </w:pPr>
            <w:r w:rsidRPr="003C0838">
              <w:rPr>
                <w:lang w:val="fr-BE"/>
              </w:rPr>
              <w:t>8 — FIGI (Financial Instrument Global Identifier)</w:t>
            </w:r>
          </w:p>
          <w:p w14:paraId="32CA1A13"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0E57165C" w14:textId="77777777" w:rsidR="00E6364D" w:rsidRPr="00FF353C" w:rsidRDefault="00E6364D" w:rsidP="00485DF3">
            <w:pPr>
              <w:pStyle w:val="NormalLeft"/>
              <w:rPr>
                <w:lang w:val="en-GB"/>
              </w:rPr>
            </w:pPr>
            <w:r w:rsidRPr="00FF353C">
              <w:rPr>
                <w:lang w:val="en-GB"/>
              </w:rPr>
              <w:t>99 — Code attributed by the undertaking</w:t>
            </w:r>
          </w:p>
          <w:p w14:paraId="3E017787" w14:textId="3D2D68B1" w:rsidR="00E6364D" w:rsidRPr="00FF353C" w:rsidRDefault="00E6364D" w:rsidP="00485DF3">
            <w:pPr>
              <w:pStyle w:val="NormalLeft"/>
              <w:rPr>
                <w:lang w:val="en-GB"/>
              </w:rPr>
            </w:pPr>
          </w:p>
          <w:p w14:paraId="69F33C61" w14:textId="52352C9F" w:rsidR="00E6364D" w:rsidRPr="00FF353C" w:rsidRDefault="00E6364D" w:rsidP="00B66E1F">
            <w:pPr>
              <w:pStyle w:val="NormalLeft"/>
              <w:rPr>
                <w:lang w:val="en-GB"/>
              </w:rPr>
            </w:pPr>
            <w:r w:rsidRPr="00FF353C">
              <w:rPr>
                <w:lang w:val="en-GB"/>
              </w:rPr>
              <w:lastRenderedPageBreak/>
              <w:t>When the same Asset ID Code needs to be reported for one asset that is issued in 2 or more different currencies and the code in C00</w:t>
            </w:r>
            <w:ins w:id="2875" w:author="Author">
              <w:r w:rsidR="00516E15" w:rsidRPr="00FF353C">
                <w:rPr>
                  <w:lang w:val="en-GB"/>
                </w:rPr>
                <w:t>2</w:t>
              </w:r>
            </w:ins>
            <w:del w:id="2876" w:author="Author">
              <w:r w:rsidRPr="00FF353C" w:rsidDel="00516E15">
                <w:rPr>
                  <w:lang w:val="en-GB"/>
                </w:rPr>
                <w:delText>4</w:delText>
              </w:r>
            </w:del>
            <w:r w:rsidRPr="00FF353C">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E6364D" w:rsidRPr="00FF353C" w14:paraId="7C3AD6BB" w14:textId="77777777" w:rsidTr="008D32ED">
        <w:tc>
          <w:tcPr>
            <w:tcW w:w="2507" w:type="dxa"/>
            <w:tcBorders>
              <w:top w:val="single" w:sz="2" w:space="0" w:color="auto"/>
              <w:left w:val="single" w:sz="2" w:space="0" w:color="auto"/>
              <w:bottom w:val="single" w:sz="2" w:space="0" w:color="auto"/>
              <w:right w:val="single" w:sz="2" w:space="0" w:color="auto"/>
            </w:tcBorders>
          </w:tcPr>
          <w:p w14:paraId="0D7652DF" w14:textId="77777777" w:rsidR="00E6364D" w:rsidRPr="00FF353C" w:rsidRDefault="00E6364D" w:rsidP="00485DF3">
            <w:pPr>
              <w:pStyle w:val="NormalLeft"/>
              <w:rPr>
                <w:lang w:val="en-GB"/>
              </w:rPr>
            </w:pPr>
            <w:r w:rsidRPr="00FF353C">
              <w:rPr>
                <w:lang w:val="en-GB"/>
              </w:rPr>
              <w:lastRenderedPageBreak/>
              <w:t>C0040</w:t>
            </w:r>
          </w:p>
        </w:tc>
        <w:tc>
          <w:tcPr>
            <w:tcW w:w="1570" w:type="dxa"/>
            <w:tcBorders>
              <w:top w:val="single" w:sz="2" w:space="0" w:color="auto"/>
              <w:left w:val="single" w:sz="2" w:space="0" w:color="auto"/>
              <w:bottom w:val="single" w:sz="2" w:space="0" w:color="auto"/>
              <w:right w:val="single" w:sz="2" w:space="0" w:color="auto"/>
            </w:tcBorders>
          </w:tcPr>
          <w:p w14:paraId="0F55E126"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6CAB21C1" w14:textId="77777777" w:rsidR="00E6364D" w:rsidRPr="00FF353C" w:rsidRDefault="00E6364D" w:rsidP="00485DF3">
            <w:pPr>
              <w:pStyle w:val="NormalLeft"/>
              <w:rPr>
                <w:lang w:val="en-GB"/>
              </w:rPr>
            </w:pPr>
            <w:r w:rsidRPr="00FF353C">
              <w:rPr>
                <w:lang w:val="en-GB"/>
              </w:rPr>
              <w:t>This is the full total value for all tiers held in each participation in financial and credit institutions which individually exceed 10 % of items included in (a) (i), (ii), iv) and (vi) of Article 69. This does not include consolidated strategic participations.</w:t>
            </w:r>
          </w:p>
        </w:tc>
      </w:tr>
      <w:tr w:rsidR="00E6364D" w:rsidRPr="00FF353C" w14:paraId="30B15748" w14:textId="77777777" w:rsidTr="008D32ED">
        <w:tc>
          <w:tcPr>
            <w:tcW w:w="2507" w:type="dxa"/>
            <w:tcBorders>
              <w:top w:val="single" w:sz="2" w:space="0" w:color="auto"/>
              <w:left w:val="single" w:sz="2" w:space="0" w:color="auto"/>
              <w:bottom w:val="single" w:sz="2" w:space="0" w:color="auto"/>
              <w:right w:val="single" w:sz="2" w:space="0" w:color="auto"/>
            </w:tcBorders>
          </w:tcPr>
          <w:p w14:paraId="784CBA3E" w14:textId="77777777" w:rsidR="00E6364D" w:rsidRPr="00FF353C" w:rsidRDefault="00E6364D" w:rsidP="00485DF3">
            <w:pPr>
              <w:pStyle w:val="NormalLeft"/>
              <w:rPr>
                <w:lang w:val="en-GB"/>
              </w:rPr>
            </w:pPr>
            <w:r w:rsidRPr="00FF353C">
              <w:rPr>
                <w:lang w:val="en-GB"/>
              </w:rPr>
              <w:t>C0050</w:t>
            </w:r>
          </w:p>
        </w:tc>
        <w:tc>
          <w:tcPr>
            <w:tcW w:w="1570" w:type="dxa"/>
            <w:tcBorders>
              <w:top w:val="single" w:sz="2" w:space="0" w:color="auto"/>
              <w:left w:val="single" w:sz="2" w:space="0" w:color="auto"/>
              <w:bottom w:val="single" w:sz="2" w:space="0" w:color="auto"/>
              <w:right w:val="single" w:sz="2" w:space="0" w:color="auto"/>
            </w:tcBorders>
          </w:tcPr>
          <w:p w14:paraId="3291D589" w14:textId="77777777" w:rsidR="00E6364D" w:rsidRPr="00FF353C" w:rsidRDefault="00E6364D" w:rsidP="00485DF3">
            <w:pPr>
              <w:pStyle w:val="NormalLeft"/>
              <w:rPr>
                <w:lang w:val="en-GB"/>
              </w:rPr>
            </w:pPr>
            <w:r w:rsidRPr="00FF353C">
              <w:rPr>
                <w:lang w:val="en-GB"/>
              </w:rPr>
              <w:t>Common Equity Tier 1</w:t>
            </w:r>
          </w:p>
        </w:tc>
        <w:tc>
          <w:tcPr>
            <w:tcW w:w="5209" w:type="dxa"/>
            <w:tcBorders>
              <w:top w:val="single" w:sz="2" w:space="0" w:color="auto"/>
              <w:left w:val="single" w:sz="2" w:space="0" w:color="auto"/>
              <w:bottom w:val="single" w:sz="2" w:space="0" w:color="auto"/>
              <w:right w:val="single" w:sz="2" w:space="0" w:color="auto"/>
            </w:tcBorders>
          </w:tcPr>
          <w:p w14:paraId="1FB9A9BC" w14:textId="77777777" w:rsidR="00E6364D" w:rsidRPr="00FF353C" w:rsidRDefault="00E6364D" w:rsidP="00485DF3">
            <w:pPr>
              <w:pStyle w:val="NormalLeft"/>
              <w:rPr>
                <w:lang w:val="en-GB"/>
              </w:rPr>
            </w:pPr>
            <w:r w:rsidRPr="00FF353C">
              <w:rPr>
                <w:lang w:val="en-GB"/>
              </w:rPr>
              <w:t>This is the full value of Common Equity Tier 1 held in each participation in financial and credit institutions which individually exceed 10 % of items included in (a) (i), (ii), iv) and (vi), of Article 69). This does not include consolidated strategic participations. Common Equity Tier 1 has the meaning as defined in the relevant sector rules.</w:t>
            </w:r>
          </w:p>
        </w:tc>
      </w:tr>
      <w:tr w:rsidR="00E6364D" w:rsidRPr="00FF353C" w14:paraId="24A8EA7D" w14:textId="77777777" w:rsidTr="008D32ED">
        <w:tc>
          <w:tcPr>
            <w:tcW w:w="2507" w:type="dxa"/>
            <w:tcBorders>
              <w:top w:val="single" w:sz="2" w:space="0" w:color="auto"/>
              <w:left w:val="single" w:sz="2" w:space="0" w:color="auto"/>
              <w:bottom w:val="single" w:sz="2" w:space="0" w:color="auto"/>
              <w:right w:val="single" w:sz="2" w:space="0" w:color="auto"/>
            </w:tcBorders>
          </w:tcPr>
          <w:p w14:paraId="1E6E31A9" w14:textId="77777777" w:rsidR="00E6364D" w:rsidRPr="00FF353C" w:rsidRDefault="00E6364D" w:rsidP="00485DF3">
            <w:pPr>
              <w:pStyle w:val="NormalLeft"/>
              <w:rPr>
                <w:lang w:val="en-GB"/>
              </w:rPr>
            </w:pPr>
            <w:r w:rsidRPr="00FF353C">
              <w:rPr>
                <w:lang w:val="en-GB"/>
              </w:rPr>
              <w:t>C0060</w:t>
            </w:r>
          </w:p>
        </w:tc>
        <w:tc>
          <w:tcPr>
            <w:tcW w:w="1570" w:type="dxa"/>
            <w:tcBorders>
              <w:top w:val="single" w:sz="2" w:space="0" w:color="auto"/>
              <w:left w:val="single" w:sz="2" w:space="0" w:color="auto"/>
              <w:bottom w:val="single" w:sz="2" w:space="0" w:color="auto"/>
              <w:right w:val="single" w:sz="2" w:space="0" w:color="auto"/>
            </w:tcBorders>
          </w:tcPr>
          <w:p w14:paraId="0473E555" w14:textId="77777777" w:rsidR="00E6364D" w:rsidRPr="00FF353C" w:rsidRDefault="00E6364D" w:rsidP="00485DF3">
            <w:pPr>
              <w:pStyle w:val="NormalLeft"/>
              <w:rPr>
                <w:lang w:val="en-GB"/>
              </w:rPr>
            </w:pPr>
            <w:r w:rsidRPr="00FF353C">
              <w:rPr>
                <w:lang w:val="en-GB"/>
              </w:rPr>
              <w:t>Additional Tier 1</w:t>
            </w:r>
          </w:p>
        </w:tc>
        <w:tc>
          <w:tcPr>
            <w:tcW w:w="5209" w:type="dxa"/>
            <w:tcBorders>
              <w:top w:val="single" w:sz="2" w:space="0" w:color="auto"/>
              <w:left w:val="single" w:sz="2" w:space="0" w:color="auto"/>
              <w:bottom w:val="single" w:sz="2" w:space="0" w:color="auto"/>
              <w:right w:val="single" w:sz="2" w:space="0" w:color="auto"/>
            </w:tcBorders>
          </w:tcPr>
          <w:p w14:paraId="6D31A58C" w14:textId="77777777" w:rsidR="00E6364D" w:rsidRPr="00FF353C" w:rsidRDefault="00E6364D" w:rsidP="00485DF3">
            <w:pPr>
              <w:pStyle w:val="NormalLeft"/>
              <w:rPr>
                <w:lang w:val="en-GB"/>
              </w:rPr>
            </w:pPr>
            <w:r w:rsidRPr="00FF353C">
              <w:rPr>
                <w:lang w:val="en-GB"/>
              </w:rPr>
              <w:t>This is the full value of Additional Tier 1 held in each participation in financial and credit institutions which individually exceed 10 % of items included in (a) (i), (ii), iv) and (vi), of Article 69). This does not include consolidated strategic participations. Additional Tier 1 has the meaning as defined in the relevant sector rules.</w:t>
            </w:r>
          </w:p>
        </w:tc>
      </w:tr>
      <w:tr w:rsidR="00E6364D" w:rsidRPr="00FF353C" w14:paraId="0AA42D29" w14:textId="77777777" w:rsidTr="008D32ED">
        <w:tc>
          <w:tcPr>
            <w:tcW w:w="2507" w:type="dxa"/>
            <w:tcBorders>
              <w:top w:val="single" w:sz="2" w:space="0" w:color="auto"/>
              <w:left w:val="single" w:sz="2" w:space="0" w:color="auto"/>
              <w:bottom w:val="single" w:sz="2" w:space="0" w:color="auto"/>
              <w:right w:val="single" w:sz="2" w:space="0" w:color="auto"/>
            </w:tcBorders>
          </w:tcPr>
          <w:p w14:paraId="7F389659" w14:textId="77777777" w:rsidR="00E6364D" w:rsidRPr="00FF353C" w:rsidRDefault="00E6364D" w:rsidP="00485DF3">
            <w:pPr>
              <w:pStyle w:val="NormalLeft"/>
              <w:rPr>
                <w:lang w:val="en-GB"/>
              </w:rPr>
            </w:pPr>
            <w:r w:rsidRPr="00FF353C">
              <w:rPr>
                <w:lang w:val="en-GB"/>
              </w:rPr>
              <w:t>C0070</w:t>
            </w:r>
          </w:p>
        </w:tc>
        <w:tc>
          <w:tcPr>
            <w:tcW w:w="1570" w:type="dxa"/>
            <w:tcBorders>
              <w:top w:val="single" w:sz="2" w:space="0" w:color="auto"/>
              <w:left w:val="single" w:sz="2" w:space="0" w:color="auto"/>
              <w:bottom w:val="single" w:sz="2" w:space="0" w:color="auto"/>
              <w:right w:val="single" w:sz="2" w:space="0" w:color="auto"/>
            </w:tcBorders>
          </w:tcPr>
          <w:p w14:paraId="38ECC579" w14:textId="77777777" w:rsidR="00E6364D" w:rsidRPr="00FF353C" w:rsidRDefault="00E6364D" w:rsidP="00485DF3">
            <w:pPr>
              <w:pStyle w:val="NormalLeft"/>
              <w:rPr>
                <w:lang w:val="en-GB"/>
              </w:rPr>
            </w:pPr>
            <w:r w:rsidRPr="00FF353C">
              <w:rPr>
                <w:lang w:val="en-GB"/>
              </w:rPr>
              <w:t>Tier 2</w:t>
            </w:r>
          </w:p>
        </w:tc>
        <w:tc>
          <w:tcPr>
            <w:tcW w:w="5209" w:type="dxa"/>
            <w:tcBorders>
              <w:top w:val="single" w:sz="2" w:space="0" w:color="auto"/>
              <w:left w:val="single" w:sz="2" w:space="0" w:color="auto"/>
              <w:bottom w:val="single" w:sz="2" w:space="0" w:color="auto"/>
              <w:right w:val="single" w:sz="2" w:space="0" w:color="auto"/>
            </w:tcBorders>
          </w:tcPr>
          <w:p w14:paraId="6E609795" w14:textId="77777777" w:rsidR="00E6364D" w:rsidRPr="00FF353C" w:rsidRDefault="00E6364D" w:rsidP="00485DF3">
            <w:pPr>
              <w:pStyle w:val="NormalLeft"/>
              <w:rPr>
                <w:lang w:val="en-GB"/>
              </w:rPr>
            </w:pPr>
            <w:r w:rsidRPr="00FF353C">
              <w:rPr>
                <w:lang w:val="en-GB"/>
              </w:rPr>
              <w:t>This is the full value of Tier 2 held in each participation in financial and credit institutions which individually exceed 10 % of items included in (a) (i), (ii), iv) and (vi), of Article 69). This does not include consolidated strategic participations. Tier 2 has the meaning as defined in the relevant sector rules.</w:t>
            </w:r>
          </w:p>
        </w:tc>
      </w:tr>
      <w:tr w:rsidR="003E1F61" w:rsidRPr="00FF353C" w14:paraId="32EA60CC"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4C534E29" w14:textId="5A1539C0" w:rsidR="003E1F61" w:rsidRPr="00FF353C" w:rsidRDefault="003E1F61" w:rsidP="00A75973">
            <w:pPr>
              <w:pStyle w:val="NormalCentered"/>
              <w:jc w:val="left"/>
              <w:rPr>
                <w:lang w:val="en-GB"/>
              </w:rPr>
            </w:pPr>
            <w:r w:rsidRPr="00FF353C">
              <w:rPr>
                <w:i/>
                <w:iCs/>
                <w:lang w:val="en-GB"/>
              </w:rPr>
              <w:t>Table 2 — Participations in related undertakings that are financial and credit institutions which when aggregated exceed 10 % of items included in (a) (i), (ii), (v) and (vi) of Article 69, not including consolidated strategic participations for the purpose of deductions under Article 68 (2) of the Delegated Regulation (EU) 2015/35</w:t>
            </w:r>
          </w:p>
        </w:tc>
      </w:tr>
      <w:tr w:rsidR="00E6364D" w:rsidRPr="00FF353C" w14:paraId="729E8AFC" w14:textId="77777777" w:rsidTr="008D32ED">
        <w:tc>
          <w:tcPr>
            <w:tcW w:w="2507" w:type="dxa"/>
            <w:tcBorders>
              <w:top w:val="single" w:sz="2" w:space="0" w:color="auto"/>
              <w:left w:val="single" w:sz="2" w:space="0" w:color="auto"/>
              <w:bottom w:val="single" w:sz="2" w:space="0" w:color="auto"/>
              <w:right w:val="single" w:sz="2" w:space="0" w:color="auto"/>
            </w:tcBorders>
          </w:tcPr>
          <w:p w14:paraId="64904D25" w14:textId="77777777" w:rsidR="00E6364D" w:rsidRPr="00FF353C" w:rsidRDefault="00E6364D" w:rsidP="00485DF3">
            <w:pPr>
              <w:pStyle w:val="NormalLeft"/>
              <w:rPr>
                <w:lang w:val="en-GB"/>
              </w:rPr>
            </w:pPr>
            <w:r w:rsidRPr="00FF353C">
              <w:rPr>
                <w:lang w:val="en-GB"/>
              </w:rPr>
              <w:t>C0080</w:t>
            </w:r>
          </w:p>
        </w:tc>
        <w:tc>
          <w:tcPr>
            <w:tcW w:w="1570" w:type="dxa"/>
            <w:tcBorders>
              <w:top w:val="single" w:sz="2" w:space="0" w:color="auto"/>
              <w:left w:val="single" w:sz="2" w:space="0" w:color="auto"/>
              <w:bottom w:val="single" w:sz="2" w:space="0" w:color="auto"/>
              <w:right w:val="single" w:sz="2" w:space="0" w:color="auto"/>
            </w:tcBorders>
          </w:tcPr>
          <w:p w14:paraId="0EEC78E2"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0E633EB" w14:textId="77777777" w:rsidR="00E6364D" w:rsidRPr="00FF353C" w:rsidRDefault="00E6364D" w:rsidP="00485DF3">
            <w:pPr>
              <w:pStyle w:val="NormalLeft"/>
              <w:rPr>
                <w:lang w:val="en-GB"/>
              </w:rPr>
            </w:pPr>
            <w:r w:rsidRPr="00FF353C">
              <w:rPr>
                <w:lang w:val="en-GB"/>
              </w:rPr>
              <w:t>This is the name of the related undertaking in which the participation is held.</w:t>
            </w:r>
          </w:p>
          <w:p w14:paraId="3A629297" w14:textId="77777777" w:rsidR="00E6364D" w:rsidRPr="00FF353C" w:rsidRDefault="00E6364D" w:rsidP="00485DF3">
            <w:pPr>
              <w:pStyle w:val="NormalLeft"/>
              <w:rPr>
                <w:lang w:val="en-GB"/>
              </w:rPr>
            </w:pPr>
            <w:r w:rsidRPr="00FF353C">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E6364D" w:rsidRPr="00FF353C" w14:paraId="68394FB2" w14:textId="77777777" w:rsidTr="008D32ED">
        <w:tc>
          <w:tcPr>
            <w:tcW w:w="2507" w:type="dxa"/>
            <w:tcBorders>
              <w:top w:val="single" w:sz="2" w:space="0" w:color="auto"/>
              <w:left w:val="single" w:sz="2" w:space="0" w:color="auto"/>
              <w:bottom w:val="single" w:sz="2" w:space="0" w:color="auto"/>
              <w:right w:val="single" w:sz="2" w:space="0" w:color="auto"/>
            </w:tcBorders>
          </w:tcPr>
          <w:p w14:paraId="4746E779" w14:textId="77777777" w:rsidR="00E6364D" w:rsidRPr="00FF353C" w:rsidRDefault="00E6364D" w:rsidP="00485DF3">
            <w:pPr>
              <w:pStyle w:val="NormalLeft"/>
              <w:rPr>
                <w:lang w:val="en-GB"/>
              </w:rPr>
            </w:pPr>
            <w:r w:rsidRPr="00FF353C">
              <w:rPr>
                <w:lang w:val="en-GB"/>
              </w:rPr>
              <w:lastRenderedPageBreak/>
              <w:t>C0090</w:t>
            </w:r>
          </w:p>
        </w:tc>
        <w:tc>
          <w:tcPr>
            <w:tcW w:w="1570" w:type="dxa"/>
            <w:tcBorders>
              <w:top w:val="single" w:sz="2" w:space="0" w:color="auto"/>
              <w:left w:val="single" w:sz="2" w:space="0" w:color="auto"/>
              <w:bottom w:val="single" w:sz="2" w:space="0" w:color="auto"/>
              <w:right w:val="single" w:sz="2" w:space="0" w:color="auto"/>
            </w:tcBorders>
          </w:tcPr>
          <w:p w14:paraId="062AE59A"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36B6F3DA" w14:textId="77777777" w:rsidR="00E6364D" w:rsidRPr="00FF353C" w:rsidRDefault="00E6364D" w:rsidP="00485DF3">
            <w:pPr>
              <w:pStyle w:val="NormalLeft"/>
              <w:rPr>
                <w:lang w:val="en-GB"/>
              </w:rPr>
            </w:pPr>
            <w:r w:rsidRPr="00FF353C">
              <w:rPr>
                <w:lang w:val="en-GB"/>
              </w:rPr>
              <w:t>Asset ID code using the following priority:</w:t>
            </w:r>
          </w:p>
          <w:p w14:paraId="23B5C0CC"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0EB21A58"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61A95957"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38D5415D" w14:textId="77777777" w:rsidR="00E6364D" w:rsidRPr="00FF353C" w:rsidRDefault="00E6364D" w:rsidP="00485DF3">
            <w:pPr>
              <w:pStyle w:val="NormalLeft"/>
              <w:rPr>
                <w:lang w:val="en-GB"/>
              </w:rPr>
            </w:pPr>
            <w:r w:rsidRPr="00FF353C">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E6364D" w:rsidRPr="00FF353C" w14:paraId="72BC119B" w14:textId="77777777" w:rsidTr="008D32ED">
        <w:tc>
          <w:tcPr>
            <w:tcW w:w="2507" w:type="dxa"/>
            <w:tcBorders>
              <w:top w:val="single" w:sz="2" w:space="0" w:color="auto"/>
              <w:left w:val="single" w:sz="2" w:space="0" w:color="auto"/>
              <w:bottom w:val="single" w:sz="2" w:space="0" w:color="auto"/>
              <w:right w:val="single" w:sz="2" w:space="0" w:color="auto"/>
            </w:tcBorders>
          </w:tcPr>
          <w:p w14:paraId="79B3415E" w14:textId="77777777" w:rsidR="00E6364D" w:rsidRPr="00FF353C" w:rsidRDefault="00E6364D" w:rsidP="00485DF3">
            <w:pPr>
              <w:pStyle w:val="NormalLeft"/>
              <w:rPr>
                <w:lang w:val="en-GB"/>
              </w:rPr>
            </w:pPr>
            <w:r w:rsidRPr="00FF353C">
              <w:rPr>
                <w:lang w:val="en-GB"/>
              </w:rPr>
              <w:t>C0100</w:t>
            </w:r>
          </w:p>
        </w:tc>
        <w:tc>
          <w:tcPr>
            <w:tcW w:w="1570" w:type="dxa"/>
            <w:tcBorders>
              <w:top w:val="single" w:sz="2" w:space="0" w:color="auto"/>
              <w:left w:val="single" w:sz="2" w:space="0" w:color="auto"/>
              <w:bottom w:val="single" w:sz="2" w:space="0" w:color="auto"/>
              <w:right w:val="single" w:sz="2" w:space="0" w:color="auto"/>
            </w:tcBorders>
          </w:tcPr>
          <w:p w14:paraId="6CDFADF4"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5C215EC1"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073CE85C" w14:textId="77777777" w:rsidR="00E6364D" w:rsidRPr="00FF353C" w:rsidRDefault="00E6364D" w:rsidP="00485DF3">
            <w:pPr>
              <w:pStyle w:val="NormalLeft"/>
              <w:rPr>
                <w:lang w:val="en-GB"/>
              </w:rPr>
            </w:pPr>
            <w:r w:rsidRPr="00FF353C">
              <w:rPr>
                <w:lang w:val="en-GB"/>
              </w:rPr>
              <w:t>1 — ISO 6166 for ISIN code</w:t>
            </w:r>
          </w:p>
          <w:p w14:paraId="46AAC785"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20B518B4" w14:textId="77777777" w:rsidR="00E6364D" w:rsidRPr="00FF353C" w:rsidRDefault="00E6364D" w:rsidP="00485DF3">
            <w:pPr>
              <w:pStyle w:val="NormalLeft"/>
              <w:rPr>
                <w:lang w:val="en-GB"/>
              </w:rPr>
            </w:pPr>
            <w:r w:rsidRPr="00FF353C">
              <w:rPr>
                <w:lang w:val="en-GB"/>
              </w:rPr>
              <w:t>3 — SEDOL (Stock Exchange Daily Official List for the London Stock Exchange)</w:t>
            </w:r>
          </w:p>
          <w:p w14:paraId="5E816DA2"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2657BB31"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0EB50A64" w14:textId="77777777" w:rsidR="00E6364D" w:rsidRPr="00FF353C" w:rsidRDefault="00E6364D" w:rsidP="00485DF3">
            <w:pPr>
              <w:pStyle w:val="NormalLeft"/>
              <w:rPr>
                <w:lang w:val="en-GB"/>
              </w:rPr>
            </w:pPr>
            <w:r w:rsidRPr="00FF353C">
              <w:rPr>
                <w:lang w:val="en-GB"/>
              </w:rPr>
              <w:t>6 — BBGID (The Bloomberg Global ID)</w:t>
            </w:r>
          </w:p>
          <w:p w14:paraId="525C4BA9" w14:textId="77777777" w:rsidR="00E6364D" w:rsidRPr="001713BD" w:rsidRDefault="00E6364D" w:rsidP="00485DF3">
            <w:pPr>
              <w:pStyle w:val="NormalLeft"/>
              <w:rPr>
                <w:lang w:val="de-DE"/>
              </w:rPr>
            </w:pPr>
            <w:r w:rsidRPr="001713BD">
              <w:rPr>
                <w:lang w:val="de-DE"/>
              </w:rPr>
              <w:t>7 — Reuters RIC (Reuters instrument code)</w:t>
            </w:r>
          </w:p>
          <w:p w14:paraId="39CF681D" w14:textId="77777777" w:rsidR="00E6364D" w:rsidRPr="003C0838" w:rsidRDefault="00E6364D" w:rsidP="00485DF3">
            <w:pPr>
              <w:pStyle w:val="NormalLeft"/>
              <w:rPr>
                <w:lang w:val="fr-BE"/>
              </w:rPr>
            </w:pPr>
            <w:r w:rsidRPr="003C0838">
              <w:rPr>
                <w:lang w:val="fr-BE"/>
              </w:rPr>
              <w:t>8 — FIGI (Financial Instrument Global Identifier)</w:t>
            </w:r>
          </w:p>
          <w:p w14:paraId="64D9F294"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53D7FD9E" w14:textId="389042C2" w:rsidR="00E6364D" w:rsidRPr="00FF353C" w:rsidRDefault="00E6364D" w:rsidP="00485DF3">
            <w:pPr>
              <w:pStyle w:val="NormalLeft"/>
              <w:rPr>
                <w:lang w:val="en-GB"/>
              </w:rPr>
            </w:pPr>
            <w:r w:rsidRPr="00FF353C">
              <w:rPr>
                <w:lang w:val="en-GB"/>
              </w:rPr>
              <w:t>99 — Cod</w:t>
            </w:r>
            <w:r w:rsidR="00B66E1F" w:rsidRPr="00FF353C">
              <w:rPr>
                <w:lang w:val="en-GB"/>
              </w:rPr>
              <w:t>e attributed by the undertaking</w:t>
            </w:r>
          </w:p>
          <w:p w14:paraId="74AED8B2" w14:textId="71FE3D9D" w:rsidR="00E6364D" w:rsidRPr="00FF353C" w:rsidRDefault="00E6364D" w:rsidP="00516E15">
            <w:pPr>
              <w:pStyle w:val="NormalLeft"/>
              <w:rPr>
                <w:lang w:val="en-GB"/>
              </w:rPr>
            </w:pPr>
            <w:r w:rsidRPr="00FF353C">
              <w:rPr>
                <w:lang w:val="en-GB"/>
              </w:rPr>
              <w:t>When the same Asset ID Code needs to be reported for one asset that is issued in 2 or more different currencies and the code in C00</w:t>
            </w:r>
            <w:del w:id="2877" w:author="Author">
              <w:r w:rsidRPr="00FF353C" w:rsidDel="00516E15">
                <w:rPr>
                  <w:lang w:val="en-GB"/>
                </w:rPr>
                <w:delText>4</w:delText>
              </w:r>
            </w:del>
            <w:ins w:id="2878" w:author="Author">
              <w:r w:rsidR="00516E15" w:rsidRPr="00FF353C">
                <w:rPr>
                  <w:lang w:val="en-GB"/>
                </w:rPr>
                <w:t>9</w:t>
              </w:r>
            </w:ins>
            <w:r w:rsidRPr="00FF353C">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E6364D" w:rsidRPr="00FF353C" w14:paraId="31A24B32" w14:textId="77777777" w:rsidTr="008D32ED">
        <w:tc>
          <w:tcPr>
            <w:tcW w:w="2507" w:type="dxa"/>
            <w:tcBorders>
              <w:top w:val="single" w:sz="2" w:space="0" w:color="auto"/>
              <w:left w:val="single" w:sz="2" w:space="0" w:color="auto"/>
              <w:bottom w:val="single" w:sz="2" w:space="0" w:color="auto"/>
              <w:right w:val="single" w:sz="2" w:space="0" w:color="auto"/>
            </w:tcBorders>
          </w:tcPr>
          <w:p w14:paraId="33FC6BB5" w14:textId="77777777" w:rsidR="00E6364D" w:rsidRPr="00FF353C" w:rsidRDefault="00E6364D" w:rsidP="00485DF3">
            <w:pPr>
              <w:pStyle w:val="NormalLeft"/>
              <w:rPr>
                <w:lang w:val="en-GB"/>
              </w:rPr>
            </w:pPr>
            <w:r w:rsidRPr="00FF353C">
              <w:rPr>
                <w:lang w:val="en-GB"/>
              </w:rPr>
              <w:t>C0110</w:t>
            </w:r>
          </w:p>
        </w:tc>
        <w:tc>
          <w:tcPr>
            <w:tcW w:w="1570" w:type="dxa"/>
            <w:tcBorders>
              <w:top w:val="single" w:sz="2" w:space="0" w:color="auto"/>
              <w:left w:val="single" w:sz="2" w:space="0" w:color="auto"/>
              <w:bottom w:val="single" w:sz="2" w:space="0" w:color="auto"/>
              <w:right w:val="single" w:sz="2" w:space="0" w:color="auto"/>
            </w:tcBorders>
          </w:tcPr>
          <w:p w14:paraId="75BCD717"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6894937A" w14:textId="77777777" w:rsidR="00E6364D" w:rsidRPr="00FF353C" w:rsidRDefault="00E6364D" w:rsidP="00485DF3">
            <w:pPr>
              <w:pStyle w:val="NormalLeft"/>
              <w:rPr>
                <w:lang w:val="en-GB"/>
              </w:rPr>
            </w:pPr>
            <w:r w:rsidRPr="00FF353C">
              <w:rPr>
                <w:lang w:val="en-GB"/>
              </w:rPr>
              <w:t xml:space="preserve">This is the total value held in the participation (not </w:t>
            </w:r>
            <w:r w:rsidRPr="00FF353C">
              <w:rPr>
                <w:lang w:val="en-GB"/>
              </w:rPr>
              <w:lastRenderedPageBreak/>
              <w:t>yet the amount to be deducted).</w:t>
            </w:r>
          </w:p>
          <w:p w14:paraId="26EA8E8E" w14:textId="77777777" w:rsidR="00E6364D" w:rsidRPr="00FF353C" w:rsidRDefault="00E6364D" w:rsidP="00485DF3">
            <w:pPr>
              <w:pStyle w:val="NormalLeft"/>
              <w:rPr>
                <w:lang w:val="en-GB"/>
              </w:rPr>
            </w:pPr>
          </w:p>
          <w:p w14:paraId="0F6BB242" w14:textId="77777777" w:rsidR="00E6364D" w:rsidRPr="00FF353C" w:rsidRDefault="00E6364D" w:rsidP="00485DF3">
            <w:pPr>
              <w:pStyle w:val="NormalLeft"/>
              <w:rPr>
                <w:lang w:val="en-GB"/>
              </w:rPr>
            </w:pPr>
            <w:r w:rsidRPr="00FF353C">
              <w:rPr>
                <w:lang w:val="en-GB"/>
              </w:rPr>
              <w:t>These are participations in financial and credit institutions which when aggregated exceed 10 % of items included in (a) (i),(ii),(iv) and (vi) of Article 69 of Delegated Regulation (EU) 2015/35, not including consolidated strategic participations.</w:t>
            </w:r>
          </w:p>
        </w:tc>
      </w:tr>
      <w:tr w:rsidR="00E6364D" w:rsidRPr="00FF353C" w14:paraId="4BA740A7" w14:textId="77777777" w:rsidTr="008D32ED">
        <w:tc>
          <w:tcPr>
            <w:tcW w:w="2507" w:type="dxa"/>
            <w:tcBorders>
              <w:top w:val="single" w:sz="2" w:space="0" w:color="auto"/>
              <w:left w:val="single" w:sz="2" w:space="0" w:color="auto"/>
              <w:bottom w:val="single" w:sz="2" w:space="0" w:color="auto"/>
              <w:right w:val="single" w:sz="2" w:space="0" w:color="auto"/>
            </w:tcBorders>
          </w:tcPr>
          <w:p w14:paraId="3A2B8000" w14:textId="77777777" w:rsidR="00E6364D" w:rsidRPr="00FF353C" w:rsidRDefault="00E6364D" w:rsidP="00485DF3">
            <w:pPr>
              <w:pStyle w:val="NormalLeft"/>
              <w:rPr>
                <w:lang w:val="en-GB"/>
              </w:rPr>
            </w:pPr>
            <w:r w:rsidRPr="00FF353C">
              <w:rPr>
                <w:lang w:val="en-GB"/>
              </w:rPr>
              <w:lastRenderedPageBreak/>
              <w:t>C0120</w:t>
            </w:r>
          </w:p>
        </w:tc>
        <w:tc>
          <w:tcPr>
            <w:tcW w:w="1570" w:type="dxa"/>
            <w:tcBorders>
              <w:top w:val="single" w:sz="2" w:space="0" w:color="auto"/>
              <w:left w:val="single" w:sz="2" w:space="0" w:color="auto"/>
              <w:bottom w:val="single" w:sz="2" w:space="0" w:color="auto"/>
              <w:right w:val="single" w:sz="2" w:space="0" w:color="auto"/>
            </w:tcBorders>
          </w:tcPr>
          <w:p w14:paraId="31DA5ABD" w14:textId="77777777" w:rsidR="00E6364D" w:rsidRPr="00FF353C" w:rsidRDefault="00E6364D" w:rsidP="00485DF3">
            <w:pPr>
              <w:pStyle w:val="NormalLeft"/>
              <w:rPr>
                <w:lang w:val="en-GB"/>
              </w:rPr>
            </w:pPr>
            <w:r w:rsidRPr="00FF353C">
              <w:rPr>
                <w:lang w:val="en-GB"/>
              </w:rPr>
              <w:t>Common Equity Tier 1</w:t>
            </w:r>
          </w:p>
        </w:tc>
        <w:tc>
          <w:tcPr>
            <w:tcW w:w="5209" w:type="dxa"/>
            <w:tcBorders>
              <w:top w:val="single" w:sz="2" w:space="0" w:color="auto"/>
              <w:left w:val="single" w:sz="2" w:space="0" w:color="auto"/>
              <w:bottom w:val="single" w:sz="2" w:space="0" w:color="auto"/>
              <w:right w:val="single" w:sz="2" w:space="0" w:color="auto"/>
            </w:tcBorders>
          </w:tcPr>
          <w:p w14:paraId="20D7DD3A" w14:textId="77777777" w:rsidR="00E6364D" w:rsidRPr="00FF353C" w:rsidRDefault="00E6364D" w:rsidP="00485DF3">
            <w:pPr>
              <w:pStyle w:val="NormalLeft"/>
              <w:rPr>
                <w:lang w:val="en-GB"/>
              </w:rPr>
            </w:pPr>
            <w:r w:rsidRPr="00FF353C">
              <w:rPr>
                <w:lang w:val="en-GB"/>
              </w:rPr>
              <w:t>This is the value of Common Equity Tier 1 held in the participation (not only the part to be deducted).</w:t>
            </w:r>
          </w:p>
          <w:p w14:paraId="144EC860" w14:textId="77777777" w:rsidR="00E6364D" w:rsidRPr="00FF353C" w:rsidRDefault="00E6364D" w:rsidP="00485DF3">
            <w:pPr>
              <w:pStyle w:val="NormalLeft"/>
              <w:rPr>
                <w:lang w:val="en-GB"/>
              </w:rPr>
            </w:pPr>
            <w:r w:rsidRPr="00FF353C">
              <w:rPr>
                <w:lang w:val="en-GB"/>
              </w:rPr>
              <w:t>Common Equity Tier 1 has the meaning as defined in the relevant sector rules.</w:t>
            </w:r>
          </w:p>
          <w:p w14:paraId="2D69B73C" w14:textId="77777777" w:rsidR="00E6364D" w:rsidRPr="00FF353C" w:rsidRDefault="00E6364D" w:rsidP="00485DF3">
            <w:pPr>
              <w:pStyle w:val="NormalLeft"/>
              <w:rPr>
                <w:lang w:val="en-GB"/>
              </w:rPr>
            </w:pPr>
            <w:r w:rsidRPr="00FF353C">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E6364D" w:rsidRPr="00FF353C" w14:paraId="7189653E" w14:textId="77777777" w:rsidTr="008D32ED">
        <w:tc>
          <w:tcPr>
            <w:tcW w:w="2507" w:type="dxa"/>
            <w:tcBorders>
              <w:top w:val="single" w:sz="2" w:space="0" w:color="auto"/>
              <w:left w:val="single" w:sz="2" w:space="0" w:color="auto"/>
              <w:bottom w:val="single" w:sz="2" w:space="0" w:color="auto"/>
              <w:right w:val="single" w:sz="2" w:space="0" w:color="auto"/>
            </w:tcBorders>
          </w:tcPr>
          <w:p w14:paraId="6A6827EC" w14:textId="77777777" w:rsidR="00E6364D" w:rsidRPr="00FF353C" w:rsidRDefault="00E6364D" w:rsidP="00485DF3">
            <w:pPr>
              <w:pStyle w:val="NormalLeft"/>
              <w:rPr>
                <w:lang w:val="en-GB"/>
              </w:rPr>
            </w:pPr>
            <w:r w:rsidRPr="00FF353C">
              <w:rPr>
                <w:lang w:val="en-GB"/>
              </w:rPr>
              <w:t>C0130</w:t>
            </w:r>
          </w:p>
        </w:tc>
        <w:tc>
          <w:tcPr>
            <w:tcW w:w="1570" w:type="dxa"/>
            <w:tcBorders>
              <w:top w:val="single" w:sz="2" w:space="0" w:color="auto"/>
              <w:left w:val="single" w:sz="2" w:space="0" w:color="auto"/>
              <w:bottom w:val="single" w:sz="2" w:space="0" w:color="auto"/>
              <w:right w:val="single" w:sz="2" w:space="0" w:color="auto"/>
            </w:tcBorders>
          </w:tcPr>
          <w:p w14:paraId="38D08019" w14:textId="77777777" w:rsidR="00E6364D" w:rsidRPr="00FF353C" w:rsidRDefault="00E6364D" w:rsidP="00485DF3">
            <w:pPr>
              <w:pStyle w:val="NormalLeft"/>
              <w:rPr>
                <w:lang w:val="en-GB"/>
              </w:rPr>
            </w:pPr>
            <w:r w:rsidRPr="00FF353C">
              <w:rPr>
                <w:lang w:val="en-GB"/>
              </w:rPr>
              <w:t>Additional Tier 1</w:t>
            </w:r>
          </w:p>
        </w:tc>
        <w:tc>
          <w:tcPr>
            <w:tcW w:w="5209" w:type="dxa"/>
            <w:tcBorders>
              <w:top w:val="single" w:sz="2" w:space="0" w:color="auto"/>
              <w:left w:val="single" w:sz="2" w:space="0" w:color="auto"/>
              <w:bottom w:val="single" w:sz="2" w:space="0" w:color="auto"/>
              <w:right w:val="single" w:sz="2" w:space="0" w:color="auto"/>
            </w:tcBorders>
          </w:tcPr>
          <w:p w14:paraId="31CF001F" w14:textId="77777777" w:rsidR="00E6364D" w:rsidRPr="00FF353C" w:rsidRDefault="00E6364D" w:rsidP="00485DF3">
            <w:pPr>
              <w:pStyle w:val="NormalLeft"/>
              <w:rPr>
                <w:lang w:val="en-GB"/>
              </w:rPr>
            </w:pPr>
            <w:r w:rsidRPr="00FF353C">
              <w:rPr>
                <w:lang w:val="en-GB"/>
              </w:rPr>
              <w:t>This is the value of Additional Tier 1 held in the participation (not only the part to be deducted).</w:t>
            </w:r>
            <w:del w:id="2879" w:author="Author">
              <w:r w:rsidRPr="00FF353C" w:rsidDel="0061766F">
                <w:rPr>
                  <w:lang w:val="en-GB"/>
                </w:rPr>
                <w:delText>.</w:delText>
              </w:r>
            </w:del>
          </w:p>
          <w:p w14:paraId="6D447236" w14:textId="77777777" w:rsidR="00E6364D" w:rsidRPr="00FF353C" w:rsidRDefault="00E6364D" w:rsidP="00485DF3">
            <w:pPr>
              <w:pStyle w:val="NormalLeft"/>
              <w:rPr>
                <w:lang w:val="en-GB"/>
              </w:rPr>
            </w:pPr>
            <w:r w:rsidRPr="00FF353C">
              <w:rPr>
                <w:lang w:val="en-GB"/>
              </w:rPr>
              <w:t>Additional Tier 1 has the meaning as defined in the relevant sector rules.</w:t>
            </w:r>
          </w:p>
          <w:p w14:paraId="75DE705C" w14:textId="77777777" w:rsidR="00E6364D" w:rsidRPr="00FF353C" w:rsidRDefault="00E6364D" w:rsidP="00485DF3">
            <w:pPr>
              <w:pStyle w:val="NormalLeft"/>
              <w:rPr>
                <w:lang w:val="en-GB"/>
              </w:rPr>
            </w:pPr>
            <w:r w:rsidRPr="00FF353C">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E6364D" w:rsidRPr="00FF353C" w14:paraId="2E2CD923" w14:textId="77777777" w:rsidTr="008D32ED">
        <w:tc>
          <w:tcPr>
            <w:tcW w:w="2507" w:type="dxa"/>
            <w:tcBorders>
              <w:top w:val="single" w:sz="2" w:space="0" w:color="auto"/>
              <w:left w:val="single" w:sz="2" w:space="0" w:color="auto"/>
              <w:bottom w:val="single" w:sz="2" w:space="0" w:color="auto"/>
              <w:right w:val="single" w:sz="2" w:space="0" w:color="auto"/>
            </w:tcBorders>
          </w:tcPr>
          <w:p w14:paraId="3EFDE40C" w14:textId="77777777" w:rsidR="00E6364D" w:rsidRPr="00FF353C" w:rsidRDefault="00E6364D" w:rsidP="00485DF3">
            <w:pPr>
              <w:pStyle w:val="NormalLeft"/>
              <w:rPr>
                <w:lang w:val="en-GB"/>
              </w:rPr>
            </w:pPr>
            <w:r w:rsidRPr="00FF353C">
              <w:rPr>
                <w:lang w:val="en-GB"/>
              </w:rPr>
              <w:t>C0140</w:t>
            </w:r>
          </w:p>
        </w:tc>
        <w:tc>
          <w:tcPr>
            <w:tcW w:w="1570" w:type="dxa"/>
            <w:tcBorders>
              <w:top w:val="single" w:sz="2" w:space="0" w:color="auto"/>
              <w:left w:val="single" w:sz="2" w:space="0" w:color="auto"/>
              <w:bottom w:val="single" w:sz="2" w:space="0" w:color="auto"/>
              <w:right w:val="single" w:sz="2" w:space="0" w:color="auto"/>
            </w:tcBorders>
          </w:tcPr>
          <w:p w14:paraId="2D22892F" w14:textId="77777777" w:rsidR="00E6364D" w:rsidRPr="00FF353C" w:rsidRDefault="00E6364D" w:rsidP="00485DF3">
            <w:pPr>
              <w:pStyle w:val="NormalLeft"/>
              <w:rPr>
                <w:lang w:val="en-GB"/>
              </w:rPr>
            </w:pPr>
            <w:r w:rsidRPr="00FF353C">
              <w:rPr>
                <w:lang w:val="en-GB"/>
              </w:rPr>
              <w:t>Tier 2</w:t>
            </w:r>
          </w:p>
        </w:tc>
        <w:tc>
          <w:tcPr>
            <w:tcW w:w="5209" w:type="dxa"/>
            <w:tcBorders>
              <w:top w:val="single" w:sz="2" w:space="0" w:color="auto"/>
              <w:left w:val="single" w:sz="2" w:space="0" w:color="auto"/>
              <w:bottom w:val="single" w:sz="2" w:space="0" w:color="auto"/>
              <w:right w:val="single" w:sz="2" w:space="0" w:color="auto"/>
            </w:tcBorders>
          </w:tcPr>
          <w:p w14:paraId="20F5AE56" w14:textId="77777777" w:rsidR="00E6364D" w:rsidRPr="00FF353C" w:rsidRDefault="00E6364D" w:rsidP="00485DF3">
            <w:pPr>
              <w:pStyle w:val="NormalLeft"/>
              <w:rPr>
                <w:lang w:val="en-GB"/>
              </w:rPr>
            </w:pPr>
            <w:r w:rsidRPr="00FF353C">
              <w:rPr>
                <w:lang w:val="en-GB"/>
              </w:rPr>
              <w:t>This is the value of Tier 2 held in the participation.</w:t>
            </w:r>
          </w:p>
          <w:p w14:paraId="0C2DE00E" w14:textId="77777777" w:rsidR="00E6364D" w:rsidRPr="00FF353C" w:rsidRDefault="00E6364D" w:rsidP="00485DF3">
            <w:pPr>
              <w:pStyle w:val="NormalLeft"/>
              <w:rPr>
                <w:lang w:val="en-GB"/>
              </w:rPr>
            </w:pPr>
            <w:r w:rsidRPr="00FF353C">
              <w:rPr>
                <w:lang w:val="en-GB"/>
              </w:rPr>
              <w:t>Tier 2 has the meaning as defined in relevant sector rules (not only the part to be deducted).</w:t>
            </w:r>
          </w:p>
          <w:p w14:paraId="56F91F26" w14:textId="77777777" w:rsidR="00E6364D" w:rsidRPr="00FF353C" w:rsidRDefault="00E6364D" w:rsidP="00485DF3">
            <w:pPr>
              <w:pStyle w:val="NormalLeft"/>
              <w:rPr>
                <w:lang w:val="en-GB"/>
              </w:rPr>
            </w:pPr>
            <w:r w:rsidRPr="00FF353C">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3E1F61" w:rsidRPr="00FF353C" w14:paraId="19232E11"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1A390936" w14:textId="7666EB90" w:rsidR="003E1F61" w:rsidRPr="00FF353C" w:rsidRDefault="003E1F61" w:rsidP="00A75973">
            <w:pPr>
              <w:pStyle w:val="NormalCentered"/>
              <w:jc w:val="left"/>
              <w:rPr>
                <w:lang w:val="en-GB"/>
              </w:rPr>
            </w:pPr>
            <w:r w:rsidRPr="00FF353C">
              <w:rPr>
                <w:i/>
                <w:iCs/>
                <w:lang w:val="en-GB"/>
              </w:rPr>
              <w:t>Total participations in related undertakings that are financial and credit institutions (for which there is an OF deduction)</w:t>
            </w:r>
          </w:p>
        </w:tc>
      </w:tr>
      <w:tr w:rsidR="00E6364D" w:rsidRPr="00FF353C" w14:paraId="6BC17DC2" w14:textId="77777777" w:rsidTr="008D32ED">
        <w:tc>
          <w:tcPr>
            <w:tcW w:w="2507" w:type="dxa"/>
            <w:tcBorders>
              <w:top w:val="single" w:sz="2" w:space="0" w:color="auto"/>
              <w:left w:val="single" w:sz="2" w:space="0" w:color="auto"/>
              <w:bottom w:val="single" w:sz="2" w:space="0" w:color="auto"/>
              <w:right w:val="single" w:sz="2" w:space="0" w:color="auto"/>
            </w:tcBorders>
          </w:tcPr>
          <w:p w14:paraId="75AB06A8" w14:textId="41F24092" w:rsidR="00E6364D" w:rsidRPr="00FF353C" w:rsidRDefault="00DF59C5" w:rsidP="00485DF3">
            <w:pPr>
              <w:pStyle w:val="NormalLeft"/>
              <w:rPr>
                <w:lang w:val="en-GB"/>
              </w:rPr>
            </w:pPr>
            <w:ins w:id="2880" w:author="Author">
              <w:r>
                <w:rPr>
                  <w:lang w:val="en-GB"/>
                </w:rPr>
                <w:t>R0001/</w:t>
              </w:r>
            </w:ins>
            <w:r w:rsidR="00E6364D" w:rsidRPr="00FF353C">
              <w:rPr>
                <w:lang w:val="en-GB"/>
              </w:rPr>
              <w:t>C0150</w:t>
            </w:r>
          </w:p>
        </w:tc>
        <w:tc>
          <w:tcPr>
            <w:tcW w:w="1570" w:type="dxa"/>
            <w:tcBorders>
              <w:top w:val="single" w:sz="2" w:space="0" w:color="auto"/>
              <w:left w:val="single" w:sz="2" w:space="0" w:color="auto"/>
              <w:bottom w:val="single" w:sz="2" w:space="0" w:color="auto"/>
              <w:right w:val="single" w:sz="2" w:space="0" w:color="auto"/>
            </w:tcBorders>
          </w:tcPr>
          <w:p w14:paraId="3D2B5BFC" w14:textId="77777777" w:rsidR="00E6364D" w:rsidRPr="00FF353C" w:rsidRDefault="00E6364D" w:rsidP="00485DF3">
            <w:pPr>
              <w:pStyle w:val="NormalLeft"/>
              <w:rPr>
                <w:lang w:val="en-GB"/>
              </w:rPr>
            </w:pPr>
            <w:r w:rsidRPr="00FF353C">
              <w:rPr>
                <w:lang w:val="en-GB"/>
              </w:rPr>
              <w:t>Total participations in financial and credit institutions — Total</w:t>
            </w:r>
          </w:p>
        </w:tc>
        <w:tc>
          <w:tcPr>
            <w:tcW w:w="5209" w:type="dxa"/>
            <w:tcBorders>
              <w:top w:val="single" w:sz="2" w:space="0" w:color="auto"/>
              <w:left w:val="single" w:sz="2" w:space="0" w:color="auto"/>
              <w:bottom w:val="single" w:sz="2" w:space="0" w:color="auto"/>
              <w:right w:val="single" w:sz="2" w:space="0" w:color="auto"/>
            </w:tcBorders>
          </w:tcPr>
          <w:p w14:paraId="43749D40" w14:textId="77777777" w:rsidR="00E6364D" w:rsidRPr="00FF353C" w:rsidRDefault="00E6364D" w:rsidP="00485DF3">
            <w:pPr>
              <w:pStyle w:val="NormalLeft"/>
              <w:rPr>
                <w:lang w:val="en-GB"/>
              </w:rPr>
            </w:pPr>
            <w:r w:rsidRPr="00FF353C">
              <w:rPr>
                <w:lang w:val="en-GB"/>
              </w:rPr>
              <w:t>This is the total value of participations in financial and credit institutions. (for which there is an OF deduction)</w:t>
            </w:r>
          </w:p>
        </w:tc>
      </w:tr>
      <w:tr w:rsidR="00E6364D" w:rsidRPr="00FF353C" w14:paraId="1ADABF65" w14:textId="77777777" w:rsidTr="008D32ED">
        <w:tc>
          <w:tcPr>
            <w:tcW w:w="2507" w:type="dxa"/>
            <w:tcBorders>
              <w:top w:val="single" w:sz="2" w:space="0" w:color="auto"/>
              <w:left w:val="single" w:sz="2" w:space="0" w:color="auto"/>
              <w:bottom w:val="single" w:sz="2" w:space="0" w:color="auto"/>
              <w:right w:val="single" w:sz="2" w:space="0" w:color="auto"/>
            </w:tcBorders>
          </w:tcPr>
          <w:p w14:paraId="79026FB0" w14:textId="4B10B12E" w:rsidR="00E6364D" w:rsidRPr="00FF353C" w:rsidRDefault="00DF59C5" w:rsidP="00485DF3">
            <w:pPr>
              <w:pStyle w:val="NormalLeft"/>
              <w:rPr>
                <w:lang w:val="en-GB"/>
              </w:rPr>
            </w:pPr>
            <w:ins w:id="2881" w:author="Author">
              <w:r>
                <w:rPr>
                  <w:lang w:val="en-GB"/>
                </w:rPr>
                <w:t>R0001/</w:t>
              </w:r>
            </w:ins>
            <w:r w:rsidR="00E6364D" w:rsidRPr="00FF353C">
              <w:rPr>
                <w:lang w:val="en-GB"/>
              </w:rPr>
              <w:t>C0160</w:t>
            </w:r>
          </w:p>
        </w:tc>
        <w:tc>
          <w:tcPr>
            <w:tcW w:w="1570" w:type="dxa"/>
            <w:tcBorders>
              <w:top w:val="single" w:sz="2" w:space="0" w:color="auto"/>
              <w:left w:val="single" w:sz="2" w:space="0" w:color="auto"/>
              <w:bottom w:val="single" w:sz="2" w:space="0" w:color="auto"/>
              <w:right w:val="single" w:sz="2" w:space="0" w:color="auto"/>
            </w:tcBorders>
          </w:tcPr>
          <w:p w14:paraId="6D83A8A6" w14:textId="77777777" w:rsidR="00E6364D" w:rsidRPr="00FF353C" w:rsidRDefault="00E6364D" w:rsidP="00485DF3">
            <w:pPr>
              <w:pStyle w:val="NormalLeft"/>
              <w:rPr>
                <w:lang w:val="en-GB"/>
              </w:rPr>
            </w:pPr>
            <w:r w:rsidRPr="00FF353C">
              <w:rPr>
                <w:lang w:val="en-GB"/>
              </w:rPr>
              <w:t xml:space="preserve">Total </w:t>
            </w:r>
            <w:r w:rsidRPr="00FF353C">
              <w:rPr>
                <w:lang w:val="en-GB"/>
              </w:rPr>
              <w:lastRenderedPageBreak/>
              <w:t>participations in financial and credit institutions — Common Equity Tier 1</w:t>
            </w:r>
          </w:p>
        </w:tc>
        <w:tc>
          <w:tcPr>
            <w:tcW w:w="5209" w:type="dxa"/>
            <w:tcBorders>
              <w:top w:val="single" w:sz="2" w:space="0" w:color="auto"/>
              <w:left w:val="single" w:sz="2" w:space="0" w:color="auto"/>
              <w:bottom w:val="single" w:sz="2" w:space="0" w:color="auto"/>
              <w:right w:val="single" w:sz="2" w:space="0" w:color="auto"/>
            </w:tcBorders>
          </w:tcPr>
          <w:p w14:paraId="6EE9CFEE" w14:textId="77777777" w:rsidR="00E6364D" w:rsidRPr="00FF353C" w:rsidRDefault="00E6364D" w:rsidP="00485DF3">
            <w:pPr>
              <w:pStyle w:val="NormalLeft"/>
              <w:rPr>
                <w:lang w:val="en-GB"/>
              </w:rPr>
            </w:pPr>
            <w:r w:rsidRPr="00FF353C">
              <w:rPr>
                <w:lang w:val="en-GB"/>
              </w:rPr>
              <w:lastRenderedPageBreak/>
              <w:t xml:space="preserve">This is the total value of Common Equity Tier 1 </w:t>
            </w:r>
            <w:r w:rsidRPr="00FF353C">
              <w:rPr>
                <w:lang w:val="en-GB"/>
              </w:rPr>
              <w:lastRenderedPageBreak/>
              <w:t>held in financial and credit institutions. (for which there is an OF deduction)</w:t>
            </w:r>
          </w:p>
        </w:tc>
      </w:tr>
      <w:tr w:rsidR="00E6364D" w:rsidRPr="00FF353C" w14:paraId="23EB1B9E" w14:textId="77777777" w:rsidTr="008D32ED">
        <w:tc>
          <w:tcPr>
            <w:tcW w:w="2507" w:type="dxa"/>
            <w:tcBorders>
              <w:top w:val="single" w:sz="2" w:space="0" w:color="auto"/>
              <w:left w:val="single" w:sz="2" w:space="0" w:color="auto"/>
              <w:bottom w:val="single" w:sz="2" w:space="0" w:color="auto"/>
              <w:right w:val="single" w:sz="2" w:space="0" w:color="auto"/>
            </w:tcBorders>
          </w:tcPr>
          <w:p w14:paraId="54ED48C0" w14:textId="2C605307" w:rsidR="00E6364D" w:rsidRPr="00FF353C" w:rsidRDefault="00DF59C5" w:rsidP="00485DF3">
            <w:pPr>
              <w:pStyle w:val="NormalLeft"/>
              <w:rPr>
                <w:lang w:val="en-GB"/>
              </w:rPr>
            </w:pPr>
            <w:ins w:id="2882" w:author="Author">
              <w:r>
                <w:rPr>
                  <w:lang w:val="en-GB"/>
                </w:rPr>
                <w:lastRenderedPageBreak/>
                <w:t>R0001/</w:t>
              </w:r>
            </w:ins>
            <w:r w:rsidR="00E6364D" w:rsidRPr="00FF353C">
              <w:rPr>
                <w:lang w:val="en-GB"/>
              </w:rPr>
              <w:t>C0170</w:t>
            </w:r>
          </w:p>
        </w:tc>
        <w:tc>
          <w:tcPr>
            <w:tcW w:w="1570" w:type="dxa"/>
            <w:tcBorders>
              <w:top w:val="single" w:sz="2" w:space="0" w:color="auto"/>
              <w:left w:val="single" w:sz="2" w:space="0" w:color="auto"/>
              <w:bottom w:val="single" w:sz="2" w:space="0" w:color="auto"/>
              <w:right w:val="single" w:sz="2" w:space="0" w:color="auto"/>
            </w:tcBorders>
          </w:tcPr>
          <w:p w14:paraId="2E0CDD65" w14:textId="77777777" w:rsidR="00E6364D" w:rsidRPr="00FF353C" w:rsidRDefault="00E6364D" w:rsidP="00485DF3">
            <w:pPr>
              <w:pStyle w:val="NormalLeft"/>
              <w:rPr>
                <w:lang w:val="en-GB"/>
              </w:rPr>
            </w:pPr>
            <w:r w:rsidRPr="00FF353C">
              <w:rPr>
                <w:lang w:val="en-GB"/>
              </w:rPr>
              <w:t>Total participations in financial and credit institutions — Additional Tier 1</w:t>
            </w:r>
          </w:p>
        </w:tc>
        <w:tc>
          <w:tcPr>
            <w:tcW w:w="5209" w:type="dxa"/>
            <w:tcBorders>
              <w:top w:val="single" w:sz="2" w:space="0" w:color="auto"/>
              <w:left w:val="single" w:sz="2" w:space="0" w:color="auto"/>
              <w:bottom w:val="single" w:sz="2" w:space="0" w:color="auto"/>
              <w:right w:val="single" w:sz="2" w:space="0" w:color="auto"/>
            </w:tcBorders>
          </w:tcPr>
          <w:p w14:paraId="3E9637E5" w14:textId="77777777" w:rsidR="00E6364D" w:rsidRPr="00FF353C" w:rsidRDefault="00E6364D" w:rsidP="00485DF3">
            <w:pPr>
              <w:pStyle w:val="NormalLeft"/>
              <w:rPr>
                <w:lang w:val="en-GB"/>
              </w:rPr>
            </w:pPr>
            <w:r w:rsidRPr="00FF353C">
              <w:rPr>
                <w:lang w:val="en-GB"/>
              </w:rPr>
              <w:t>This is the total value of Additional Tier 1 held in financial and credit institutions. (for which there is an OF deduction)</w:t>
            </w:r>
          </w:p>
        </w:tc>
      </w:tr>
      <w:tr w:rsidR="00E6364D" w:rsidRPr="00FF353C" w14:paraId="7B46A2EF" w14:textId="77777777" w:rsidTr="008D32ED">
        <w:tc>
          <w:tcPr>
            <w:tcW w:w="2507" w:type="dxa"/>
            <w:tcBorders>
              <w:top w:val="single" w:sz="2" w:space="0" w:color="auto"/>
              <w:left w:val="single" w:sz="2" w:space="0" w:color="auto"/>
              <w:bottom w:val="single" w:sz="2" w:space="0" w:color="auto"/>
              <w:right w:val="single" w:sz="2" w:space="0" w:color="auto"/>
            </w:tcBorders>
          </w:tcPr>
          <w:p w14:paraId="0D8F448F" w14:textId="368091DE" w:rsidR="00E6364D" w:rsidRPr="00FF353C" w:rsidRDefault="00DF59C5" w:rsidP="00485DF3">
            <w:pPr>
              <w:pStyle w:val="NormalLeft"/>
              <w:rPr>
                <w:lang w:val="en-GB"/>
              </w:rPr>
            </w:pPr>
            <w:ins w:id="2883" w:author="Author">
              <w:r>
                <w:rPr>
                  <w:lang w:val="en-GB"/>
                </w:rPr>
                <w:t>R0001/</w:t>
              </w:r>
            </w:ins>
            <w:r w:rsidR="00E6364D" w:rsidRPr="00FF353C">
              <w:rPr>
                <w:lang w:val="en-GB"/>
              </w:rPr>
              <w:t>C0180</w:t>
            </w:r>
          </w:p>
        </w:tc>
        <w:tc>
          <w:tcPr>
            <w:tcW w:w="1570" w:type="dxa"/>
            <w:tcBorders>
              <w:top w:val="single" w:sz="2" w:space="0" w:color="auto"/>
              <w:left w:val="single" w:sz="2" w:space="0" w:color="auto"/>
              <w:bottom w:val="single" w:sz="2" w:space="0" w:color="auto"/>
              <w:right w:val="single" w:sz="2" w:space="0" w:color="auto"/>
            </w:tcBorders>
          </w:tcPr>
          <w:p w14:paraId="4C45D25A" w14:textId="77777777" w:rsidR="00E6364D" w:rsidRPr="00FF353C" w:rsidRDefault="00E6364D" w:rsidP="00485DF3">
            <w:pPr>
              <w:pStyle w:val="NormalLeft"/>
              <w:rPr>
                <w:lang w:val="en-GB"/>
              </w:rPr>
            </w:pPr>
            <w:r w:rsidRPr="00FF353C">
              <w:rPr>
                <w:lang w:val="en-GB"/>
              </w:rPr>
              <w:t>Total participations in financial and credit institutions– Tier 2</w:t>
            </w:r>
          </w:p>
        </w:tc>
        <w:tc>
          <w:tcPr>
            <w:tcW w:w="5209" w:type="dxa"/>
            <w:tcBorders>
              <w:top w:val="single" w:sz="2" w:space="0" w:color="auto"/>
              <w:left w:val="single" w:sz="2" w:space="0" w:color="auto"/>
              <w:bottom w:val="single" w:sz="2" w:space="0" w:color="auto"/>
              <w:right w:val="single" w:sz="2" w:space="0" w:color="auto"/>
            </w:tcBorders>
          </w:tcPr>
          <w:p w14:paraId="2DA3AD93" w14:textId="77777777" w:rsidR="00E6364D" w:rsidRPr="00FF353C" w:rsidRDefault="00E6364D" w:rsidP="00485DF3">
            <w:pPr>
              <w:pStyle w:val="NormalLeft"/>
              <w:rPr>
                <w:lang w:val="en-GB"/>
              </w:rPr>
            </w:pPr>
            <w:r w:rsidRPr="00FF353C">
              <w:rPr>
                <w:lang w:val="en-GB"/>
              </w:rPr>
              <w:t>This is the total value of Tier 2 held in financial and credit institutions. (for which there is an OF deduction)</w:t>
            </w:r>
          </w:p>
        </w:tc>
      </w:tr>
      <w:tr w:rsidR="00E6364D" w:rsidRPr="00FF353C" w14:paraId="51A21372" w14:textId="77777777" w:rsidTr="008D32ED">
        <w:tc>
          <w:tcPr>
            <w:tcW w:w="2507" w:type="dxa"/>
            <w:tcBorders>
              <w:top w:val="single" w:sz="2" w:space="0" w:color="auto"/>
              <w:left w:val="single" w:sz="2" w:space="0" w:color="auto"/>
              <w:bottom w:val="single" w:sz="2" w:space="0" w:color="auto"/>
              <w:right w:val="single" w:sz="2" w:space="0" w:color="auto"/>
            </w:tcBorders>
          </w:tcPr>
          <w:p w14:paraId="5FE5B66A" w14:textId="77777777" w:rsidR="00E6364D" w:rsidRPr="00FF353C" w:rsidRDefault="00E6364D" w:rsidP="00485DF3">
            <w:pPr>
              <w:pStyle w:val="NormalCentered"/>
              <w:rPr>
                <w:lang w:val="en-GB"/>
              </w:rPr>
            </w:pPr>
            <w:r w:rsidRPr="00FF353C">
              <w:rPr>
                <w:i/>
                <w:iCs/>
                <w:lang w:val="en-GB"/>
              </w:rPr>
              <w:t>Own funds deductions</w:t>
            </w:r>
          </w:p>
        </w:tc>
        <w:tc>
          <w:tcPr>
            <w:tcW w:w="1570" w:type="dxa"/>
            <w:tcBorders>
              <w:top w:val="single" w:sz="2" w:space="0" w:color="auto"/>
              <w:left w:val="single" w:sz="2" w:space="0" w:color="auto"/>
              <w:bottom w:val="single" w:sz="2" w:space="0" w:color="auto"/>
              <w:right w:val="single" w:sz="2" w:space="0" w:color="auto"/>
            </w:tcBorders>
          </w:tcPr>
          <w:p w14:paraId="0A93E9A3" w14:textId="77777777" w:rsidR="00E6364D" w:rsidRPr="00FF353C" w:rsidRDefault="00E6364D" w:rsidP="00485DF3">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6776BF9F" w14:textId="77777777" w:rsidR="00E6364D" w:rsidRPr="00FF353C" w:rsidRDefault="00E6364D" w:rsidP="00485DF3">
            <w:pPr>
              <w:pStyle w:val="NormalCentered"/>
              <w:rPr>
                <w:lang w:val="en-GB"/>
              </w:rPr>
            </w:pPr>
          </w:p>
        </w:tc>
      </w:tr>
      <w:tr w:rsidR="00E6364D" w:rsidRPr="00FF353C" w14:paraId="4671CA72" w14:textId="77777777" w:rsidTr="008D32ED">
        <w:tc>
          <w:tcPr>
            <w:tcW w:w="2507" w:type="dxa"/>
            <w:tcBorders>
              <w:top w:val="single" w:sz="2" w:space="0" w:color="auto"/>
              <w:left w:val="single" w:sz="2" w:space="0" w:color="auto"/>
              <w:bottom w:val="single" w:sz="2" w:space="0" w:color="auto"/>
              <w:right w:val="single" w:sz="2" w:space="0" w:color="auto"/>
            </w:tcBorders>
          </w:tcPr>
          <w:p w14:paraId="51D0F0B4" w14:textId="77777777" w:rsidR="00E6364D" w:rsidRPr="00FF353C" w:rsidRDefault="00E6364D" w:rsidP="00485DF3">
            <w:pPr>
              <w:pStyle w:val="NormalLeft"/>
              <w:rPr>
                <w:lang w:val="en-GB"/>
              </w:rPr>
            </w:pPr>
            <w:r w:rsidRPr="00FF353C">
              <w:rPr>
                <w:lang w:val="en-GB"/>
              </w:rPr>
              <w:t>R0010/C0190</w:t>
            </w:r>
          </w:p>
        </w:tc>
        <w:tc>
          <w:tcPr>
            <w:tcW w:w="1570" w:type="dxa"/>
            <w:tcBorders>
              <w:top w:val="single" w:sz="2" w:space="0" w:color="auto"/>
              <w:left w:val="single" w:sz="2" w:space="0" w:color="auto"/>
              <w:bottom w:val="single" w:sz="2" w:space="0" w:color="auto"/>
              <w:right w:val="single" w:sz="2" w:space="0" w:color="auto"/>
            </w:tcBorders>
          </w:tcPr>
          <w:p w14:paraId="57AEFFA2" w14:textId="77777777" w:rsidR="00E6364D" w:rsidRPr="00FF353C" w:rsidRDefault="00E6364D" w:rsidP="00485DF3">
            <w:pPr>
              <w:pStyle w:val="NormalLeft"/>
              <w:rPr>
                <w:lang w:val="en-GB"/>
              </w:rPr>
            </w:pPr>
            <w:r w:rsidRPr="00FF353C">
              <w:rPr>
                <w:lang w:val="en-GB"/>
              </w:rPr>
              <w:t>Article 68 (1) deduction — total</w:t>
            </w:r>
          </w:p>
        </w:tc>
        <w:tc>
          <w:tcPr>
            <w:tcW w:w="5209" w:type="dxa"/>
            <w:tcBorders>
              <w:top w:val="single" w:sz="2" w:space="0" w:color="auto"/>
              <w:left w:val="single" w:sz="2" w:space="0" w:color="auto"/>
              <w:bottom w:val="single" w:sz="2" w:space="0" w:color="auto"/>
              <w:right w:val="single" w:sz="2" w:space="0" w:color="auto"/>
            </w:tcBorders>
          </w:tcPr>
          <w:p w14:paraId="6F91C64F" w14:textId="77777777" w:rsidR="00E6364D" w:rsidRPr="00FF353C" w:rsidRDefault="00E6364D" w:rsidP="00485DF3">
            <w:pPr>
              <w:pStyle w:val="NormalLeft"/>
              <w:rPr>
                <w:lang w:val="en-GB"/>
              </w:rPr>
            </w:pPr>
            <w:r w:rsidRPr="00FF353C">
              <w:rPr>
                <w:lang w:val="en-GB"/>
              </w:rPr>
              <w:t>This is the total value of the Article 68 (1) deduction, specified in Delegated Regulation (EU) 2015/35.</w:t>
            </w:r>
          </w:p>
        </w:tc>
      </w:tr>
      <w:tr w:rsidR="00E6364D" w:rsidRPr="00FF353C" w14:paraId="0F9991E0" w14:textId="77777777" w:rsidTr="008D32ED">
        <w:tc>
          <w:tcPr>
            <w:tcW w:w="2507" w:type="dxa"/>
            <w:tcBorders>
              <w:top w:val="single" w:sz="2" w:space="0" w:color="auto"/>
              <w:left w:val="single" w:sz="2" w:space="0" w:color="auto"/>
              <w:bottom w:val="single" w:sz="2" w:space="0" w:color="auto"/>
              <w:right w:val="single" w:sz="2" w:space="0" w:color="auto"/>
            </w:tcBorders>
          </w:tcPr>
          <w:p w14:paraId="16705A19" w14:textId="77777777" w:rsidR="00E6364D" w:rsidRPr="00FF353C" w:rsidRDefault="00E6364D" w:rsidP="00485DF3">
            <w:pPr>
              <w:pStyle w:val="NormalLeft"/>
              <w:rPr>
                <w:lang w:val="en-GB"/>
              </w:rPr>
            </w:pPr>
            <w:r w:rsidRPr="00FF353C">
              <w:rPr>
                <w:lang w:val="en-GB"/>
              </w:rPr>
              <w:t>R0010/C0200</w:t>
            </w:r>
          </w:p>
        </w:tc>
        <w:tc>
          <w:tcPr>
            <w:tcW w:w="1570" w:type="dxa"/>
            <w:tcBorders>
              <w:top w:val="single" w:sz="2" w:space="0" w:color="auto"/>
              <w:left w:val="single" w:sz="2" w:space="0" w:color="auto"/>
              <w:bottom w:val="single" w:sz="2" w:space="0" w:color="auto"/>
              <w:right w:val="single" w:sz="2" w:space="0" w:color="auto"/>
            </w:tcBorders>
          </w:tcPr>
          <w:p w14:paraId="6F3D2D06" w14:textId="77777777" w:rsidR="00E6364D" w:rsidRPr="00FF353C" w:rsidRDefault="00E6364D" w:rsidP="00485DF3">
            <w:pPr>
              <w:pStyle w:val="NormalLeft"/>
              <w:rPr>
                <w:lang w:val="en-GB"/>
              </w:rPr>
            </w:pPr>
            <w:r w:rsidRPr="00FF353C">
              <w:rPr>
                <w:lang w:val="en-GB"/>
              </w:rPr>
              <w:t>Article 68 (1) deduction — tier 1 unrestricted</w:t>
            </w:r>
          </w:p>
        </w:tc>
        <w:tc>
          <w:tcPr>
            <w:tcW w:w="5209" w:type="dxa"/>
            <w:tcBorders>
              <w:top w:val="single" w:sz="2" w:space="0" w:color="auto"/>
              <w:left w:val="single" w:sz="2" w:space="0" w:color="auto"/>
              <w:bottom w:val="single" w:sz="2" w:space="0" w:color="auto"/>
              <w:right w:val="single" w:sz="2" w:space="0" w:color="auto"/>
            </w:tcBorders>
          </w:tcPr>
          <w:p w14:paraId="18F52503" w14:textId="77777777" w:rsidR="00E6364D" w:rsidRPr="00FF353C" w:rsidRDefault="00E6364D" w:rsidP="00485DF3">
            <w:pPr>
              <w:pStyle w:val="NormalLeft"/>
              <w:rPr>
                <w:lang w:val="en-GB"/>
              </w:rPr>
            </w:pPr>
            <w:r w:rsidRPr="00FF353C">
              <w:rPr>
                <w:lang w:val="en-GB"/>
              </w:rPr>
              <w:t>This is the value of the Article 68(1) deduction which is deducted from tier 1 unrestricted items in accordance with Article 68 (5) of Delegated Regulation (EU) 2015/35.</w:t>
            </w:r>
          </w:p>
        </w:tc>
      </w:tr>
      <w:tr w:rsidR="00E6364D" w:rsidRPr="00FF353C" w14:paraId="03947309" w14:textId="77777777" w:rsidTr="008D32ED">
        <w:tc>
          <w:tcPr>
            <w:tcW w:w="2507" w:type="dxa"/>
            <w:tcBorders>
              <w:top w:val="single" w:sz="2" w:space="0" w:color="auto"/>
              <w:left w:val="single" w:sz="2" w:space="0" w:color="auto"/>
              <w:bottom w:val="single" w:sz="2" w:space="0" w:color="auto"/>
              <w:right w:val="single" w:sz="2" w:space="0" w:color="auto"/>
            </w:tcBorders>
          </w:tcPr>
          <w:p w14:paraId="117DF12E" w14:textId="77777777" w:rsidR="00E6364D" w:rsidRPr="00FF353C" w:rsidRDefault="00E6364D" w:rsidP="00485DF3">
            <w:pPr>
              <w:pStyle w:val="NormalLeft"/>
              <w:rPr>
                <w:lang w:val="en-GB"/>
              </w:rPr>
            </w:pPr>
            <w:r w:rsidRPr="00FF353C">
              <w:rPr>
                <w:lang w:val="en-GB"/>
              </w:rPr>
              <w:t>R0010/C0210</w:t>
            </w:r>
          </w:p>
        </w:tc>
        <w:tc>
          <w:tcPr>
            <w:tcW w:w="1570" w:type="dxa"/>
            <w:tcBorders>
              <w:top w:val="single" w:sz="2" w:space="0" w:color="auto"/>
              <w:left w:val="single" w:sz="2" w:space="0" w:color="auto"/>
              <w:bottom w:val="single" w:sz="2" w:space="0" w:color="auto"/>
              <w:right w:val="single" w:sz="2" w:space="0" w:color="auto"/>
            </w:tcBorders>
          </w:tcPr>
          <w:p w14:paraId="279A2B08" w14:textId="77777777" w:rsidR="00E6364D" w:rsidRPr="00FF353C" w:rsidRDefault="00E6364D" w:rsidP="00485DF3">
            <w:pPr>
              <w:pStyle w:val="NormalLeft"/>
              <w:rPr>
                <w:lang w:val="en-GB"/>
              </w:rPr>
            </w:pPr>
            <w:r w:rsidRPr="00FF353C">
              <w:rPr>
                <w:lang w:val="en-GB"/>
              </w:rPr>
              <w:t>Article 68 (1) deduction — tier 1 restricted</w:t>
            </w:r>
          </w:p>
        </w:tc>
        <w:tc>
          <w:tcPr>
            <w:tcW w:w="5209" w:type="dxa"/>
            <w:tcBorders>
              <w:top w:val="single" w:sz="2" w:space="0" w:color="auto"/>
              <w:left w:val="single" w:sz="2" w:space="0" w:color="auto"/>
              <w:bottom w:val="single" w:sz="2" w:space="0" w:color="auto"/>
              <w:right w:val="single" w:sz="2" w:space="0" w:color="auto"/>
            </w:tcBorders>
          </w:tcPr>
          <w:p w14:paraId="6071AA05" w14:textId="77777777" w:rsidR="00E6364D" w:rsidRPr="00FF353C" w:rsidRDefault="00E6364D" w:rsidP="00485DF3">
            <w:pPr>
              <w:pStyle w:val="NormalLeft"/>
              <w:rPr>
                <w:lang w:val="en-GB"/>
              </w:rPr>
            </w:pPr>
            <w:r w:rsidRPr="00FF353C">
              <w:rPr>
                <w:lang w:val="en-GB"/>
              </w:rPr>
              <w:t>This is the value of the Article 68(1) deduction which is deducted from tier 1 restricted items in accordance with Article 68 (5) of Delegated Regulation (EU) 2015/35.</w:t>
            </w:r>
          </w:p>
        </w:tc>
      </w:tr>
      <w:tr w:rsidR="00E6364D" w:rsidRPr="00FF353C" w14:paraId="5A5D15DA" w14:textId="77777777" w:rsidTr="008D32ED">
        <w:tc>
          <w:tcPr>
            <w:tcW w:w="2507" w:type="dxa"/>
            <w:tcBorders>
              <w:top w:val="single" w:sz="2" w:space="0" w:color="auto"/>
              <w:left w:val="single" w:sz="2" w:space="0" w:color="auto"/>
              <w:bottom w:val="single" w:sz="2" w:space="0" w:color="auto"/>
              <w:right w:val="single" w:sz="2" w:space="0" w:color="auto"/>
            </w:tcBorders>
          </w:tcPr>
          <w:p w14:paraId="710DE55A" w14:textId="77777777" w:rsidR="00E6364D" w:rsidRPr="00FF353C" w:rsidRDefault="00E6364D" w:rsidP="00485DF3">
            <w:pPr>
              <w:pStyle w:val="NormalLeft"/>
              <w:rPr>
                <w:lang w:val="en-GB"/>
              </w:rPr>
            </w:pPr>
            <w:r w:rsidRPr="00FF353C">
              <w:rPr>
                <w:lang w:val="en-GB"/>
              </w:rPr>
              <w:t>R0010/C0220</w:t>
            </w:r>
          </w:p>
        </w:tc>
        <w:tc>
          <w:tcPr>
            <w:tcW w:w="1570" w:type="dxa"/>
            <w:tcBorders>
              <w:top w:val="single" w:sz="2" w:space="0" w:color="auto"/>
              <w:left w:val="single" w:sz="2" w:space="0" w:color="auto"/>
              <w:bottom w:val="single" w:sz="2" w:space="0" w:color="auto"/>
              <w:right w:val="single" w:sz="2" w:space="0" w:color="auto"/>
            </w:tcBorders>
          </w:tcPr>
          <w:p w14:paraId="3D2499AB" w14:textId="77777777" w:rsidR="00E6364D" w:rsidRPr="00FF353C" w:rsidRDefault="00E6364D" w:rsidP="00485DF3">
            <w:pPr>
              <w:pStyle w:val="NormalLeft"/>
              <w:rPr>
                <w:lang w:val="en-GB"/>
              </w:rPr>
            </w:pPr>
            <w:r w:rsidRPr="00FF353C">
              <w:rPr>
                <w:lang w:val="en-GB"/>
              </w:rPr>
              <w:t>Article 68 (1) deduction — Tier 2</w:t>
            </w:r>
          </w:p>
        </w:tc>
        <w:tc>
          <w:tcPr>
            <w:tcW w:w="5209" w:type="dxa"/>
            <w:tcBorders>
              <w:top w:val="single" w:sz="2" w:space="0" w:color="auto"/>
              <w:left w:val="single" w:sz="2" w:space="0" w:color="auto"/>
              <w:bottom w:val="single" w:sz="2" w:space="0" w:color="auto"/>
              <w:right w:val="single" w:sz="2" w:space="0" w:color="auto"/>
            </w:tcBorders>
          </w:tcPr>
          <w:p w14:paraId="40280538" w14:textId="77777777" w:rsidR="00E6364D" w:rsidRPr="00FF353C" w:rsidRDefault="00E6364D" w:rsidP="00485DF3">
            <w:pPr>
              <w:pStyle w:val="NormalLeft"/>
              <w:rPr>
                <w:lang w:val="en-GB"/>
              </w:rPr>
            </w:pPr>
            <w:r w:rsidRPr="00FF353C">
              <w:rPr>
                <w:lang w:val="en-GB"/>
              </w:rPr>
              <w:t>This is the value of the Article 68(1) deduction which is deducted from tier 2 items in accordance with Article 68 (5) of Delegated Regulation (EU) 2015/35.</w:t>
            </w:r>
          </w:p>
        </w:tc>
      </w:tr>
      <w:tr w:rsidR="00E6364D" w:rsidRPr="00FF353C" w14:paraId="0AB47CEA" w14:textId="77777777" w:rsidTr="008D32ED">
        <w:tc>
          <w:tcPr>
            <w:tcW w:w="2507" w:type="dxa"/>
            <w:tcBorders>
              <w:top w:val="single" w:sz="2" w:space="0" w:color="auto"/>
              <w:left w:val="single" w:sz="2" w:space="0" w:color="auto"/>
              <w:bottom w:val="single" w:sz="2" w:space="0" w:color="auto"/>
              <w:right w:val="single" w:sz="2" w:space="0" w:color="auto"/>
            </w:tcBorders>
          </w:tcPr>
          <w:p w14:paraId="401C243D" w14:textId="77777777" w:rsidR="00E6364D" w:rsidRPr="00FF353C" w:rsidRDefault="00E6364D" w:rsidP="00485DF3">
            <w:pPr>
              <w:pStyle w:val="NormalLeft"/>
              <w:rPr>
                <w:lang w:val="en-GB"/>
              </w:rPr>
            </w:pPr>
            <w:r w:rsidRPr="00FF353C">
              <w:rPr>
                <w:lang w:val="en-GB"/>
              </w:rPr>
              <w:t>R0020/C0190</w:t>
            </w:r>
          </w:p>
        </w:tc>
        <w:tc>
          <w:tcPr>
            <w:tcW w:w="1570" w:type="dxa"/>
            <w:tcBorders>
              <w:top w:val="single" w:sz="2" w:space="0" w:color="auto"/>
              <w:left w:val="single" w:sz="2" w:space="0" w:color="auto"/>
              <w:bottom w:val="single" w:sz="2" w:space="0" w:color="auto"/>
              <w:right w:val="single" w:sz="2" w:space="0" w:color="auto"/>
            </w:tcBorders>
          </w:tcPr>
          <w:p w14:paraId="12A6FC0C" w14:textId="77777777" w:rsidR="00E6364D" w:rsidRPr="00FF353C" w:rsidRDefault="00E6364D" w:rsidP="00485DF3">
            <w:pPr>
              <w:pStyle w:val="NormalLeft"/>
              <w:rPr>
                <w:lang w:val="en-GB"/>
              </w:rPr>
            </w:pPr>
            <w:r w:rsidRPr="00FF353C">
              <w:rPr>
                <w:lang w:val="en-GB"/>
              </w:rPr>
              <w:t>Article 68(2) deduction — total</w:t>
            </w:r>
          </w:p>
        </w:tc>
        <w:tc>
          <w:tcPr>
            <w:tcW w:w="5209" w:type="dxa"/>
            <w:tcBorders>
              <w:top w:val="single" w:sz="2" w:space="0" w:color="auto"/>
              <w:left w:val="single" w:sz="2" w:space="0" w:color="auto"/>
              <w:bottom w:val="single" w:sz="2" w:space="0" w:color="auto"/>
              <w:right w:val="single" w:sz="2" w:space="0" w:color="auto"/>
            </w:tcBorders>
          </w:tcPr>
          <w:p w14:paraId="2B202191" w14:textId="77777777" w:rsidR="00E6364D" w:rsidRPr="00FF353C" w:rsidRDefault="00E6364D" w:rsidP="00485DF3">
            <w:pPr>
              <w:pStyle w:val="NormalLeft"/>
              <w:rPr>
                <w:lang w:val="en-GB"/>
              </w:rPr>
            </w:pPr>
            <w:r w:rsidRPr="00FF353C">
              <w:rPr>
                <w:lang w:val="en-GB"/>
              </w:rPr>
              <w:t>This is the total value of the Article 68 (2) deduction of Delegated Regulation (EU) 2015/35.</w:t>
            </w:r>
          </w:p>
        </w:tc>
      </w:tr>
      <w:tr w:rsidR="00E6364D" w:rsidRPr="00FF353C" w14:paraId="3803DCFE" w14:textId="77777777" w:rsidTr="008D32ED">
        <w:tc>
          <w:tcPr>
            <w:tcW w:w="2507" w:type="dxa"/>
            <w:tcBorders>
              <w:top w:val="single" w:sz="2" w:space="0" w:color="auto"/>
              <w:left w:val="single" w:sz="2" w:space="0" w:color="auto"/>
              <w:bottom w:val="single" w:sz="2" w:space="0" w:color="auto"/>
              <w:right w:val="single" w:sz="2" w:space="0" w:color="auto"/>
            </w:tcBorders>
          </w:tcPr>
          <w:p w14:paraId="4928CA30" w14:textId="77777777" w:rsidR="00E6364D" w:rsidRPr="00FF353C" w:rsidRDefault="00E6364D" w:rsidP="00485DF3">
            <w:pPr>
              <w:pStyle w:val="NormalLeft"/>
              <w:rPr>
                <w:lang w:val="en-GB"/>
              </w:rPr>
            </w:pPr>
            <w:r w:rsidRPr="00FF353C">
              <w:rPr>
                <w:lang w:val="en-GB"/>
              </w:rPr>
              <w:t>R0020/C0200</w:t>
            </w:r>
          </w:p>
        </w:tc>
        <w:tc>
          <w:tcPr>
            <w:tcW w:w="1570" w:type="dxa"/>
            <w:tcBorders>
              <w:top w:val="single" w:sz="2" w:space="0" w:color="auto"/>
              <w:left w:val="single" w:sz="2" w:space="0" w:color="auto"/>
              <w:bottom w:val="single" w:sz="2" w:space="0" w:color="auto"/>
              <w:right w:val="single" w:sz="2" w:space="0" w:color="auto"/>
            </w:tcBorders>
          </w:tcPr>
          <w:p w14:paraId="3CE18195" w14:textId="77777777" w:rsidR="00E6364D" w:rsidRPr="00FF353C" w:rsidRDefault="00E6364D" w:rsidP="00485DF3">
            <w:pPr>
              <w:pStyle w:val="NormalLeft"/>
              <w:rPr>
                <w:lang w:val="en-GB"/>
              </w:rPr>
            </w:pPr>
            <w:r w:rsidRPr="00FF353C">
              <w:rPr>
                <w:lang w:val="en-GB"/>
              </w:rPr>
              <w:t>Article 68 (2) deduction — tier 1 unrestricted</w:t>
            </w:r>
          </w:p>
        </w:tc>
        <w:tc>
          <w:tcPr>
            <w:tcW w:w="5209" w:type="dxa"/>
            <w:tcBorders>
              <w:top w:val="single" w:sz="2" w:space="0" w:color="auto"/>
              <w:left w:val="single" w:sz="2" w:space="0" w:color="auto"/>
              <w:bottom w:val="single" w:sz="2" w:space="0" w:color="auto"/>
              <w:right w:val="single" w:sz="2" w:space="0" w:color="auto"/>
            </w:tcBorders>
          </w:tcPr>
          <w:p w14:paraId="32350B6B" w14:textId="77777777" w:rsidR="00E6364D" w:rsidRPr="00FF353C" w:rsidRDefault="00E6364D" w:rsidP="00485DF3">
            <w:pPr>
              <w:pStyle w:val="NormalLeft"/>
              <w:rPr>
                <w:lang w:val="en-GB"/>
              </w:rPr>
            </w:pPr>
            <w:r w:rsidRPr="00FF353C">
              <w:rPr>
                <w:lang w:val="en-GB"/>
              </w:rPr>
              <w:t>This is the value of the Article 68(2) deduction which is deducted from tier 1 unrestricted items in accordance with Article 68 (5) of Delegated Regulation (EU) 2015/35.</w:t>
            </w:r>
          </w:p>
        </w:tc>
      </w:tr>
      <w:tr w:rsidR="00E6364D" w:rsidRPr="00FF353C" w14:paraId="6B7ACE1C" w14:textId="77777777" w:rsidTr="008D32ED">
        <w:tc>
          <w:tcPr>
            <w:tcW w:w="2507" w:type="dxa"/>
            <w:tcBorders>
              <w:top w:val="single" w:sz="2" w:space="0" w:color="auto"/>
              <w:left w:val="single" w:sz="2" w:space="0" w:color="auto"/>
              <w:bottom w:val="single" w:sz="2" w:space="0" w:color="auto"/>
              <w:right w:val="single" w:sz="2" w:space="0" w:color="auto"/>
            </w:tcBorders>
          </w:tcPr>
          <w:p w14:paraId="0741BCF1" w14:textId="77777777" w:rsidR="00E6364D" w:rsidRPr="00FF353C" w:rsidRDefault="00E6364D" w:rsidP="00485DF3">
            <w:pPr>
              <w:pStyle w:val="NormalLeft"/>
              <w:rPr>
                <w:lang w:val="en-GB"/>
              </w:rPr>
            </w:pPr>
            <w:r w:rsidRPr="00FF353C">
              <w:rPr>
                <w:lang w:val="en-GB"/>
              </w:rPr>
              <w:lastRenderedPageBreak/>
              <w:t>R0020/C0210</w:t>
            </w:r>
          </w:p>
        </w:tc>
        <w:tc>
          <w:tcPr>
            <w:tcW w:w="1570" w:type="dxa"/>
            <w:tcBorders>
              <w:top w:val="single" w:sz="2" w:space="0" w:color="auto"/>
              <w:left w:val="single" w:sz="2" w:space="0" w:color="auto"/>
              <w:bottom w:val="single" w:sz="2" w:space="0" w:color="auto"/>
              <w:right w:val="single" w:sz="2" w:space="0" w:color="auto"/>
            </w:tcBorders>
          </w:tcPr>
          <w:p w14:paraId="7FFA13A8" w14:textId="77777777" w:rsidR="00E6364D" w:rsidRPr="00FF353C" w:rsidRDefault="00E6364D" w:rsidP="00485DF3">
            <w:pPr>
              <w:pStyle w:val="NormalLeft"/>
              <w:rPr>
                <w:lang w:val="en-GB"/>
              </w:rPr>
            </w:pPr>
            <w:r w:rsidRPr="00FF353C">
              <w:rPr>
                <w:lang w:val="en-GB"/>
              </w:rPr>
              <w:t>Article 68 (2) deduction — tier 1 restricted</w:t>
            </w:r>
          </w:p>
        </w:tc>
        <w:tc>
          <w:tcPr>
            <w:tcW w:w="5209" w:type="dxa"/>
            <w:tcBorders>
              <w:top w:val="single" w:sz="2" w:space="0" w:color="auto"/>
              <w:left w:val="single" w:sz="2" w:space="0" w:color="auto"/>
              <w:bottom w:val="single" w:sz="2" w:space="0" w:color="auto"/>
              <w:right w:val="single" w:sz="2" w:space="0" w:color="auto"/>
            </w:tcBorders>
          </w:tcPr>
          <w:p w14:paraId="37D11762" w14:textId="77777777" w:rsidR="00E6364D" w:rsidRPr="00FF353C" w:rsidRDefault="00E6364D" w:rsidP="00485DF3">
            <w:pPr>
              <w:pStyle w:val="NormalLeft"/>
              <w:rPr>
                <w:lang w:val="en-GB"/>
              </w:rPr>
            </w:pPr>
            <w:r w:rsidRPr="00FF353C">
              <w:rPr>
                <w:lang w:val="en-GB"/>
              </w:rPr>
              <w:t>This is the value of the Article 68 (2) deduction which is deducted from tier 1 restricted items in accordance with Article 68 (5) of Delegated Regulation (EU) 2015/35.</w:t>
            </w:r>
          </w:p>
        </w:tc>
      </w:tr>
      <w:tr w:rsidR="00E6364D" w:rsidRPr="00FF353C" w14:paraId="78F791FD" w14:textId="77777777" w:rsidTr="008D32ED">
        <w:tc>
          <w:tcPr>
            <w:tcW w:w="2507" w:type="dxa"/>
            <w:tcBorders>
              <w:top w:val="single" w:sz="2" w:space="0" w:color="auto"/>
              <w:left w:val="single" w:sz="2" w:space="0" w:color="auto"/>
              <w:bottom w:val="single" w:sz="2" w:space="0" w:color="auto"/>
              <w:right w:val="single" w:sz="2" w:space="0" w:color="auto"/>
            </w:tcBorders>
          </w:tcPr>
          <w:p w14:paraId="6141FB43" w14:textId="77777777" w:rsidR="00E6364D" w:rsidRPr="00FF353C" w:rsidRDefault="00E6364D" w:rsidP="00485DF3">
            <w:pPr>
              <w:pStyle w:val="NormalLeft"/>
              <w:rPr>
                <w:lang w:val="en-GB"/>
              </w:rPr>
            </w:pPr>
            <w:r w:rsidRPr="00FF353C">
              <w:rPr>
                <w:lang w:val="en-GB"/>
              </w:rPr>
              <w:t>R0020/C0220</w:t>
            </w:r>
          </w:p>
        </w:tc>
        <w:tc>
          <w:tcPr>
            <w:tcW w:w="1570" w:type="dxa"/>
            <w:tcBorders>
              <w:top w:val="single" w:sz="2" w:space="0" w:color="auto"/>
              <w:left w:val="single" w:sz="2" w:space="0" w:color="auto"/>
              <w:bottom w:val="single" w:sz="2" w:space="0" w:color="auto"/>
              <w:right w:val="single" w:sz="2" w:space="0" w:color="auto"/>
            </w:tcBorders>
          </w:tcPr>
          <w:p w14:paraId="3B51132E" w14:textId="77777777" w:rsidR="00E6364D" w:rsidRPr="00FF353C" w:rsidRDefault="00E6364D" w:rsidP="00485DF3">
            <w:pPr>
              <w:pStyle w:val="NormalLeft"/>
              <w:rPr>
                <w:lang w:val="en-GB"/>
              </w:rPr>
            </w:pPr>
            <w:r w:rsidRPr="00FF353C">
              <w:rPr>
                <w:lang w:val="en-GB"/>
              </w:rPr>
              <w:t>Article 68 (2) deduction — tier 2</w:t>
            </w:r>
          </w:p>
        </w:tc>
        <w:tc>
          <w:tcPr>
            <w:tcW w:w="5209" w:type="dxa"/>
            <w:tcBorders>
              <w:top w:val="single" w:sz="2" w:space="0" w:color="auto"/>
              <w:left w:val="single" w:sz="2" w:space="0" w:color="auto"/>
              <w:bottom w:val="single" w:sz="2" w:space="0" w:color="auto"/>
              <w:right w:val="single" w:sz="2" w:space="0" w:color="auto"/>
            </w:tcBorders>
          </w:tcPr>
          <w:p w14:paraId="30599D62" w14:textId="77777777" w:rsidR="00E6364D" w:rsidRPr="00FF353C" w:rsidRDefault="00E6364D" w:rsidP="00485DF3">
            <w:pPr>
              <w:pStyle w:val="NormalLeft"/>
              <w:rPr>
                <w:lang w:val="en-GB"/>
              </w:rPr>
            </w:pPr>
            <w:r w:rsidRPr="00FF353C">
              <w:rPr>
                <w:lang w:val="en-GB"/>
              </w:rPr>
              <w:t>This is the value of the Article 68(2) deduction which is deducted from tier 2 items in accordance with Article 68 (5) of Delegated Regulation (EU) 2015/35.</w:t>
            </w:r>
          </w:p>
        </w:tc>
      </w:tr>
      <w:tr w:rsidR="00E6364D" w:rsidRPr="00FF353C" w14:paraId="753947E2" w14:textId="77777777" w:rsidTr="008D32ED">
        <w:tc>
          <w:tcPr>
            <w:tcW w:w="2507" w:type="dxa"/>
            <w:tcBorders>
              <w:top w:val="single" w:sz="2" w:space="0" w:color="auto"/>
              <w:left w:val="single" w:sz="2" w:space="0" w:color="auto"/>
              <w:bottom w:val="single" w:sz="2" w:space="0" w:color="auto"/>
              <w:right w:val="single" w:sz="2" w:space="0" w:color="auto"/>
            </w:tcBorders>
          </w:tcPr>
          <w:p w14:paraId="4CA88B80" w14:textId="77777777" w:rsidR="00E6364D" w:rsidRPr="00FF353C" w:rsidRDefault="00E6364D" w:rsidP="00485DF3">
            <w:pPr>
              <w:pStyle w:val="NormalLeft"/>
              <w:rPr>
                <w:lang w:val="en-GB"/>
              </w:rPr>
            </w:pPr>
            <w:r w:rsidRPr="00FF353C">
              <w:rPr>
                <w:lang w:val="en-GB"/>
              </w:rPr>
              <w:t>R0030/C0190</w:t>
            </w:r>
          </w:p>
        </w:tc>
        <w:tc>
          <w:tcPr>
            <w:tcW w:w="1570" w:type="dxa"/>
            <w:tcBorders>
              <w:top w:val="single" w:sz="2" w:space="0" w:color="auto"/>
              <w:left w:val="single" w:sz="2" w:space="0" w:color="auto"/>
              <w:bottom w:val="single" w:sz="2" w:space="0" w:color="auto"/>
              <w:right w:val="single" w:sz="2" w:space="0" w:color="auto"/>
            </w:tcBorders>
          </w:tcPr>
          <w:p w14:paraId="78FC7940" w14:textId="77777777" w:rsidR="00E6364D" w:rsidRPr="00FF353C" w:rsidRDefault="00E6364D" w:rsidP="00485DF3">
            <w:pPr>
              <w:pStyle w:val="NormalLeft"/>
              <w:rPr>
                <w:lang w:val="en-GB"/>
              </w:rPr>
            </w:pPr>
            <w:r w:rsidRPr="00FF353C">
              <w:rPr>
                <w:lang w:val="en-GB"/>
              </w:rPr>
              <w:t>Total deductions</w:t>
            </w:r>
          </w:p>
        </w:tc>
        <w:tc>
          <w:tcPr>
            <w:tcW w:w="5209" w:type="dxa"/>
            <w:tcBorders>
              <w:top w:val="single" w:sz="2" w:space="0" w:color="auto"/>
              <w:left w:val="single" w:sz="2" w:space="0" w:color="auto"/>
              <w:bottom w:val="single" w:sz="2" w:space="0" w:color="auto"/>
              <w:right w:val="single" w:sz="2" w:space="0" w:color="auto"/>
            </w:tcBorders>
          </w:tcPr>
          <w:p w14:paraId="08C47E98" w14:textId="77777777" w:rsidR="00E6364D" w:rsidRPr="00FF353C" w:rsidRDefault="00E6364D" w:rsidP="00485DF3">
            <w:pPr>
              <w:pStyle w:val="NormalLeft"/>
              <w:rPr>
                <w:lang w:val="en-GB"/>
              </w:rPr>
            </w:pPr>
            <w:r w:rsidRPr="00FF353C">
              <w:rPr>
                <w:lang w:val="en-GB"/>
              </w:rPr>
              <w:t>The overall total of all deductions for participations under Article 68 (1) and Article 68 (2) of Delegated Regulation (EU) 2015/35.</w:t>
            </w:r>
          </w:p>
        </w:tc>
      </w:tr>
      <w:tr w:rsidR="00E6364D" w:rsidRPr="00FF353C" w14:paraId="55375539" w14:textId="77777777" w:rsidTr="008D32ED">
        <w:tc>
          <w:tcPr>
            <w:tcW w:w="2507" w:type="dxa"/>
            <w:tcBorders>
              <w:top w:val="single" w:sz="2" w:space="0" w:color="auto"/>
              <w:left w:val="single" w:sz="2" w:space="0" w:color="auto"/>
              <w:bottom w:val="single" w:sz="2" w:space="0" w:color="auto"/>
              <w:right w:val="single" w:sz="2" w:space="0" w:color="auto"/>
            </w:tcBorders>
          </w:tcPr>
          <w:p w14:paraId="3187B1EC" w14:textId="77777777" w:rsidR="00E6364D" w:rsidRPr="00FF353C" w:rsidRDefault="00E6364D" w:rsidP="00485DF3">
            <w:pPr>
              <w:pStyle w:val="NormalLeft"/>
              <w:rPr>
                <w:lang w:val="en-GB"/>
              </w:rPr>
            </w:pPr>
            <w:r w:rsidRPr="00FF353C">
              <w:rPr>
                <w:lang w:val="en-GB"/>
              </w:rPr>
              <w:t>R0030/C0200</w:t>
            </w:r>
          </w:p>
        </w:tc>
        <w:tc>
          <w:tcPr>
            <w:tcW w:w="1570" w:type="dxa"/>
            <w:tcBorders>
              <w:top w:val="single" w:sz="2" w:space="0" w:color="auto"/>
              <w:left w:val="single" w:sz="2" w:space="0" w:color="auto"/>
              <w:bottom w:val="single" w:sz="2" w:space="0" w:color="auto"/>
              <w:right w:val="single" w:sz="2" w:space="0" w:color="auto"/>
            </w:tcBorders>
          </w:tcPr>
          <w:p w14:paraId="3DC17849" w14:textId="77777777" w:rsidR="00E6364D" w:rsidRPr="00FF353C" w:rsidRDefault="00E6364D" w:rsidP="00485DF3">
            <w:pPr>
              <w:pStyle w:val="NormalLeft"/>
              <w:rPr>
                <w:lang w:val="en-GB"/>
              </w:rPr>
            </w:pPr>
            <w:r w:rsidRPr="00FF353C">
              <w:rPr>
                <w:lang w:val="en-GB"/>
              </w:rPr>
              <w:t>Total deductions — tier 1 unrestricted</w:t>
            </w:r>
          </w:p>
        </w:tc>
        <w:tc>
          <w:tcPr>
            <w:tcW w:w="5209" w:type="dxa"/>
            <w:tcBorders>
              <w:top w:val="single" w:sz="2" w:space="0" w:color="auto"/>
              <w:left w:val="single" w:sz="2" w:space="0" w:color="auto"/>
              <w:bottom w:val="single" w:sz="2" w:space="0" w:color="auto"/>
              <w:right w:val="single" w:sz="2" w:space="0" w:color="auto"/>
            </w:tcBorders>
          </w:tcPr>
          <w:p w14:paraId="42306249" w14:textId="77777777" w:rsidR="00E6364D" w:rsidRPr="00FF353C" w:rsidRDefault="00E6364D" w:rsidP="00485DF3">
            <w:pPr>
              <w:pStyle w:val="NormalLeft"/>
              <w:rPr>
                <w:lang w:val="en-GB"/>
              </w:rPr>
            </w:pPr>
            <w:r w:rsidRPr="00FF353C">
              <w:rPr>
                <w:lang w:val="en-GB"/>
              </w:rPr>
              <w:t>The overall total of all deductions for participations for tier 1 unrestricted under Article 68 (1) and Article 68 (2) of Delegated Regulation (EU) 2015/35.</w:t>
            </w:r>
          </w:p>
        </w:tc>
      </w:tr>
      <w:tr w:rsidR="00E6364D" w:rsidRPr="00FF353C" w14:paraId="1A845146" w14:textId="77777777" w:rsidTr="008D32ED">
        <w:tc>
          <w:tcPr>
            <w:tcW w:w="2507" w:type="dxa"/>
            <w:tcBorders>
              <w:top w:val="single" w:sz="2" w:space="0" w:color="auto"/>
              <w:left w:val="single" w:sz="2" w:space="0" w:color="auto"/>
              <w:bottom w:val="single" w:sz="2" w:space="0" w:color="auto"/>
              <w:right w:val="single" w:sz="2" w:space="0" w:color="auto"/>
            </w:tcBorders>
          </w:tcPr>
          <w:p w14:paraId="46CD4938" w14:textId="77777777" w:rsidR="00E6364D" w:rsidRPr="00FF353C" w:rsidRDefault="00E6364D" w:rsidP="00485DF3">
            <w:pPr>
              <w:pStyle w:val="NormalLeft"/>
              <w:rPr>
                <w:lang w:val="en-GB"/>
              </w:rPr>
            </w:pPr>
            <w:r w:rsidRPr="00FF353C">
              <w:rPr>
                <w:lang w:val="en-GB"/>
              </w:rPr>
              <w:t>R0030/C0210</w:t>
            </w:r>
          </w:p>
        </w:tc>
        <w:tc>
          <w:tcPr>
            <w:tcW w:w="1570" w:type="dxa"/>
            <w:tcBorders>
              <w:top w:val="single" w:sz="2" w:space="0" w:color="auto"/>
              <w:left w:val="single" w:sz="2" w:space="0" w:color="auto"/>
              <w:bottom w:val="single" w:sz="2" w:space="0" w:color="auto"/>
              <w:right w:val="single" w:sz="2" w:space="0" w:color="auto"/>
            </w:tcBorders>
          </w:tcPr>
          <w:p w14:paraId="4C7EB732" w14:textId="77777777" w:rsidR="00E6364D" w:rsidRPr="00FF353C" w:rsidRDefault="00E6364D" w:rsidP="00485DF3">
            <w:pPr>
              <w:pStyle w:val="NormalLeft"/>
              <w:rPr>
                <w:lang w:val="en-GB"/>
              </w:rPr>
            </w:pPr>
            <w:r w:rsidRPr="00FF353C">
              <w:rPr>
                <w:lang w:val="en-GB"/>
              </w:rPr>
              <w:t>Total deductions — tier 1 restricted</w:t>
            </w:r>
          </w:p>
        </w:tc>
        <w:tc>
          <w:tcPr>
            <w:tcW w:w="5209" w:type="dxa"/>
            <w:tcBorders>
              <w:top w:val="single" w:sz="2" w:space="0" w:color="auto"/>
              <w:left w:val="single" w:sz="2" w:space="0" w:color="auto"/>
              <w:bottom w:val="single" w:sz="2" w:space="0" w:color="auto"/>
              <w:right w:val="single" w:sz="2" w:space="0" w:color="auto"/>
            </w:tcBorders>
          </w:tcPr>
          <w:p w14:paraId="3446C870" w14:textId="77777777" w:rsidR="00E6364D" w:rsidRPr="00FF353C" w:rsidRDefault="00E6364D" w:rsidP="00485DF3">
            <w:pPr>
              <w:pStyle w:val="NormalLeft"/>
              <w:rPr>
                <w:lang w:val="en-GB"/>
              </w:rPr>
            </w:pPr>
            <w:r w:rsidRPr="00FF353C">
              <w:rPr>
                <w:lang w:val="en-GB"/>
              </w:rPr>
              <w:t>The overall total of all deductions for participations for tier 1 restricted under Article 68 (1) and Article 68 (2) of Delegated Regulation (EU) 2015/35.</w:t>
            </w:r>
          </w:p>
        </w:tc>
      </w:tr>
      <w:tr w:rsidR="00E6364D" w:rsidRPr="00FF353C" w14:paraId="113D2F20" w14:textId="77777777" w:rsidTr="008D32ED">
        <w:tc>
          <w:tcPr>
            <w:tcW w:w="2507" w:type="dxa"/>
            <w:tcBorders>
              <w:top w:val="single" w:sz="2" w:space="0" w:color="auto"/>
              <w:left w:val="single" w:sz="2" w:space="0" w:color="auto"/>
              <w:bottom w:val="single" w:sz="2" w:space="0" w:color="auto"/>
              <w:right w:val="single" w:sz="2" w:space="0" w:color="auto"/>
            </w:tcBorders>
          </w:tcPr>
          <w:p w14:paraId="612EA313" w14:textId="77777777" w:rsidR="00E6364D" w:rsidRPr="00FF353C" w:rsidRDefault="00E6364D" w:rsidP="00485DF3">
            <w:pPr>
              <w:pStyle w:val="NormalLeft"/>
              <w:rPr>
                <w:lang w:val="en-GB"/>
              </w:rPr>
            </w:pPr>
            <w:r w:rsidRPr="00FF353C">
              <w:rPr>
                <w:lang w:val="en-GB"/>
              </w:rPr>
              <w:t>R0030/C0220</w:t>
            </w:r>
          </w:p>
        </w:tc>
        <w:tc>
          <w:tcPr>
            <w:tcW w:w="1570" w:type="dxa"/>
            <w:tcBorders>
              <w:top w:val="single" w:sz="2" w:space="0" w:color="auto"/>
              <w:left w:val="single" w:sz="2" w:space="0" w:color="auto"/>
              <w:bottom w:val="single" w:sz="2" w:space="0" w:color="auto"/>
              <w:right w:val="single" w:sz="2" w:space="0" w:color="auto"/>
            </w:tcBorders>
          </w:tcPr>
          <w:p w14:paraId="5532F607" w14:textId="77777777" w:rsidR="00E6364D" w:rsidRPr="00FF353C" w:rsidRDefault="00E6364D" w:rsidP="00485DF3">
            <w:pPr>
              <w:pStyle w:val="NormalLeft"/>
              <w:rPr>
                <w:lang w:val="en-GB"/>
              </w:rPr>
            </w:pPr>
            <w:r w:rsidRPr="00FF353C">
              <w:rPr>
                <w:lang w:val="en-GB"/>
              </w:rPr>
              <w:t>Total deductions — tier 2</w:t>
            </w:r>
          </w:p>
        </w:tc>
        <w:tc>
          <w:tcPr>
            <w:tcW w:w="5209" w:type="dxa"/>
            <w:tcBorders>
              <w:top w:val="single" w:sz="2" w:space="0" w:color="auto"/>
              <w:left w:val="single" w:sz="2" w:space="0" w:color="auto"/>
              <w:bottom w:val="single" w:sz="2" w:space="0" w:color="auto"/>
              <w:right w:val="single" w:sz="2" w:space="0" w:color="auto"/>
            </w:tcBorders>
          </w:tcPr>
          <w:p w14:paraId="1F155A7D" w14:textId="77777777" w:rsidR="00E6364D" w:rsidRPr="00FF353C" w:rsidRDefault="00E6364D" w:rsidP="00485DF3">
            <w:pPr>
              <w:pStyle w:val="NormalLeft"/>
              <w:rPr>
                <w:lang w:val="en-GB"/>
              </w:rPr>
            </w:pPr>
            <w:r w:rsidRPr="00FF353C">
              <w:rPr>
                <w:lang w:val="en-GB"/>
              </w:rPr>
              <w:t>The overall total of all deductions for participations for tier 2 under Article 68 (1) and Article 68 (2) of Delegated Regulation (EU) 2015/35.</w:t>
            </w:r>
          </w:p>
        </w:tc>
      </w:tr>
      <w:tr w:rsidR="00EE3F5E" w:rsidRPr="00FF353C" w14:paraId="0CBA3501"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1FCCBEA3" w14:textId="2AB1AE9E" w:rsidR="00EE3F5E" w:rsidRPr="00FF353C" w:rsidRDefault="00EE3F5E" w:rsidP="00A75973">
            <w:pPr>
              <w:pStyle w:val="NormalCentered"/>
              <w:jc w:val="left"/>
              <w:rPr>
                <w:lang w:val="en-GB"/>
              </w:rPr>
            </w:pPr>
            <w:r w:rsidRPr="00FF353C">
              <w:rPr>
                <w:i/>
                <w:iCs/>
                <w:lang w:val="en-GB"/>
              </w:rPr>
              <w:t>Table 3 — Participations in related undertakings that are financial and credit institutions which are considered strategic as defined in Article 171 of the Delegated Regulation (EU) 2015/35 and which are included in the calculation of the group solvency on the basis of method 1 (no OF deduction according to art 68(3)).</w:t>
            </w:r>
          </w:p>
        </w:tc>
      </w:tr>
      <w:tr w:rsidR="00E6364D" w:rsidRPr="00FF353C" w14:paraId="227FCBAF" w14:textId="77777777" w:rsidTr="008D32ED">
        <w:tc>
          <w:tcPr>
            <w:tcW w:w="2507" w:type="dxa"/>
            <w:tcBorders>
              <w:top w:val="single" w:sz="2" w:space="0" w:color="auto"/>
              <w:left w:val="single" w:sz="2" w:space="0" w:color="auto"/>
              <w:bottom w:val="single" w:sz="2" w:space="0" w:color="auto"/>
              <w:right w:val="single" w:sz="2" w:space="0" w:color="auto"/>
            </w:tcBorders>
          </w:tcPr>
          <w:p w14:paraId="5E902D45" w14:textId="77777777" w:rsidR="00E6364D" w:rsidRPr="00FF353C" w:rsidRDefault="00E6364D" w:rsidP="00485DF3">
            <w:pPr>
              <w:pStyle w:val="NormalLeft"/>
              <w:rPr>
                <w:lang w:val="en-GB"/>
              </w:rPr>
            </w:pPr>
            <w:r w:rsidRPr="00FF353C">
              <w:rPr>
                <w:lang w:val="en-GB"/>
              </w:rPr>
              <w:t>C0230</w:t>
            </w:r>
          </w:p>
        </w:tc>
        <w:tc>
          <w:tcPr>
            <w:tcW w:w="1570" w:type="dxa"/>
            <w:tcBorders>
              <w:top w:val="single" w:sz="2" w:space="0" w:color="auto"/>
              <w:left w:val="single" w:sz="2" w:space="0" w:color="auto"/>
              <w:bottom w:val="single" w:sz="2" w:space="0" w:color="auto"/>
              <w:right w:val="single" w:sz="2" w:space="0" w:color="auto"/>
            </w:tcBorders>
          </w:tcPr>
          <w:p w14:paraId="5C259BF6"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9DD1BCA" w14:textId="77777777" w:rsidR="00E6364D" w:rsidRPr="00FF353C" w:rsidRDefault="00E6364D" w:rsidP="00485DF3">
            <w:pPr>
              <w:pStyle w:val="NormalLeft"/>
              <w:rPr>
                <w:lang w:val="en-GB"/>
              </w:rPr>
            </w:pPr>
            <w:r w:rsidRPr="00FF353C">
              <w:rPr>
                <w:lang w:val="en-GB"/>
              </w:rPr>
              <w:t>This is the name of the related undertaking in which the participation is held. These are participations in financial and credit institutions which are considered strategic as defined in Article 171 of the Delegated Regulation (EU) 2015/35) and which are included in the calculation of the group solvency on the basis of method 1.</w:t>
            </w:r>
          </w:p>
        </w:tc>
      </w:tr>
      <w:tr w:rsidR="00E6364D" w:rsidRPr="00FF353C" w14:paraId="6B06DD78" w14:textId="77777777" w:rsidTr="008D32ED">
        <w:tc>
          <w:tcPr>
            <w:tcW w:w="2507" w:type="dxa"/>
            <w:tcBorders>
              <w:top w:val="single" w:sz="2" w:space="0" w:color="auto"/>
              <w:left w:val="single" w:sz="2" w:space="0" w:color="auto"/>
              <w:bottom w:val="single" w:sz="2" w:space="0" w:color="auto"/>
              <w:right w:val="single" w:sz="2" w:space="0" w:color="auto"/>
            </w:tcBorders>
          </w:tcPr>
          <w:p w14:paraId="1BB5AE00" w14:textId="77777777" w:rsidR="00E6364D" w:rsidRPr="00FF353C" w:rsidRDefault="00E6364D" w:rsidP="00485DF3">
            <w:pPr>
              <w:pStyle w:val="NormalLeft"/>
              <w:rPr>
                <w:lang w:val="en-GB"/>
              </w:rPr>
            </w:pPr>
            <w:r w:rsidRPr="00FF353C">
              <w:rPr>
                <w:lang w:val="en-GB"/>
              </w:rPr>
              <w:t>C0240</w:t>
            </w:r>
          </w:p>
        </w:tc>
        <w:tc>
          <w:tcPr>
            <w:tcW w:w="1570" w:type="dxa"/>
            <w:tcBorders>
              <w:top w:val="single" w:sz="2" w:space="0" w:color="auto"/>
              <w:left w:val="single" w:sz="2" w:space="0" w:color="auto"/>
              <w:bottom w:val="single" w:sz="2" w:space="0" w:color="auto"/>
              <w:right w:val="single" w:sz="2" w:space="0" w:color="auto"/>
            </w:tcBorders>
          </w:tcPr>
          <w:p w14:paraId="23E0FD09"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0957FD3E" w14:textId="77777777" w:rsidR="00E6364D" w:rsidRPr="00FF353C" w:rsidRDefault="00E6364D" w:rsidP="00485DF3">
            <w:pPr>
              <w:pStyle w:val="NormalLeft"/>
              <w:rPr>
                <w:lang w:val="en-GB"/>
              </w:rPr>
            </w:pPr>
            <w:r w:rsidRPr="00FF353C">
              <w:rPr>
                <w:lang w:val="en-GB"/>
              </w:rPr>
              <w:t>Asset ID code using the following priority:</w:t>
            </w:r>
          </w:p>
          <w:p w14:paraId="0F9AE521"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4454DFE8"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071E949C"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3B37E988" w14:textId="77777777" w:rsidR="00E6364D" w:rsidRPr="00FF353C" w:rsidRDefault="00E6364D" w:rsidP="00485DF3">
            <w:pPr>
              <w:pStyle w:val="NormalLeft"/>
              <w:rPr>
                <w:lang w:val="en-GB"/>
              </w:rPr>
            </w:pPr>
            <w:r w:rsidRPr="00FF353C">
              <w:rPr>
                <w:lang w:val="en-GB"/>
              </w:rPr>
              <w:t xml:space="preserve">When the same Asset ID Code needs to be reported </w:t>
            </w:r>
            <w:r w:rsidRPr="00FF353C">
              <w:rPr>
                <w:lang w:val="en-GB"/>
              </w:rPr>
              <w:lastRenderedPageBreak/>
              <w:t>for one asset that is issued in 2 or more different currencies, it is necessary to specify the Asset ID code and the ISO 4217 alphabetic code of the currency, as in the following example: ‘code+EUR’</w:t>
            </w:r>
          </w:p>
        </w:tc>
      </w:tr>
      <w:tr w:rsidR="00E6364D" w:rsidRPr="00FF353C" w14:paraId="0AA4882E" w14:textId="77777777" w:rsidTr="008D32ED">
        <w:tc>
          <w:tcPr>
            <w:tcW w:w="2507" w:type="dxa"/>
            <w:tcBorders>
              <w:top w:val="single" w:sz="2" w:space="0" w:color="auto"/>
              <w:left w:val="single" w:sz="2" w:space="0" w:color="auto"/>
              <w:bottom w:val="single" w:sz="2" w:space="0" w:color="auto"/>
              <w:right w:val="single" w:sz="2" w:space="0" w:color="auto"/>
            </w:tcBorders>
          </w:tcPr>
          <w:p w14:paraId="016B4759" w14:textId="77777777" w:rsidR="00E6364D" w:rsidRPr="00FF353C" w:rsidRDefault="00E6364D" w:rsidP="00485DF3">
            <w:pPr>
              <w:pStyle w:val="NormalLeft"/>
              <w:rPr>
                <w:lang w:val="en-GB"/>
              </w:rPr>
            </w:pPr>
            <w:r w:rsidRPr="00FF353C">
              <w:rPr>
                <w:lang w:val="en-GB"/>
              </w:rPr>
              <w:lastRenderedPageBreak/>
              <w:t>C0250</w:t>
            </w:r>
          </w:p>
        </w:tc>
        <w:tc>
          <w:tcPr>
            <w:tcW w:w="1570" w:type="dxa"/>
            <w:tcBorders>
              <w:top w:val="single" w:sz="2" w:space="0" w:color="auto"/>
              <w:left w:val="single" w:sz="2" w:space="0" w:color="auto"/>
              <w:bottom w:val="single" w:sz="2" w:space="0" w:color="auto"/>
              <w:right w:val="single" w:sz="2" w:space="0" w:color="auto"/>
            </w:tcBorders>
          </w:tcPr>
          <w:p w14:paraId="0B9CD376"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1A691D34"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4D920FDF" w14:textId="77777777" w:rsidR="00E6364D" w:rsidRPr="00FF353C" w:rsidRDefault="00E6364D" w:rsidP="00485DF3">
            <w:pPr>
              <w:pStyle w:val="NormalLeft"/>
              <w:rPr>
                <w:lang w:val="en-GB"/>
              </w:rPr>
            </w:pPr>
            <w:r w:rsidRPr="00FF353C">
              <w:rPr>
                <w:lang w:val="en-GB"/>
              </w:rPr>
              <w:t>1 — ISO 6166 for ISIN code</w:t>
            </w:r>
          </w:p>
          <w:p w14:paraId="7777B424"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4646AE3B" w14:textId="77777777" w:rsidR="00E6364D" w:rsidRPr="00FF353C" w:rsidRDefault="00E6364D" w:rsidP="00485DF3">
            <w:pPr>
              <w:pStyle w:val="NormalLeft"/>
              <w:rPr>
                <w:lang w:val="en-GB"/>
              </w:rPr>
            </w:pPr>
            <w:r w:rsidRPr="00FF353C">
              <w:rPr>
                <w:lang w:val="en-GB"/>
              </w:rPr>
              <w:t>3 — SEDOL (Stock Exchange Daily Official List for the London Stock Exchange)</w:t>
            </w:r>
          </w:p>
          <w:p w14:paraId="2096EFAB"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59752B9E"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7F172496" w14:textId="77777777" w:rsidR="00E6364D" w:rsidRPr="00FF353C" w:rsidRDefault="00E6364D" w:rsidP="00485DF3">
            <w:pPr>
              <w:pStyle w:val="NormalLeft"/>
              <w:rPr>
                <w:lang w:val="en-GB"/>
              </w:rPr>
            </w:pPr>
            <w:r w:rsidRPr="00FF353C">
              <w:rPr>
                <w:lang w:val="en-GB"/>
              </w:rPr>
              <w:t>6 — BBGID (The Bloomberg Global ID)</w:t>
            </w:r>
          </w:p>
          <w:p w14:paraId="35E386AE" w14:textId="77777777" w:rsidR="00E6364D" w:rsidRPr="003C0838" w:rsidRDefault="00E6364D" w:rsidP="00485DF3">
            <w:pPr>
              <w:pStyle w:val="NormalLeft"/>
              <w:rPr>
                <w:lang w:val="de-DE"/>
              </w:rPr>
            </w:pPr>
            <w:r w:rsidRPr="003C0838">
              <w:rPr>
                <w:lang w:val="de-DE"/>
              </w:rPr>
              <w:t>7 — Reuters RIC (Reuters instrument code)</w:t>
            </w:r>
          </w:p>
          <w:p w14:paraId="74B2822C" w14:textId="77777777" w:rsidR="00E6364D" w:rsidRPr="003C0838" w:rsidRDefault="00E6364D" w:rsidP="00485DF3">
            <w:pPr>
              <w:pStyle w:val="NormalLeft"/>
              <w:rPr>
                <w:lang w:val="fr-BE"/>
              </w:rPr>
            </w:pPr>
            <w:r w:rsidRPr="003C0838">
              <w:rPr>
                <w:lang w:val="fr-BE"/>
              </w:rPr>
              <w:t>8 — FIGI (Financial Instrument Global Identifier)</w:t>
            </w:r>
          </w:p>
          <w:p w14:paraId="7F38BE54"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3EEA8F88" w14:textId="77777777" w:rsidR="00E6364D" w:rsidRPr="00FF353C" w:rsidRDefault="00E6364D" w:rsidP="00485DF3">
            <w:pPr>
              <w:pStyle w:val="NormalLeft"/>
              <w:rPr>
                <w:lang w:val="en-GB"/>
              </w:rPr>
            </w:pPr>
            <w:r w:rsidRPr="00FF353C">
              <w:rPr>
                <w:lang w:val="en-GB"/>
              </w:rPr>
              <w:t>99 — Code attributed by the undertaking</w:t>
            </w:r>
          </w:p>
          <w:p w14:paraId="4791275A" w14:textId="66EA474D" w:rsidR="00E6364D" w:rsidRPr="00FF353C" w:rsidRDefault="00E6364D" w:rsidP="00485DF3">
            <w:pPr>
              <w:pStyle w:val="NormalLeft"/>
              <w:rPr>
                <w:lang w:val="en-GB"/>
              </w:rPr>
            </w:pPr>
          </w:p>
          <w:p w14:paraId="50A95166" w14:textId="6F6EBB6F" w:rsidR="00E6364D" w:rsidRPr="00FF353C" w:rsidRDefault="00E6364D" w:rsidP="00516E15">
            <w:pPr>
              <w:pStyle w:val="NormalLeft"/>
              <w:rPr>
                <w:lang w:val="en-GB"/>
              </w:rPr>
            </w:pPr>
            <w:r w:rsidRPr="00FF353C">
              <w:rPr>
                <w:lang w:val="en-GB"/>
              </w:rPr>
              <w:t>When the same Asset ID Code needs to be reported for one asset that is issued in 2 or more different currencies and the code in C0</w:t>
            </w:r>
            <w:del w:id="2884" w:author="Author">
              <w:r w:rsidRPr="00FF353C" w:rsidDel="00516E15">
                <w:rPr>
                  <w:lang w:val="en-GB"/>
                </w:rPr>
                <w:delText>0</w:delText>
              </w:r>
            </w:del>
            <w:ins w:id="2885" w:author="Author">
              <w:r w:rsidR="00516E15" w:rsidRPr="00FF353C">
                <w:rPr>
                  <w:lang w:val="en-GB"/>
                </w:rPr>
                <w:t>2</w:t>
              </w:r>
            </w:ins>
            <w:r w:rsidRPr="00FF353C">
              <w:rPr>
                <w:lang w:val="en-GB"/>
              </w:rPr>
              <w:t>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E6364D" w:rsidRPr="00FF353C" w14:paraId="42FC44A6" w14:textId="77777777" w:rsidTr="008D32ED">
        <w:tc>
          <w:tcPr>
            <w:tcW w:w="2507" w:type="dxa"/>
            <w:tcBorders>
              <w:top w:val="single" w:sz="2" w:space="0" w:color="auto"/>
              <w:left w:val="single" w:sz="2" w:space="0" w:color="auto"/>
              <w:bottom w:val="single" w:sz="2" w:space="0" w:color="auto"/>
              <w:right w:val="single" w:sz="2" w:space="0" w:color="auto"/>
            </w:tcBorders>
          </w:tcPr>
          <w:p w14:paraId="6509032F" w14:textId="77777777" w:rsidR="00E6364D" w:rsidRPr="00FF353C" w:rsidRDefault="00E6364D" w:rsidP="00485DF3">
            <w:pPr>
              <w:pStyle w:val="NormalLeft"/>
              <w:rPr>
                <w:lang w:val="en-GB"/>
              </w:rPr>
            </w:pPr>
            <w:r w:rsidRPr="00FF353C">
              <w:rPr>
                <w:lang w:val="en-GB"/>
              </w:rPr>
              <w:t>C0260</w:t>
            </w:r>
          </w:p>
        </w:tc>
        <w:tc>
          <w:tcPr>
            <w:tcW w:w="1570" w:type="dxa"/>
            <w:tcBorders>
              <w:top w:val="single" w:sz="2" w:space="0" w:color="auto"/>
              <w:left w:val="single" w:sz="2" w:space="0" w:color="auto"/>
              <w:bottom w:val="single" w:sz="2" w:space="0" w:color="auto"/>
              <w:right w:val="single" w:sz="2" w:space="0" w:color="auto"/>
            </w:tcBorders>
          </w:tcPr>
          <w:p w14:paraId="25CBFDF0"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1DD9AE31" w14:textId="77777777" w:rsidR="00E6364D" w:rsidRPr="00FF353C" w:rsidRDefault="00E6364D" w:rsidP="00485DF3">
            <w:pPr>
              <w:pStyle w:val="NormalLeft"/>
              <w:rPr>
                <w:lang w:val="en-GB"/>
              </w:rPr>
            </w:pPr>
            <w:r w:rsidRPr="00FF353C">
              <w:rPr>
                <w:lang w:val="en-GB"/>
              </w:rPr>
              <w:t>This is the total value for all tiers held in each participation in financial and credit institutions which are considered strategic as defined in Article 171 of the Delegated Regulation (EU) 2015/35) and which are included in the calculation of the group solvency on the basis of method 1.</w:t>
            </w:r>
          </w:p>
        </w:tc>
      </w:tr>
      <w:tr w:rsidR="00E6364D" w:rsidRPr="00FF353C" w14:paraId="40104A86" w14:textId="77777777" w:rsidTr="008D32ED">
        <w:tc>
          <w:tcPr>
            <w:tcW w:w="2507" w:type="dxa"/>
            <w:tcBorders>
              <w:top w:val="single" w:sz="2" w:space="0" w:color="auto"/>
              <w:left w:val="single" w:sz="2" w:space="0" w:color="auto"/>
              <w:bottom w:val="single" w:sz="2" w:space="0" w:color="auto"/>
              <w:right w:val="single" w:sz="2" w:space="0" w:color="auto"/>
            </w:tcBorders>
          </w:tcPr>
          <w:p w14:paraId="62E26CA5" w14:textId="77777777" w:rsidR="00E6364D" w:rsidRPr="00FF353C" w:rsidRDefault="00E6364D" w:rsidP="00485DF3">
            <w:pPr>
              <w:pStyle w:val="NormalLeft"/>
              <w:rPr>
                <w:lang w:val="en-GB"/>
              </w:rPr>
            </w:pPr>
            <w:r w:rsidRPr="00FF353C">
              <w:rPr>
                <w:lang w:val="en-GB"/>
              </w:rPr>
              <w:t>C0270</w:t>
            </w:r>
          </w:p>
        </w:tc>
        <w:tc>
          <w:tcPr>
            <w:tcW w:w="1570" w:type="dxa"/>
            <w:tcBorders>
              <w:top w:val="single" w:sz="2" w:space="0" w:color="auto"/>
              <w:left w:val="single" w:sz="2" w:space="0" w:color="auto"/>
              <w:bottom w:val="single" w:sz="2" w:space="0" w:color="auto"/>
              <w:right w:val="single" w:sz="2" w:space="0" w:color="auto"/>
            </w:tcBorders>
          </w:tcPr>
          <w:p w14:paraId="236ED5B4" w14:textId="77777777" w:rsidR="00E6364D" w:rsidRPr="00FF353C" w:rsidRDefault="00E6364D" w:rsidP="00485DF3">
            <w:pPr>
              <w:pStyle w:val="NormalLeft"/>
              <w:rPr>
                <w:lang w:val="en-GB"/>
              </w:rPr>
            </w:pPr>
            <w:r w:rsidRPr="00FF353C">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6E09131C" w14:textId="77777777" w:rsidR="00E6364D" w:rsidRPr="00FF353C" w:rsidRDefault="00E6364D" w:rsidP="00485DF3">
            <w:pPr>
              <w:pStyle w:val="NormalLeft"/>
              <w:rPr>
                <w:lang w:val="en-GB"/>
              </w:rPr>
            </w:pPr>
            <w:r w:rsidRPr="00FF353C">
              <w:rPr>
                <w:lang w:val="en-GB"/>
              </w:rPr>
              <w:t xml:space="preserve">This is the value of type 1 equity held in each participation in financial and credit institutions which are considered strategic as defined in Article 171 of the Delegated Regulation (EU) 2015/35) and </w:t>
            </w:r>
            <w:r w:rsidRPr="00FF353C">
              <w:rPr>
                <w:lang w:val="en-GB"/>
              </w:rPr>
              <w:lastRenderedPageBreak/>
              <w:t>which are included in the calculation of the group solvency on the basis of method 1.</w:t>
            </w:r>
          </w:p>
          <w:p w14:paraId="6D2F0644"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35DFF29B" w14:textId="77777777" w:rsidTr="008D32ED">
        <w:tc>
          <w:tcPr>
            <w:tcW w:w="2507" w:type="dxa"/>
            <w:tcBorders>
              <w:top w:val="single" w:sz="2" w:space="0" w:color="auto"/>
              <w:left w:val="single" w:sz="2" w:space="0" w:color="auto"/>
              <w:bottom w:val="single" w:sz="2" w:space="0" w:color="auto"/>
              <w:right w:val="single" w:sz="2" w:space="0" w:color="auto"/>
            </w:tcBorders>
          </w:tcPr>
          <w:p w14:paraId="4C07DF34" w14:textId="77777777" w:rsidR="00E6364D" w:rsidRPr="00FF353C" w:rsidRDefault="00E6364D" w:rsidP="00485DF3">
            <w:pPr>
              <w:pStyle w:val="NormalLeft"/>
              <w:rPr>
                <w:lang w:val="en-GB"/>
              </w:rPr>
            </w:pPr>
            <w:r w:rsidRPr="00FF353C">
              <w:rPr>
                <w:lang w:val="en-GB"/>
              </w:rPr>
              <w:lastRenderedPageBreak/>
              <w:t>C0280</w:t>
            </w:r>
          </w:p>
        </w:tc>
        <w:tc>
          <w:tcPr>
            <w:tcW w:w="1570" w:type="dxa"/>
            <w:tcBorders>
              <w:top w:val="single" w:sz="2" w:space="0" w:color="auto"/>
              <w:left w:val="single" w:sz="2" w:space="0" w:color="auto"/>
              <w:bottom w:val="single" w:sz="2" w:space="0" w:color="auto"/>
              <w:right w:val="single" w:sz="2" w:space="0" w:color="auto"/>
            </w:tcBorders>
          </w:tcPr>
          <w:p w14:paraId="650AB6A3" w14:textId="77777777" w:rsidR="00E6364D" w:rsidRPr="00FF353C" w:rsidRDefault="00E6364D" w:rsidP="00485DF3">
            <w:pPr>
              <w:pStyle w:val="NormalLeft"/>
              <w:rPr>
                <w:lang w:val="en-GB"/>
              </w:rPr>
            </w:pPr>
            <w:r w:rsidRPr="00FF353C">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670D88DE" w14:textId="77777777" w:rsidR="00E6364D" w:rsidRPr="00FF353C" w:rsidRDefault="00E6364D" w:rsidP="00485DF3">
            <w:pPr>
              <w:pStyle w:val="NormalLeft"/>
              <w:rPr>
                <w:lang w:val="en-GB"/>
              </w:rPr>
            </w:pPr>
            <w:r w:rsidRPr="00FF353C">
              <w:rPr>
                <w:lang w:val="en-GB"/>
              </w:rPr>
              <w:t>This is the value of type 2 equity held in each participation. in financial and credit institutions which are considered strategic as defined in Article 171 of the Delegated Regulation (EU) 2015/35) and which are included in the calculation of the group solvency on the basis of method 1.</w:t>
            </w:r>
          </w:p>
          <w:p w14:paraId="0D489DF2" w14:textId="77777777" w:rsidR="00E6364D" w:rsidRPr="00FF353C" w:rsidRDefault="00E6364D" w:rsidP="00485DF3">
            <w:pPr>
              <w:pStyle w:val="NormalLeft"/>
              <w:rPr>
                <w:lang w:val="en-GB"/>
              </w:rPr>
            </w:pPr>
            <w:r w:rsidRPr="00FF353C">
              <w:rPr>
                <w:lang w:val="en-GB"/>
              </w:rPr>
              <w:t>Type 2 equity has the meaning as defined in Article 168(3) of the Delegated Regulation (EU) 2015/35).</w:t>
            </w:r>
          </w:p>
        </w:tc>
      </w:tr>
      <w:tr w:rsidR="00E6364D" w:rsidRPr="00FF353C" w14:paraId="1744F064" w14:textId="77777777" w:rsidTr="008D32ED">
        <w:tc>
          <w:tcPr>
            <w:tcW w:w="2507" w:type="dxa"/>
            <w:tcBorders>
              <w:top w:val="single" w:sz="2" w:space="0" w:color="auto"/>
              <w:left w:val="single" w:sz="2" w:space="0" w:color="auto"/>
              <w:bottom w:val="single" w:sz="2" w:space="0" w:color="auto"/>
              <w:right w:val="single" w:sz="2" w:space="0" w:color="auto"/>
            </w:tcBorders>
          </w:tcPr>
          <w:p w14:paraId="6B6AE5CB" w14:textId="77777777" w:rsidR="00E6364D" w:rsidRPr="00FF353C" w:rsidRDefault="00E6364D" w:rsidP="00485DF3">
            <w:pPr>
              <w:pStyle w:val="NormalLeft"/>
              <w:rPr>
                <w:lang w:val="en-GB"/>
              </w:rPr>
            </w:pPr>
            <w:r w:rsidRPr="00FF353C">
              <w:rPr>
                <w:lang w:val="en-GB"/>
              </w:rPr>
              <w:t>C0290</w:t>
            </w:r>
          </w:p>
        </w:tc>
        <w:tc>
          <w:tcPr>
            <w:tcW w:w="1570" w:type="dxa"/>
            <w:tcBorders>
              <w:top w:val="single" w:sz="2" w:space="0" w:color="auto"/>
              <w:left w:val="single" w:sz="2" w:space="0" w:color="auto"/>
              <w:bottom w:val="single" w:sz="2" w:space="0" w:color="auto"/>
              <w:right w:val="single" w:sz="2" w:space="0" w:color="auto"/>
            </w:tcBorders>
          </w:tcPr>
          <w:p w14:paraId="7EFE9381" w14:textId="77777777" w:rsidR="00E6364D" w:rsidRPr="00FF353C" w:rsidRDefault="00E6364D" w:rsidP="00485DF3">
            <w:pPr>
              <w:pStyle w:val="NormalLeft"/>
              <w:rPr>
                <w:lang w:val="en-GB"/>
              </w:rPr>
            </w:pPr>
            <w:r w:rsidRPr="00FF353C">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076DB853" w14:textId="77777777" w:rsidR="00E6364D" w:rsidRPr="00FF353C" w:rsidRDefault="00E6364D" w:rsidP="00485DF3">
            <w:pPr>
              <w:pStyle w:val="NormalLeft"/>
              <w:rPr>
                <w:lang w:val="en-GB"/>
              </w:rPr>
            </w:pPr>
            <w:r w:rsidRPr="00FF353C">
              <w:rPr>
                <w:lang w:val="en-GB"/>
              </w:rPr>
              <w:t>This is the value of subordinated liabilities held in each participations in financial and credit institutions which are considered strategic as defined in Article 171 of the Delegated Regulation (EU) 2015/35) and which are included in the calculation of the group solvency on the basis of method 1.</w:t>
            </w:r>
          </w:p>
        </w:tc>
      </w:tr>
      <w:tr w:rsidR="00EE3F5E" w:rsidRPr="00FF353C" w14:paraId="5B4552CA"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3217EF55" w14:textId="55DA39FE" w:rsidR="00EE3F5E" w:rsidRPr="00FF353C" w:rsidRDefault="00EE3F5E" w:rsidP="00A75973">
            <w:pPr>
              <w:pStyle w:val="NormalCentered"/>
              <w:jc w:val="left"/>
              <w:rPr>
                <w:lang w:val="en-GB"/>
              </w:rPr>
            </w:pPr>
            <w:r w:rsidRPr="00FF353C">
              <w:rPr>
                <w:i/>
                <w:iCs/>
                <w:lang w:val="en-GB"/>
              </w:rPr>
              <w:t>Table 4 — Participations in related undertakings that are financial and credit institutions which are strategic (as defined in Article 171 of the Delegated Regulation (EU) 2015/35), not included in the calculation of the group solvency on the basis of method 1 and which are not deducted according to art 68(1) and 68 (2) (It shall include the remaining part (the part of participation which was not deducted) following the partial deduction according to Article 68 (2) of the Delegated Regulation (EU) 2015/35)</w:t>
            </w:r>
          </w:p>
        </w:tc>
      </w:tr>
      <w:tr w:rsidR="00E6364D" w:rsidRPr="00FF353C" w14:paraId="78473700" w14:textId="77777777" w:rsidTr="008D32ED">
        <w:tc>
          <w:tcPr>
            <w:tcW w:w="2507" w:type="dxa"/>
            <w:tcBorders>
              <w:top w:val="single" w:sz="2" w:space="0" w:color="auto"/>
              <w:left w:val="single" w:sz="2" w:space="0" w:color="auto"/>
              <w:bottom w:val="single" w:sz="2" w:space="0" w:color="auto"/>
              <w:right w:val="single" w:sz="2" w:space="0" w:color="auto"/>
            </w:tcBorders>
          </w:tcPr>
          <w:p w14:paraId="0D85F118" w14:textId="77777777" w:rsidR="00E6364D" w:rsidRPr="00FF353C" w:rsidRDefault="00E6364D" w:rsidP="00485DF3">
            <w:pPr>
              <w:pStyle w:val="NormalLeft"/>
              <w:rPr>
                <w:lang w:val="en-GB"/>
              </w:rPr>
            </w:pPr>
            <w:r w:rsidRPr="00FF353C">
              <w:rPr>
                <w:lang w:val="en-GB"/>
              </w:rPr>
              <w:t>C0300</w:t>
            </w:r>
          </w:p>
        </w:tc>
        <w:tc>
          <w:tcPr>
            <w:tcW w:w="1570" w:type="dxa"/>
            <w:tcBorders>
              <w:top w:val="single" w:sz="2" w:space="0" w:color="auto"/>
              <w:left w:val="single" w:sz="2" w:space="0" w:color="auto"/>
              <w:bottom w:val="single" w:sz="2" w:space="0" w:color="auto"/>
              <w:right w:val="single" w:sz="2" w:space="0" w:color="auto"/>
            </w:tcBorders>
          </w:tcPr>
          <w:p w14:paraId="667ED3CC"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A902E26" w14:textId="56232BD1" w:rsidR="00E6364D" w:rsidRPr="00FF353C" w:rsidRDefault="00E6364D" w:rsidP="00485DF3">
            <w:pPr>
              <w:pStyle w:val="NormalLeft"/>
              <w:rPr>
                <w:lang w:val="en-GB"/>
              </w:rPr>
            </w:pPr>
            <w:r w:rsidRPr="00FF353C">
              <w:rPr>
                <w:lang w:val="en-GB"/>
              </w:rPr>
              <w:t xml:space="preserve">This is the name of the related undertaking that is financial or credit institution in which the participation is held. The participations in </w:t>
            </w:r>
            <w:del w:id="2886" w:author="Author">
              <w:r w:rsidRPr="00FF353C" w:rsidDel="00FF353C">
                <w:rPr>
                  <w:lang w:val="en-GB"/>
                </w:rPr>
                <w:delText>this</w:delText>
              </w:r>
            </w:del>
            <w:ins w:id="2887" w:author="Author">
              <w:r w:rsidR="00FF353C">
                <w:rPr>
                  <w:lang w:val="en-GB"/>
                </w:rPr>
                <w:t>these</w:t>
              </w:r>
            </w:ins>
            <w:r w:rsidRPr="00FF353C">
              <w:rPr>
                <w:lang w:val="en-GB"/>
              </w:rPr>
              <w:t xml:space="preserve"> related undertakings is strategic (as defined in Article 171 of the Delegated Regulation (EU) 2015/35)), not included in the calculation of the group solvency on the basis of method 1 and not deducted according to art 68(1) and art 68(2).</w:t>
            </w:r>
          </w:p>
        </w:tc>
      </w:tr>
      <w:tr w:rsidR="00E6364D" w:rsidRPr="00FF353C" w14:paraId="7C13CDE6" w14:textId="77777777" w:rsidTr="008D32ED">
        <w:tc>
          <w:tcPr>
            <w:tcW w:w="2507" w:type="dxa"/>
            <w:tcBorders>
              <w:top w:val="single" w:sz="2" w:space="0" w:color="auto"/>
              <w:left w:val="single" w:sz="2" w:space="0" w:color="auto"/>
              <w:bottom w:val="single" w:sz="2" w:space="0" w:color="auto"/>
              <w:right w:val="single" w:sz="2" w:space="0" w:color="auto"/>
            </w:tcBorders>
          </w:tcPr>
          <w:p w14:paraId="5F15FAFA" w14:textId="77777777" w:rsidR="00E6364D" w:rsidRPr="00FF353C" w:rsidRDefault="00E6364D" w:rsidP="00485DF3">
            <w:pPr>
              <w:pStyle w:val="NormalLeft"/>
              <w:rPr>
                <w:lang w:val="en-GB"/>
              </w:rPr>
            </w:pPr>
            <w:r w:rsidRPr="00FF353C">
              <w:rPr>
                <w:lang w:val="en-GB"/>
              </w:rPr>
              <w:t>C0310</w:t>
            </w:r>
          </w:p>
        </w:tc>
        <w:tc>
          <w:tcPr>
            <w:tcW w:w="1570" w:type="dxa"/>
            <w:tcBorders>
              <w:top w:val="single" w:sz="2" w:space="0" w:color="auto"/>
              <w:left w:val="single" w:sz="2" w:space="0" w:color="auto"/>
              <w:bottom w:val="single" w:sz="2" w:space="0" w:color="auto"/>
              <w:right w:val="single" w:sz="2" w:space="0" w:color="auto"/>
            </w:tcBorders>
          </w:tcPr>
          <w:p w14:paraId="694A2BF3"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5D84EF07" w14:textId="77777777" w:rsidR="00E6364D" w:rsidRPr="00FF353C" w:rsidRDefault="00E6364D" w:rsidP="00485DF3">
            <w:pPr>
              <w:pStyle w:val="NormalLeft"/>
              <w:rPr>
                <w:lang w:val="en-GB"/>
              </w:rPr>
            </w:pPr>
            <w:r w:rsidRPr="00FF353C">
              <w:rPr>
                <w:lang w:val="en-GB"/>
              </w:rPr>
              <w:t>Asset ID code using the following priority:</w:t>
            </w:r>
          </w:p>
          <w:p w14:paraId="4FD2D302"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65F5CA0B"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2154EB6E"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51D88FDC" w14:textId="77777777" w:rsidR="00E6364D" w:rsidRPr="00FF353C" w:rsidRDefault="00E6364D" w:rsidP="00485DF3">
            <w:pPr>
              <w:pStyle w:val="NormalLeft"/>
              <w:rPr>
                <w:lang w:val="en-GB"/>
              </w:rPr>
            </w:pPr>
            <w:r w:rsidRPr="00FF353C">
              <w:rPr>
                <w:lang w:val="en-GB"/>
              </w:rPr>
              <w:t xml:space="preserve">When the same Asset ID Code needs to be reported for one asset that is issued in 2 or more different currencies, it is necessary to specify the Asset ID </w:t>
            </w:r>
            <w:r w:rsidRPr="00FF353C">
              <w:rPr>
                <w:lang w:val="en-GB"/>
              </w:rPr>
              <w:lastRenderedPageBreak/>
              <w:t>code and the ISO 4217 alphabetic code of the currency, as in the following example: ‘code+EUR’</w:t>
            </w:r>
          </w:p>
        </w:tc>
      </w:tr>
      <w:tr w:rsidR="00E6364D" w:rsidRPr="00FF353C" w14:paraId="70DE546A" w14:textId="77777777" w:rsidTr="008D32ED">
        <w:tc>
          <w:tcPr>
            <w:tcW w:w="2507" w:type="dxa"/>
            <w:tcBorders>
              <w:top w:val="single" w:sz="2" w:space="0" w:color="auto"/>
              <w:left w:val="single" w:sz="2" w:space="0" w:color="auto"/>
              <w:bottom w:val="single" w:sz="2" w:space="0" w:color="auto"/>
              <w:right w:val="single" w:sz="2" w:space="0" w:color="auto"/>
            </w:tcBorders>
          </w:tcPr>
          <w:p w14:paraId="1ECEEEBC" w14:textId="77777777" w:rsidR="00E6364D" w:rsidRPr="00FF353C" w:rsidRDefault="00E6364D" w:rsidP="00485DF3">
            <w:pPr>
              <w:pStyle w:val="NormalLeft"/>
              <w:rPr>
                <w:lang w:val="en-GB"/>
              </w:rPr>
            </w:pPr>
            <w:r w:rsidRPr="00FF353C">
              <w:rPr>
                <w:lang w:val="en-GB"/>
              </w:rPr>
              <w:lastRenderedPageBreak/>
              <w:t>C0320</w:t>
            </w:r>
          </w:p>
        </w:tc>
        <w:tc>
          <w:tcPr>
            <w:tcW w:w="1570" w:type="dxa"/>
            <w:tcBorders>
              <w:top w:val="single" w:sz="2" w:space="0" w:color="auto"/>
              <w:left w:val="single" w:sz="2" w:space="0" w:color="auto"/>
              <w:bottom w:val="single" w:sz="2" w:space="0" w:color="auto"/>
              <w:right w:val="single" w:sz="2" w:space="0" w:color="auto"/>
            </w:tcBorders>
          </w:tcPr>
          <w:p w14:paraId="03A977A5"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175FA426"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4B2909EA" w14:textId="77777777" w:rsidR="00E6364D" w:rsidRPr="00FF353C" w:rsidRDefault="00E6364D" w:rsidP="00485DF3">
            <w:pPr>
              <w:pStyle w:val="NormalLeft"/>
              <w:rPr>
                <w:lang w:val="en-GB"/>
              </w:rPr>
            </w:pPr>
            <w:r w:rsidRPr="00FF353C">
              <w:rPr>
                <w:lang w:val="en-GB"/>
              </w:rPr>
              <w:t>1 — ISO 6166 for ISIN code</w:t>
            </w:r>
          </w:p>
          <w:p w14:paraId="006E341F"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1ED24222" w14:textId="77777777" w:rsidR="00E6364D" w:rsidRPr="00FF353C" w:rsidRDefault="00E6364D" w:rsidP="00485DF3">
            <w:pPr>
              <w:pStyle w:val="NormalLeft"/>
              <w:rPr>
                <w:lang w:val="en-GB"/>
              </w:rPr>
            </w:pPr>
            <w:r w:rsidRPr="00FF353C">
              <w:rPr>
                <w:lang w:val="en-GB"/>
              </w:rPr>
              <w:t>3 — SEDOL (Stock Exchange Daily Official List for the London Stock Exchange)</w:t>
            </w:r>
          </w:p>
          <w:p w14:paraId="033FE707"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458E99E6"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0AB2DE0C" w14:textId="77777777" w:rsidR="00E6364D" w:rsidRPr="00FF353C" w:rsidRDefault="00E6364D" w:rsidP="00485DF3">
            <w:pPr>
              <w:pStyle w:val="NormalLeft"/>
              <w:rPr>
                <w:lang w:val="en-GB"/>
              </w:rPr>
            </w:pPr>
            <w:r w:rsidRPr="00FF353C">
              <w:rPr>
                <w:lang w:val="en-GB"/>
              </w:rPr>
              <w:t>6 — BBGID (The Bloomberg Global ID)</w:t>
            </w:r>
          </w:p>
          <w:p w14:paraId="0AFD17C1" w14:textId="77777777" w:rsidR="00E6364D" w:rsidRPr="003C0838" w:rsidRDefault="00E6364D" w:rsidP="00485DF3">
            <w:pPr>
              <w:pStyle w:val="NormalLeft"/>
              <w:rPr>
                <w:lang w:val="de-DE"/>
              </w:rPr>
            </w:pPr>
            <w:r w:rsidRPr="003C0838">
              <w:rPr>
                <w:lang w:val="de-DE"/>
              </w:rPr>
              <w:t>7 — Reuters RIC (Reuters instrument code)</w:t>
            </w:r>
          </w:p>
          <w:p w14:paraId="2A84ECBB" w14:textId="77777777" w:rsidR="00E6364D" w:rsidRPr="003C0838" w:rsidRDefault="00E6364D" w:rsidP="00485DF3">
            <w:pPr>
              <w:pStyle w:val="NormalLeft"/>
              <w:rPr>
                <w:lang w:val="fr-BE"/>
              </w:rPr>
            </w:pPr>
            <w:r w:rsidRPr="003C0838">
              <w:rPr>
                <w:lang w:val="fr-BE"/>
              </w:rPr>
              <w:t>8 — FIGI (Financial Instrument Global Identifier)</w:t>
            </w:r>
          </w:p>
          <w:p w14:paraId="487A7C74"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1E0542AA" w14:textId="77777777" w:rsidR="00E6364D" w:rsidRPr="00FF353C" w:rsidRDefault="00E6364D" w:rsidP="00485DF3">
            <w:pPr>
              <w:pStyle w:val="NormalLeft"/>
              <w:rPr>
                <w:lang w:val="en-GB"/>
              </w:rPr>
            </w:pPr>
            <w:r w:rsidRPr="00FF353C">
              <w:rPr>
                <w:lang w:val="en-GB"/>
              </w:rPr>
              <w:t>99 — Code attributed by the undertaking</w:t>
            </w:r>
          </w:p>
          <w:p w14:paraId="4ADB230A" w14:textId="2DBC77E3" w:rsidR="00E6364D" w:rsidRPr="00FF353C" w:rsidRDefault="00E6364D" w:rsidP="00485DF3">
            <w:pPr>
              <w:pStyle w:val="NormalLeft"/>
              <w:rPr>
                <w:lang w:val="en-GB"/>
              </w:rPr>
            </w:pPr>
          </w:p>
          <w:p w14:paraId="3A3A7D1B" w14:textId="0438C4F8" w:rsidR="00E6364D" w:rsidRPr="00FF353C" w:rsidRDefault="00E6364D" w:rsidP="00516E15">
            <w:pPr>
              <w:pStyle w:val="NormalLeft"/>
              <w:rPr>
                <w:lang w:val="en-GB"/>
              </w:rPr>
            </w:pPr>
            <w:r w:rsidRPr="00FF353C">
              <w:rPr>
                <w:lang w:val="en-GB"/>
              </w:rPr>
              <w:t>When the same Asset ID Code needs to be reported for one asset that is issued in 2 or more different currencies and the code in C0</w:t>
            </w:r>
            <w:del w:id="2888" w:author="Author">
              <w:r w:rsidRPr="00FF353C" w:rsidDel="00516E15">
                <w:rPr>
                  <w:lang w:val="en-GB"/>
                </w:rPr>
                <w:delText>04</w:delText>
              </w:r>
            </w:del>
            <w:ins w:id="2889" w:author="Author">
              <w:r w:rsidR="00516E15" w:rsidRPr="00FF353C">
                <w:rPr>
                  <w:lang w:val="en-GB"/>
                </w:rPr>
                <w:t>31</w:t>
              </w:r>
            </w:ins>
            <w:r w:rsidRPr="00FF353C">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E6364D" w:rsidRPr="00FF353C" w14:paraId="018C39B9" w14:textId="77777777" w:rsidTr="008D32ED">
        <w:tc>
          <w:tcPr>
            <w:tcW w:w="2507" w:type="dxa"/>
            <w:tcBorders>
              <w:top w:val="single" w:sz="2" w:space="0" w:color="auto"/>
              <w:left w:val="single" w:sz="2" w:space="0" w:color="auto"/>
              <w:bottom w:val="single" w:sz="2" w:space="0" w:color="auto"/>
              <w:right w:val="single" w:sz="2" w:space="0" w:color="auto"/>
            </w:tcBorders>
          </w:tcPr>
          <w:p w14:paraId="1C595E05" w14:textId="77777777" w:rsidR="00E6364D" w:rsidRPr="00FF353C" w:rsidRDefault="00E6364D" w:rsidP="00485DF3">
            <w:pPr>
              <w:pStyle w:val="NormalLeft"/>
              <w:rPr>
                <w:lang w:val="en-GB"/>
              </w:rPr>
            </w:pPr>
            <w:r w:rsidRPr="00FF353C">
              <w:rPr>
                <w:lang w:val="en-GB"/>
              </w:rPr>
              <w:t>C0330</w:t>
            </w:r>
          </w:p>
        </w:tc>
        <w:tc>
          <w:tcPr>
            <w:tcW w:w="1570" w:type="dxa"/>
            <w:tcBorders>
              <w:top w:val="single" w:sz="2" w:space="0" w:color="auto"/>
              <w:left w:val="single" w:sz="2" w:space="0" w:color="auto"/>
              <w:bottom w:val="single" w:sz="2" w:space="0" w:color="auto"/>
              <w:right w:val="single" w:sz="2" w:space="0" w:color="auto"/>
            </w:tcBorders>
          </w:tcPr>
          <w:p w14:paraId="2B78B4DE"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50BF7453" w14:textId="77777777" w:rsidR="00E6364D" w:rsidRPr="00FF353C" w:rsidRDefault="00E6364D" w:rsidP="00485DF3">
            <w:pPr>
              <w:pStyle w:val="NormalLeft"/>
              <w:rPr>
                <w:lang w:val="en-GB"/>
              </w:rPr>
            </w:pPr>
            <w:r w:rsidRPr="00FF353C">
              <w:rPr>
                <w:lang w:val="en-GB"/>
              </w:rPr>
              <w:t>This is the total value for all tiers of each participation in related undertakings that are financial and credit institutions which are strategic, not included in the calculation of the group solvency on the basis of method 1 and which are not deducted according to Article 68(1) and Article 68(2) of Delegated Regulation (EU) 2015/35, meaning the sum of:</w:t>
            </w:r>
            <w:del w:id="2890" w:author="Author">
              <w:r w:rsidRPr="00FF353C" w:rsidDel="00DE4650">
                <w:rPr>
                  <w:lang w:val="en-GB"/>
                </w:rPr>
                <w:delText>.</w:delText>
              </w:r>
            </w:del>
          </w:p>
          <w:p w14:paraId="5BDE7F86" w14:textId="77777777" w:rsidR="00E6364D" w:rsidRPr="00FF353C" w:rsidRDefault="00E6364D" w:rsidP="00485DF3">
            <w:pPr>
              <w:pStyle w:val="Point0"/>
              <w:rPr>
                <w:lang w:val="en-GB"/>
              </w:rPr>
            </w:pPr>
            <w:r w:rsidRPr="00FF353C">
              <w:rPr>
                <w:lang w:val="en-GB"/>
              </w:rPr>
              <w:tab/>
              <w:t>1)</w:t>
            </w:r>
            <w:r w:rsidRPr="00FF353C">
              <w:rPr>
                <w:lang w:val="en-GB"/>
              </w:rPr>
              <w:tab/>
              <w:t xml:space="preserve">the value of strategic participations in financial and credit institutions which are not deducted according to both Article 68(1) and 68(2) of Delegated Regulation (EU) 2015/35, because the sum of </w:t>
            </w:r>
            <w:r w:rsidRPr="00FF353C">
              <w:rPr>
                <w:lang w:val="en-GB"/>
              </w:rPr>
              <w:lastRenderedPageBreak/>
              <w:t>participations in financial and credit institutions is less than 10 %,</w:t>
            </w:r>
          </w:p>
          <w:p w14:paraId="01CF1CB0" w14:textId="77777777" w:rsidR="00E6364D" w:rsidRPr="00FF353C" w:rsidRDefault="00E6364D" w:rsidP="00485DF3">
            <w:pPr>
              <w:pStyle w:val="Point0"/>
              <w:rPr>
                <w:lang w:val="en-GB"/>
              </w:rPr>
            </w:pPr>
            <w:r w:rsidRPr="00FF353C">
              <w:rPr>
                <w:lang w:val="en-GB"/>
              </w:rPr>
              <w:tab/>
              <w:t>2)</w:t>
            </w:r>
            <w:r w:rsidRPr="00FF353C">
              <w:rPr>
                <w:lang w:val="en-GB"/>
              </w:rPr>
              <w:tab/>
              <w:t>the remainder of the strategic participations which are deducted following the Article 68(2) of Delegated Regulation (EU) 2015/35.</w:t>
            </w:r>
          </w:p>
        </w:tc>
      </w:tr>
      <w:tr w:rsidR="00E6364D" w:rsidRPr="00FF353C" w14:paraId="25B99093" w14:textId="77777777" w:rsidTr="008D32ED">
        <w:tc>
          <w:tcPr>
            <w:tcW w:w="2507" w:type="dxa"/>
            <w:tcBorders>
              <w:top w:val="single" w:sz="2" w:space="0" w:color="auto"/>
              <w:left w:val="single" w:sz="2" w:space="0" w:color="auto"/>
              <w:bottom w:val="single" w:sz="2" w:space="0" w:color="auto"/>
              <w:right w:val="single" w:sz="2" w:space="0" w:color="auto"/>
            </w:tcBorders>
          </w:tcPr>
          <w:p w14:paraId="7B8F2102" w14:textId="77777777" w:rsidR="00E6364D" w:rsidRPr="00FF353C" w:rsidRDefault="00E6364D" w:rsidP="00485DF3">
            <w:pPr>
              <w:pStyle w:val="NormalLeft"/>
              <w:rPr>
                <w:lang w:val="en-GB"/>
              </w:rPr>
            </w:pPr>
            <w:r w:rsidRPr="00FF353C">
              <w:rPr>
                <w:lang w:val="en-GB"/>
              </w:rPr>
              <w:lastRenderedPageBreak/>
              <w:t>C0340</w:t>
            </w:r>
          </w:p>
        </w:tc>
        <w:tc>
          <w:tcPr>
            <w:tcW w:w="1570" w:type="dxa"/>
            <w:tcBorders>
              <w:top w:val="single" w:sz="2" w:space="0" w:color="auto"/>
              <w:left w:val="single" w:sz="2" w:space="0" w:color="auto"/>
              <w:bottom w:val="single" w:sz="2" w:space="0" w:color="auto"/>
              <w:right w:val="single" w:sz="2" w:space="0" w:color="auto"/>
            </w:tcBorders>
          </w:tcPr>
          <w:p w14:paraId="3CF24068" w14:textId="77777777" w:rsidR="00E6364D" w:rsidRPr="00FF353C" w:rsidRDefault="00E6364D" w:rsidP="00485DF3">
            <w:pPr>
              <w:pStyle w:val="NormalLeft"/>
              <w:rPr>
                <w:lang w:val="en-GB"/>
              </w:rPr>
            </w:pPr>
            <w:r w:rsidRPr="00FF353C">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349DB82A" w14:textId="77777777" w:rsidR="00E6364D" w:rsidRPr="00FF353C" w:rsidRDefault="00E6364D" w:rsidP="00485DF3">
            <w:pPr>
              <w:pStyle w:val="NormalLeft"/>
              <w:rPr>
                <w:lang w:val="en-GB"/>
              </w:rPr>
            </w:pPr>
            <w:r w:rsidRPr="00FF353C">
              <w:rPr>
                <w:lang w:val="en-GB"/>
              </w:rPr>
              <w:t>This is the value of each participation in related undertakings that are financial and credit institutions which are strategic, not included in the calculation of the group solvency on the basis of method 1, not deducted according to Article 68(1) and Article 68(2) of Delegated Regulation (EU) 2015/35and held in Type 1 equities, meaning the sum of:</w:t>
            </w:r>
            <w:del w:id="2891" w:author="Author">
              <w:r w:rsidRPr="00FF353C" w:rsidDel="00780731">
                <w:rPr>
                  <w:lang w:val="en-GB"/>
                </w:rPr>
                <w:delText>.</w:delText>
              </w:r>
            </w:del>
          </w:p>
          <w:p w14:paraId="21AEE9B1" w14:textId="77777777" w:rsidR="00E6364D" w:rsidRPr="00FF353C" w:rsidRDefault="00E6364D" w:rsidP="00485DF3">
            <w:pPr>
              <w:pStyle w:val="Point0"/>
              <w:rPr>
                <w:lang w:val="en-GB"/>
              </w:rPr>
            </w:pPr>
            <w:r w:rsidRPr="00FF353C">
              <w:rPr>
                <w:lang w:val="en-GB"/>
              </w:rPr>
              <w:tab/>
              <w:t>1)</w:t>
            </w:r>
            <w:r w:rsidRPr="00FF353C">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4E47FB40" w14:textId="77777777" w:rsidR="00E6364D" w:rsidRPr="00FF353C" w:rsidRDefault="00E6364D" w:rsidP="00485DF3">
            <w:pPr>
              <w:pStyle w:val="Point0"/>
              <w:rPr>
                <w:lang w:val="en-GB"/>
              </w:rPr>
            </w:pPr>
            <w:r w:rsidRPr="00FF353C">
              <w:rPr>
                <w:lang w:val="en-GB"/>
              </w:rPr>
              <w:tab/>
              <w:t>2)</w:t>
            </w:r>
            <w:r w:rsidRPr="00FF353C">
              <w:rPr>
                <w:lang w:val="en-GB"/>
              </w:rPr>
              <w:tab/>
              <w:t>the remainder of the strategic participations which are deducted following the Article 68(2) of Delegated Regulation (EU) 2015/35.</w:t>
            </w:r>
          </w:p>
          <w:p w14:paraId="3A7E98D2"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448CC880" w14:textId="77777777" w:rsidTr="008D32ED">
        <w:tc>
          <w:tcPr>
            <w:tcW w:w="2507" w:type="dxa"/>
            <w:tcBorders>
              <w:top w:val="single" w:sz="2" w:space="0" w:color="auto"/>
              <w:left w:val="single" w:sz="2" w:space="0" w:color="auto"/>
              <w:bottom w:val="single" w:sz="2" w:space="0" w:color="auto"/>
              <w:right w:val="single" w:sz="2" w:space="0" w:color="auto"/>
            </w:tcBorders>
          </w:tcPr>
          <w:p w14:paraId="5AEC1A89" w14:textId="77777777" w:rsidR="00E6364D" w:rsidRPr="00FF353C" w:rsidRDefault="00E6364D" w:rsidP="00485DF3">
            <w:pPr>
              <w:pStyle w:val="NormalLeft"/>
              <w:rPr>
                <w:lang w:val="en-GB"/>
              </w:rPr>
            </w:pPr>
            <w:r w:rsidRPr="00FF353C">
              <w:rPr>
                <w:lang w:val="en-GB"/>
              </w:rPr>
              <w:t>C0350</w:t>
            </w:r>
          </w:p>
        </w:tc>
        <w:tc>
          <w:tcPr>
            <w:tcW w:w="1570" w:type="dxa"/>
            <w:tcBorders>
              <w:top w:val="single" w:sz="2" w:space="0" w:color="auto"/>
              <w:left w:val="single" w:sz="2" w:space="0" w:color="auto"/>
              <w:bottom w:val="single" w:sz="2" w:space="0" w:color="auto"/>
              <w:right w:val="single" w:sz="2" w:space="0" w:color="auto"/>
            </w:tcBorders>
          </w:tcPr>
          <w:p w14:paraId="2EC2F062" w14:textId="77777777" w:rsidR="00E6364D" w:rsidRPr="00FF353C" w:rsidRDefault="00E6364D" w:rsidP="00485DF3">
            <w:pPr>
              <w:pStyle w:val="NormalLeft"/>
              <w:rPr>
                <w:lang w:val="en-GB"/>
              </w:rPr>
            </w:pPr>
            <w:r w:rsidRPr="00FF353C">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078CA7B0" w14:textId="77777777" w:rsidR="00E6364D" w:rsidRPr="00FF353C" w:rsidRDefault="00E6364D" w:rsidP="00485DF3">
            <w:pPr>
              <w:pStyle w:val="NormalLeft"/>
              <w:rPr>
                <w:lang w:val="en-GB"/>
              </w:rPr>
            </w:pPr>
            <w:r w:rsidRPr="00FF353C">
              <w:rPr>
                <w:lang w:val="en-GB"/>
              </w:rPr>
              <w:t>This is the value of each participation in related undertakings that are financial and credit institutions which are strategic, not included in the calculation of the group solvency on the basis of method 1, not deducted according to Article 68(1) and Article 68(2) of Delegated Regulation (EU) 2015/35 and held in Type 2 equities, meaning the sum of:</w:t>
            </w:r>
            <w:del w:id="2892" w:author="Author">
              <w:r w:rsidRPr="00FF353C" w:rsidDel="00780731">
                <w:rPr>
                  <w:lang w:val="en-GB"/>
                </w:rPr>
                <w:delText>.</w:delText>
              </w:r>
            </w:del>
          </w:p>
          <w:p w14:paraId="3A09B460" w14:textId="77777777" w:rsidR="00E6364D" w:rsidRPr="00FF353C" w:rsidRDefault="00E6364D" w:rsidP="00485DF3">
            <w:pPr>
              <w:pStyle w:val="Point0"/>
              <w:rPr>
                <w:lang w:val="en-GB"/>
              </w:rPr>
            </w:pPr>
            <w:r w:rsidRPr="00FF353C">
              <w:rPr>
                <w:lang w:val="en-GB"/>
              </w:rPr>
              <w:tab/>
              <w:t>1)</w:t>
            </w:r>
            <w:r w:rsidRPr="00FF353C">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21598B83" w14:textId="77777777" w:rsidR="00E6364D" w:rsidRPr="00FF353C" w:rsidRDefault="00E6364D" w:rsidP="00485DF3">
            <w:pPr>
              <w:pStyle w:val="Point0"/>
              <w:rPr>
                <w:lang w:val="en-GB"/>
              </w:rPr>
            </w:pPr>
            <w:r w:rsidRPr="00FF353C">
              <w:rPr>
                <w:lang w:val="en-GB"/>
              </w:rPr>
              <w:tab/>
              <w:t>2)</w:t>
            </w:r>
            <w:r w:rsidRPr="00FF353C">
              <w:rPr>
                <w:lang w:val="en-GB"/>
              </w:rPr>
              <w:tab/>
              <w:t>the remainder of the strategic participations which are deducted following the Article 68(2) of Delegated Regulation (EU) 2015/35.</w:t>
            </w:r>
          </w:p>
          <w:p w14:paraId="0349E2C1" w14:textId="77777777" w:rsidR="00E6364D" w:rsidRPr="00FF353C" w:rsidRDefault="00E6364D" w:rsidP="00485DF3">
            <w:pPr>
              <w:pStyle w:val="NormalLeft"/>
              <w:rPr>
                <w:lang w:val="en-GB"/>
              </w:rPr>
            </w:pPr>
            <w:r w:rsidRPr="00FF353C">
              <w:rPr>
                <w:lang w:val="en-GB"/>
              </w:rPr>
              <w:lastRenderedPageBreak/>
              <w:t>Type 2 equity has the meaning as defined in Article 168 (3) of the Delegated Regulation (EU) 2015/35.</w:t>
            </w:r>
          </w:p>
        </w:tc>
      </w:tr>
      <w:tr w:rsidR="00E6364D" w:rsidRPr="00FF353C" w14:paraId="13D27D03" w14:textId="77777777" w:rsidTr="008D32ED">
        <w:tc>
          <w:tcPr>
            <w:tcW w:w="2507" w:type="dxa"/>
            <w:tcBorders>
              <w:top w:val="single" w:sz="2" w:space="0" w:color="auto"/>
              <w:left w:val="single" w:sz="2" w:space="0" w:color="auto"/>
              <w:bottom w:val="single" w:sz="2" w:space="0" w:color="auto"/>
              <w:right w:val="single" w:sz="2" w:space="0" w:color="auto"/>
            </w:tcBorders>
          </w:tcPr>
          <w:p w14:paraId="67F4ADCB" w14:textId="77777777" w:rsidR="00E6364D" w:rsidRPr="00FF353C" w:rsidRDefault="00E6364D" w:rsidP="00485DF3">
            <w:pPr>
              <w:pStyle w:val="NormalLeft"/>
              <w:rPr>
                <w:lang w:val="en-GB"/>
              </w:rPr>
            </w:pPr>
            <w:r w:rsidRPr="00FF353C">
              <w:rPr>
                <w:lang w:val="en-GB"/>
              </w:rPr>
              <w:lastRenderedPageBreak/>
              <w:t>C0360</w:t>
            </w:r>
          </w:p>
        </w:tc>
        <w:tc>
          <w:tcPr>
            <w:tcW w:w="1570" w:type="dxa"/>
            <w:tcBorders>
              <w:top w:val="single" w:sz="2" w:space="0" w:color="auto"/>
              <w:left w:val="single" w:sz="2" w:space="0" w:color="auto"/>
              <w:bottom w:val="single" w:sz="2" w:space="0" w:color="auto"/>
              <w:right w:val="single" w:sz="2" w:space="0" w:color="auto"/>
            </w:tcBorders>
          </w:tcPr>
          <w:p w14:paraId="30BC26AE" w14:textId="77777777" w:rsidR="00E6364D" w:rsidRPr="00FF353C" w:rsidRDefault="00E6364D" w:rsidP="00485DF3">
            <w:pPr>
              <w:pStyle w:val="NormalLeft"/>
              <w:rPr>
                <w:lang w:val="en-GB"/>
              </w:rPr>
            </w:pPr>
            <w:r w:rsidRPr="00FF353C">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3D24A433" w14:textId="77777777" w:rsidR="00E6364D" w:rsidRPr="00FF353C" w:rsidRDefault="00E6364D" w:rsidP="00485DF3">
            <w:pPr>
              <w:pStyle w:val="NormalLeft"/>
              <w:rPr>
                <w:lang w:val="en-GB"/>
              </w:rPr>
            </w:pPr>
            <w:r w:rsidRPr="00FF353C">
              <w:rPr>
                <w:lang w:val="en-GB"/>
              </w:rPr>
              <w:t>This is the value of each participation in related undertakings that are financial and credit institutions which are strategic, not included in the calculation of the group solvency on the basis of method 1, not deducted according to Article 68(1) and Article 68(2) of Delegated Regulation (EU) 2015/35 and held in subordinated liabilities, meaning the sum of:</w:t>
            </w:r>
            <w:del w:id="2893" w:author="Author">
              <w:r w:rsidRPr="00FF353C" w:rsidDel="00780731">
                <w:rPr>
                  <w:lang w:val="en-GB"/>
                </w:rPr>
                <w:delText>.</w:delText>
              </w:r>
            </w:del>
          </w:p>
          <w:p w14:paraId="41BBFAD7" w14:textId="77777777" w:rsidR="00E6364D" w:rsidRPr="00FF353C" w:rsidRDefault="00E6364D" w:rsidP="00485DF3">
            <w:pPr>
              <w:pStyle w:val="Point0"/>
              <w:rPr>
                <w:lang w:val="en-GB"/>
              </w:rPr>
            </w:pPr>
            <w:r w:rsidRPr="00FF353C">
              <w:rPr>
                <w:lang w:val="en-GB"/>
              </w:rPr>
              <w:tab/>
              <w:t>1)</w:t>
            </w:r>
            <w:r w:rsidRPr="00FF353C">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6392DA6D" w14:textId="77777777" w:rsidR="00E6364D" w:rsidRPr="00FF353C" w:rsidRDefault="00E6364D" w:rsidP="00485DF3">
            <w:pPr>
              <w:pStyle w:val="Point0"/>
              <w:rPr>
                <w:lang w:val="en-GB"/>
              </w:rPr>
            </w:pPr>
            <w:r w:rsidRPr="00FF353C">
              <w:rPr>
                <w:lang w:val="en-GB"/>
              </w:rPr>
              <w:tab/>
              <w:t>2)</w:t>
            </w:r>
            <w:r w:rsidRPr="00FF353C">
              <w:rPr>
                <w:lang w:val="en-GB"/>
              </w:rPr>
              <w:tab/>
              <w:t>the remainder of the strategic participations which are deducted following the Article 68(2) of Delegated Regulation (EU) 2015/35.</w:t>
            </w:r>
          </w:p>
        </w:tc>
      </w:tr>
      <w:tr w:rsidR="00EE3F5E" w:rsidRPr="00FF353C" w14:paraId="73CE9742"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68A1A7F1" w14:textId="77777777" w:rsidR="00EE3F5E" w:rsidRPr="00FF353C" w:rsidRDefault="00EE3F5E" w:rsidP="00A75973">
            <w:pPr>
              <w:pStyle w:val="NormalCentered"/>
              <w:jc w:val="left"/>
              <w:rPr>
                <w:lang w:val="en-GB"/>
              </w:rPr>
            </w:pPr>
            <w:r w:rsidRPr="00FF353C">
              <w:rPr>
                <w:i/>
                <w:iCs/>
                <w:lang w:val="en-GB"/>
              </w:rPr>
              <w:t>Table 5 — Participations in related undertakings that are financial and credit institutions which are not strategic and which are not deducted according to art 68(1) and 68(2) of Delegated Regulation (EU) 2015/35</w:t>
            </w:r>
          </w:p>
          <w:p w14:paraId="617F82ED" w14:textId="7D249A59" w:rsidR="00EE3F5E" w:rsidRPr="00FF353C" w:rsidRDefault="00EE3F5E" w:rsidP="00A75973">
            <w:pPr>
              <w:pStyle w:val="NormalCentered"/>
              <w:jc w:val="left"/>
              <w:rPr>
                <w:lang w:val="en-GB"/>
              </w:rPr>
            </w:pPr>
            <w:r w:rsidRPr="00FF353C">
              <w:rPr>
                <w:i/>
                <w:iCs/>
                <w:lang w:val="en-GB"/>
              </w:rPr>
              <w:t>(It shall include the remaining part following the partial deduction according to Article 68 (2) of the Delegated Regulation (EU) 2015/35)</w:t>
            </w:r>
          </w:p>
        </w:tc>
      </w:tr>
      <w:tr w:rsidR="00E6364D" w:rsidRPr="00FF353C" w14:paraId="73BEC134" w14:textId="77777777" w:rsidTr="008D32ED">
        <w:tc>
          <w:tcPr>
            <w:tcW w:w="2507" w:type="dxa"/>
            <w:tcBorders>
              <w:top w:val="single" w:sz="2" w:space="0" w:color="auto"/>
              <w:left w:val="single" w:sz="2" w:space="0" w:color="auto"/>
              <w:bottom w:val="single" w:sz="2" w:space="0" w:color="auto"/>
              <w:right w:val="single" w:sz="2" w:space="0" w:color="auto"/>
            </w:tcBorders>
          </w:tcPr>
          <w:p w14:paraId="578DC506" w14:textId="77777777" w:rsidR="00E6364D" w:rsidRPr="00FF353C" w:rsidRDefault="00E6364D" w:rsidP="00485DF3">
            <w:pPr>
              <w:pStyle w:val="NormalLeft"/>
              <w:rPr>
                <w:lang w:val="en-GB"/>
              </w:rPr>
            </w:pPr>
            <w:r w:rsidRPr="00FF353C">
              <w:rPr>
                <w:lang w:val="en-GB"/>
              </w:rPr>
              <w:t>C0370</w:t>
            </w:r>
          </w:p>
        </w:tc>
        <w:tc>
          <w:tcPr>
            <w:tcW w:w="1570" w:type="dxa"/>
            <w:tcBorders>
              <w:top w:val="single" w:sz="2" w:space="0" w:color="auto"/>
              <w:left w:val="single" w:sz="2" w:space="0" w:color="auto"/>
              <w:bottom w:val="single" w:sz="2" w:space="0" w:color="auto"/>
              <w:right w:val="single" w:sz="2" w:space="0" w:color="auto"/>
            </w:tcBorders>
          </w:tcPr>
          <w:p w14:paraId="74CC4F5E"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5D0DC155" w14:textId="77777777" w:rsidR="00E6364D" w:rsidRPr="00FF353C" w:rsidRDefault="00E6364D" w:rsidP="00485DF3">
            <w:pPr>
              <w:pStyle w:val="NormalLeft"/>
              <w:rPr>
                <w:lang w:val="en-GB"/>
              </w:rPr>
            </w:pPr>
            <w:r w:rsidRPr="00FF353C">
              <w:rPr>
                <w:lang w:val="en-GB"/>
              </w:rPr>
              <w:t>This is the name of the related undertaking that are financial and credit institutions in which the participation is held. These are participations in related undertakings which are not strategic and not deducted according to art 68(1) and 68 (2) of Delegated Regulation (EU) 2015/35.</w:t>
            </w:r>
          </w:p>
        </w:tc>
      </w:tr>
      <w:tr w:rsidR="00E6364D" w:rsidRPr="00FF353C" w14:paraId="31BCCBDC" w14:textId="77777777" w:rsidTr="008D32ED">
        <w:tc>
          <w:tcPr>
            <w:tcW w:w="2507" w:type="dxa"/>
            <w:tcBorders>
              <w:top w:val="single" w:sz="2" w:space="0" w:color="auto"/>
              <w:left w:val="single" w:sz="2" w:space="0" w:color="auto"/>
              <w:bottom w:val="single" w:sz="2" w:space="0" w:color="auto"/>
              <w:right w:val="single" w:sz="2" w:space="0" w:color="auto"/>
            </w:tcBorders>
          </w:tcPr>
          <w:p w14:paraId="7806D43C" w14:textId="77777777" w:rsidR="00E6364D" w:rsidRPr="00FF353C" w:rsidRDefault="00E6364D" w:rsidP="00485DF3">
            <w:pPr>
              <w:pStyle w:val="NormalLeft"/>
              <w:rPr>
                <w:lang w:val="en-GB"/>
              </w:rPr>
            </w:pPr>
            <w:r w:rsidRPr="00FF353C">
              <w:rPr>
                <w:lang w:val="en-GB"/>
              </w:rPr>
              <w:t>C0380</w:t>
            </w:r>
          </w:p>
        </w:tc>
        <w:tc>
          <w:tcPr>
            <w:tcW w:w="1570" w:type="dxa"/>
            <w:tcBorders>
              <w:top w:val="single" w:sz="2" w:space="0" w:color="auto"/>
              <w:left w:val="single" w:sz="2" w:space="0" w:color="auto"/>
              <w:bottom w:val="single" w:sz="2" w:space="0" w:color="auto"/>
              <w:right w:val="single" w:sz="2" w:space="0" w:color="auto"/>
            </w:tcBorders>
          </w:tcPr>
          <w:p w14:paraId="3908F4D0"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27A4A283" w14:textId="77777777" w:rsidR="00E6364D" w:rsidRPr="00FF353C" w:rsidRDefault="00E6364D" w:rsidP="00485DF3">
            <w:pPr>
              <w:pStyle w:val="NormalLeft"/>
              <w:rPr>
                <w:lang w:val="en-GB"/>
              </w:rPr>
            </w:pPr>
            <w:r w:rsidRPr="00FF353C">
              <w:rPr>
                <w:lang w:val="en-GB"/>
              </w:rPr>
              <w:t>Asset ID code using the following priority:</w:t>
            </w:r>
          </w:p>
          <w:p w14:paraId="71FB31FC"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4CB98BCE"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05353009"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648086B5" w14:textId="77777777" w:rsidR="00E6364D" w:rsidRPr="00FF353C" w:rsidRDefault="00E6364D" w:rsidP="00485DF3">
            <w:pPr>
              <w:pStyle w:val="NormalLeft"/>
              <w:rPr>
                <w:lang w:val="en-GB"/>
              </w:rPr>
            </w:pPr>
            <w:r w:rsidRPr="00FF353C">
              <w:rPr>
                <w:lang w:val="en-GB"/>
              </w:rPr>
              <w:t xml:space="preserve">When the same Asset ID Code needs to be reported for one asset that is issued in 2 or more different currencies, it is necessary to specify the Asset ID code and the ISO 4217 alphabetic code of the </w:t>
            </w:r>
            <w:r w:rsidRPr="00FF353C">
              <w:rPr>
                <w:lang w:val="en-GB"/>
              </w:rPr>
              <w:lastRenderedPageBreak/>
              <w:t>currency, as in the following example: ‘code+EUR’</w:t>
            </w:r>
          </w:p>
        </w:tc>
      </w:tr>
      <w:tr w:rsidR="00E6364D" w:rsidRPr="00FF353C" w14:paraId="102D377C" w14:textId="77777777" w:rsidTr="008D32ED">
        <w:tc>
          <w:tcPr>
            <w:tcW w:w="2507" w:type="dxa"/>
            <w:tcBorders>
              <w:top w:val="single" w:sz="2" w:space="0" w:color="auto"/>
              <w:left w:val="single" w:sz="2" w:space="0" w:color="auto"/>
              <w:bottom w:val="single" w:sz="2" w:space="0" w:color="auto"/>
              <w:right w:val="single" w:sz="2" w:space="0" w:color="auto"/>
            </w:tcBorders>
          </w:tcPr>
          <w:p w14:paraId="32E5854C" w14:textId="77777777" w:rsidR="00E6364D" w:rsidRPr="00FF353C" w:rsidRDefault="00E6364D" w:rsidP="00485DF3">
            <w:pPr>
              <w:pStyle w:val="NormalLeft"/>
              <w:rPr>
                <w:lang w:val="en-GB"/>
              </w:rPr>
            </w:pPr>
            <w:r w:rsidRPr="00FF353C">
              <w:rPr>
                <w:lang w:val="en-GB"/>
              </w:rPr>
              <w:lastRenderedPageBreak/>
              <w:t>C0390</w:t>
            </w:r>
          </w:p>
        </w:tc>
        <w:tc>
          <w:tcPr>
            <w:tcW w:w="1570" w:type="dxa"/>
            <w:tcBorders>
              <w:top w:val="single" w:sz="2" w:space="0" w:color="auto"/>
              <w:left w:val="single" w:sz="2" w:space="0" w:color="auto"/>
              <w:bottom w:val="single" w:sz="2" w:space="0" w:color="auto"/>
              <w:right w:val="single" w:sz="2" w:space="0" w:color="auto"/>
            </w:tcBorders>
          </w:tcPr>
          <w:p w14:paraId="2A378E4D"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305AE3B6"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29DE7863" w14:textId="77777777" w:rsidR="00E6364D" w:rsidRPr="00FF353C" w:rsidRDefault="00E6364D" w:rsidP="00485DF3">
            <w:pPr>
              <w:pStyle w:val="NormalLeft"/>
              <w:rPr>
                <w:lang w:val="en-GB"/>
              </w:rPr>
            </w:pPr>
            <w:r w:rsidRPr="00FF353C">
              <w:rPr>
                <w:lang w:val="en-GB"/>
              </w:rPr>
              <w:t>1 — ISO 6166 for ISIN code</w:t>
            </w:r>
          </w:p>
          <w:p w14:paraId="56BD3B71"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349E30D9" w14:textId="77777777" w:rsidR="00E6364D" w:rsidRPr="00FF353C" w:rsidRDefault="00E6364D" w:rsidP="00485DF3">
            <w:pPr>
              <w:pStyle w:val="NormalLeft"/>
              <w:rPr>
                <w:lang w:val="en-GB"/>
              </w:rPr>
            </w:pPr>
            <w:r w:rsidRPr="00FF353C">
              <w:rPr>
                <w:lang w:val="en-GB"/>
              </w:rPr>
              <w:t>3 — SEDOL (Stock Exchange Daily Official List for the London Stock Exchange)</w:t>
            </w:r>
          </w:p>
          <w:p w14:paraId="33C4C3A8"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1E92E12B"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03D4FFFF" w14:textId="77777777" w:rsidR="00E6364D" w:rsidRPr="00FF353C" w:rsidRDefault="00E6364D" w:rsidP="00485DF3">
            <w:pPr>
              <w:pStyle w:val="NormalLeft"/>
              <w:rPr>
                <w:lang w:val="en-GB"/>
              </w:rPr>
            </w:pPr>
            <w:r w:rsidRPr="00FF353C">
              <w:rPr>
                <w:lang w:val="en-GB"/>
              </w:rPr>
              <w:t>6 — BBGID (The Bloomberg Global ID)</w:t>
            </w:r>
          </w:p>
          <w:p w14:paraId="1D6D9728" w14:textId="77777777" w:rsidR="00E6364D" w:rsidRPr="003C0838" w:rsidRDefault="00E6364D" w:rsidP="00485DF3">
            <w:pPr>
              <w:pStyle w:val="NormalLeft"/>
              <w:rPr>
                <w:lang w:val="de-DE"/>
              </w:rPr>
            </w:pPr>
            <w:r w:rsidRPr="003C0838">
              <w:rPr>
                <w:lang w:val="de-DE"/>
              </w:rPr>
              <w:t>7 — Reuters RIC (Reuters instrument code)</w:t>
            </w:r>
          </w:p>
          <w:p w14:paraId="104C91E1" w14:textId="77777777" w:rsidR="00E6364D" w:rsidRPr="003C0838" w:rsidRDefault="00E6364D" w:rsidP="00485DF3">
            <w:pPr>
              <w:pStyle w:val="NormalLeft"/>
              <w:rPr>
                <w:lang w:val="fr-BE"/>
              </w:rPr>
            </w:pPr>
            <w:r w:rsidRPr="003C0838">
              <w:rPr>
                <w:lang w:val="fr-BE"/>
              </w:rPr>
              <w:t>8 — FIGI (Financial Instrument Global Identifier)</w:t>
            </w:r>
          </w:p>
          <w:p w14:paraId="64852EFE"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1CDBE9D2" w14:textId="35120251" w:rsidR="00E6364D" w:rsidRPr="00FF353C" w:rsidRDefault="00E6364D" w:rsidP="00485DF3">
            <w:pPr>
              <w:pStyle w:val="NormalLeft"/>
              <w:rPr>
                <w:lang w:val="en-GB"/>
              </w:rPr>
            </w:pPr>
            <w:r w:rsidRPr="00FF353C">
              <w:rPr>
                <w:lang w:val="en-GB"/>
              </w:rPr>
              <w:t>99 — Cod</w:t>
            </w:r>
            <w:r w:rsidR="00B66E1F" w:rsidRPr="00FF353C">
              <w:rPr>
                <w:lang w:val="en-GB"/>
              </w:rPr>
              <w:t>e attributed by the undertaking</w:t>
            </w:r>
          </w:p>
          <w:p w14:paraId="671AF4C6" w14:textId="7CCDE7AB" w:rsidR="00E6364D" w:rsidRPr="00FF353C" w:rsidRDefault="00E6364D" w:rsidP="00516E15">
            <w:pPr>
              <w:pStyle w:val="NormalLeft"/>
              <w:rPr>
                <w:lang w:val="en-GB"/>
              </w:rPr>
            </w:pPr>
            <w:r w:rsidRPr="00FF353C">
              <w:rPr>
                <w:lang w:val="en-GB"/>
              </w:rPr>
              <w:t>When the same Asset ID Code needs to be reported for one asset that is issued in 2 or more different currencies and the code in C0</w:t>
            </w:r>
            <w:del w:id="2894" w:author="Author">
              <w:r w:rsidRPr="00FF353C" w:rsidDel="00516E15">
                <w:rPr>
                  <w:lang w:val="en-GB"/>
                </w:rPr>
                <w:delText>04</w:delText>
              </w:r>
            </w:del>
            <w:ins w:id="2895" w:author="Author">
              <w:r w:rsidR="00516E15" w:rsidRPr="00FF353C">
                <w:rPr>
                  <w:lang w:val="en-GB"/>
                </w:rPr>
                <w:t>38</w:t>
              </w:r>
            </w:ins>
            <w:r w:rsidRPr="00FF353C">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E6364D" w:rsidRPr="00FF353C" w14:paraId="1D60487E" w14:textId="77777777" w:rsidTr="008D32ED">
        <w:tc>
          <w:tcPr>
            <w:tcW w:w="2507" w:type="dxa"/>
            <w:tcBorders>
              <w:top w:val="single" w:sz="2" w:space="0" w:color="auto"/>
              <w:left w:val="single" w:sz="2" w:space="0" w:color="auto"/>
              <w:bottom w:val="single" w:sz="2" w:space="0" w:color="auto"/>
              <w:right w:val="single" w:sz="2" w:space="0" w:color="auto"/>
            </w:tcBorders>
          </w:tcPr>
          <w:p w14:paraId="31B64493" w14:textId="77777777" w:rsidR="00E6364D" w:rsidRPr="00FF353C" w:rsidRDefault="00E6364D" w:rsidP="00485DF3">
            <w:pPr>
              <w:pStyle w:val="NormalLeft"/>
              <w:rPr>
                <w:lang w:val="en-GB"/>
              </w:rPr>
            </w:pPr>
            <w:r w:rsidRPr="00FF353C">
              <w:rPr>
                <w:lang w:val="en-GB"/>
              </w:rPr>
              <w:t>C0400</w:t>
            </w:r>
          </w:p>
        </w:tc>
        <w:tc>
          <w:tcPr>
            <w:tcW w:w="1570" w:type="dxa"/>
            <w:tcBorders>
              <w:top w:val="single" w:sz="2" w:space="0" w:color="auto"/>
              <w:left w:val="single" w:sz="2" w:space="0" w:color="auto"/>
              <w:bottom w:val="single" w:sz="2" w:space="0" w:color="auto"/>
              <w:right w:val="single" w:sz="2" w:space="0" w:color="auto"/>
            </w:tcBorders>
          </w:tcPr>
          <w:p w14:paraId="38717B8B"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749D498D" w14:textId="77777777" w:rsidR="00E6364D" w:rsidRPr="00FF353C" w:rsidRDefault="00E6364D" w:rsidP="00485DF3">
            <w:pPr>
              <w:pStyle w:val="NormalLeft"/>
              <w:rPr>
                <w:lang w:val="en-GB"/>
              </w:rPr>
            </w:pPr>
            <w:r w:rsidRPr="00FF353C">
              <w:rPr>
                <w:lang w:val="en-GB"/>
              </w:rPr>
              <w:t>This is the total value for all tiers of each participation in related undertakings that are financial and credit institutions, which are not strategic and which are not deducted according to art 68(1) and 68 (2) of Delegated Regulation (EU) 2015/35 meaning the sum of:.</w:t>
            </w:r>
          </w:p>
          <w:p w14:paraId="511BA00E" w14:textId="77777777" w:rsidR="00E6364D" w:rsidRPr="00FF353C" w:rsidRDefault="00E6364D" w:rsidP="00485DF3">
            <w:pPr>
              <w:pStyle w:val="Point0"/>
              <w:rPr>
                <w:lang w:val="en-GB"/>
              </w:rPr>
            </w:pPr>
            <w:r w:rsidRPr="00FF353C">
              <w:rPr>
                <w:lang w:val="en-GB"/>
              </w:rPr>
              <w:tab/>
              <w:t>1)</w:t>
            </w:r>
            <w:r w:rsidRPr="00FF353C">
              <w:rPr>
                <w:lang w:val="en-GB"/>
              </w:rPr>
              <w:tab/>
              <w:t>the value of non–strategic participations in financial and credit institutions which are not deducted according to both Articles 68(1) and 68(2) of Delegated Regulation (EU) 2015/35, because the sum of participations in financial and credit institutions is less than 10 %,</w:t>
            </w:r>
          </w:p>
          <w:p w14:paraId="2BD8206A" w14:textId="77777777" w:rsidR="00E6364D" w:rsidRPr="00FF353C" w:rsidRDefault="00E6364D" w:rsidP="00485DF3">
            <w:pPr>
              <w:pStyle w:val="Point0"/>
              <w:rPr>
                <w:lang w:val="en-GB"/>
              </w:rPr>
            </w:pPr>
            <w:r w:rsidRPr="00FF353C">
              <w:rPr>
                <w:lang w:val="en-GB"/>
              </w:rPr>
              <w:tab/>
              <w:t>2)</w:t>
            </w:r>
            <w:r w:rsidRPr="00FF353C">
              <w:rPr>
                <w:lang w:val="en-GB"/>
              </w:rPr>
              <w:tab/>
              <w:t xml:space="preserve">the remainder of the non–strategic </w:t>
            </w:r>
            <w:r w:rsidRPr="00FF353C">
              <w:rPr>
                <w:lang w:val="en-GB"/>
              </w:rPr>
              <w:lastRenderedPageBreak/>
              <w:t>participations which are deducted following the Article 68(2) of Delegated Regulation (EU) 2015/35.</w:t>
            </w:r>
          </w:p>
        </w:tc>
      </w:tr>
      <w:tr w:rsidR="00E6364D" w:rsidRPr="00FF353C" w14:paraId="5F570FF9" w14:textId="77777777" w:rsidTr="008D32ED">
        <w:tc>
          <w:tcPr>
            <w:tcW w:w="2507" w:type="dxa"/>
            <w:tcBorders>
              <w:top w:val="single" w:sz="2" w:space="0" w:color="auto"/>
              <w:left w:val="single" w:sz="2" w:space="0" w:color="auto"/>
              <w:bottom w:val="single" w:sz="2" w:space="0" w:color="auto"/>
              <w:right w:val="single" w:sz="2" w:space="0" w:color="auto"/>
            </w:tcBorders>
          </w:tcPr>
          <w:p w14:paraId="11C9D647" w14:textId="77777777" w:rsidR="00E6364D" w:rsidRPr="00FF353C" w:rsidRDefault="00E6364D" w:rsidP="00485DF3">
            <w:pPr>
              <w:pStyle w:val="NormalLeft"/>
              <w:rPr>
                <w:lang w:val="en-GB"/>
              </w:rPr>
            </w:pPr>
            <w:r w:rsidRPr="00FF353C">
              <w:rPr>
                <w:lang w:val="en-GB"/>
              </w:rPr>
              <w:lastRenderedPageBreak/>
              <w:t>C0410</w:t>
            </w:r>
          </w:p>
        </w:tc>
        <w:tc>
          <w:tcPr>
            <w:tcW w:w="1570" w:type="dxa"/>
            <w:tcBorders>
              <w:top w:val="single" w:sz="2" w:space="0" w:color="auto"/>
              <w:left w:val="single" w:sz="2" w:space="0" w:color="auto"/>
              <w:bottom w:val="single" w:sz="2" w:space="0" w:color="auto"/>
              <w:right w:val="single" w:sz="2" w:space="0" w:color="auto"/>
            </w:tcBorders>
          </w:tcPr>
          <w:p w14:paraId="072E26BB" w14:textId="77777777" w:rsidR="00E6364D" w:rsidRPr="00FF353C" w:rsidRDefault="00E6364D" w:rsidP="00485DF3">
            <w:pPr>
              <w:pStyle w:val="NormalLeft"/>
              <w:rPr>
                <w:lang w:val="en-GB"/>
              </w:rPr>
            </w:pPr>
            <w:r w:rsidRPr="00FF353C">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10908B9C" w14:textId="77777777" w:rsidR="00E6364D" w:rsidRPr="00FF353C" w:rsidRDefault="00E6364D" w:rsidP="00485DF3">
            <w:pPr>
              <w:pStyle w:val="NormalLeft"/>
              <w:rPr>
                <w:lang w:val="en-GB"/>
              </w:rPr>
            </w:pPr>
            <w:r w:rsidRPr="00FF353C">
              <w:rPr>
                <w:lang w:val="en-GB"/>
              </w:rPr>
              <w:t>This is the value of each participation in related undertakings that are financial and credit institutions which are not strategic, not deducted according to art 68(1) and art 68(2) of Delegated Regulation (EU) 2015/35 and held in Type 1 equities, meaning the sum of:.</w:t>
            </w:r>
          </w:p>
          <w:p w14:paraId="3F058D31" w14:textId="77777777" w:rsidR="00E6364D" w:rsidRPr="00FF353C" w:rsidRDefault="00E6364D" w:rsidP="00485DF3">
            <w:pPr>
              <w:pStyle w:val="Point0"/>
              <w:rPr>
                <w:lang w:val="en-GB"/>
              </w:rPr>
            </w:pPr>
            <w:r w:rsidRPr="00FF353C">
              <w:rPr>
                <w:lang w:val="en-GB"/>
              </w:rPr>
              <w:tab/>
              <w:t>1)</w:t>
            </w:r>
            <w:r w:rsidRPr="00FF353C">
              <w:rPr>
                <w:lang w:val="en-GB"/>
              </w:rPr>
              <w:tab/>
              <w:t>the value of non–strategic participations in financial and credit institutions which are not deducted according to both Articles 68(1) and 68(2) of Delegated Regulation (EU) 2015/35, because the sum of participations in financial and credit institutions is less than 10 %,</w:t>
            </w:r>
          </w:p>
          <w:p w14:paraId="53067401" w14:textId="77777777" w:rsidR="00E6364D" w:rsidRPr="00FF353C" w:rsidRDefault="00E6364D" w:rsidP="00485DF3">
            <w:pPr>
              <w:pStyle w:val="Point0"/>
              <w:rPr>
                <w:lang w:val="en-GB"/>
              </w:rPr>
            </w:pPr>
            <w:r w:rsidRPr="00FF353C">
              <w:rPr>
                <w:lang w:val="en-GB"/>
              </w:rPr>
              <w:tab/>
              <w:t>2)</w:t>
            </w:r>
            <w:r w:rsidRPr="00FF353C">
              <w:rPr>
                <w:lang w:val="en-GB"/>
              </w:rPr>
              <w:tab/>
              <w:t>the remainder of the non–strategic participations which are deducted following the Article 68(2) of Delegated Regulation (EU) 2015/35.</w:t>
            </w:r>
          </w:p>
          <w:p w14:paraId="399D3716"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1DF09E2F" w14:textId="77777777" w:rsidTr="008D32ED">
        <w:tc>
          <w:tcPr>
            <w:tcW w:w="2507" w:type="dxa"/>
            <w:tcBorders>
              <w:top w:val="single" w:sz="2" w:space="0" w:color="auto"/>
              <w:left w:val="single" w:sz="2" w:space="0" w:color="auto"/>
              <w:bottom w:val="single" w:sz="2" w:space="0" w:color="auto"/>
              <w:right w:val="single" w:sz="2" w:space="0" w:color="auto"/>
            </w:tcBorders>
          </w:tcPr>
          <w:p w14:paraId="2A0C9A27" w14:textId="77777777" w:rsidR="00E6364D" w:rsidRPr="00FF353C" w:rsidRDefault="00E6364D" w:rsidP="00485DF3">
            <w:pPr>
              <w:pStyle w:val="NormalLeft"/>
              <w:rPr>
                <w:lang w:val="en-GB"/>
              </w:rPr>
            </w:pPr>
            <w:r w:rsidRPr="00FF353C">
              <w:rPr>
                <w:lang w:val="en-GB"/>
              </w:rPr>
              <w:t>C0420</w:t>
            </w:r>
          </w:p>
        </w:tc>
        <w:tc>
          <w:tcPr>
            <w:tcW w:w="1570" w:type="dxa"/>
            <w:tcBorders>
              <w:top w:val="single" w:sz="2" w:space="0" w:color="auto"/>
              <w:left w:val="single" w:sz="2" w:space="0" w:color="auto"/>
              <w:bottom w:val="single" w:sz="2" w:space="0" w:color="auto"/>
              <w:right w:val="single" w:sz="2" w:space="0" w:color="auto"/>
            </w:tcBorders>
          </w:tcPr>
          <w:p w14:paraId="408283B7" w14:textId="77777777" w:rsidR="00E6364D" w:rsidRPr="00FF353C" w:rsidRDefault="00E6364D" w:rsidP="00485DF3">
            <w:pPr>
              <w:pStyle w:val="NormalLeft"/>
              <w:rPr>
                <w:lang w:val="en-GB"/>
              </w:rPr>
            </w:pPr>
            <w:r w:rsidRPr="00FF353C">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6A03CA23" w14:textId="77777777" w:rsidR="00E6364D" w:rsidRPr="00FF353C" w:rsidRDefault="00E6364D" w:rsidP="00485DF3">
            <w:pPr>
              <w:pStyle w:val="NormalLeft"/>
              <w:rPr>
                <w:lang w:val="en-GB"/>
              </w:rPr>
            </w:pPr>
            <w:r w:rsidRPr="00FF353C">
              <w:rPr>
                <w:lang w:val="en-GB"/>
              </w:rPr>
              <w:t>This is the value of each participation in related undertakings that are financial and credit institutions, which are not strategic, not deducted according to art 68(1) and art 68(2) of Delegated Regulation (EU) 2015/35 and held in Type 2 equities, meaning the sum of:.</w:t>
            </w:r>
          </w:p>
          <w:p w14:paraId="2E6E8592" w14:textId="77777777" w:rsidR="00E6364D" w:rsidRPr="00FF353C" w:rsidRDefault="00E6364D" w:rsidP="00485DF3">
            <w:pPr>
              <w:pStyle w:val="Point0"/>
              <w:rPr>
                <w:lang w:val="en-GB"/>
              </w:rPr>
            </w:pPr>
            <w:r w:rsidRPr="00FF353C">
              <w:rPr>
                <w:lang w:val="en-GB"/>
              </w:rPr>
              <w:tab/>
              <w:t>1)</w:t>
            </w:r>
            <w:r w:rsidRPr="00FF353C">
              <w:rPr>
                <w:lang w:val="en-GB"/>
              </w:rPr>
              <w:tab/>
              <w:t>the value of non–strategic participations in financial and credit institutions which are not deducted according to both Article 68(1) and 68(2) of Delegated Regulation (EU) 2015/35, because the sum of participations in financial and credit institutions is less than 10 %,</w:t>
            </w:r>
          </w:p>
          <w:p w14:paraId="6106F83F" w14:textId="77777777" w:rsidR="00E6364D" w:rsidRPr="00FF353C" w:rsidRDefault="00E6364D" w:rsidP="00485DF3">
            <w:pPr>
              <w:pStyle w:val="Point0"/>
              <w:rPr>
                <w:lang w:val="en-GB"/>
              </w:rPr>
            </w:pPr>
            <w:r w:rsidRPr="00FF353C">
              <w:rPr>
                <w:lang w:val="en-GB"/>
              </w:rPr>
              <w:tab/>
              <w:t>2)</w:t>
            </w:r>
            <w:r w:rsidRPr="00FF353C">
              <w:rPr>
                <w:lang w:val="en-GB"/>
              </w:rPr>
              <w:tab/>
              <w:t>the remainder of the non–strategic participations which are deducted following the Article 68(2) of Delegated Regulation (EU) 2015/35.</w:t>
            </w:r>
          </w:p>
          <w:p w14:paraId="636E6A4B" w14:textId="77777777" w:rsidR="00E6364D" w:rsidRPr="00FF353C" w:rsidRDefault="00E6364D" w:rsidP="00485DF3">
            <w:pPr>
              <w:pStyle w:val="NormalLeft"/>
              <w:rPr>
                <w:lang w:val="en-GB"/>
              </w:rPr>
            </w:pPr>
            <w:r w:rsidRPr="00FF353C">
              <w:rPr>
                <w:lang w:val="en-GB"/>
              </w:rPr>
              <w:t>Type 2 equity has the meaning as defined in Article 168 (3) of the Delegated Regulation (EU) 2015/35.</w:t>
            </w:r>
          </w:p>
        </w:tc>
      </w:tr>
      <w:tr w:rsidR="00E6364D" w:rsidRPr="00FF353C" w14:paraId="56A7C5C4" w14:textId="77777777" w:rsidTr="008D32ED">
        <w:tc>
          <w:tcPr>
            <w:tcW w:w="2507" w:type="dxa"/>
            <w:tcBorders>
              <w:top w:val="single" w:sz="2" w:space="0" w:color="auto"/>
              <w:left w:val="single" w:sz="2" w:space="0" w:color="auto"/>
              <w:bottom w:val="single" w:sz="2" w:space="0" w:color="auto"/>
              <w:right w:val="single" w:sz="2" w:space="0" w:color="auto"/>
            </w:tcBorders>
          </w:tcPr>
          <w:p w14:paraId="32F129DF" w14:textId="77777777" w:rsidR="00E6364D" w:rsidRPr="00FF353C" w:rsidRDefault="00E6364D" w:rsidP="00485DF3">
            <w:pPr>
              <w:pStyle w:val="NormalLeft"/>
              <w:rPr>
                <w:lang w:val="en-GB"/>
              </w:rPr>
            </w:pPr>
            <w:r w:rsidRPr="00FF353C">
              <w:rPr>
                <w:lang w:val="en-GB"/>
              </w:rPr>
              <w:t>C0430</w:t>
            </w:r>
          </w:p>
        </w:tc>
        <w:tc>
          <w:tcPr>
            <w:tcW w:w="1570" w:type="dxa"/>
            <w:tcBorders>
              <w:top w:val="single" w:sz="2" w:space="0" w:color="auto"/>
              <w:left w:val="single" w:sz="2" w:space="0" w:color="auto"/>
              <w:bottom w:val="single" w:sz="2" w:space="0" w:color="auto"/>
              <w:right w:val="single" w:sz="2" w:space="0" w:color="auto"/>
            </w:tcBorders>
          </w:tcPr>
          <w:p w14:paraId="68E01DB6" w14:textId="77777777" w:rsidR="00E6364D" w:rsidRPr="00FF353C" w:rsidRDefault="00E6364D" w:rsidP="00485DF3">
            <w:pPr>
              <w:pStyle w:val="NormalLeft"/>
              <w:rPr>
                <w:lang w:val="en-GB"/>
              </w:rPr>
            </w:pPr>
            <w:r w:rsidRPr="00FF353C">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78E0B6D1" w14:textId="77777777" w:rsidR="00E6364D" w:rsidRPr="00FF353C" w:rsidRDefault="00E6364D" w:rsidP="00485DF3">
            <w:pPr>
              <w:pStyle w:val="NormalLeft"/>
              <w:rPr>
                <w:lang w:val="en-GB"/>
              </w:rPr>
            </w:pPr>
            <w:r w:rsidRPr="00FF353C">
              <w:rPr>
                <w:lang w:val="en-GB"/>
              </w:rPr>
              <w:t xml:space="preserve">This is the value of each participation in related undertakings that are financial and credit institutions, which are not strategic, not deducted </w:t>
            </w:r>
            <w:r w:rsidRPr="00FF353C">
              <w:rPr>
                <w:lang w:val="en-GB"/>
              </w:rPr>
              <w:lastRenderedPageBreak/>
              <w:t>according to art 68(1) and art 68(2) of Delegated Regulation (EU) 2015/35 and held in subordinated liabilities, meaning the sum of:.</w:t>
            </w:r>
          </w:p>
          <w:p w14:paraId="5FD258C0" w14:textId="77777777" w:rsidR="00E6364D" w:rsidRPr="00FF353C" w:rsidRDefault="00E6364D" w:rsidP="00485DF3">
            <w:pPr>
              <w:pStyle w:val="Point0"/>
              <w:rPr>
                <w:lang w:val="en-GB"/>
              </w:rPr>
            </w:pPr>
            <w:r w:rsidRPr="00FF353C">
              <w:rPr>
                <w:lang w:val="en-GB"/>
              </w:rPr>
              <w:tab/>
              <w:t>1)</w:t>
            </w:r>
            <w:r w:rsidRPr="00FF353C">
              <w:rPr>
                <w:lang w:val="en-GB"/>
              </w:rPr>
              <w:tab/>
              <w:t>the value of non–strategic participations in financial and credit institutions which are not deducted according to both Article 68(1) and 68(2) of Delegated Regulation (EU) 2015/35, because the sum of participations in financial and credit institutions is less than 10 %,</w:t>
            </w:r>
          </w:p>
          <w:p w14:paraId="23A39C16" w14:textId="77777777" w:rsidR="00E6364D" w:rsidRPr="00FF353C" w:rsidRDefault="00E6364D" w:rsidP="00485DF3">
            <w:pPr>
              <w:pStyle w:val="Point0"/>
              <w:rPr>
                <w:lang w:val="en-GB"/>
              </w:rPr>
            </w:pPr>
            <w:r w:rsidRPr="00FF353C">
              <w:rPr>
                <w:lang w:val="en-GB"/>
              </w:rPr>
              <w:tab/>
              <w:t>2)</w:t>
            </w:r>
            <w:r w:rsidRPr="00FF353C">
              <w:rPr>
                <w:lang w:val="en-GB"/>
              </w:rPr>
              <w:tab/>
              <w:t>the remainder of the non–strategic participations which are deducted following the Article 68(2) of Delegated Regulation (EU) 2015/35.</w:t>
            </w:r>
          </w:p>
        </w:tc>
      </w:tr>
      <w:tr w:rsidR="00EE3F5E" w:rsidRPr="00FF353C" w14:paraId="56BBDE2F"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7EF34C1D" w14:textId="2E8E6B8B" w:rsidR="00EE3F5E" w:rsidRPr="00FF353C" w:rsidRDefault="00EE3F5E" w:rsidP="00A75973">
            <w:pPr>
              <w:pStyle w:val="NormalCentered"/>
              <w:jc w:val="left"/>
              <w:rPr>
                <w:lang w:val="en-GB"/>
              </w:rPr>
            </w:pPr>
            <w:r w:rsidRPr="00FF353C">
              <w:rPr>
                <w:i/>
                <w:iCs/>
                <w:lang w:val="en-GB"/>
              </w:rPr>
              <w:lastRenderedPageBreak/>
              <w:t>Table 6 — Other strategic participations not in financial and credit institution</w:t>
            </w:r>
          </w:p>
        </w:tc>
      </w:tr>
      <w:tr w:rsidR="00E6364D" w:rsidRPr="00FF353C" w14:paraId="75BB3F0B" w14:textId="77777777" w:rsidTr="008D32ED">
        <w:tc>
          <w:tcPr>
            <w:tcW w:w="2507" w:type="dxa"/>
            <w:tcBorders>
              <w:top w:val="single" w:sz="2" w:space="0" w:color="auto"/>
              <w:left w:val="single" w:sz="2" w:space="0" w:color="auto"/>
              <w:bottom w:val="single" w:sz="2" w:space="0" w:color="auto"/>
              <w:right w:val="single" w:sz="2" w:space="0" w:color="auto"/>
            </w:tcBorders>
          </w:tcPr>
          <w:p w14:paraId="00478F6A" w14:textId="77777777" w:rsidR="00E6364D" w:rsidRPr="00FF353C" w:rsidRDefault="00E6364D" w:rsidP="00485DF3">
            <w:pPr>
              <w:pStyle w:val="NormalLeft"/>
              <w:rPr>
                <w:lang w:val="en-GB"/>
              </w:rPr>
            </w:pPr>
            <w:r w:rsidRPr="00FF353C">
              <w:rPr>
                <w:lang w:val="en-GB"/>
              </w:rPr>
              <w:t>C0440</w:t>
            </w:r>
          </w:p>
        </w:tc>
        <w:tc>
          <w:tcPr>
            <w:tcW w:w="1570" w:type="dxa"/>
            <w:tcBorders>
              <w:top w:val="single" w:sz="2" w:space="0" w:color="auto"/>
              <w:left w:val="single" w:sz="2" w:space="0" w:color="auto"/>
              <w:bottom w:val="single" w:sz="2" w:space="0" w:color="auto"/>
              <w:right w:val="single" w:sz="2" w:space="0" w:color="auto"/>
            </w:tcBorders>
          </w:tcPr>
          <w:p w14:paraId="54557CEB"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6EA6320A" w14:textId="77777777" w:rsidR="00E6364D" w:rsidRPr="00FF353C" w:rsidRDefault="00E6364D" w:rsidP="00485DF3">
            <w:pPr>
              <w:pStyle w:val="NormalLeft"/>
              <w:rPr>
                <w:lang w:val="en-GB"/>
              </w:rPr>
            </w:pPr>
            <w:r w:rsidRPr="00FF353C">
              <w:rPr>
                <w:lang w:val="en-GB"/>
              </w:rPr>
              <w:t>This is the name of the related undertaking in which the participation is held.</w:t>
            </w:r>
          </w:p>
          <w:p w14:paraId="78DA9CB8" w14:textId="77777777" w:rsidR="00E6364D" w:rsidRPr="00FF353C" w:rsidRDefault="00E6364D" w:rsidP="00485DF3">
            <w:pPr>
              <w:pStyle w:val="NormalLeft"/>
              <w:rPr>
                <w:lang w:val="en-GB"/>
              </w:rPr>
            </w:pPr>
            <w:r w:rsidRPr="00FF353C">
              <w:rPr>
                <w:lang w:val="en-GB"/>
              </w:rPr>
              <w:t>These are participations which are not in financial and credit institutions and which are considered strategic.</w:t>
            </w:r>
          </w:p>
        </w:tc>
      </w:tr>
      <w:tr w:rsidR="00E6364D" w:rsidRPr="00FF353C" w14:paraId="1B4FF833" w14:textId="77777777" w:rsidTr="008D32ED">
        <w:tc>
          <w:tcPr>
            <w:tcW w:w="2507" w:type="dxa"/>
            <w:tcBorders>
              <w:top w:val="single" w:sz="2" w:space="0" w:color="auto"/>
              <w:left w:val="single" w:sz="2" w:space="0" w:color="auto"/>
              <w:bottom w:val="single" w:sz="2" w:space="0" w:color="auto"/>
              <w:right w:val="single" w:sz="2" w:space="0" w:color="auto"/>
            </w:tcBorders>
          </w:tcPr>
          <w:p w14:paraId="2B6E811C" w14:textId="77777777" w:rsidR="00E6364D" w:rsidRPr="00FF353C" w:rsidRDefault="00E6364D" w:rsidP="00485DF3">
            <w:pPr>
              <w:pStyle w:val="NormalLeft"/>
              <w:rPr>
                <w:lang w:val="en-GB"/>
              </w:rPr>
            </w:pPr>
            <w:r w:rsidRPr="00FF353C">
              <w:rPr>
                <w:lang w:val="en-GB"/>
              </w:rPr>
              <w:t>C0450</w:t>
            </w:r>
          </w:p>
        </w:tc>
        <w:tc>
          <w:tcPr>
            <w:tcW w:w="1570" w:type="dxa"/>
            <w:tcBorders>
              <w:top w:val="single" w:sz="2" w:space="0" w:color="auto"/>
              <w:left w:val="single" w:sz="2" w:space="0" w:color="auto"/>
              <w:bottom w:val="single" w:sz="2" w:space="0" w:color="auto"/>
              <w:right w:val="single" w:sz="2" w:space="0" w:color="auto"/>
            </w:tcBorders>
          </w:tcPr>
          <w:p w14:paraId="495BC93E"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61442098" w14:textId="77777777" w:rsidR="00E6364D" w:rsidRPr="00FF353C" w:rsidRDefault="00E6364D" w:rsidP="00485DF3">
            <w:pPr>
              <w:pStyle w:val="NormalLeft"/>
              <w:rPr>
                <w:lang w:val="en-GB"/>
              </w:rPr>
            </w:pPr>
            <w:r w:rsidRPr="00FF353C">
              <w:rPr>
                <w:lang w:val="en-GB"/>
              </w:rPr>
              <w:t>Asset ID code using the following priority:</w:t>
            </w:r>
          </w:p>
          <w:p w14:paraId="0DA35597"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4E174AAF"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6E990AB1"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003C1075" w14:textId="77777777" w:rsidR="00E6364D" w:rsidRPr="00FF353C" w:rsidRDefault="00E6364D" w:rsidP="00485DF3">
            <w:pPr>
              <w:pStyle w:val="NormalLeft"/>
              <w:rPr>
                <w:lang w:val="en-GB"/>
              </w:rPr>
            </w:pPr>
            <w:r w:rsidRPr="00FF353C">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E6364D" w:rsidRPr="00FF353C" w14:paraId="3034A160" w14:textId="77777777" w:rsidTr="008D32ED">
        <w:tc>
          <w:tcPr>
            <w:tcW w:w="2507" w:type="dxa"/>
            <w:tcBorders>
              <w:top w:val="single" w:sz="2" w:space="0" w:color="auto"/>
              <w:left w:val="single" w:sz="2" w:space="0" w:color="auto"/>
              <w:bottom w:val="single" w:sz="2" w:space="0" w:color="auto"/>
              <w:right w:val="single" w:sz="2" w:space="0" w:color="auto"/>
            </w:tcBorders>
          </w:tcPr>
          <w:p w14:paraId="65F18FFF" w14:textId="77777777" w:rsidR="00E6364D" w:rsidRPr="00FF353C" w:rsidRDefault="00E6364D" w:rsidP="00485DF3">
            <w:pPr>
              <w:pStyle w:val="NormalLeft"/>
              <w:rPr>
                <w:lang w:val="en-GB"/>
              </w:rPr>
            </w:pPr>
            <w:r w:rsidRPr="00FF353C">
              <w:rPr>
                <w:lang w:val="en-GB"/>
              </w:rPr>
              <w:t>C0460</w:t>
            </w:r>
          </w:p>
        </w:tc>
        <w:tc>
          <w:tcPr>
            <w:tcW w:w="1570" w:type="dxa"/>
            <w:tcBorders>
              <w:top w:val="single" w:sz="2" w:space="0" w:color="auto"/>
              <w:left w:val="single" w:sz="2" w:space="0" w:color="auto"/>
              <w:bottom w:val="single" w:sz="2" w:space="0" w:color="auto"/>
              <w:right w:val="single" w:sz="2" w:space="0" w:color="auto"/>
            </w:tcBorders>
          </w:tcPr>
          <w:p w14:paraId="7F2E1F32"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76FC125"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05516536" w14:textId="77777777" w:rsidR="00E6364D" w:rsidRPr="00FF353C" w:rsidRDefault="00E6364D" w:rsidP="00485DF3">
            <w:pPr>
              <w:pStyle w:val="NormalLeft"/>
              <w:rPr>
                <w:lang w:val="en-GB"/>
              </w:rPr>
            </w:pPr>
            <w:r w:rsidRPr="00FF353C">
              <w:rPr>
                <w:lang w:val="en-GB"/>
              </w:rPr>
              <w:t>1 — ISO 6166 for ISIN code</w:t>
            </w:r>
          </w:p>
          <w:p w14:paraId="1EA48802"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290281D4" w14:textId="77777777" w:rsidR="00E6364D" w:rsidRPr="00FF353C" w:rsidRDefault="00E6364D" w:rsidP="00485DF3">
            <w:pPr>
              <w:pStyle w:val="NormalLeft"/>
              <w:rPr>
                <w:lang w:val="en-GB"/>
              </w:rPr>
            </w:pPr>
            <w:r w:rsidRPr="00FF353C">
              <w:rPr>
                <w:lang w:val="en-GB"/>
              </w:rPr>
              <w:t xml:space="preserve">3 — SEDOL (Stock Exchange Daily Official List </w:t>
            </w:r>
            <w:r w:rsidRPr="00FF353C">
              <w:rPr>
                <w:lang w:val="en-GB"/>
              </w:rPr>
              <w:lastRenderedPageBreak/>
              <w:t>for the London Stock Exchange)</w:t>
            </w:r>
          </w:p>
          <w:p w14:paraId="603B7855"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6484384F"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3F7109F6" w14:textId="77777777" w:rsidR="00E6364D" w:rsidRPr="00FF353C" w:rsidRDefault="00E6364D" w:rsidP="00485DF3">
            <w:pPr>
              <w:pStyle w:val="NormalLeft"/>
              <w:rPr>
                <w:lang w:val="en-GB"/>
              </w:rPr>
            </w:pPr>
            <w:r w:rsidRPr="00FF353C">
              <w:rPr>
                <w:lang w:val="en-GB"/>
              </w:rPr>
              <w:t>6 — BBGID (The Bloomberg Global ID)</w:t>
            </w:r>
          </w:p>
          <w:p w14:paraId="6E980558" w14:textId="77777777" w:rsidR="00E6364D" w:rsidRPr="003C0838" w:rsidRDefault="00E6364D" w:rsidP="00485DF3">
            <w:pPr>
              <w:pStyle w:val="NormalLeft"/>
              <w:rPr>
                <w:lang w:val="de-DE"/>
              </w:rPr>
            </w:pPr>
            <w:r w:rsidRPr="003C0838">
              <w:rPr>
                <w:lang w:val="de-DE"/>
              </w:rPr>
              <w:t>7 — Reuters RIC (Reuters instrument code)</w:t>
            </w:r>
          </w:p>
          <w:p w14:paraId="5911FF26" w14:textId="77777777" w:rsidR="00E6364D" w:rsidRPr="003C0838" w:rsidRDefault="00E6364D" w:rsidP="00485DF3">
            <w:pPr>
              <w:pStyle w:val="NormalLeft"/>
              <w:rPr>
                <w:lang w:val="fr-BE"/>
              </w:rPr>
            </w:pPr>
            <w:r w:rsidRPr="003C0838">
              <w:rPr>
                <w:lang w:val="fr-BE"/>
              </w:rPr>
              <w:t>8 — FIGI (Financial Instrument Global Identifier)</w:t>
            </w:r>
          </w:p>
          <w:p w14:paraId="22762A26"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2A3BC960" w14:textId="77777777" w:rsidR="00E6364D" w:rsidRPr="00FF353C" w:rsidRDefault="00E6364D" w:rsidP="00485DF3">
            <w:pPr>
              <w:pStyle w:val="NormalLeft"/>
              <w:rPr>
                <w:lang w:val="en-GB"/>
              </w:rPr>
            </w:pPr>
            <w:r w:rsidRPr="00FF353C">
              <w:rPr>
                <w:lang w:val="en-GB"/>
              </w:rPr>
              <w:t>99 — Code attributed by the undertaking</w:t>
            </w:r>
          </w:p>
          <w:p w14:paraId="52A92BFC" w14:textId="2D411C41" w:rsidR="00E6364D" w:rsidRPr="00FF353C" w:rsidRDefault="00E6364D" w:rsidP="00485DF3">
            <w:pPr>
              <w:pStyle w:val="NormalLeft"/>
              <w:rPr>
                <w:lang w:val="en-GB"/>
              </w:rPr>
            </w:pPr>
          </w:p>
          <w:p w14:paraId="61024C43" w14:textId="2A0556C4" w:rsidR="00E6364D" w:rsidRPr="00FF353C" w:rsidRDefault="00E6364D" w:rsidP="00516E15">
            <w:pPr>
              <w:pStyle w:val="NormalLeft"/>
              <w:rPr>
                <w:lang w:val="en-GB"/>
              </w:rPr>
            </w:pPr>
            <w:r w:rsidRPr="00FF353C">
              <w:rPr>
                <w:lang w:val="en-GB"/>
              </w:rPr>
              <w:t>When the same Asset ID Code needs to be reported for one asset that is issued in 2 or more different currencies and the code in C0</w:t>
            </w:r>
            <w:del w:id="2896" w:author="Author">
              <w:r w:rsidRPr="00FF353C" w:rsidDel="00516E15">
                <w:rPr>
                  <w:lang w:val="en-GB"/>
                </w:rPr>
                <w:delText>0</w:delText>
              </w:r>
            </w:del>
            <w:r w:rsidRPr="00FF353C">
              <w:rPr>
                <w:lang w:val="en-GB"/>
              </w:rPr>
              <w:t>4</w:t>
            </w:r>
            <w:ins w:id="2897" w:author="Author">
              <w:r w:rsidR="00516E15" w:rsidRPr="00FF353C">
                <w:rPr>
                  <w:lang w:val="en-GB"/>
                </w:rPr>
                <w:t>5</w:t>
              </w:r>
            </w:ins>
            <w:r w:rsidRPr="00FF353C">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E6364D" w:rsidRPr="00FF353C" w14:paraId="7FD826B7" w14:textId="77777777" w:rsidTr="008D32ED">
        <w:tc>
          <w:tcPr>
            <w:tcW w:w="2507" w:type="dxa"/>
            <w:tcBorders>
              <w:top w:val="single" w:sz="2" w:space="0" w:color="auto"/>
              <w:left w:val="single" w:sz="2" w:space="0" w:color="auto"/>
              <w:bottom w:val="single" w:sz="2" w:space="0" w:color="auto"/>
              <w:right w:val="single" w:sz="2" w:space="0" w:color="auto"/>
            </w:tcBorders>
          </w:tcPr>
          <w:p w14:paraId="6E1F9D17" w14:textId="77777777" w:rsidR="00E6364D" w:rsidRPr="00FF353C" w:rsidRDefault="00E6364D" w:rsidP="00485DF3">
            <w:pPr>
              <w:pStyle w:val="NormalLeft"/>
              <w:rPr>
                <w:lang w:val="en-GB"/>
              </w:rPr>
            </w:pPr>
            <w:r w:rsidRPr="00FF353C">
              <w:rPr>
                <w:lang w:val="en-GB"/>
              </w:rPr>
              <w:lastRenderedPageBreak/>
              <w:t>C0470</w:t>
            </w:r>
          </w:p>
        </w:tc>
        <w:tc>
          <w:tcPr>
            <w:tcW w:w="1570" w:type="dxa"/>
            <w:tcBorders>
              <w:top w:val="single" w:sz="2" w:space="0" w:color="auto"/>
              <w:left w:val="single" w:sz="2" w:space="0" w:color="auto"/>
              <w:bottom w:val="single" w:sz="2" w:space="0" w:color="auto"/>
              <w:right w:val="single" w:sz="2" w:space="0" w:color="auto"/>
            </w:tcBorders>
          </w:tcPr>
          <w:p w14:paraId="4DDA648E"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4E507653" w14:textId="77777777" w:rsidR="00E6364D" w:rsidRPr="00FF353C" w:rsidRDefault="00E6364D" w:rsidP="00485DF3">
            <w:pPr>
              <w:pStyle w:val="NormalLeft"/>
              <w:rPr>
                <w:lang w:val="en-GB"/>
              </w:rPr>
            </w:pPr>
            <w:r w:rsidRPr="00FF353C">
              <w:rPr>
                <w:lang w:val="en-GB"/>
              </w:rPr>
              <w:t>This is the total value held for all tiers in each participation that are not financial and credit institutions and that are considered strategic.</w:t>
            </w:r>
          </w:p>
        </w:tc>
      </w:tr>
      <w:tr w:rsidR="00E6364D" w:rsidRPr="00FF353C" w14:paraId="56FD61F2" w14:textId="77777777" w:rsidTr="008D32ED">
        <w:tc>
          <w:tcPr>
            <w:tcW w:w="2507" w:type="dxa"/>
            <w:tcBorders>
              <w:top w:val="single" w:sz="2" w:space="0" w:color="auto"/>
              <w:left w:val="single" w:sz="2" w:space="0" w:color="auto"/>
              <w:bottom w:val="single" w:sz="2" w:space="0" w:color="auto"/>
              <w:right w:val="single" w:sz="2" w:space="0" w:color="auto"/>
            </w:tcBorders>
          </w:tcPr>
          <w:p w14:paraId="22522F25" w14:textId="77777777" w:rsidR="00E6364D" w:rsidRPr="00FF353C" w:rsidRDefault="00E6364D" w:rsidP="00485DF3">
            <w:pPr>
              <w:pStyle w:val="NormalLeft"/>
              <w:rPr>
                <w:lang w:val="en-GB"/>
              </w:rPr>
            </w:pPr>
            <w:r w:rsidRPr="00FF353C">
              <w:rPr>
                <w:lang w:val="en-GB"/>
              </w:rPr>
              <w:t>C0480</w:t>
            </w:r>
          </w:p>
        </w:tc>
        <w:tc>
          <w:tcPr>
            <w:tcW w:w="1570" w:type="dxa"/>
            <w:tcBorders>
              <w:top w:val="single" w:sz="2" w:space="0" w:color="auto"/>
              <w:left w:val="single" w:sz="2" w:space="0" w:color="auto"/>
              <w:bottom w:val="single" w:sz="2" w:space="0" w:color="auto"/>
              <w:right w:val="single" w:sz="2" w:space="0" w:color="auto"/>
            </w:tcBorders>
          </w:tcPr>
          <w:p w14:paraId="45E7713D" w14:textId="77777777" w:rsidR="00E6364D" w:rsidRPr="00FF353C" w:rsidRDefault="00E6364D" w:rsidP="00485DF3">
            <w:pPr>
              <w:pStyle w:val="NormalLeft"/>
              <w:rPr>
                <w:lang w:val="en-GB"/>
              </w:rPr>
            </w:pPr>
            <w:r w:rsidRPr="00FF353C">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5AEFFFFC" w14:textId="77777777" w:rsidR="00E6364D" w:rsidRPr="00FF353C" w:rsidRDefault="00E6364D" w:rsidP="00485DF3">
            <w:pPr>
              <w:pStyle w:val="NormalLeft"/>
              <w:rPr>
                <w:lang w:val="en-GB"/>
              </w:rPr>
            </w:pPr>
            <w:r w:rsidRPr="00FF353C">
              <w:rPr>
                <w:lang w:val="en-GB"/>
              </w:rPr>
              <w:t>This is the value of type 1 equity held in each participation that are not financial and credit institutions and that are considered strategic.</w:t>
            </w:r>
          </w:p>
          <w:p w14:paraId="443C43AF"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4905C8B6" w14:textId="77777777" w:rsidTr="008D32ED">
        <w:tc>
          <w:tcPr>
            <w:tcW w:w="2507" w:type="dxa"/>
            <w:tcBorders>
              <w:top w:val="single" w:sz="2" w:space="0" w:color="auto"/>
              <w:left w:val="single" w:sz="2" w:space="0" w:color="auto"/>
              <w:bottom w:val="single" w:sz="2" w:space="0" w:color="auto"/>
              <w:right w:val="single" w:sz="2" w:space="0" w:color="auto"/>
            </w:tcBorders>
          </w:tcPr>
          <w:p w14:paraId="51A364CB" w14:textId="77777777" w:rsidR="00E6364D" w:rsidRPr="00FF353C" w:rsidRDefault="00E6364D" w:rsidP="00485DF3">
            <w:pPr>
              <w:pStyle w:val="NormalLeft"/>
              <w:rPr>
                <w:lang w:val="en-GB"/>
              </w:rPr>
            </w:pPr>
            <w:r w:rsidRPr="00FF353C">
              <w:rPr>
                <w:lang w:val="en-GB"/>
              </w:rPr>
              <w:t>C0490</w:t>
            </w:r>
          </w:p>
        </w:tc>
        <w:tc>
          <w:tcPr>
            <w:tcW w:w="1570" w:type="dxa"/>
            <w:tcBorders>
              <w:top w:val="single" w:sz="2" w:space="0" w:color="auto"/>
              <w:left w:val="single" w:sz="2" w:space="0" w:color="auto"/>
              <w:bottom w:val="single" w:sz="2" w:space="0" w:color="auto"/>
              <w:right w:val="single" w:sz="2" w:space="0" w:color="auto"/>
            </w:tcBorders>
          </w:tcPr>
          <w:p w14:paraId="045E9E76" w14:textId="77777777" w:rsidR="00E6364D" w:rsidRPr="00FF353C" w:rsidRDefault="00E6364D" w:rsidP="00485DF3">
            <w:pPr>
              <w:pStyle w:val="NormalLeft"/>
              <w:rPr>
                <w:lang w:val="en-GB"/>
              </w:rPr>
            </w:pPr>
            <w:r w:rsidRPr="00FF353C">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3CF1B8C2" w14:textId="77777777" w:rsidR="00E6364D" w:rsidRPr="00FF353C" w:rsidRDefault="00E6364D" w:rsidP="00485DF3">
            <w:pPr>
              <w:pStyle w:val="NormalLeft"/>
              <w:rPr>
                <w:lang w:val="en-GB"/>
              </w:rPr>
            </w:pPr>
            <w:r w:rsidRPr="00FF353C">
              <w:rPr>
                <w:lang w:val="en-GB"/>
              </w:rPr>
              <w:t>This is the value of type 2 equity held in each participation that are not financial and credit institutions and that are considered strategic.</w:t>
            </w:r>
          </w:p>
          <w:p w14:paraId="2049C48B" w14:textId="77777777" w:rsidR="00E6364D" w:rsidRPr="00FF353C" w:rsidRDefault="00E6364D" w:rsidP="00485DF3">
            <w:pPr>
              <w:pStyle w:val="NormalLeft"/>
              <w:rPr>
                <w:lang w:val="en-GB"/>
              </w:rPr>
            </w:pPr>
            <w:r w:rsidRPr="00FF353C">
              <w:rPr>
                <w:lang w:val="en-GB"/>
              </w:rPr>
              <w:t>Type 2 equity has the meaning as defined in Article 168 (3) of Delegated Regulation (EU) 2015/35.</w:t>
            </w:r>
          </w:p>
        </w:tc>
      </w:tr>
      <w:tr w:rsidR="00E6364D" w:rsidRPr="00FF353C" w14:paraId="4715D895" w14:textId="77777777" w:rsidTr="008D32ED">
        <w:tc>
          <w:tcPr>
            <w:tcW w:w="2507" w:type="dxa"/>
            <w:tcBorders>
              <w:top w:val="single" w:sz="2" w:space="0" w:color="auto"/>
              <w:left w:val="single" w:sz="2" w:space="0" w:color="auto"/>
              <w:bottom w:val="single" w:sz="2" w:space="0" w:color="auto"/>
              <w:right w:val="single" w:sz="2" w:space="0" w:color="auto"/>
            </w:tcBorders>
          </w:tcPr>
          <w:p w14:paraId="7DF1BB24" w14:textId="77777777" w:rsidR="00E6364D" w:rsidRPr="00FF353C" w:rsidRDefault="00E6364D" w:rsidP="00485DF3">
            <w:pPr>
              <w:pStyle w:val="NormalLeft"/>
              <w:rPr>
                <w:lang w:val="en-GB"/>
              </w:rPr>
            </w:pPr>
            <w:r w:rsidRPr="00FF353C">
              <w:rPr>
                <w:lang w:val="en-GB"/>
              </w:rPr>
              <w:t>C0500</w:t>
            </w:r>
          </w:p>
        </w:tc>
        <w:tc>
          <w:tcPr>
            <w:tcW w:w="1570" w:type="dxa"/>
            <w:tcBorders>
              <w:top w:val="single" w:sz="2" w:space="0" w:color="auto"/>
              <w:left w:val="single" w:sz="2" w:space="0" w:color="auto"/>
              <w:bottom w:val="single" w:sz="2" w:space="0" w:color="auto"/>
              <w:right w:val="single" w:sz="2" w:space="0" w:color="auto"/>
            </w:tcBorders>
          </w:tcPr>
          <w:p w14:paraId="3DA549CA" w14:textId="77777777" w:rsidR="00E6364D" w:rsidRPr="00FF353C" w:rsidRDefault="00E6364D" w:rsidP="00485DF3">
            <w:pPr>
              <w:pStyle w:val="NormalLeft"/>
              <w:rPr>
                <w:lang w:val="en-GB"/>
              </w:rPr>
            </w:pPr>
            <w:r w:rsidRPr="00FF353C">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090CB203" w14:textId="77777777" w:rsidR="00E6364D" w:rsidRPr="00FF353C" w:rsidRDefault="00E6364D" w:rsidP="00485DF3">
            <w:pPr>
              <w:pStyle w:val="NormalLeft"/>
              <w:rPr>
                <w:lang w:val="en-GB"/>
              </w:rPr>
            </w:pPr>
            <w:r w:rsidRPr="00FF353C">
              <w:rPr>
                <w:lang w:val="en-GB"/>
              </w:rPr>
              <w:t>This is the value of subordinated liabilities held in each participation that are not financial and credit institutions and that are considered strategic.</w:t>
            </w:r>
          </w:p>
        </w:tc>
      </w:tr>
      <w:tr w:rsidR="00EE3F5E" w:rsidRPr="00FF353C" w14:paraId="27E7F090"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58F41C21" w14:textId="6204F2FD" w:rsidR="00EE3F5E" w:rsidRPr="00FF353C" w:rsidRDefault="00EE3F5E" w:rsidP="00A75973">
            <w:pPr>
              <w:pStyle w:val="NormalCentered"/>
              <w:jc w:val="left"/>
              <w:rPr>
                <w:lang w:val="en-GB"/>
              </w:rPr>
            </w:pPr>
            <w:r w:rsidRPr="00FF353C">
              <w:rPr>
                <w:i/>
                <w:iCs/>
                <w:lang w:val="en-GB"/>
              </w:rPr>
              <w:t>Table 7 — Other non–strategic participations not in financial and credit institution</w:t>
            </w:r>
          </w:p>
        </w:tc>
      </w:tr>
      <w:tr w:rsidR="00E6364D" w:rsidRPr="00FF353C" w14:paraId="0074BA5A" w14:textId="77777777" w:rsidTr="00F1665D">
        <w:tc>
          <w:tcPr>
            <w:tcW w:w="2507" w:type="dxa"/>
            <w:tcBorders>
              <w:top w:val="single" w:sz="2" w:space="0" w:color="auto"/>
              <w:left w:val="single" w:sz="2" w:space="0" w:color="auto"/>
              <w:bottom w:val="single" w:sz="2" w:space="0" w:color="auto"/>
              <w:right w:val="single" w:sz="2" w:space="0" w:color="auto"/>
            </w:tcBorders>
          </w:tcPr>
          <w:p w14:paraId="08047E3C" w14:textId="77777777" w:rsidR="00E6364D" w:rsidRPr="00FF353C" w:rsidRDefault="00E6364D" w:rsidP="00485DF3">
            <w:pPr>
              <w:pStyle w:val="NormalLeft"/>
              <w:rPr>
                <w:lang w:val="en-GB"/>
              </w:rPr>
            </w:pPr>
            <w:r w:rsidRPr="00FF353C">
              <w:rPr>
                <w:lang w:val="en-GB"/>
              </w:rPr>
              <w:t>C0510</w:t>
            </w:r>
          </w:p>
        </w:tc>
        <w:tc>
          <w:tcPr>
            <w:tcW w:w="1570" w:type="dxa"/>
            <w:tcBorders>
              <w:top w:val="single" w:sz="2" w:space="0" w:color="auto"/>
              <w:left w:val="single" w:sz="2" w:space="0" w:color="auto"/>
              <w:bottom w:val="single" w:sz="2" w:space="0" w:color="auto"/>
              <w:right w:val="single" w:sz="2" w:space="0" w:color="auto"/>
            </w:tcBorders>
          </w:tcPr>
          <w:p w14:paraId="2F6B86EF" w14:textId="77777777" w:rsidR="00E6364D" w:rsidRPr="00FF353C" w:rsidRDefault="00E6364D" w:rsidP="00485DF3">
            <w:pPr>
              <w:pStyle w:val="NormalLeft"/>
              <w:rPr>
                <w:lang w:val="en-GB"/>
              </w:rPr>
            </w:pPr>
            <w:r w:rsidRPr="00FF353C">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4B244F12" w14:textId="77777777" w:rsidR="00E6364D" w:rsidRPr="00FF353C" w:rsidRDefault="00E6364D" w:rsidP="00485DF3">
            <w:pPr>
              <w:pStyle w:val="NormalLeft"/>
              <w:rPr>
                <w:lang w:val="en-GB"/>
              </w:rPr>
            </w:pPr>
            <w:r w:rsidRPr="00FF353C">
              <w:rPr>
                <w:lang w:val="en-GB"/>
              </w:rPr>
              <w:t>This is the name of the related undertaking in which the participation is held.</w:t>
            </w:r>
          </w:p>
          <w:p w14:paraId="4AFA53FC" w14:textId="77777777" w:rsidR="00E6364D" w:rsidRPr="00FF353C" w:rsidRDefault="00E6364D" w:rsidP="00485DF3">
            <w:pPr>
              <w:pStyle w:val="NormalLeft"/>
              <w:rPr>
                <w:lang w:val="en-GB"/>
              </w:rPr>
            </w:pPr>
            <w:r w:rsidRPr="00FF353C">
              <w:rPr>
                <w:lang w:val="en-GB"/>
              </w:rPr>
              <w:t xml:space="preserve">These are participations which are not in financial and credit institutions and which are not considered </w:t>
            </w:r>
            <w:r w:rsidRPr="00FF353C">
              <w:rPr>
                <w:lang w:val="en-GB"/>
              </w:rPr>
              <w:lastRenderedPageBreak/>
              <w:t>strategic.</w:t>
            </w:r>
          </w:p>
        </w:tc>
      </w:tr>
      <w:tr w:rsidR="00E6364D" w:rsidRPr="00FF353C" w14:paraId="6AEFCC04" w14:textId="77777777" w:rsidTr="00F1665D">
        <w:tc>
          <w:tcPr>
            <w:tcW w:w="2507" w:type="dxa"/>
            <w:tcBorders>
              <w:top w:val="single" w:sz="2" w:space="0" w:color="auto"/>
              <w:left w:val="single" w:sz="2" w:space="0" w:color="auto"/>
              <w:bottom w:val="single" w:sz="2" w:space="0" w:color="auto"/>
              <w:right w:val="single" w:sz="2" w:space="0" w:color="auto"/>
            </w:tcBorders>
          </w:tcPr>
          <w:p w14:paraId="191DACF8" w14:textId="77777777" w:rsidR="00E6364D" w:rsidRPr="00FF353C" w:rsidRDefault="00E6364D" w:rsidP="00485DF3">
            <w:pPr>
              <w:pStyle w:val="NormalLeft"/>
              <w:rPr>
                <w:lang w:val="en-GB"/>
              </w:rPr>
            </w:pPr>
            <w:r w:rsidRPr="00FF353C">
              <w:rPr>
                <w:lang w:val="en-GB"/>
              </w:rPr>
              <w:lastRenderedPageBreak/>
              <w:t>C0520</w:t>
            </w:r>
          </w:p>
        </w:tc>
        <w:tc>
          <w:tcPr>
            <w:tcW w:w="1570" w:type="dxa"/>
            <w:tcBorders>
              <w:top w:val="single" w:sz="2" w:space="0" w:color="auto"/>
              <w:left w:val="single" w:sz="2" w:space="0" w:color="auto"/>
              <w:bottom w:val="single" w:sz="2" w:space="0" w:color="auto"/>
              <w:right w:val="single" w:sz="2" w:space="0" w:color="auto"/>
            </w:tcBorders>
          </w:tcPr>
          <w:p w14:paraId="22816842" w14:textId="77777777" w:rsidR="00E6364D" w:rsidRPr="00FF353C" w:rsidRDefault="00E6364D" w:rsidP="00485DF3">
            <w:pPr>
              <w:pStyle w:val="NormalLeft"/>
              <w:rPr>
                <w:lang w:val="en-GB"/>
              </w:rPr>
            </w:pPr>
            <w:r w:rsidRPr="00FF353C">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598979DD" w14:textId="77777777" w:rsidR="00E6364D" w:rsidRPr="00FF353C" w:rsidRDefault="00E6364D" w:rsidP="00485DF3">
            <w:pPr>
              <w:pStyle w:val="NormalLeft"/>
              <w:rPr>
                <w:lang w:val="en-GB"/>
              </w:rPr>
            </w:pPr>
            <w:r w:rsidRPr="00FF353C">
              <w:rPr>
                <w:lang w:val="en-GB"/>
              </w:rPr>
              <w:t>Asset ID code using the following priority:</w:t>
            </w:r>
          </w:p>
          <w:p w14:paraId="0A14F93B" w14:textId="77777777" w:rsidR="00E6364D" w:rsidRPr="00FF353C" w:rsidRDefault="00E6364D" w:rsidP="00485DF3">
            <w:pPr>
              <w:pStyle w:val="Tiret0"/>
              <w:numPr>
                <w:ilvl w:val="0"/>
                <w:numId w:val="14"/>
              </w:numPr>
              <w:ind w:left="851" w:hanging="851"/>
              <w:rPr>
                <w:lang w:val="en-GB"/>
              </w:rPr>
            </w:pPr>
            <w:r w:rsidRPr="00FF353C">
              <w:rPr>
                <w:lang w:val="en-GB"/>
              </w:rPr>
              <w:t>ISO 6166 code of ISIN when available</w:t>
            </w:r>
          </w:p>
          <w:p w14:paraId="61A9F172" w14:textId="77777777" w:rsidR="00E6364D" w:rsidRPr="00FF353C" w:rsidRDefault="00E6364D" w:rsidP="00485DF3">
            <w:pPr>
              <w:pStyle w:val="Tiret0"/>
              <w:numPr>
                <w:ilvl w:val="0"/>
                <w:numId w:val="14"/>
              </w:numPr>
              <w:ind w:left="851" w:hanging="851"/>
              <w:rPr>
                <w:lang w:val="en-GB"/>
              </w:rPr>
            </w:pPr>
            <w:r w:rsidRPr="00FF353C">
              <w:rPr>
                <w:lang w:val="en-GB"/>
              </w:rPr>
              <w:t>Other recognised codes (e.g.: CUSIP, Bloomberg Ticker, Reuters RIC)</w:t>
            </w:r>
          </w:p>
          <w:p w14:paraId="4FA09847" w14:textId="77777777" w:rsidR="00E6364D" w:rsidRPr="00FF353C" w:rsidRDefault="00E6364D" w:rsidP="00485DF3">
            <w:pPr>
              <w:pStyle w:val="Tiret0"/>
              <w:numPr>
                <w:ilvl w:val="0"/>
                <w:numId w:val="14"/>
              </w:numPr>
              <w:ind w:left="851" w:hanging="851"/>
              <w:rPr>
                <w:lang w:val="en-GB"/>
              </w:rPr>
            </w:pPr>
            <w:r w:rsidRPr="00FF353C">
              <w:rPr>
                <w:lang w:val="en-GB"/>
              </w:rPr>
              <w:t>Code attributed by the undertaking, when the options above are not available. This code must be unique and kept consistent over time.</w:t>
            </w:r>
          </w:p>
          <w:p w14:paraId="5EFEAAEA" w14:textId="77777777" w:rsidR="00E6364D" w:rsidRPr="00FF353C" w:rsidRDefault="00E6364D" w:rsidP="00485DF3">
            <w:pPr>
              <w:pStyle w:val="NormalLeft"/>
              <w:rPr>
                <w:lang w:val="en-GB"/>
              </w:rPr>
            </w:pPr>
            <w:r w:rsidRPr="00FF353C">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E6364D" w:rsidRPr="00FF353C" w14:paraId="4B1FD59A" w14:textId="77777777" w:rsidTr="00F1665D">
        <w:tc>
          <w:tcPr>
            <w:tcW w:w="2507" w:type="dxa"/>
            <w:tcBorders>
              <w:top w:val="single" w:sz="2" w:space="0" w:color="auto"/>
              <w:left w:val="single" w:sz="2" w:space="0" w:color="auto"/>
              <w:bottom w:val="single" w:sz="2" w:space="0" w:color="auto"/>
              <w:right w:val="single" w:sz="2" w:space="0" w:color="auto"/>
            </w:tcBorders>
          </w:tcPr>
          <w:p w14:paraId="0C729CB5" w14:textId="77777777" w:rsidR="00E6364D" w:rsidRPr="00FF353C" w:rsidRDefault="00E6364D" w:rsidP="00485DF3">
            <w:pPr>
              <w:pStyle w:val="NormalLeft"/>
              <w:rPr>
                <w:lang w:val="en-GB"/>
              </w:rPr>
            </w:pPr>
            <w:r w:rsidRPr="00FF353C">
              <w:rPr>
                <w:lang w:val="en-GB"/>
              </w:rPr>
              <w:t>C0530</w:t>
            </w:r>
          </w:p>
        </w:tc>
        <w:tc>
          <w:tcPr>
            <w:tcW w:w="1570" w:type="dxa"/>
            <w:tcBorders>
              <w:top w:val="single" w:sz="2" w:space="0" w:color="auto"/>
              <w:left w:val="single" w:sz="2" w:space="0" w:color="auto"/>
              <w:bottom w:val="single" w:sz="2" w:space="0" w:color="auto"/>
              <w:right w:val="single" w:sz="2" w:space="0" w:color="auto"/>
            </w:tcBorders>
          </w:tcPr>
          <w:p w14:paraId="23F28AEC" w14:textId="77777777" w:rsidR="00E6364D" w:rsidRPr="00FF353C" w:rsidRDefault="00E6364D" w:rsidP="00485DF3">
            <w:pPr>
              <w:pStyle w:val="NormalLeft"/>
              <w:rPr>
                <w:lang w:val="en-GB"/>
              </w:rPr>
            </w:pPr>
            <w:r w:rsidRPr="00FF353C">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AC837EF" w14:textId="77777777" w:rsidR="00E6364D" w:rsidRPr="00FF353C" w:rsidRDefault="00E6364D" w:rsidP="00485DF3">
            <w:pPr>
              <w:pStyle w:val="NormalLeft"/>
              <w:rPr>
                <w:lang w:val="en-GB"/>
              </w:rPr>
            </w:pPr>
            <w:r w:rsidRPr="00FF353C">
              <w:rPr>
                <w:lang w:val="en-GB"/>
              </w:rPr>
              <w:t>Type of ID Code used for the ‘Asset ID Code’ item. One of the options in the following closed list shall be used:</w:t>
            </w:r>
          </w:p>
          <w:p w14:paraId="5E168824" w14:textId="77777777" w:rsidR="00E6364D" w:rsidRPr="00FF353C" w:rsidRDefault="00E6364D" w:rsidP="00485DF3">
            <w:pPr>
              <w:pStyle w:val="NormalLeft"/>
              <w:rPr>
                <w:lang w:val="en-GB"/>
              </w:rPr>
            </w:pPr>
            <w:r w:rsidRPr="00FF353C">
              <w:rPr>
                <w:lang w:val="en-GB"/>
              </w:rPr>
              <w:t>1 — ISO 6166 for ISIN code</w:t>
            </w:r>
          </w:p>
          <w:p w14:paraId="2171AF63" w14:textId="77777777" w:rsidR="00E6364D" w:rsidRPr="00FF353C" w:rsidRDefault="00E6364D" w:rsidP="00485DF3">
            <w:pPr>
              <w:pStyle w:val="NormalLeft"/>
              <w:rPr>
                <w:lang w:val="en-GB"/>
              </w:rPr>
            </w:pPr>
            <w:r w:rsidRPr="00FF353C">
              <w:rPr>
                <w:lang w:val="en-GB"/>
              </w:rPr>
              <w:t>2 — CUSIP (The Committee on Uniform Securities Identification Procedures number assigned by the CUSIP Service Bureau for U.S. and Canadian companies)</w:t>
            </w:r>
          </w:p>
          <w:p w14:paraId="2162286E" w14:textId="77777777" w:rsidR="00E6364D" w:rsidRPr="00FF353C" w:rsidRDefault="00E6364D" w:rsidP="00485DF3">
            <w:pPr>
              <w:pStyle w:val="NormalLeft"/>
              <w:rPr>
                <w:lang w:val="en-GB"/>
              </w:rPr>
            </w:pPr>
            <w:r w:rsidRPr="00FF353C">
              <w:rPr>
                <w:lang w:val="en-GB"/>
              </w:rPr>
              <w:t>3 — SEDOL (Stock Exchange Daily Official List for the London Stock Exchange)</w:t>
            </w:r>
          </w:p>
          <w:p w14:paraId="4DB5D808" w14:textId="77777777" w:rsidR="00E6364D" w:rsidRPr="00FF353C" w:rsidRDefault="00E6364D" w:rsidP="00485DF3">
            <w:pPr>
              <w:pStyle w:val="NormalLeft"/>
              <w:rPr>
                <w:lang w:val="en-GB"/>
              </w:rPr>
            </w:pPr>
            <w:r w:rsidRPr="00FF353C">
              <w:rPr>
                <w:lang w:val="en-GB"/>
              </w:rPr>
              <w:t>4 — WKN (Wertpapier Kenn–Nummer, the alphanumeric German identification number)</w:t>
            </w:r>
          </w:p>
          <w:p w14:paraId="542D7D1A" w14:textId="77777777" w:rsidR="00E6364D" w:rsidRPr="00FF353C" w:rsidRDefault="00E6364D" w:rsidP="00485DF3">
            <w:pPr>
              <w:pStyle w:val="NormalLeft"/>
              <w:rPr>
                <w:lang w:val="en-GB"/>
              </w:rPr>
            </w:pPr>
            <w:r w:rsidRPr="00FF353C">
              <w:rPr>
                <w:lang w:val="en-GB"/>
              </w:rPr>
              <w:t>5 — Bloomberg Ticker (Bloomberg letters code that identify a company's securities)</w:t>
            </w:r>
          </w:p>
          <w:p w14:paraId="7025323F" w14:textId="77777777" w:rsidR="00E6364D" w:rsidRPr="00FF353C" w:rsidRDefault="00E6364D" w:rsidP="00485DF3">
            <w:pPr>
              <w:pStyle w:val="NormalLeft"/>
              <w:rPr>
                <w:lang w:val="en-GB"/>
              </w:rPr>
            </w:pPr>
            <w:r w:rsidRPr="00FF353C">
              <w:rPr>
                <w:lang w:val="en-GB"/>
              </w:rPr>
              <w:t>6 — BBGID (The Bloomberg Global ID)</w:t>
            </w:r>
          </w:p>
          <w:p w14:paraId="5E0598FD" w14:textId="77777777" w:rsidR="00E6364D" w:rsidRPr="003C0838" w:rsidRDefault="00E6364D" w:rsidP="00485DF3">
            <w:pPr>
              <w:pStyle w:val="NormalLeft"/>
              <w:rPr>
                <w:lang w:val="de-DE"/>
              </w:rPr>
            </w:pPr>
            <w:r w:rsidRPr="003C0838">
              <w:rPr>
                <w:lang w:val="de-DE"/>
              </w:rPr>
              <w:t>7 — Reuters RIC (Reuters instrument code)</w:t>
            </w:r>
          </w:p>
          <w:p w14:paraId="17CB16BA" w14:textId="77777777" w:rsidR="00E6364D" w:rsidRPr="003C0838" w:rsidRDefault="00E6364D" w:rsidP="00485DF3">
            <w:pPr>
              <w:pStyle w:val="NormalLeft"/>
              <w:rPr>
                <w:lang w:val="fr-BE"/>
              </w:rPr>
            </w:pPr>
            <w:r w:rsidRPr="003C0838">
              <w:rPr>
                <w:lang w:val="fr-BE"/>
              </w:rPr>
              <w:t>8 — FIGI (Financial Instrument Global Identifier)</w:t>
            </w:r>
          </w:p>
          <w:p w14:paraId="653397DD" w14:textId="77777777" w:rsidR="00E6364D" w:rsidRPr="00FF353C" w:rsidRDefault="00E6364D" w:rsidP="00485DF3">
            <w:pPr>
              <w:pStyle w:val="NormalLeft"/>
              <w:rPr>
                <w:lang w:val="en-GB"/>
              </w:rPr>
            </w:pPr>
            <w:r w:rsidRPr="00FF353C">
              <w:rPr>
                <w:lang w:val="en-GB"/>
              </w:rPr>
              <w:t>9 — Other code by members of the Association of National Numbering Agencies</w:t>
            </w:r>
          </w:p>
          <w:p w14:paraId="0755DF44" w14:textId="77777777" w:rsidR="00E6364D" w:rsidRPr="00FF353C" w:rsidRDefault="00E6364D" w:rsidP="00485DF3">
            <w:pPr>
              <w:pStyle w:val="NormalLeft"/>
              <w:rPr>
                <w:lang w:val="en-GB"/>
              </w:rPr>
            </w:pPr>
            <w:r w:rsidRPr="00FF353C">
              <w:rPr>
                <w:lang w:val="en-GB"/>
              </w:rPr>
              <w:t>99 — Code attributed by the undertaking</w:t>
            </w:r>
          </w:p>
          <w:p w14:paraId="0462EF5A" w14:textId="046B500A" w:rsidR="00E6364D" w:rsidRPr="00FF353C" w:rsidRDefault="00E6364D" w:rsidP="00485DF3">
            <w:pPr>
              <w:pStyle w:val="NormalLeft"/>
              <w:rPr>
                <w:lang w:val="en-GB"/>
              </w:rPr>
            </w:pPr>
            <w:r w:rsidRPr="00FF353C">
              <w:rPr>
                <w:lang w:val="en-GB"/>
              </w:rPr>
              <w:t> </w:t>
            </w:r>
          </w:p>
          <w:p w14:paraId="21761C13" w14:textId="1161E569" w:rsidR="00E6364D" w:rsidRPr="00FF353C" w:rsidRDefault="00E6364D" w:rsidP="00516E15">
            <w:pPr>
              <w:pStyle w:val="NormalLeft"/>
              <w:rPr>
                <w:lang w:val="en-GB"/>
              </w:rPr>
            </w:pPr>
            <w:r w:rsidRPr="00FF353C">
              <w:rPr>
                <w:lang w:val="en-GB"/>
              </w:rPr>
              <w:t>When the same Asset ID Code needs to be reported for one asset that is issued in 2 or more different currencies and the code in C0</w:t>
            </w:r>
            <w:del w:id="2898" w:author="Author">
              <w:r w:rsidRPr="00FF353C" w:rsidDel="00516E15">
                <w:rPr>
                  <w:lang w:val="en-GB"/>
                </w:rPr>
                <w:delText>0</w:delText>
              </w:r>
            </w:del>
            <w:ins w:id="2899" w:author="Author">
              <w:r w:rsidR="00516E15" w:rsidRPr="00FF353C">
                <w:rPr>
                  <w:lang w:val="en-GB"/>
                </w:rPr>
                <w:t>52</w:t>
              </w:r>
            </w:ins>
            <w:del w:id="2900" w:author="Author">
              <w:r w:rsidRPr="00FF353C" w:rsidDel="00516E15">
                <w:rPr>
                  <w:lang w:val="en-GB"/>
                </w:rPr>
                <w:delText>4</w:delText>
              </w:r>
            </w:del>
            <w:r w:rsidRPr="00FF353C">
              <w:rPr>
                <w:lang w:val="en-GB"/>
              </w:rPr>
              <w:t xml:space="preserve">0 is defined by Asset ID code and the ISO 4217 alphabetic code of the currency, the Asset ID Code Type shall refer to option 99 and the option of the original Asset ID Code, as in the following example for which the </w:t>
            </w:r>
            <w:r w:rsidRPr="00FF353C">
              <w:rPr>
                <w:lang w:val="en-GB"/>
              </w:rPr>
              <w:lastRenderedPageBreak/>
              <w:t>code reported was ISIN code + currency: ‘99/1’.</w:t>
            </w:r>
          </w:p>
        </w:tc>
      </w:tr>
      <w:tr w:rsidR="00E6364D" w:rsidRPr="00FF353C" w14:paraId="2610F6CD" w14:textId="77777777" w:rsidTr="00F1665D">
        <w:tc>
          <w:tcPr>
            <w:tcW w:w="2507" w:type="dxa"/>
            <w:tcBorders>
              <w:top w:val="single" w:sz="2" w:space="0" w:color="auto"/>
              <w:left w:val="single" w:sz="2" w:space="0" w:color="auto"/>
              <w:bottom w:val="single" w:sz="2" w:space="0" w:color="auto"/>
              <w:right w:val="single" w:sz="2" w:space="0" w:color="auto"/>
            </w:tcBorders>
          </w:tcPr>
          <w:p w14:paraId="1F52407A" w14:textId="77777777" w:rsidR="00E6364D" w:rsidRPr="00FF353C" w:rsidRDefault="00E6364D" w:rsidP="00485DF3">
            <w:pPr>
              <w:pStyle w:val="NormalLeft"/>
              <w:rPr>
                <w:lang w:val="en-GB"/>
              </w:rPr>
            </w:pPr>
            <w:r w:rsidRPr="00FF353C">
              <w:rPr>
                <w:lang w:val="en-GB"/>
              </w:rPr>
              <w:lastRenderedPageBreak/>
              <w:t>C0540</w:t>
            </w:r>
          </w:p>
        </w:tc>
        <w:tc>
          <w:tcPr>
            <w:tcW w:w="1570" w:type="dxa"/>
            <w:tcBorders>
              <w:top w:val="single" w:sz="2" w:space="0" w:color="auto"/>
              <w:left w:val="single" w:sz="2" w:space="0" w:color="auto"/>
              <w:bottom w:val="single" w:sz="2" w:space="0" w:color="auto"/>
              <w:right w:val="single" w:sz="2" w:space="0" w:color="auto"/>
            </w:tcBorders>
          </w:tcPr>
          <w:p w14:paraId="31803F65" w14:textId="77777777" w:rsidR="00E6364D" w:rsidRPr="00FF353C" w:rsidRDefault="00E6364D" w:rsidP="00485DF3">
            <w:pPr>
              <w:pStyle w:val="NormalLeft"/>
              <w:rPr>
                <w:lang w:val="en-GB"/>
              </w:rPr>
            </w:pPr>
            <w:r w:rsidRPr="00FF353C">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200CCC93" w14:textId="77777777" w:rsidR="00E6364D" w:rsidRPr="00FF353C" w:rsidRDefault="00E6364D" w:rsidP="00485DF3">
            <w:pPr>
              <w:pStyle w:val="NormalLeft"/>
              <w:rPr>
                <w:lang w:val="en-GB"/>
              </w:rPr>
            </w:pPr>
            <w:r w:rsidRPr="00FF353C">
              <w:rPr>
                <w:lang w:val="en-GB"/>
              </w:rPr>
              <w:t>This is the total value held for all tiers in each participation that are not financial and credit institutions and that are not considered strategic.</w:t>
            </w:r>
          </w:p>
        </w:tc>
      </w:tr>
      <w:tr w:rsidR="00E6364D" w:rsidRPr="00FF353C" w14:paraId="0F1FDF58" w14:textId="77777777" w:rsidTr="00F1665D">
        <w:tc>
          <w:tcPr>
            <w:tcW w:w="2507" w:type="dxa"/>
            <w:tcBorders>
              <w:top w:val="single" w:sz="2" w:space="0" w:color="auto"/>
              <w:left w:val="single" w:sz="2" w:space="0" w:color="auto"/>
              <w:bottom w:val="single" w:sz="2" w:space="0" w:color="auto"/>
              <w:right w:val="single" w:sz="2" w:space="0" w:color="auto"/>
            </w:tcBorders>
          </w:tcPr>
          <w:p w14:paraId="73D8D051" w14:textId="77777777" w:rsidR="00E6364D" w:rsidRPr="00FF353C" w:rsidRDefault="00E6364D" w:rsidP="00485DF3">
            <w:pPr>
              <w:pStyle w:val="NormalLeft"/>
              <w:rPr>
                <w:lang w:val="en-GB"/>
              </w:rPr>
            </w:pPr>
            <w:r w:rsidRPr="00FF353C">
              <w:rPr>
                <w:lang w:val="en-GB"/>
              </w:rPr>
              <w:t>C0550</w:t>
            </w:r>
          </w:p>
        </w:tc>
        <w:tc>
          <w:tcPr>
            <w:tcW w:w="1570" w:type="dxa"/>
            <w:tcBorders>
              <w:top w:val="single" w:sz="2" w:space="0" w:color="auto"/>
              <w:left w:val="single" w:sz="2" w:space="0" w:color="auto"/>
              <w:bottom w:val="single" w:sz="2" w:space="0" w:color="auto"/>
              <w:right w:val="single" w:sz="2" w:space="0" w:color="auto"/>
            </w:tcBorders>
          </w:tcPr>
          <w:p w14:paraId="5FBC95F4" w14:textId="77777777" w:rsidR="00E6364D" w:rsidRPr="00FF353C" w:rsidRDefault="00E6364D" w:rsidP="00485DF3">
            <w:pPr>
              <w:pStyle w:val="NormalLeft"/>
              <w:rPr>
                <w:lang w:val="en-GB"/>
              </w:rPr>
            </w:pPr>
            <w:r w:rsidRPr="00FF353C">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60D1AC72" w14:textId="77777777" w:rsidR="00E6364D" w:rsidRPr="00FF353C" w:rsidRDefault="00E6364D" w:rsidP="00485DF3">
            <w:pPr>
              <w:pStyle w:val="NormalLeft"/>
              <w:rPr>
                <w:lang w:val="en-GB"/>
              </w:rPr>
            </w:pPr>
            <w:r w:rsidRPr="00FF353C">
              <w:rPr>
                <w:lang w:val="en-GB"/>
              </w:rPr>
              <w:t>This is the value of type 1 equity held in each participation that are not financial and credit institutions and that are not considered strategic.</w:t>
            </w:r>
          </w:p>
          <w:p w14:paraId="66D18673"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689CC9A9" w14:textId="77777777" w:rsidTr="00F1665D">
        <w:tc>
          <w:tcPr>
            <w:tcW w:w="2507" w:type="dxa"/>
            <w:tcBorders>
              <w:top w:val="single" w:sz="2" w:space="0" w:color="auto"/>
              <w:left w:val="single" w:sz="2" w:space="0" w:color="auto"/>
              <w:bottom w:val="single" w:sz="2" w:space="0" w:color="auto"/>
              <w:right w:val="single" w:sz="2" w:space="0" w:color="auto"/>
            </w:tcBorders>
          </w:tcPr>
          <w:p w14:paraId="54C7E638" w14:textId="77777777" w:rsidR="00E6364D" w:rsidRPr="00FF353C" w:rsidRDefault="00E6364D" w:rsidP="00485DF3">
            <w:pPr>
              <w:pStyle w:val="NormalLeft"/>
              <w:rPr>
                <w:lang w:val="en-GB"/>
              </w:rPr>
            </w:pPr>
            <w:r w:rsidRPr="00FF353C">
              <w:rPr>
                <w:lang w:val="en-GB"/>
              </w:rPr>
              <w:t>C0560</w:t>
            </w:r>
          </w:p>
        </w:tc>
        <w:tc>
          <w:tcPr>
            <w:tcW w:w="1570" w:type="dxa"/>
            <w:tcBorders>
              <w:top w:val="single" w:sz="2" w:space="0" w:color="auto"/>
              <w:left w:val="single" w:sz="2" w:space="0" w:color="auto"/>
              <w:bottom w:val="single" w:sz="2" w:space="0" w:color="auto"/>
              <w:right w:val="single" w:sz="2" w:space="0" w:color="auto"/>
            </w:tcBorders>
          </w:tcPr>
          <w:p w14:paraId="13D7D57A" w14:textId="77777777" w:rsidR="00E6364D" w:rsidRPr="00FF353C" w:rsidRDefault="00E6364D" w:rsidP="00485DF3">
            <w:pPr>
              <w:pStyle w:val="NormalLeft"/>
              <w:rPr>
                <w:lang w:val="en-GB"/>
              </w:rPr>
            </w:pPr>
            <w:r w:rsidRPr="00FF353C">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5A2568B5" w14:textId="77777777" w:rsidR="00E6364D" w:rsidRPr="00FF353C" w:rsidRDefault="00E6364D" w:rsidP="00485DF3">
            <w:pPr>
              <w:pStyle w:val="NormalLeft"/>
              <w:rPr>
                <w:lang w:val="en-GB"/>
              </w:rPr>
            </w:pPr>
            <w:r w:rsidRPr="00FF353C">
              <w:rPr>
                <w:lang w:val="en-GB"/>
              </w:rPr>
              <w:t>This is the value of type 2 equity held in each participation that are not financial and credit institutions and that are not considered strategic.</w:t>
            </w:r>
          </w:p>
          <w:p w14:paraId="682EDB37" w14:textId="77777777" w:rsidR="00E6364D" w:rsidRPr="00FF353C" w:rsidRDefault="00E6364D" w:rsidP="00485DF3">
            <w:pPr>
              <w:pStyle w:val="NormalLeft"/>
              <w:rPr>
                <w:lang w:val="en-GB"/>
              </w:rPr>
            </w:pPr>
            <w:r w:rsidRPr="00FF353C">
              <w:rPr>
                <w:lang w:val="en-GB"/>
              </w:rPr>
              <w:t>Type 2 equity has the meaning as defined in Article 168 (3) of Delegated Regulation (EU) 2015/35.</w:t>
            </w:r>
          </w:p>
        </w:tc>
      </w:tr>
      <w:tr w:rsidR="00E6364D" w:rsidRPr="00FF353C" w14:paraId="0CBE30CE" w14:textId="77777777" w:rsidTr="00F1665D">
        <w:tc>
          <w:tcPr>
            <w:tcW w:w="2507" w:type="dxa"/>
            <w:tcBorders>
              <w:top w:val="single" w:sz="2" w:space="0" w:color="auto"/>
              <w:left w:val="single" w:sz="2" w:space="0" w:color="auto"/>
              <w:bottom w:val="single" w:sz="2" w:space="0" w:color="auto"/>
              <w:right w:val="single" w:sz="2" w:space="0" w:color="auto"/>
            </w:tcBorders>
          </w:tcPr>
          <w:p w14:paraId="61F13BD3" w14:textId="77777777" w:rsidR="00E6364D" w:rsidRPr="00FF353C" w:rsidRDefault="00E6364D" w:rsidP="00485DF3">
            <w:pPr>
              <w:pStyle w:val="NormalLeft"/>
              <w:rPr>
                <w:lang w:val="en-GB"/>
              </w:rPr>
            </w:pPr>
            <w:r w:rsidRPr="00FF353C">
              <w:rPr>
                <w:lang w:val="en-GB"/>
              </w:rPr>
              <w:t>C0570</w:t>
            </w:r>
          </w:p>
        </w:tc>
        <w:tc>
          <w:tcPr>
            <w:tcW w:w="1570" w:type="dxa"/>
            <w:tcBorders>
              <w:top w:val="single" w:sz="2" w:space="0" w:color="auto"/>
              <w:left w:val="single" w:sz="2" w:space="0" w:color="auto"/>
              <w:bottom w:val="single" w:sz="2" w:space="0" w:color="auto"/>
              <w:right w:val="single" w:sz="2" w:space="0" w:color="auto"/>
            </w:tcBorders>
          </w:tcPr>
          <w:p w14:paraId="7E90E8E9" w14:textId="77777777" w:rsidR="00E6364D" w:rsidRPr="00FF353C" w:rsidRDefault="00E6364D" w:rsidP="00485DF3">
            <w:pPr>
              <w:pStyle w:val="NormalLeft"/>
              <w:rPr>
                <w:lang w:val="en-GB"/>
              </w:rPr>
            </w:pPr>
            <w:r w:rsidRPr="00FF353C">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18443BFE" w14:textId="77777777" w:rsidR="00E6364D" w:rsidRPr="00FF353C" w:rsidRDefault="00E6364D" w:rsidP="00485DF3">
            <w:pPr>
              <w:pStyle w:val="NormalLeft"/>
              <w:rPr>
                <w:lang w:val="en-GB"/>
              </w:rPr>
            </w:pPr>
            <w:r w:rsidRPr="00FF353C">
              <w:rPr>
                <w:lang w:val="en-GB"/>
              </w:rPr>
              <w:t>This is the value of subordinated liabilities held in each participations that are not financial and credit institutions and that are not considered strategic.</w:t>
            </w:r>
          </w:p>
        </w:tc>
      </w:tr>
      <w:tr w:rsidR="00E6364D" w:rsidRPr="00FF353C" w14:paraId="19B3FDBA" w14:textId="77777777" w:rsidTr="00F1665D">
        <w:tc>
          <w:tcPr>
            <w:tcW w:w="2507" w:type="dxa"/>
            <w:tcBorders>
              <w:top w:val="single" w:sz="2" w:space="0" w:color="auto"/>
              <w:left w:val="single" w:sz="2" w:space="0" w:color="auto"/>
              <w:bottom w:val="single" w:sz="2" w:space="0" w:color="auto"/>
              <w:right w:val="single" w:sz="2" w:space="0" w:color="auto"/>
            </w:tcBorders>
          </w:tcPr>
          <w:p w14:paraId="776304C8" w14:textId="77777777" w:rsidR="00E6364D" w:rsidRPr="00FF353C" w:rsidRDefault="00E6364D" w:rsidP="00485DF3">
            <w:pPr>
              <w:pStyle w:val="NormalCentered"/>
              <w:rPr>
                <w:lang w:val="en-GB"/>
              </w:rPr>
            </w:pPr>
            <w:r w:rsidRPr="00FF353C">
              <w:rPr>
                <w:i/>
                <w:iCs/>
                <w:lang w:val="en-GB"/>
              </w:rPr>
              <w:t>Total for SCR calculation</w:t>
            </w:r>
          </w:p>
        </w:tc>
        <w:tc>
          <w:tcPr>
            <w:tcW w:w="1570" w:type="dxa"/>
            <w:tcBorders>
              <w:top w:val="single" w:sz="2" w:space="0" w:color="auto"/>
              <w:left w:val="single" w:sz="2" w:space="0" w:color="auto"/>
              <w:bottom w:val="single" w:sz="2" w:space="0" w:color="auto"/>
              <w:right w:val="single" w:sz="2" w:space="0" w:color="auto"/>
            </w:tcBorders>
          </w:tcPr>
          <w:p w14:paraId="2CBB6478" w14:textId="77777777" w:rsidR="00E6364D" w:rsidRPr="00FF353C" w:rsidRDefault="00E6364D" w:rsidP="00485DF3">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2C0A1428" w14:textId="77777777" w:rsidR="00E6364D" w:rsidRPr="00FF353C" w:rsidRDefault="00E6364D" w:rsidP="00485DF3">
            <w:pPr>
              <w:pStyle w:val="NormalCentered"/>
              <w:rPr>
                <w:lang w:val="en-GB"/>
              </w:rPr>
            </w:pPr>
          </w:p>
        </w:tc>
      </w:tr>
      <w:tr w:rsidR="00E6364D" w:rsidRPr="00FF353C" w14:paraId="20319B57" w14:textId="77777777" w:rsidTr="00F1665D">
        <w:tc>
          <w:tcPr>
            <w:tcW w:w="2507" w:type="dxa"/>
            <w:tcBorders>
              <w:top w:val="single" w:sz="2" w:space="0" w:color="auto"/>
              <w:left w:val="single" w:sz="2" w:space="0" w:color="auto"/>
              <w:bottom w:val="single" w:sz="2" w:space="0" w:color="auto"/>
              <w:right w:val="single" w:sz="2" w:space="0" w:color="auto"/>
            </w:tcBorders>
          </w:tcPr>
          <w:p w14:paraId="29198F14" w14:textId="77777777" w:rsidR="00E6364D" w:rsidRPr="00FF353C" w:rsidRDefault="00E6364D" w:rsidP="00485DF3">
            <w:pPr>
              <w:pStyle w:val="NormalLeft"/>
              <w:rPr>
                <w:lang w:val="en-GB"/>
              </w:rPr>
            </w:pPr>
            <w:r w:rsidRPr="00FF353C">
              <w:rPr>
                <w:lang w:val="en-GB"/>
              </w:rPr>
              <w:t>R0040/C0580</w:t>
            </w:r>
          </w:p>
        </w:tc>
        <w:tc>
          <w:tcPr>
            <w:tcW w:w="1570" w:type="dxa"/>
            <w:tcBorders>
              <w:top w:val="single" w:sz="2" w:space="0" w:color="auto"/>
              <w:left w:val="single" w:sz="2" w:space="0" w:color="auto"/>
              <w:bottom w:val="single" w:sz="2" w:space="0" w:color="auto"/>
              <w:right w:val="single" w:sz="2" w:space="0" w:color="auto"/>
            </w:tcBorders>
          </w:tcPr>
          <w:p w14:paraId="5492C92E"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–Total</w:t>
            </w:r>
          </w:p>
        </w:tc>
        <w:tc>
          <w:tcPr>
            <w:tcW w:w="5209" w:type="dxa"/>
            <w:tcBorders>
              <w:top w:val="single" w:sz="2" w:space="0" w:color="auto"/>
              <w:left w:val="single" w:sz="2" w:space="0" w:color="auto"/>
              <w:bottom w:val="single" w:sz="2" w:space="0" w:color="auto"/>
              <w:right w:val="single" w:sz="2" w:space="0" w:color="auto"/>
            </w:tcBorders>
          </w:tcPr>
          <w:p w14:paraId="1E3CDE87" w14:textId="77777777" w:rsidR="00E6364D" w:rsidRPr="00FF353C" w:rsidRDefault="00E6364D" w:rsidP="00485DF3">
            <w:pPr>
              <w:pStyle w:val="NormalLeft"/>
              <w:rPr>
                <w:lang w:val="en-GB"/>
              </w:rPr>
            </w:pPr>
            <w:r w:rsidRPr="00FF353C">
              <w:rPr>
                <w:lang w:val="en-GB"/>
              </w:rPr>
              <w:t>This is the total value of participations in undertakings which are financial and credit institutions.</w:t>
            </w:r>
          </w:p>
        </w:tc>
      </w:tr>
      <w:tr w:rsidR="00E6364D" w:rsidRPr="00FF353C" w14:paraId="0813E8A0" w14:textId="77777777" w:rsidTr="00F1665D">
        <w:tc>
          <w:tcPr>
            <w:tcW w:w="2507" w:type="dxa"/>
            <w:tcBorders>
              <w:top w:val="single" w:sz="2" w:space="0" w:color="auto"/>
              <w:left w:val="single" w:sz="2" w:space="0" w:color="auto"/>
              <w:bottom w:val="single" w:sz="2" w:space="0" w:color="auto"/>
              <w:right w:val="single" w:sz="2" w:space="0" w:color="auto"/>
            </w:tcBorders>
          </w:tcPr>
          <w:p w14:paraId="2A211839" w14:textId="77777777" w:rsidR="00E6364D" w:rsidRPr="00FF353C" w:rsidRDefault="00E6364D" w:rsidP="00485DF3">
            <w:pPr>
              <w:pStyle w:val="NormalLeft"/>
              <w:rPr>
                <w:lang w:val="en-GB"/>
              </w:rPr>
            </w:pPr>
            <w:r w:rsidRPr="00FF353C">
              <w:rPr>
                <w:lang w:val="en-GB"/>
              </w:rPr>
              <w:t>R0040/C0590</w:t>
            </w:r>
          </w:p>
        </w:tc>
        <w:tc>
          <w:tcPr>
            <w:tcW w:w="1570" w:type="dxa"/>
            <w:tcBorders>
              <w:top w:val="single" w:sz="2" w:space="0" w:color="auto"/>
              <w:left w:val="single" w:sz="2" w:space="0" w:color="auto"/>
              <w:bottom w:val="single" w:sz="2" w:space="0" w:color="auto"/>
              <w:right w:val="single" w:sz="2" w:space="0" w:color="auto"/>
            </w:tcBorders>
          </w:tcPr>
          <w:p w14:paraId="52AAFE59"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 Type 1 Equity</w:t>
            </w:r>
          </w:p>
        </w:tc>
        <w:tc>
          <w:tcPr>
            <w:tcW w:w="5209" w:type="dxa"/>
            <w:tcBorders>
              <w:top w:val="single" w:sz="2" w:space="0" w:color="auto"/>
              <w:left w:val="single" w:sz="2" w:space="0" w:color="auto"/>
              <w:bottom w:val="single" w:sz="2" w:space="0" w:color="auto"/>
              <w:right w:val="single" w:sz="2" w:space="0" w:color="auto"/>
            </w:tcBorders>
          </w:tcPr>
          <w:p w14:paraId="04EC8CA7" w14:textId="77777777" w:rsidR="00E6364D" w:rsidRPr="00FF353C" w:rsidRDefault="00E6364D" w:rsidP="00485DF3">
            <w:pPr>
              <w:pStyle w:val="NormalLeft"/>
              <w:rPr>
                <w:lang w:val="en-GB"/>
              </w:rPr>
            </w:pPr>
            <w:r w:rsidRPr="00FF353C">
              <w:rPr>
                <w:lang w:val="en-GB"/>
              </w:rPr>
              <w:t>This is the total value of Type 1 Equity of participations in undertakings which are financial and credit institutions.</w:t>
            </w:r>
          </w:p>
          <w:p w14:paraId="01DCA0DD"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29792865" w14:textId="77777777" w:rsidTr="00F1665D">
        <w:tc>
          <w:tcPr>
            <w:tcW w:w="2507" w:type="dxa"/>
            <w:tcBorders>
              <w:top w:val="single" w:sz="2" w:space="0" w:color="auto"/>
              <w:left w:val="single" w:sz="2" w:space="0" w:color="auto"/>
              <w:bottom w:val="single" w:sz="2" w:space="0" w:color="auto"/>
              <w:right w:val="single" w:sz="2" w:space="0" w:color="auto"/>
            </w:tcBorders>
          </w:tcPr>
          <w:p w14:paraId="7ECFE74A" w14:textId="77777777" w:rsidR="00E6364D" w:rsidRPr="00FF353C" w:rsidRDefault="00E6364D" w:rsidP="00485DF3">
            <w:pPr>
              <w:pStyle w:val="NormalLeft"/>
              <w:rPr>
                <w:lang w:val="en-GB"/>
              </w:rPr>
            </w:pPr>
            <w:r w:rsidRPr="00FF353C">
              <w:rPr>
                <w:lang w:val="en-GB"/>
              </w:rPr>
              <w:t>R0040/C0600</w:t>
            </w:r>
          </w:p>
        </w:tc>
        <w:tc>
          <w:tcPr>
            <w:tcW w:w="1570" w:type="dxa"/>
            <w:tcBorders>
              <w:top w:val="single" w:sz="2" w:space="0" w:color="auto"/>
              <w:left w:val="single" w:sz="2" w:space="0" w:color="auto"/>
              <w:bottom w:val="single" w:sz="2" w:space="0" w:color="auto"/>
              <w:right w:val="single" w:sz="2" w:space="0" w:color="auto"/>
            </w:tcBorders>
          </w:tcPr>
          <w:p w14:paraId="08E8F651" w14:textId="77777777" w:rsidR="00E6364D" w:rsidRPr="00FF353C" w:rsidRDefault="00E6364D" w:rsidP="00485DF3">
            <w:pPr>
              <w:pStyle w:val="NormalLeft"/>
              <w:rPr>
                <w:lang w:val="en-GB"/>
              </w:rPr>
            </w:pPr>
            <w:r w:rsidRPr="00FF353C">
              <w:rPr>
                <w:lang w:val="en-GB"/>
              </w:rPr>
              <w:t xml:space="preserve">Total participations in related undertakings that are </w:t>
            </w:r>
            <w:r w:rsidRPr="00FF353C">
              <w:rPr>
                <w:lang w:val="en-GB"/>
              </w:rPr>
              <w:lastRenderedPageBreak/>
              <w:t>financial and credit institutions — Type 2 Equity</w:t>
            </w:r>
          </w:p>
        </w:tc>
        <w:tc>
          <w:tcPr>
            <w:tcW w:w="5209" w:type="dxa"/>
            <w:tcBorders>
              <w:top w:val="single" w:sz="2" w:space="0" w:color="auto"/>
              <w:left w:val="single" w:sz="2" w:space="0" w:color="auto"/>
              <w:bottom w:val="single" w:sz="2" w:space="0" w:color="auto"/>
              <w:right w:val="single" w:sz="2" w:space="0" w:color="auto"/>
            </w:tcBorders>
          </w:tcPr>
          <w:p w14:paraId="6C3E301B" w14:textId="77777777" w:rsidR="00E6364D" w:rsidRPr="00FF353C" w:rsidRDefault="00E6364D" w:rsidP="00485DF3">
            <w:pPr>
              <w:pStyle w:val="NormalLeft"/>
              <w:rPr>
                <w:lang w:val="en-GB"/>
              </w:rPr>
            </w:pPr>
            <w:r w:rsidRPr="00FF353C">
              <w:rPr>
                <w:lang w:val="en-GB"/>
              </w:rPr>
              <w:lastRenderedPageBreak/>
              <w:t>This is the total value of Type 2 Equity of participations in undertakings which are financial and credit institutions.</w:t>
            </w:r>
          </w:p>
          <w:p w14:paraId="28C85BDE" w14:textId="77777777" w:rsidR="00E6364D" w:rsidRPr="00FF353C" w:rsidRDefault="00E6364D" w:rsidP="00485DF3">
            <w:pPr>
              <w:pStyle w:val="NormalLeft"/>
              <w:rPr>
                <w:lang w:val="en-GB"/>
              </w:rPr>
            </w:pPr>
            <w:r w:rsidRPr="00FF353C">
              <w:rPr>
                <w:lang w:val="en-GB"/>
              </w:rPr>
              <w:t xml:space="preserve">Type 2 equity has the meaning as defined in Article </w:t>
            </w:r>
            <w:r w:rsidRPr="00FF353C">
              <w:rPr>
                <w:lang w:val="en-GB"/>
              </w:rPr>
              <w:lastRenderedPageBreak/>
              <w:t>168 (3) of Delegated Regulation (EU) 2015/35.</w:t>
            </w:r>
          </w:p>
        </w:tc>
      </w:tr>
      <w:tr w:rsidR="00E6364D" w:rsidRPr="00FF353C" w14:paraId="20F687A9" w14:textId="77777777" w:rsidTr="00F1665D">
        <w:tc>
          <w:tcPr>
            <w:tcW w:w="2507" w:type="dxa"/>
            <w:tcBorders>
              <w:top w:val="single" w:sz="2" w:space="0" w:color="auto"/>
              <w:left w:val="single" w:sz="2" w:space="0" w:color="auto"/>
              <w:bottom w:val="single" w:sz="2" w:space="0" w:color="auto"/>
              <w:right w:val="single" w:sz="2" w:space="0" w:color="auto"/>
            </w:tcBorders>
          </w:tcPr>
          <w:p w14:paraId="280F6EE1" w14:textId="77777777" w:rsidR="00E6364D" w:rsidRPr="00FF353C" w:rsidRDefault="00E6364D" w:rsidP="00485DF3">
            <w:pPr>
              <w:pStyle w:val="NormalLeft"/>
              <w:rPr>
                <w:lang w:val="en-GB"/>
              </w:rPr>
            </w:pPr>
            <w:r w:rsidRPr="00FF353C">
              <w:rPr>
                <w:lang w:val="en-GB"/>
              </w:rPr>
              <w:lastRenderedPageBreak/>
              <w:t>R0040/C0610</w:t>
            </w:r>
          </w:p>
        </w:tc>
        <w:tc>
          <w:tcPr>
            <w:tcW w:w="1570" w:type="dxa"/>
            <w:tcBorders>
              <w:top w:val="single" w:sz="2" w:space="0" w:color="auto"/>
              <w:left w:val="single" w:sz="2" w:space="0" w:color="auto"/>
              <w:bottom w:val="single" w:sz="2" w:space="0" w:color="auto"/>
              <w:right w:val="single" w:sz="2" w:space="0" w:color="auto"/>
            </w:tcBorders>
          </w:tcPr>
          <w:p w14:paraId="731D6C73"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 Subordinated liabilities</w:t>
            </w:r>
          </w:p>
        </w:tc>
        <w:tc>
          <w:tcPr>
            <w:tcW w:w="5209" w:type="dxa"/>
            <w:tcBorders>
              <w:top w:val="single" w:sz="2" w:space="0" w:color="auto"/>
              <w:left w:val="single" w:sz="2" w:space="0" w:color="auto"/>
              <w:bottom w:val="single" w:sz="2" w:space="0" w:color="auto"/>
              <w:right w:val="single" w:sz="2" w:space="0" w:color="auto"/>
            </w:tcBorders>
          </w:tcPr>
          <w:p w14:paraId="4AD67941" w14:textId="77777777" w:rsidR="00E6364D" w:rsidRPr="00FF353C" w:rsidRDefault="00E6364D" w:rsidP="00485DF3">
            <w:pPr>
              <w:pStyle w:val="NormalLeft"/>
              <w:rPr>
                <w:lang w:val="en-GB"/>
              </w:rPr>
            </w:pPr>
            <w:r w:rsidRPr="00FF353C">
              <w:rPr>
                <w:lang w:val="en-GB"/>
              </w:rPr>
              <w:t>This is the total value of Subordinated liabilities of participations in undertakings which are financial and credit institutions.</w:t>
            </w:r>
          </w:p>
        </w:tc>
      </w:tr>
      <w:tr w:rsidR="00E6364D" w:rsidRPr="00FF353C" w14:paraId="3C69CDC9" w14:textId="77777777" w:rsidTr="00F1665D">
        <w:tc>
          <w:tcPr>
            <w:tcW w:w="2507" w:type="dxa"/>
            <w:tcBorders>
              <w:top w:val="single" w:sz="2" w:space="0" w:color="auto"/>
              <w:left w:val="single" w:sz="2" w:space="0" w:color="auto"/>
              <w:bottom w:val="single" w:sz="2" w:space="0" w:color="auto"/>
              <w:right w:val="single" w:sz="2" w:space="0" w:color="auto"/>
            </w:tcBorders>
          </w:tcPr>
          <w:p w14:paraId="2CBF1817" w14:textId="77777777" w:rsidR="00E6364D" w:rsidRPr="00FF353C" w:rsidRDefault="00E6364D" w:rsidP="00485DF3">
            <w:pPr>
              <w:pStyle w:val="NormalLeft"/>
              <w:rPr>
                <w:lang w:val="en-GB"/>
              </w:rPr>
            </w:pPr>
            <w:r w:rsidRPr="00FF353C">
              <w:rPr>
                <w:lang w:val="en-GB"/>
              </w:rPr>
              <w:t>R0050/C0580</w:t>
            </w:r>
          </w:p>
        </w:tc>
        <w:tc>
          <w:tcPr>
            <w:tcW w:w="1570" w:type="dxa"/>
            <w:tcBorders>
              <w:top w:val="single" w:sz="2" w:space="0" w:color="auto"/>
              <w:left w:val="single" w:sz="2" w:space="0" w:color="auto"/>
              <w:bottom w:val="single" w:sz="2" w:space="0" w:color="auto"/>
              <w:right w:val="single" w:sz="2" w:space="0" w:color="auto"/>
            </w:tcBorders>
          </w:tcPr>
          <w:p w14:paraId="3A0BFEF3"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strategic (method 1 or less than 10 % not method –Total</w:t>
            </w:r>
          </w:p>
        </w:tc>
        <w:tc>
          <w:tcPr>
            <w:tcW w:w="5209" w:type="dxa"/>
            <w:tcBorders>
              <w:top w:val="single" w:sz="2" w:space="0" w:color="auto"/>
              <w:left w:val="single" w:sz="2" w:space="0" w:color="auto"/>
              <w:bottom w:val="single" w:sz="2" w:space="0" w:color="auto"/>
              <w:right w:val="single" w:sz="2" w:space="0" w:color="auto"/>
            </w:tcBorders>
          </w:tcPr>
          <w:p w14:paraId="79408CE3" w14:textId="77777777" w:rsidR="00E6364D" w:rsidRPr="00FF353C" w:rsidRDefault="00E6364D" w:rsidP="00485DF3">
            <w:pPr>
              <w:pStyle w:val="NormalLeft"/>
              <w:rPr>
                <w:lang w:val="en-GB"/>
              </w:rPr>
            </w:pPr>
            <w:r w:rsidRPr="00FF353C">
              <w:rPr>
                <w:lang w:val="en-GB"/>
              </w:rPr>
              <w:t>This is the total value of strategic participations in undertakings (method 1 or less than 10 % not method 1) which are financial and credit institutions.</w:t>
            </w:r>
          </w:p>
        </w:tc>
      </w:tr>
      <w:tr w:rsidR="00E6364D" w:rsidRPr="00FF353C" w14:paraId="6D8F8242" w14:textId="77777777" w:rsidTr="00F1665D">
        <w:tc>
          <w:tcPr>
            <w:tcW w:w="2507" w:type="dxa"/>
            <w:tcBorders>
              <w:top w:val="single" w:sz="2" w:space="0" w:color="auto"/>
              <w:left w:val="single" w:sz="2" w:space="0" w:color="auto"/>
              <w:bottom w:val="single" w:sz="2" w:space="0" w:color="auto"/>
              <w:right w:val="single" w:sz="2" w:space="0" w:color="auto"/>
            </w:tcBorders>
          </w:tcPr>
          <w:p w14:paraId="42087275" w14:textId="77777777" w:rsidR="00E6364D" w:rsidRPr="00FF353C" w:rsidRDefault="00E6364D" w:rsidP="00485DF3">
            <w:pPr>
              <w:pStyle w:val="NormalLeft"/>
              <w:rPr>
                <w:lang w:val="en-GB"/>
              </w:rPr>
            </w:pPr>
            <w:r w:rsidRPr="00FF353C">
              <w:rPr>
                <w:lang w:val="en-GB"/>
              </w:rPr>
              <w:t>R0050/C0590</w:t>
            </w:r>
          </w:p>
        </w:tc>
        <w:tc>
          <w:tcPr>
            <w:tcW w:w="1570" w:type="dxa"/>
            <w:tcBorders>
              <w:top w:val="single" w:sz="2" w:space="0" w:color="auto"/>
              <w:left w:val="single" w:sz="2" w:space="0" w:color="auto"/>
              <w:bottom w:val="single" w:sz="2" w:space="0" w:color="auto"/>
              <w:right w:val="single" w:sz="2" w:space="0" w:color="auto"/>
            </w:tcBorders>
          </w:tcPr>
          <w:p w14:paraId="591BD58F"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strategic (method 1 or less than 10 % not method 1) — Type 1 Equity</w:t>
            </w:r>
          </w:p>
        </w:tc>
        <w:tc>
          <w:tcPr>
            <w:tcW w:w="5209" w:type="dxa"/>
            <w:tcBorders>
              <w:top w:val="single" w:sz="2" w:space="0" w:color="auto"/>
              <w:left w:val="single" w:sz="2" w:space="0" w:color="auto"/>
              <w:bottom w:val="single" w:sz="2" w:space="0" w:color="auto"/>
              <w:right w:val="single" w:sz="2" w:space="0" w:color="auto"/>
            </w:tcBorders>
          </w:tcPr>
          <w:p w14:paraId="1BDCADBC" w14:textId="77777777" w:rsidR="00E6364D" w:rsidRPr="00FF353C" w:rsidRDefault="00E6364D" w:rsidP="00485DF3">
            <w:pPr>
              <w:pStyle w:val="NormalLeft"/>
              <w:rPr>
                <w:lang w:val="en-GB"/>
              </w:rPr>
            </w:pPr>
            <w:r w:rsidRPr="00FF353C">
              <w:rPr>
                <w:lang w:val="en-GB"/>
              </w:rPr>
              <w:t>This is the total value of Type 1 Equity of strategic participations in undertakings (method 1 or less than 10 % not method 1) which are financial and credit institutions.</w:t>
            </w:r>
          </w:p>
          <w:p w14:paraId="7C01D684"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5E181879" w14:textId="77777777" w:rsidTr="00F1665D">
        <w:tc>
          <w:tcPr>
            <w:tcW w:w="2507" w:type="dxa"/>
            <w:tcBorders>
              <w:top w:val="single" w:sz="2" w:space="0" w:color="auto"/>
              <w:left w:val="single" w:sz="2" w:space="0" w:color="auto"/>
              <w:bottom w:val="single" w:sz="2" w:space="0" w:color="auto"/>
              <w:right w:val="single" w:sz="2" w:space="0" w:color="auto"/>
            </w:tcBorders>
          </w:tcPr>
          <w:p w14:paraId="35850501" w14:textId="77777777" w:rsidR="00E6364D" w:rsidRPr="00FF353C" w:rsidRDefault="00E6364D" w:rsidP="00485DF3">
            <w:pPr>
              <w:pStyle w:val="NormalLeft"/>
              <w:rPr>
                <w:lang w:val="en-GB"/>
              </w:rPr>
            </w:pPr>
            <w:r w:rsidRPr="00FF353C">
              <w:rPr>
                <w:lang w:val="en-GB"/>
              </w:rPr>
              <w:t>R0050/C0600</w:t>
            </w:r>
          </w:p>
        </w:tc>
        <w:tc>
          <w:tcPr>
            <w:tcW w:w="1570" w:type="dxa"/>
            <w:tcBorders>
              <w:top w:val="single" w:sz="2" w:space="0" w:color="auto"/>
              <w:left w:val="single" w:sz="2" w:space="0" w:color="auto"/>
              <w:bottom w:val="single" w:sz="2" w:space="0" w:color="auto"/>
              <w:right w:val="single" w:sz="2" w:space="0" w:color="auto"/>
            </w:tcBorders>
          </w:tcPr>
          <w:p w14:paraId="4B1DC7E9" w14:textId="77777777" w:rsidR="00E6364D" w:rsidRPr="00FF353C" w:rsidRDefault="00E6364D" w:rsidP="00485DF3">
            <w:pPr>
              <w:pStyle w:val="NormalLeft"/>
              <w:rPr>
                <w:lang w:val="en-GB"/>
              </w:rPr>
            </w:pPr>
            <w:r w:rsidRPr="00FF353C">
              <w:rPr>
                <w:lang w:val="en-GB"/>
              </w:rPr>
              <w:t xml:space="preserve">Total participations in related </w:t>
            </w:r>
            <w:r w:rsidRPr="00FF353C">
              <w:rPr>
                <w:lang w:val="en-GB"/>
              </w:rPr>
              <w:lastRenderedPageBreak/>
              <w:t>undertakings that are financial and credit institutions, of which strategic (method 1 or less than 10 % not method 1) — Type 2 Equity</w:t>
            </w:r>
          </w:p>
        </w:tc>
        <w:tc>
          <w:tcPr>
            <w:tcW w:w="5209" w:type="dxa"/>
            <w:tcBorders>
              <w:top w:val="single" w:sz="2" w:space="0" w:color="auto"/>
              <w:left w:val="single" w:sz="2" w:space="0" w:color="auto"/>
              <w:bottom w:val="single" w:sz="2" w:space="0" w:color="auto"/>
              <w:right w:val="single" w:sz="2" w:space="0" w:color="auto"/>
            </w:tcBorders>
          </w:tcPr>
          <w:p w14:paraId="508B1999" w14:textId="77777777" w:rsidR="00E6364D" w:rsidRPr="00FF353C" w:rsidRDefault="00E6364D" w:rsidP="00485DF3">
            <w:pPr>
              <w:pStyle w:val="NormalLeft"/>
              <w:rPr>
                <w:lang w:val="en-GB"/>
              </w:rPr>
            </w:pPr>
            <w:r w:rsidRPr="00FF353C">
              <w:rPr>
                <w:lang w:val="en-GB"/>
              </w:rPr>
              <w:lastRenderedPageBreak/>
              <w:t xml:space="preserve">This is the total value of Type 2 Equity of strategic participations in undertakings (method 1 or less than 10 % not method 1) which are financial and </w:t>
            </w:r>
            <w:r w:rsidRPr="00FF353C">
              <w:rPr>
                <w:lang w:val="en-GB"/>
              </w:rPr>
              <w:lastRenderedPageBreak/>
              <w:t>credit institutions.</w:t>
            </w:r>
          </w:p>
          <w:p w14:paraId="0361E844" w14:textId="77777777" w:rsidR="00E6364D" w:rsidRPr="00FF353C" w:rsidRDefault="00E6364D" w:rsidP="00485DF3">
            <w:pPr>
              <w:pStyle w:val="NormalLeft"/>
              <w:rPr>
                <w:lang w:val="en-GB"/>
              </w:rPr>
            </w:pPr>
            <w:r w:rsidRPr="00FF353C">
              <w:rPr>
                <w:lang w:val="en-GB"/>
              </w:rPr>
              <w:t>Type 2 equity has the meaning as defined in Article 168 (3) of Delegated Regulation (EU) 2015/35.</w:t>
            </w:r>
          </w:p>
        </w:tc>
      </w:tr>
      <w:tr w:rsidR="00E6364D" w:rsidRPr="00FF353C" w14:paraId="4959A035" w14:textId="77777777" w:rsidTr="00F1665D">
        <w:tc>
          <w:tcPr>
            <w:tcW w:w="2507" w:type="dxa"/>
            <w:tcBorders>
              <w:top w:val="single" w:sz="2" w:space="0" w:color="auto"/>
              <w:left w:val="single" w:sz="2" w:space="0" w:color="auto"/>
              <w:bottom w:val="single" w:sz="2" w:space="0" w:color="auto"/>
              <w:right w:val="single" w:sz="2" w:space="0" w:color="auto"/>
            </w:tcBorders>
          </w:tcPr>
          <w:p w14:paraId="5D6FB465" w14:textId="77777777" w:rsidR="00E6364D" w:rsidRPr="00FF353C" w:rsidRDefault="00E6364D" w:rsidP="00485DF3">
            <w:pPr>
              <w:pStyle w:val="NormalLeft"/>
              <w:rPr>
                <w:lang w:val="en-GB"/>
              </w:rPr>
            </w:pPr>
            <w:r w:rsidRPr="00FF353C">
              <w:rPr>
                <w:lang w:val="en-GB"/>
              </w:rPr>
              <w:lastRenderedPageBreak/>
              <w:t>R0050/C0610</w:t>
            </w:r>
          </w:p>
        </w:tc>
        <w:tc>
          <w:tcPr>
            <w:tcW w:w="1570" w:type="dxa"/>
            <w:tcBorders>
              <w:top w:val="single" w:sz="2" w:space="0" w:color="auto"/>
              <w:left w:val="single" w:sz="2" w:space="0" w:color="auto"/>
              <w:bottom w:val="single" w:sz="2" w:space="0" w:color="auto"/>
              <w:right w:val="single" w:sz="2" w:space="0" w:color="auto"/>
            </w:tcBorders>
          </w:tcPr>
          <w:p w14:paraId="216869C0"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strategic (method 1 or less than 10 % not method 1) — Subordinated liabilities</w:t>
            </w:r>
          </w:p>
        </w:tc>
        <w:tc>
          <w:tcPr>
            <w:tcW w:w="5209" w:type="dxa"/>
            <w:tcBorders>
              <w:top w:val="single" w:sz="2" w:space="0" w:color="auto"/>
              <w:left w:val="single" w:sz="2" w:space="0" w:color="auto"/>
              <w:bottom w:val="single" w:sz="2" w:space="0" w:color="auto"/>
              <w:right w:val="single" w:sz="2" w:space="0" w:color="auto"/>
            </w:tcBorders>
          </w:tcPr>
          <w:p w14:paraId="3DADA32C" w14:textId="77777777" w:rsidR="00E6364D" w:rsidRPr="00FF353C" w:rsidRDefault="00E6364D" w:rsidP="00485DF3">
            <w:pPr>
              <w:pStyle w:val="NormalLeft"/>
              <w:rPr>
                <w:lang w:val="en-GB"/>
              </w:rPr>
            </w:pPr>
            <w:r w:rsidRPr="00FF353C">
              <w:rPr>
                <w:lang w:val="en-GB"/>
              </w:rPr>
              <w:t>This is the total value of Subordinated liabilities of strategic participations in undertakings (method 1 or less than 10 % not method 1) which are financial and credit institutions.</w:t>
            </w:r>
          </w:p>
        </w:tc>
      </w:tr>
      <w:tr w:rsidR="00E6364D" w:rsidRPr="00FF353C" w14:paraId="67134886" w14:textId="77777777" w:rsidTr="00F1665D">
        <w:tc>
          <w:tcPr>
            <w:tcW w:w="2507" w:type="dxa"/>
            <w:tcBorders>
              <w:top w:val="single" w:sz="2" w:space="0" w:color="auto"/>
              <w:left w:val="single" w:sz="2" w:space="0" w:color="auto"/>
              <w:bottom w:val="single" w:sz="2" w:space="0" w:color="auto"/>
              <w:right w:val="single" w:sz="2" w:space="0" w:color="auto"/>
            </w:tcBorders>
          </w:tcPr>
          <w:p w14:paraId="0E63E733" w14:textId="77777777" w:rsidR="00E6364D" w:rsidRPr="00FF353C" w:rsidRDefault="00E6364D" w:rsidP="00485DF3">
            <w:pPr>
              <w:pStyle w:val="NormalLeft"/>
              <w:rPr>
                <w:lang w:val="en-GB"/>
              </w:rPr>
            </w:pPr>
            <w:r w:rsidRPr="00FF353C">
              <w:rPr>
                <w:lang w:val="en-GB"/>
              </w:rPr>
              <w:t>R0060/C0580</w:t>
            </w:r>
          </w:p>
        </w:tc>
        <w:tc>
          <w:tcPr>
            <w:tcW w:w="1570" w:type="dxa"/>
            <w:tcBorders>
              <w:top w:val="single" w:sz="2" w:space="0" w:color="auto"/>
              <w:left w:val="single" w:sz="2" w:space="0" w:color="auto"/>
              <w:bottom w:val="single" w:sz="2" w:space="0" w:color="auto"/>
              <w:right w:val="single" w:sz="2" w:space="0" w:color="auto"/>
            </w:tcBorders>
          </w:tcPr>
          <w:p w14:paraId="29A9501E"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non–strategic (less than 10 %) –Total</w:t>
            </w:r>
          </w:p>
        </w:tc>
        <w:tc>
          <w:tcPr>
            <w:tcW w:w="5209" w:type="dxa"/>
            <w:tcBorders>
              <w:top w:val="single" w:sz="2" w:space="0" w:color="auto"/>
              <w:left w:val="single" w:sz="2" w:space="0" w:color="auto"/>
              <w:bottom w:val="single" w:sz="2" w:space="0" w:color="auto"/>
              <w:right w:val="single" w:sz="2" w:space="0" w:color="auto"/>
            </w:tcBorders>
          </w:tcPr>
          <w:p w14:paraId="5F735867" w14:textId="77777777" w:rsidR="00E6364D" w:rsidRPr="00FF353C" w:rsidRDefault="00E6364D" w:rsidP="00485DF3">
            <w:pPr>
              <w:pStyle w:val="NormalLeft"/>
              <w:rPr>
                <w:lang w:val="en-GB"/>
              </w:rPr>
            </w:pPr>
            <w:r w:rsidRPr="00FF353C">
              <w:rPr>
                <w:lang w:val="en-GB"/>
              </w:rPr>
              <w:t>This is the total value of not strategic participations in undertakings (less than 10 %) which are financial and credit institutions.</w:t>
            </w:r>
          </w:p>
        </w:tc>
      </w:tr>
      <w:tr w:rsidR="00E6364D" w:rsidRPr="00FF353C" w14:paraId="79B73107" w14:textId="77777777" w:rsidTr="00F1665D">
        <w:tc>
          <w:tcPr>
            <w:tcW w:w="2507" w:type="dxa"/>
            <w:tcBorders>
              <w:top w:val="single" w:sz="2" w:space="0" w:color="auto"/>
              <w:left w:val="single" w:sz="2" w:space="0" w:color="auto"/>
              <w:bottom w:val="single" w:sz="2" w:space="0" w:color="auto"/>
              <w:right w:val="single" w:sz="2" w:space="0" w:color="auto"/>
            </w:tcBorders>
          </w:tcPr>
          <w:p w14:paraId="69D2261A" w14:textId="77777777" w:rsidR="00E6364D" w:rsidRPr="00FF353C" w:rsidRDefault="00E6364D" w:rsidP="00485DF3">
            <w:pPr>
              <w:pStyle w:val="NormalLeft"/>
              <w:rPr>
                <w:lang w:val="en-GB"/>
              </w:rPr>
            </w:pPr>
            <w:r w:rsidRPr="00FF353C">
              <w:rPr>
                <w:lang w:val="en-GB"/>
              </w:rPr>
              <w:t>R0060/C0590</w:t>
            </w:r>
          </w:p>
        </w:tc>
        <w:tc>
          <w:tcPr>
            <w:tcW w:w="1570" w:type="dxa"/>
            <w:tcBorders>
              <w:top w:val="single" w:sz="2" w:space="0" w:color="auto"/>
              <w:left w:val="single" w:sz="2" w:space="0" w:color="auto"/>
              <w:bottom w:val="single" w:sz="2" w:space="0" w:color="auto"/>
              <w:right w:val="single" w:sz="2" w:space="0" w:color="auto"/>
            </w:tcBorders>
          </w:tcPr>
          <w:p w14:paraId="3E0CA317"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non–</w:t>
            </w:r>
            <w:r w:rsidRPr="00FF353C">
              <w:rPr>
                <w:lang w:val="en-GB"/>
              </w:rPr>
              <w:lastRenderedPageBreak/>
              <w:t>strategic (less than 10 %) — Type 1 Equity</w:t>
            </w:r>
          </w:p>
        </w:tc>
        <w:tc>
          <w:tcPr>
            <w:tcW w:w="5209" w:type="dxa"/>
            <w:tcBorders>
              <w:top w:val="single" w:sz="2" w:space="0" w:color="auto"/>
              <w:left w:val="single" w:sz="2" w:space="0" w:color="auto"/>
              <w:bottom w:val="single" w:sz="2" w:space="0" w:color="auto"/>
              <w:right w:val="single" w:sz="2" w:space="0" w:color="auto"/>
            </w:tcBorders>
          </w:tcPr>
          <w:p w14:paraId="05D97590" w14:textId="77777777" w:rsidR="00E6364D" w:rsidRPr="00FF353C" w:rsidRDefault="00E6364D" w:rsidP="00485DF3">
            <w:pPr>
              <w:pStyle w:val="NormalLeft"/>
              <w:rPr>
                <w:lang w:val="en-GB"/>
              </w:rPr>
            </w:pPr>
            <w:r w:rsidRPr="00FF353C">
              <w:rPr>
                <w:lang w:val="en-GB"/>
              </w:rPr>
              <w:lastRenderedPageBreak/>
              <w:t>This is the total value of Type 1 Equity of not strategic participations in undertakings (less than 10 % — C0500) which are financial and credit institutions.</w:t>
            </w:r>
          </w:p>
          <w:p w14:paraId="027FBE61" w14:textId="77777777" w:rsidR="00E6364D" w:rsidRPr="00FF353C" w:rsidRDefault="00E6364D" w:rsidP="00485DF3">
            <w:pPr>
              <w:pStyle w:val="NormalLeft"/>
              <w:rPr>
                <w:lang w:val="en-GB"/>
              </w:rPr>
            </w:pPr>
            <w:r w:rsidRPr="00FF353C">
              <w:rPr>
                <w:lang w:val="en-GB"/>
              </w:rPr>
              <w:t>Type 1 equity has the meaning as defined in Article 168 (2) of the Delegated Regulation (EU) 2015/35.</w:t>
            </w:r>
          </w:p>
        </w:tc>
      </w:tr>
      <w:tr w:rsidR="00E6364D" w:rsidRPr="00FF353C" w14:paraId="29EFED08" w14:textId="77777777" w:rsidTr="00F1665D">
        <w:tc>
          <w:tcPr>
            <w:tcW w:w="2507" w:type="dxa"/>
            <w:tcBorders>
              <w:top w:val="single" w:sz="2" w:space="0" w:color="auto"/>
              <w:left w:val="single" w:sz="2" w:space="0" w:color="auto"/>
              <w:bottom w:val="single" w:sz="2" w:space="0" w:color="auto"/>
              <w:right w:val="single" w:sz="2" w:space="0" w:color="auto"/>
            </w:tcBorders>
          </w:tcPr>
          <w:p w14:paraId="03E0D6AE" w14:textId="77777777" w:rsidR="00E6364D" w:rsidRPr="00FF353C" w:rsidRDefault="00E6364D" w:rsidP="00485DF3">
            <w:pPr>
              <w:pStyle w:val="NormalLeft"/>
              <w:rPr>
                <w:lang w:val="en-GB"/>
              </w:rPr>
            </w:pPr>
            <w:r w:rsidRPr="00FF353C">
              <w:rPr>
                <w:lang w:val="en-GB"/>
              </w:rPr>
              <w:t>R0060/C0600</w:t>
            </w:r>
          </w:p>
        </w:tc>
        <w:tc>
          <w:tcPr>
            <w:tcW w:w="1570" w:type="dxa"/>
            <w:tcBorders>
              <w:top w:val="single" w:sz="2" w:space="0" w:color="auto"/>
              <w:left w:val="single" w:sz="2" w:space="0" w:color="auto"/>
              <w:bottom w:val="single" w:sz="2" w:space="0" w:color="auto"/>
              <w:right w:val="single" w:sz="2" w:space="0" w:color="auto"/>
            </w:tcBorders>
          </w:tcPr>
          <w:p w14:paraId="63988270"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non–strategic (less than 10 %) — Type 2 Equity</w:t>
            </w:r>
          </w:p>
        </w:tc>
        <w:tc>
          <w:tcPr>
            <w:tcW w:w="5209" w:type="dxa"/>
            <w:tcBorders>
              <w:top w:val="single" w:sz="2" w:space="0" w:color="auto"/>
              <w:left w:val="single" w:sz="2" w:space="0" w:color="auto"/>
              <w:bottom w:val="single" w:sz="2" w:space="0" w:color="auto"/>
              <w:right w:val="single" w:sz="2" w:space="0" w:color="auto"/>
            </w:tcBorders>
          </w:tcPr>
          <w:p w14:paraId="6CD0E97D" w14:textId="77777777" w:rsidR="00E6364D" w:rsidRPr="00FF353C" w:rsidRDefault="00E6364D" w:rsidP="00485DF3">
            <w:pPr>
              <w:pStyle w:val="NormalLeft"/>
              <w:rPr>
                <w:lang w:val="en-GB"/>
              </w:rPr>
            </w:pPr>
            <w:r w:rsidRPr="00FF353C">
              <w:rPr>
                <w:lang w:val="en-GB"/>
              </w:rPr>
              <w:t>This is the total value of Type 2 Equity of not strategic participations in undertakings (less than 10 %) which are financial and credit institutions.</w:t>
            </w:r>
          </w:p>
          <w:p w14:paraId="259A4258" w14:textId="77777777" w:rsidR="00E6364D" w:rsidRPr="00FF353C" w:rsidRDefault="00E6364D" w:rsidP="00485DF3">
            <w:pPr>
              <w:pStyle w:val="NormalLeft"/>
              <w:rPr>
                <w:lang w:val="en-GB"/>
              </w:rPr>
            </w:pPr>
            <w:r w:rsidRPr="00FF353C">
              <w:rPr>
                <w:lang w:val="en-GB"/>
              </w:rPr>
              <w:t>Type 2 equity has the meaning as defined in Article 168 (3) of Delegated Regulation (EU) 2015/35.</w:t>
            </w:r>
          </w:p>
        </w:tc>
      </w:tr>
      <w:tr w:rsidR="00E6364D" w:rsidRPr="00FF353C" w14:paraId="5932D364" w14:textId="77777777" w:rsidTr="00F1665D">
        <w:tc>
          <w:tcPr>
            <w:tcW w:w="2507" w:type="dxa"/>
            <w:tcBorders>
              <w:top w:val="single" w:sz="2" w:space="0" w:color="auto"/>
              <w:left w:val="single" w:sz="2" w:space="0" w:color="auto"/>
              <w:bottom w:val="single" w:sz="2" w:space="0" w:color="auto"/>
              <w:right w:val="single" w:sz="2" w:space="0" w:color="auto"/>
            </w:tcBorders>
          </w:tcPr>
          <w:p w14:paraId="7465152F" w14:textId="77777777" w:rsidR="00E6364D" w:rsidRPr="00FF353C" w:rsidRDefault="00E6364D" w:rsidP="00485DF3">
            <w:pPr>
              <w:pStyle w:val="NormalLeft"/>
              <w:rPr>
                <w:lang w:val="en-GB"/>
              </w:rPr>
            </w:pPr>
            <w:r w:rsidRPr="00FF353C">
              <w:rPr>
                <w:lang w:val="en-GB"/>
              </w:rPr>
              <w:t>R0060/C0610</w:t>
            </w:r>
          </w:p>
        </w:tc>
        <w:tc>
          <w:tcPr>
            <w:tcW w:w="1570" w:type="dxa"/>
            <w:tcBorders>
              <w:top w:val="single" w:sz="2" w:space="0" w:color="auto"/>
              <w:left w:val="single" w:sz="2" w:space="0" w:color="auto"/>
              <w:bottom w:val="single" w:sz="2" w:space="0" w:color="auto"/>
              <w:right w:val="single" w:sz="2" w:space="0" w:color="auto"/>
            </w:tcBorders>
          </w:tcPr>
          <w:p w14:paraId="64EA9EA3" w14:textId="77777777" w:rsidR="00E6364D" w:rsidRPr="00FF353C" w:rsidRDefault="00E6364D" w:rsidP="00485DF3">
            <w:pPr>
              <w:pStyle w:val="NormalLeft"/>
              <w:rPr>
                <w:lang w:val="en-GB"/>
              </w:rPr>
            </w:pPr>
            <w:r w:rsidRPr="00FF353C">
              <w:rPr>
                <w:lang w:val="en-GB"/>
              </w:rPr>
              <w:t>Total participations in related undertakings that are financial and credit institutions of which non–strategic (less than 10 %) — Subordinated liabilities</w:t>
            </w:r>
          </w:p>
        </w:tc>
        <w:tc>
          <w:tcPr>
            <w:tcW w:w="5209" w:type="dxa"/>
            <w:tcBorders>
              <w:top w:val="single" w:sz="2" w:space="0" w:color="auto"/>
              <w:left w:val="single" w:sz="2" w:space="0" w:color="auto"/>
              <w:bottom w:val="single" w:sz="2" w:space="0" w:color="auto"/>
              <w:right w:val="single" w:sz="2" w:space="0" w:color="auto"/>
            </w:tcBorders>
          </w:tcPr>
          <w:p w14:paraId="17D4C914" w14:textId="77777777" w:rsidR="00E6364D" w:rsidRPr="00FF353C" w:rsidRDefault="00E6364D" w:rsidP="00485DF3">
            <w:pPr>
              <w:pStyle w:val="NormalLeft"/>
              <w:rPr>
                <w:lang w:val="en-GB"/>
              </w:rPr>
            </w:pPr>
            <w:r w:rsidRPr="00FF353C">
              <w:rPr>
                <w:lang w:val="en-GB"/>
              </w:rPr>
              <w:t>This is the total value of Subordinated liabilities of not strategic participations in undertakings (less than 10 %) which are financial and credit institutions.</w:t>
            </w:r>
          </w:p>
        </w:tc>
      </w:tr>
      <w:tr w:rsidR="00E6364D" w:rsidRPr="00FF353C" w14:paraId="0F4031FA" w14:textId="77777777" w:rsidTr="00F1665D">
        <w:tc>
          <w:tcPr>
            <w:tcW w:w="2507" w:type="dxa"/>
            <w:tcBorders>
              <w:top w:val="single" w:sz="2" w:space="0" w:color="auto"/>
              <w:left w:val="single" w:sz="2" w:space="0" w:color="auto"/>
              <w:bottom w:val="single" w:sz="2" w:space="0" w:color="auto"/>
              <w:right w:val="single" w:sz="2" w:space="0" w:color="auto"/>
            </w:tcBorders>
          </w:tcPr>
          <w:p w14:paraId="0DE475FA" w14:textId="77777777" w:rsidR="00E6364D" w:rsidRPr="00FF353C" w:rsidRDefault="00E6364D" w:rsidP="00485DF3">
            <w:pPr>
              <w:pStyle w:val="NormalLeft"/>
              <w:rPr>
                <w:lang w:val="en-GB"/>
              </w:rPr>
            </w:pPr>
            <w:r w:rsidRPr="00FF353C">
              <w:rPr>
                <w:lang w:val="en-GB"/>
              </w:rPr>
              <w:t>R0070/C0580</w:t>
            </w:r>
          </w:p>
        </w:tc>
        <w:tc>
          <w:tcPr>
            <w:tcW w:w="1570" w:type="dxa"/>
            <w:tcBorders>
              <w:top w:val="single" w:sz="2" w:space="0" w:color="auto"/>
              <w:left w:val="single" w:sz="2" w:space="0" w:color="auto"/>
              <w:bottom w:val="single" w:sz="2" w:space="0" w:color="auto"/>
              <w:right w:val="single" w:sz="2" w:space="0" w:color="auto"/>
            </w:tcBorders>
          </w:tcPr>
          <w:p w14:paraId="108EB8B6"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–Total</w:t>
            </w:r>
          </w:p>
        </w:tc>
        <w:tc>
          <w:tcPr>
            <w:tcW w:w="5209" w:type="dxa"/>
            <w:tcBorders>
              <w:top w:val="single" w:sz="2" w:space="0" w:color="auto"/>
              <w:left w:val="single" w:sz="2" w:space="0" w:color="auto"/>
              <w:bottom w:val="single" w:sz="2" w:space="0" w:color="auto"/>
              <w:right w:val="single" w:sz="2" w:space="0" w:color="auto"/>
            </w:tcBorders>
          </w:tcPr>
          <w:p w14:paraId="4E50DD22" w14:textId="77777777" w:rsidR="00E6364D" w:rsidRPr="00FF353C" w:rsidRDefault="00E6364D" w:rsidP="00485DF3">
            <w:pPr>
              <w:pStyle w:val="NormalLeft"/>
              <w:rPr>
                <w:lang w:val="en-GB"/>
              </w:rPr>
            </w:pPr>
            <w:r w:rsidRPr="00FF353C">
              <w:rPr>
                <w:lang w:val="en-GB"/>
              </w:rPr>
              <w:t>This is the total value of participations in undertakings which are not financial and credit institutions. This is the sum of C0470 and C0540.</w:t>
            </w:r>
          </w:p>
        </w:tc>
      </w:tr>
      <w:tr w:rsidR="00E6364D" w:rsidRPr="00FF353C" w14:paraId="0A7697E1" w14:textId="77777777" w:rsidTr="00F1665D">
        <w:tc>
          <w:tcPr>
            <w:tcW w:w="2507" w:type="dxa"/>
            <w:tcBorders>
              <w:top w:val="single" w:sz="2" w:space="0" w:color="auto"/>
              <w:left w:val="single" w:sz="2" w:space="0" w:color="auto"/>
              <w:bottom w:val="single" w:sz="2" w:space="0" w:color="auto"/>
              <w:right w:val="single" w:sz="2" w:space="0" w:color="auto"/>
            </w:tcBorders>
          </w:tcPr>
          <w:p w14:paraId="2CCA0862" w14:textId="77777777" w:rsidR="00E6364D" w:rsidRPr="00FF353C" w:rsidRDefault="00E6364D" w:rsidP="00485DF3">
            <w:pPr>
              <w:pStyle w:val="NormalLeft"/>
              <w:rPr>
                <w:lang w:val="en-GB"/>
              </w:rPr>
            </w:pPr>
            <w:r w:rsidRPr="00FF353C">
              <w:rPr>
                <w:lang w:val="en-GB"/>
              </w:rPr>
              <w:t>R0070/C0590</w:t>
            </w:r>
          </w:p>
        </w:tc>
        <w:tc>
          <w:tcPr>
            <w:tcW w:w="1570" w:type="dxa"/>
            <w:tcBorders>
              <w:top w:val="single" w:sz="2" w:space="0" w:color="auto"/>
              <w:left w:val="single" w:sz="2" w:space="0" w:color="auto"/>
              <w:bottom w:val="single" w:sz="2" w:space="0" w:color="auto"/>
              <w:right w:val="single" w:sz="2" w:space="0" w:color="auto"/>
            </w:tcBorders>
          </w:tcPr>
          <w:p w14:paraId="5DB052CB" w14:textId="77777777" w:rsidR="00E6364D" w:rsidRPr="00FF353C" w:rsidRDefault="00E6364D" w:rsidP="00485DF3">
            <w:pPr>
              <w:pStyle w:val="NormalLeft"/>
              <w:rPr>
                <w:lang w:val="en-GB"/>
              </w:rPr>
            </w:pPr>
            <w:r w:rsidRPr="00FF353C">
              <w:rPr>
                <w:lang w:val="en-GB"/>
              </w:rPr>
              <w:t xml:space="preserve">Total participations in related undertakings that are not financial and credit institutions — Type 1 </w:t>
            </w:r>
            <w:r w:rsidRPr="00FF353C">
              <w:rPr>
                <w:lang w:val="en-GB"/>
              </w:rPr>
              <w:lastRenderedPageBreak/>
              <w:t>Equity</w:t>
            </w:r>
          </w:p>
        </w:tc>
        <w:tc>
          <w:tcPr>
            <w:tcW w:w="5209" w:type="dxa"/>
            <w:tcBorders>
              <w:top w:val="single" w:sz="2" w:space="0" w:color="auto"/>
              <w:left w:val="single" w:sz="2" w:space="0" w:color="auto"/>
              <w:bottom w:val="single" w:sz="2" w:space="0" w:color="auto"/>
              <w:right w:val="single" w:sz="2" w:space="0" w:color="auto"/>
            </w:tcBorders>
          </w:tcPr>
          <w:p w14:paraId="5065229E" w14:textId="77777777" w:rsidR="00E6364D" w:rsidRPr="00FF353C" w:rsidRDefault="00E6364D" w:rsidP="00485DF3">
            <w:pPr>
              <w:pStyle w:val="NormalLeft"/>
              <w:rPr>
                <w:lang w:val="en-GB"/>
              </w:rPr>
            </w:pPr>
            <w:r w:rsidRPr="00FF353C">
              <w:rPr>
                <w:lang w:val="en-GB"/>
              </w:rPr>
              <w:lastRenderedPageBreak/>
              <w:t>This is the total value of Type 1 Equities held in participations in undertakings which are not financial and credit institutions.</w:t>
            </w:r>
          </w:p>
          <w:p w14:paraId="52EDDE50" w14:textId="77777777" w:rsidR="00E6364D" w:rsidRPr="00FF353C" w:rsidRDefault="00E6364D" w:rsidP="00485DF3">
            <w:pPr>
              <w:pStyle w:val="NormalLeft"/>
              <w:rPr>
                <w:lang w:val="en-GB"/>
              </w:rPr>
            </w:pPr>
            <w:r w:rsidRPr="00FF353C">
              <w:rPr>
                <w:lang w:val="en-GB"/>
              </w:rPr>
              <w:t>Type 1 equity has the meaning as defined in Article 168 (2) of Delegated Regulation (EU) 2015/35. This is the sum of C0480 and C550.</w:t>
            </w:r>
          </w:p>
        </w:tc>
      </w:tr>
      <w:tr w:rsidR="00E6364D" w:rsidRPr="00FF353C" w14:paraId="7009C979" w14:textId="77777777" w:rsidTr="00F1665D">
        <w:tc>
          <w:tcPr>
            <w:tcW w:w="2507" w:type="dxa"/>
            <w:tcBorders>
              <w:top w:val="single" w:sz="2" w:space="0" w:color="auto"/>
              <w:left w:val="single" w:sz="2" w:space="0" w:color="auto"/>
              <w:bottom w:val="single" w:sz="2" w:space="0" w:color="auto"/>
              <w:right w:val="single" w:sz="2" w:space="0" w:color="auto"/>
            </w:tcBorders>
          </w:tcPr>
          <w:p w14:paraId="02AD4D09" w14:textId="77777777" w:rsidR="00E6364D" w:rsidRPr="00FF353C" w:rsidRDefault="00E6364D" w:rsidP="00485DF3">
            <w:pPr>
              <w:pStyle w:val="NormalLeft"/>
              <w:rPr>
                <w:lang w:val="en-GB"/>
              </w:rPr>
            </w:pPr>
            <w:r w:rsidRPr="00FF353C">
              <w:rPr>
                <w:lang w:val="en-GB"/>
              </w:rPr>
              <w:t>R0070/C0600</w:t>
            </w:r>
          </w:p>
        </w:tc>
        <w:tc>
          <w:tcPr>
            <w:tcW w:w="1570" w:type="dxa"/>
            <w:tcBorders>
              <w:top w:val="single" w:sz="2" w:space="0" w:color="auto"/>
              <w:left w:val="single" w:sz="2" w:space="0" w:color="auto"/>
              <w:bottom w:val="single" w:sz="2" w:space="0" w:color="auto"/>
              <w:right w:val="single" w:sz="2" w:space="0" w:color="auto"/>
            </w:tcBorders>
          </w:tcPr>
          <w:p w14:paraId="4D7111E2"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Type 2 Equity</w:t>
            </w:r>
          </w:p>
        </w:tc>
        <w:tc>
          <w:tcPr>
            <w:tcW w:w="5209" w:type="dxa"/>
            <w:tcBorders>
              <w:top w:val="single" w:sz="2" w:space="0" w:color="auto"/>
              <w:left w:val="single" w:sz="2" w:space="0" w:color="auto"/>
              <w:bottom w:val="single" w:sz="2" w:space="0" w:color="auto"/>
              <w:right w:val="single" w:sz="2" w:space="0" w:color="auto"/>
            </w:tcBorders>
          </w:tcPr>
          <w:p w14:paraId="05C7ED1D" w14:textId="77777777" w:rsidR="00E6364D" w:rsidRPr="00FF353C" w:rsidRDefault="00E6364D" w:rsidP="00485DF3">
            <w:pPr>
              <w:pStyle w:val="NormalLeft"/>
              <w:rPr>
                <w:lang w:val="en-GB"/>
              </w:rPr>
            </w:pPr>
            <w:r w:rsidRPr="00FF353C">
              <w:rPr>
                <w:lang w:val="en-GB"/>
              </w:rPr>
              <w:t>This is the total value of Type 2 Equities held in participations in undertakings which are not financial and credit institutions.</w:t>
            </w:r>
          </w:p>
          <w:p w14:paraId="61E02C21" w14:textId="77777777" w:rsidR="00E6364D" w:rsidRPr="00FF353C" w:rsidRDefault="00E6364D" w:rsidP="00485DF3">
            <w:pPr>
              <w:pStyle w:val="NormalLeft"/>
              <w:rPr>
                <w:lang w:val="en-GB"/>
              </w:rPr>
            </w:pPr>
            <w:r w:rsidRPr="00FF353C">
              <w:rPr>
                <w:lang w:val="en-GB"/>
              </w:rPr>
              <w:t>Type 2 equity has the meaning as defined in Article 168 (3) of Delegated Regulation (EU) 2015/35. This is the sum of C0490 and C0560)</w:t>
            </w:r>
          </w:p>
        </w:tc>
      </w:tr>
      <w:tr w:rsidR="00E6364D" w:rsidRPr="00FF353C" w14:paraId="5E0940E4" w14:textId="77777777" w:rsidTr="00F1665D">
        <w:tc>
          <w:tcPr>
            <w:tcW w:w="2507" w:type="dxa"/>
            <w:tcBorders>
              <w:top w:val="single" w:sz="2" w:space="0" w:color="auto"/>
              <w:left w:val="single" w:sz="2" w:space="0" w:color="auto"/>
              <w:bottom w:val="single" w:sz="2" w:space="0" w:color="auto"/>
              <w:right w:val="single" w:sz="2" w:space="0" w:color="auto"/>
            </w:tcBorders>
          </w:tcPr>
          <w:p w14:paraId="42831ED8" w14:textId="77777777" w:rsidR="00E6364D" w:rsidRPr="00FF353C" w:rsidRDefault="00E6364D" w:rsidP="00485DF3">
            <w:pPr>
              <w:pStyle w:val="NormalLeft"/>
              <w:rPr>
                <w:lang w:val="en-GB"/>
              </w:rPr>
            </w:pPr>
            <w:r w:rsidRPr="00FF353C">
              <w:rPr>
                <w:lang w:val="en-GB"/>
              </w:rPr>
              <w:t>R0070/C0610</w:t>
            </w:r>
          </w:p>
        </w:tc>
        <w:tc>
          <w:tcPr>
            <w:tcW w:w="1570" w:type="dxa"/>
            <w:tcBorders>
              <w:top w:val="single" w:sz="2" w:space="0" w:color="auto"/>
              <w:left w:val="single" w:sz="2" w:space="0" w:color="auto"/>
              <w:bottom w:val="single" w:sz="2" w:space="0" w:color="auto"/>
              <w:right w:val="single" w:sz="2" w:space="0" w:color="auto"/>
            </w:tcBorders>
          </w:tcPr>
          <w:p w14:paraId="3B430FEC"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Subordinated liabilities</w:t>
            </w:r>
          </w:p>
        </w:tc>
        <w:tc>
          <w:tcPr>
            <w:tcW w:w="5209" w:type="dxa"/>
            <w:tcBorders>
              <w:top w:val="single" w:sz="2" w:space="0" w:color="auto"/>
              <w:left w:val="single" w:sz="2" w:space="0" w:color="auto"/>
              <w:bottom w:val="single" w:sz="2" w:space="0" w:color="auto"/>
              <w:right w:val="single" w:sz="2" w:space="0" w:color="auto"/>
            </w:tcBorders>
          </w:tcPr>
          <w:p w14:paraId="16C6A734" w14:textId="77777777" w:rsidR="00E6364D" w:rsidRPr="00FF353C" w:rsidRDefault="00E6364D" w:rsidP="00485DF3">
            <w:pPr>
              <w:pStyle w:val="NormalLeft"/>
              <w:rPr>
                <w:lang w:val="en-GB"/>
              </w:rPr>
            </w:pPr>
            <w:r w:rsidRPr="00FF353C">
              <w:rPr>
                <w:lang w:val="en-GB"/>
              </w:rPr>
              <w:t>This is the total value of subordinated liabilities held in participations in undertakings which are not financial and credit institutions. This is the sum of C0500 and C0570.</w:t>
            </w:r>
          </w:p>
        </w:tc>
      </w:tr>
      <w:tr w:rsidR="00E6364D" w:rsidRPr="00FF353C" w14:paraId="617C104E" w14:textId="77777777" w:rsidTr="00F1665D">
        <w:tc>
          <w:tcPr>
            <w:tcW w:w="2507" w:type="dxa"/>
            <w:tcBorders>
              <w:top w:val="single" w:sz="2" w:space="0" w:color="auto"/>
              <w:left w:val="single" w:sz="2" w:space="0" w:color="auto"/>
              <w:bottom w:val="single" w:sz="2" w:space="0" w:color="auto"/>
              <w:right w:val="single" w:sz="2" w:space="0" w:color="auto"/>
            </w:tcBorders>
          </w:tcPr>
          <w:p w14:paraId="240B6437" w14:textId="77777777" w:rsidR="00E6364D" w:rsidRPr="00FF353C" w:rsidRDefault="00E6364D" w:rsidP="00485DF3">
            <w:pPr>
              <w:pStyle w:val="NormalLeft"/>
              <w:rPr>
                <w:lang w:val="en-GB"/>
              </w:rPr>
            </w:pPr>
            <w:r w:rsidRPr="00FF353C">
              <w:rPr>
                <w:lang w:val="en-GB"/>
              </w:rPr>
              <w:t>R0080/C0580</w:t>
            </w:r>
          </w:p>
        </w:tc>
        <w:tc>
          <w:tcPr>
            <w:tcW w:w="1570" w:type="dxa"/>
            <w:tcBorders>
              <w:top w:val="single" w:sz="2" w:space="0" w:color="auto"/>
              <w:left w:val="single" w:sz="2" w:space="0" w:color="auto"/>
              <w:bottom w:val="single" w:sz="2" w:space="0" w:color="auto"/>
              <w:right w:val="single" w:sz="2" w:space="0" w:color="auto"/>
            </w:tcBorders>
          </w:tcPr>
          <w:p w14:paraId="64104F58"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Total– of which strategic</w:t>
            </w:r>
          </w:p>
        </w:tc>
        <w:tc>
          <w:tcPr>
            <w:tcW w:w="5209" w:type="dxa"/>
            <w:tcBorders>
              <w:top w:val="single" w:sz="2" w:space="0" w:color="auto"/>
              <w:left w:val="single" w:sz="2" w:space="0" w:color="auto"/>
              <w:bottom w:val="single" w:sz="2" w:space="0" w:color="auto"/>
              <w:right w:val="single" w:sz="2" w:space="0" w:color="auto"/>
            </w:tcBorders>
          </w:tcPr>
          <w:p w14:paraId="60C0DA1A" w14:textId="77777777" w:rsidR="00E6364D" w:rsidRPr="00FF353C" w:rsidRDefault="00E6364D" w:rsidP="00485DF3">
            <w:pPr>
              <w:pStyle w:val="NormalLeft"/>
              <w:rPr>
                <w:lang w:val="en-GB"/>
              </w:rPr>
            </w:pPr>
            <w:r w:rsidRPr="00FF353C">
              <w:rPr>
                <w:lang w:val="en-GB"/>
              </w:rPr>
              <w:t>This is the total value of strategic participations in undertakings which are not financial and credit institutions. This is the sum of C0470.</w:t>
            </w:r>
          </w:p>
        </w:tc>
      </w:tr>
      <w:tr w:rsidR="00E6364D" w:rsidRPr="00FF353C" w14:paraId="2E908EBF" w14:textId="77777777" w:rsidTr="00F1665D">
        <w:tc>
          <w:tcPr>
            <w:tcW w:w="2507" w:type="dxa"/>
            <w:tcBorders>
              <w:top w:val="single" w:sz="2" w:space="0" w:color="auto"/>
              <w:left w:val="single" w:sz="2" w:space="0" w:color="auto"/>
              <w:bottom w:val="single" w:sz="2" w:space="0" w:color="auto"/>
              <w:right w:val="single" w:sz="2" w:space="0" w:color="auto"/>
            </w:tcBorders>
          </w:tcPr>
          <w:p w14:paraId="6F8A59A6" w14:textId="77777777" w:rsidR="00E6364D" w:rsidRPr="00FF353C" w:rsidRDefault="00E6364D" w:rsidP="00485DF3">
            <w:pPr>
              <w:pStyle w:val="NormalLeft"/>
              <w:rPr>
                <w:lang w:val="en-GB"/>
              </w:rPr>
            </w:pPr>
            <w:r w:rsidRPr="00FF353C">
              <w:rPr>
                <w:lang w:val="en-GB"/>
              </w:rPr>
              <w:t>R0080/C0590</w:t>
            </w:r>
          </w:p>
        </w:tc>
        <w:tc>
          <w:tcPr>
            <w:tcW w:w="1570" w:type="dxa"/>
            <w:tcBorders>
              <w:top w:val="single" w:sz="2" w:space="0" w:color="auto"/>
              <w:left w:val="single" w:sz="2" w:space="0" w:color="auto"/>
              <w:bottom w:val="single" w:sz="2" w:space="0" w:color="auto"/>
              <w:right w:val="single" w:sz="2" w:space="0" w:color="auto"/>
            </w:tcBorders>
          </w:tcPr>
          <w:p w14:paraId="299E22ED"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Type 1 Equity — of which strategic</w:t>
            </w:r>
          </w:p>
        </w:tc>
        <w:tc>
          <w:tcPr>
            <w:tcW w:w="5209" w:type="dxa"/>
            <w:tcBorders>
              <w:top w:val="single" w:sz="2" w:space="0" w:color="auto"/>
              <w:left w:val="single" w:sz="2" w:space="0" w:color="auto"/>
              <w:bottom w:val="single" w:sz="2" w:space="0" w:color="auto"/>
              <w:right w:val="single" w:sz="2" w:space="0" w:color="auto"/>
            </w:tcBorders>
          </w:tcPr>
          <w:p w14:paraId="32AEAE0C" w14:textId="77777777" w:rsidR="00E6364D" w:rsidRPr="00FF353C" w:rsidRDefault="00E6364D" w:rsidP="00485DF3">
            <w:pPr>
              <w:pStyle w:val="NormalLeft"/>
              <w:rPr>
                <w:lang w:val="en-GB"/>
              </w:rPr>
            </w:pPr>
            <w:r w:rsidRPr="00FF353C">
              <w:rPr>
                <w:lang w:val="en-GB"/>
              </w:rPr>
              <w:t>This is the total value of Type 1 Equities held in strategic participations in undertakings which are not financial and credit institutions.</w:t>
            </w:r>
          </w:p>
          <w:p w14:paraId="7257D4ED" w14:textId="77777777" w:rsidR="00E6364D" w:rsidRPr="00FF353C" w:rsidRDefault="00E6364D" w:rsidP="00485DF3">
            <w:pPr>
              <w:pStyle w:val="NormalLeft"/>
              <w:rPr>
                <w:lang w:val="en-GB"/>
              </w:rPr>
            </w:pPr>
            <w:r w:rsidRPr="00FF353C">
              <w:rPr>
                <w:lang w:val="en-GB"/>
              </w:rPr>
              <w:t>Type 1 equity has the meaning as defined in Article 168 (2) of Delegated Regulation (EU) 2015/35. This is the sum of C0480.</w:t>
            </w:r>
          </w:p>
        </w:tc>
      </w:tr>
      <w:tr w:rsidR="00E6364D" w:rsidRPr="00FF353C" w14:paraId="709F3A7F" w14:textId="77777777" w:rsidTr="00F1665D">
        <w:tc>
          <w:tcPr>
            <w:tcW w:w="2507" w:type="dxa"/>
            <w:tcBorders>
              <w:top w:val="single" w:sz="2" w:space="0" w:color="auto"/>
              <w:left w:val="single" w:sz="2" w:space="0" w:color="auto"/>
              <w:bottom w:val="single" w:sz="2" w:space="0" w:color="auto"/>
              <w:right w:val="single" w:sz="2" w:space="0" w:color="auto"/>
            </w:tcBorders>
          </w:tcPr>
          <w:p w14:paraId="7AC0F898" w14:textId="77777777" w:rsidR="00E6364D" w:rsidRPr="00FF353C" w:rsidRDefault="00E6364D" w:rsidP="00485DF3">
            <w:pPr>
              <w:pStyle w:val="NormalLeft"/>
              <w:rPr>
                <w:lang w:val="en-GB"/>
              </w:rPr>
            </w:pPr>
            <w:r w:rsidRPr="00FF353C">
              <w:rPr>
                <w:lang w:val="en-GB"/>
              </w:rPr>
              <w:t>R0080/C0600</w:t>
            </w:r>
          </w:p>
        </w:tc>
        <w:tc>
          <w:tcPr>
            <w:tcW w:w="1570" w:type="dxa"/>
            <w:tcBorders>
              <w:top w:val="single" w:sz="2" w:space="0" w:color="auto"/>
              <w:left w:val="single" w:sz="2" w:space="0" w:color="auto"/>
              <w:bottom w:val="single" w:sz="2" w:space="0" w:color="auto"/>
              <w:right w:val="single" w:sz="2" w:space="0" w:color="auto"/>
            </w:tcBorders>
          </w:tcPr>
          <w:p w14:paraId="580DDCCC" w14:textId="77777777" w:rsidR="00E6364D" w:rsidRPr="00FF353C" w:rsidRDefault="00E6364D" w:rsidP="00485DF3">
            <w:pPr>
              <w:pStyle w:val="NormalLeft"/>
              <w:rPr>
                <w:lang w:val="en-GB"/>
              </w:rPr>
            </w:pPr>
            <w:r w:rsidRPr="00FF353C">
              <w:rPr>
                <w:lang w:val="en-GB"/>
              </w:rPr>
              <w:t xml:space="preserve">Total participations </w:t>
            </w:r>
            <w:r w:rsidRPr="00FF353C">
              <w:rPr>
                <w:lang w:val="en-GB"/>
              </w:rPr>
              <w:lastRenderedPageBreak/>
              <w:t>in related undertakings that are not financial and credit institutions — Type 2 Equity — of which strategic</w:t>
            </w:r>
          </w:p>
        </w:tc>
        <w:tc>
          <w:tcPr>
            <w:tcW w:w="5209" w:type="dxa"/>
            <w:tcBorders>
              <w:top w:val="single" w:sz="2" w:space="0" w:color="auto"/>
              <w:left w:val="single" w:sz="2" w:space="0" w:color="auto"/>
              <w:bottom w:val="single" w:sz="2" w:space="0" w:color="auto"/>
              <w:right w:val="single" w:sz="2" w:space="0" w:color="auto"/>
            </w:tcBorders>
          </w:tcPr>
          <w:p w14:paraId="26DC686F" w14:textId="77777777" w:rsidR="00E6364D" w:rsidRPr="00FF353C" w:rsidRDefault="00E6364D" w:rsidP="00485DF3">
            <w:pPr>
              <w:pStyle w:val="NormalLeft"/>
              <w:rPr>
                <w:lang w:val="en-GB"/>
              </w:rPr>
            </w:pPr>
            <w:r w:rsidRPr="00FF353C">
              <w:rPr>
                <w:lang w:val="en-GB"/>
              </w:rPr>
              <w:lastRenderedPageBreak/>
              <w:t xml:space="preserve">This is the total value of Type 2 Equities held in strategic participations in undertakings which are </w:t>
            </w:r>
            <w:r w:rsidRPr="00FF353C">
              <w:rPr>
                <w:lang w:val="en-GB"/>
              </w:rPr>
              <w:lastRenderedPageBreak/>
              <w:t>not financial and credit institutions. This is the sum of C0490).</w:t>
            </w:r>
          </w:p>
        </w:tc>
      </w:tr>
      <w:tr w:rsidR="00E6364D" w:rsidRPr="00FF353C" w14:paraId="4841BE47" w14:textId="77777777" w:rsidTr="00F1665D">
        <w:tc>
          <w:tcPr>
            <w:tcW w:w="2507" w:type="dxa"/>
            <w:tcBorders>
              <w:top w:val="single" w:sz="2" w:space="0" w:color="auto"/>
              <w:left w:val="single" w:sz="2" w:space="0" w:color="auto"/>
              <w:bottom w:val="single" w:sz="2" w:space="0" w:color="auto"/>
              <w:right w:val="single" w:sz="2" w:space="0" w:color="auto"/>
            </w:tcBorders>
          </w:tcPr>
          <w:p w14:paraId="2794019D" w14:textId="77777777" w:rsidR="00E6364D" w:rsidRPr="00FF353C" w:rsidRDefault="00E6364D" w:rsidP="00485DF3">
            <w:pPr>
              <w:pStyle w:val="NormalLeft"/>
              <w:rPr>
                <w:lang w:val="en-GB"/>
              </w:rPr>
            </w:pPr>
            <w:r w:rsidRPr="00FF353C">
              <w:rPr>
                <w:lang w:val="en-GB"/>
              </w:rPr>
              <w:lastRenderedPageBreak/>
              <w:t>R0080/C0610</w:t>
            </w:r>
          </w:p>
        </w:tc>
        <w:tc>
          <w:tcPr>
            <w:tcW w:w="1570" w:type="dxa"/>
            <w:tcBorders>
              <w:top w:val="single" w:sz="2" w:space="0" w:color="auto"/>
              <w:left w:val="single" w:sz="2" w:space="0" w:color="auto"/>
              <w:bottom w:val="single" w:sz="2" w:space="0" w:color="auto"/>
              <w:right w:val="single" w:sz="2" w:space="0" w:color="auto"/>
            </w:tcBorders>
          </w:tcPr>
          <w:p w14:paraId="740EB807"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Subordinated liabilities — of which strategic</w:t>
            </w:r>
          </w:p>
        </w:tc>
        <w:tc>
          <w:tcPr>
            <w:tcW w:w="5209" w:type="dxa"/>
            <w:tcBorders>
              <w:top w:val="single" w:sz="2" w:space="0" w:color="auto"/>
              <w:left w:val="single" w:sz="2" w:space="0" w:color="auto"/>
              <w:bottom w:val="single" w:sz="2" w:space="0" w:color="auto"/>
              <w:right w:val="single" w:sz="2" w:space="0" w:color="auto"/>
            </w:tcBorders>
          </w:tcPr>
          <w:p w14:paraId="73B6D622" w14:textId="77777777" w:rsidR="00E6364D" w:rsidRPr="00FF353C" w:rsidRDefault="00E6364D" w:rsidP="00485DF3">
            <w:pPr>
              <w:pStyle w:val="NormalLeft"/>
              <w:rPr>
                <w:lang w:val="en-GB"/>
              </w:rPr>
            </w:pPr>
            <w:r w:rsidRPr="00FF353C">
              <w:rPr>
                <w:lang w:val="en-GB"/>
              </w:rPr>
              <w:t>This is the total value of subordinated liabilities held in strategic participations in undertakings which are not financial and credit institutions. This is the sum of C0500.</w:t>
            </w:r>
          </w:p>
        </w:tc>
      </w:tr>
      <w:tr w:rsidR="00E6364D" w:rsidRPr="00FF353C" w14:paraId="23E3575A" w14:textId="77777777" w:rsidTr="00F1665D">
        <w:tc>
          <w:tcPr>
            <w:tcW w:w="2507" w:type="dxa"/>
            <w:tcBorders>
              <w:top w:val="single" w:sz="2" w:space="0" w:color="auto"/>
              <w:left w:val="single" w:sz="2" w:space="0" w:color="auto"/>
              <w:bottom w:val="single" w:sz="2" w:space="0" w:color="auto"/>
              <w:right w:val="single" w:sz="2" w:space="0" w:color="auto"/>
            </w:tcBorders>
          </w:tcPr>
          <w:p w14:paraId="1D2D813D" w14:textId="77777777" w:rsidR="00E6364D" w:rsidRPr="00FF353C" w:rsidRDefault="00E6364D" w:rsidP="00485DF3">
            <w:pPr>
              <w:pStyle w:val="NormalLeft"/>
              <w:rPr>
                <w:lang w:val="en-GB"/>
              </w:rPr>
            </w:pPr>
            <w:r w:rsidRPr="00FF353C">
              <w:rPr>
                <w:lang w:val="en-GB"/>
              </w:rPr>
              <w:t>R0090/C0580</w:t>
            </w:r>
          </w:p>
        </w:tc>
        <w:tc>
          <w:tcPr>
            <w:tcW w:w="1570" w:type="dxa"/>
            <w:tcBorders>
              <w:top w:val="single" w:sz="2" w:space="0" w:color="auto"/>
              <w:left w:val="single" w:sz="2" w:space="0" w:color="auto"/>
              <w:bottom w:val="single" w:sz="2" w:space="0" w:color="auto"/>
              <w:right w:val="single" w:sz="2" w:space="0" w:color="auto"/>
            </w:tcBorders>
          </w:tcPr>
          <w:p w14:paraId="75C3B3A9"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total — of which non–strategic</w:t>
            </w:r>
          </w:p>
        </w:tc>
        <w:tc>
          <w:tcPr>
            <w:tcW w:w="5209" w:type="dxa"/>
            <w:tcBorders>
              <w:top w:val="single" w:sz="2" w:space="0" w:color="auto"/>
              <w:left w:val="single" w:sz="2" w:space="0" w:color="auto"/>
              <w:bottom w:val="single" w:sz="2" w:space="0" w:color="auto"/>
              <w:right w:val="single" w:sz="2" w:space="0" w:color="auto"/>
            </w:tcBorders>
          </w:tcPr>
          <w:p w14:paraId="6FD04491" w14:textId="77777777" w:rsidR="00E6364D" w:rsidRPr="00FF353C" w:rsidRDefault="00E6364D" w:rsidP="00485DF3">
            <w:pPr>
              <w:pStyle w:val="NormalLeft"/>
              <w:rPr>
                <w:lang w:val="en-GB"/>
              </w:rPr>
            </w:pPr>
            <w:r w:rsidRPr="00FF353C">
              <w:rPr>
                <w:lang w:val="en-GB"/>
              </w:rPr>
              <w:t>This is the total value of non–strategic participations in undertakings which are not financial and credit institutions. This is the sum of C0540.</w:t>
            </w:r>
          </w:p>
        </w:tc>
      </w:tr>
      <w:tr w:rsidR="00E6364D" w:rsidRPr="00FF353C" w14:paraId="354281BA" w14:textId="77777777" w:rsidTr="00F1665D">
        <w:tc>
          <w:tcPr>
            <w:tcW w:w="2507" w:type="dxa"/>
            <w:tcBorders>
              <w:top w:val="single" w:sz="2" w:space="0" w:color="auto"/>
              <w:left w:val="single" w:sz="2" w:space="0" w:color="auto"/>
              <w:bottom w:val="single" w:sz="2" w:space="0" w:color="auto"/>
              <w:right w:val="single" w:sz="2" w:space="0" w:color="auto"/>
            </w:tcBorders>
          </w:tcPr>
          <w:p w14:paraId="639AE817" w14:textId="77777777" w:rsidR="00E6364D" w:rsidRPr="00FF353C" w:rsidRDefault="00E6364D" w:rsidP="00485DF3">
            <w:pPr>
              <w:pStyle w:val="NormalLeft"/>
              <w:rPr>
                <w:lang w:val="en-GB"/>
              </w:rPr>
            </w:pPr>
            <w:r w:rsidRPr="00FF353C">
              <w:rPr>
                <w:lang w:val="en-GB"/>
              </w:rPr>
              <w:t>R0090/C0590</w:t>
            </w:r>
          </w:p>
        </w:tc>
        <w:tc>
          <w:tcPr>
            <w:tcW w:w="1570" w:type="dxa"/>
            <w:tcBorders>
              <w:top w:val="single" w:sz="2" w:space="0" w:color="auto"/>
              <w:left w:val="single" w:sz="2" w:space="0" w:color="auto"/>
              <w:bottom w:val="single" w:sz="2" w:space="0" w:color="auto"/>
              <w:right w:val="single" w:sz="2" w:space="0" w:color="auto"/>
            </w:tcBorders>
          </w:tcPr>
          <w:p w14:paraId="48C6B6BC"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Type 1 Equity — of which non–strategic</w:t>
            </w:r>
          </w:p>
        </w:tc>
        <w:tc>
          <w:tcPr>
            <w:tcW w:w="5209" w:type="dxa"/>
            <w:tcBorders>
              <w:top w:val="single" w:sz="2" w:space="0" w:color="auto"/>
              <w:left w:val="single" w:sz="2" w:space="0" w:color="auto"/>
              <w:bottom w:val="single" w:sz="2" w:space="0" w:color="auto"/>
              <w:right w:val="single" w:sz="2" w:space="0" w:color="auto"/>
            </w:tcBorders>
          </w:tcPr>
          <w:p w14:paraId="0A5D3838" w14:textId="77777777" w:rsidR="00E6364D" w:rsidRPr="00FF353C" w:rsidRDefault="00E6364D" w:rsidP="00485DF3">
            <w:pPr>
              <w:pStyle w:val="NormalLeft"/>
              <w:rPr>
                <w:lang w:val="en-GB"/>
              </w:rPr>
            </w:pPr>
            <w:r w:rsidRPr="00FF353C">
              <w:rPr>
                <w:lang w:val="en-GB"/>
              </w:rPr>
              <w:t>This is the total value of Type 1 Equities held in non–strategic participations in undertakings which are not financial and credit institutions. Type 1 equity has the meaning as defined in Article 168 (2) of Delegated Regulation (EU) 2015/35. This is the sum of C0550.</w:t>
            </w:r>
          </w:p>
        </w:tc>
      </w:tr>
      <w:tr w:rsidR="00E6364D" w:rsidRPr="00FF353C" w14:paraId="19F82856" w14:textId="77777777" w:rsidTr="00F1665D">
        <w:tc>
          <w:tcPr>
            <w:tcW w:w="2507" w:type="dxa"/>
            <w:tcBorders>
              <w:top w:val="single" w:sz="2" w:space="0" w:color="auto"/>
              <w:left w:val="single" w:sz="2" w:space="0" w:color="auto"/>
              <w:bottom w:val="single" w:sz="2" w:space="0" w:color="auto"/>
              <w:right w:val="single" w:sz="2" w:space="0" w:color="auto"/>
            </w:tcBorders>
          </w:tcPr>
          <w:p w14:paraId="53779E0D" w14:textId="77777777" w:rsidR="00E6364D" w:rsidRPr="00FF353C" w:rsidRDefault="00E6364D" w:rsidP="00485DF3">
            <w:pPr>
              <w:pStyle w:val="NormalLeft"/>
              <w:rPr>
                <w:lang w:val="en-GB"/>
              </w:rPr>
            </w:pPr>
            <w:r w:rsidRPr="00FF353C">
              <w:rPr>
                <w:lang w:val="en-GB"/>
              </w:rPr>
              <w:t>R0090/C0600</w:t>
            </w:r>
          </w:p>
        </w:tc>
        <w:tc>
          <w:tcPr>
            <w:tcW w:w="1570" w:type="dxa"/>
            <w:tcBorders>
              <w:top w:val="single" w:sz="2" w:space="0" w:color="auto"/>
              <w:left w:val="single" w:sz="2" w:space="0" w:color="auto"/>
              <w:bottom w:val="single" w:sz="2" w:space="0" w:color="auto"/>
              <w:right w:val="single" w:sz="2" w:space="0" w:color="auto"/>
            </w:tcBorders>
          </w:tcPr>
          <w:p w14:paraId="2EF73EA0" w14:textId="77777777" w:rsidR="00E6364D" w:rsidRPr="00FF353C" w:rsidRDefault="00E6364D" w:rsidP="00485DF3">
            <w:pPr>
              <w:pStyle w:val="NormalLeft"/>
              <w:rPr>
                <w:lang w:val="en-GB"/>
              </w:rPr>
            </w:pPr>
            <w:r w:rsidRPr="00FF353C">
              <w:rPr>
                <w:lang w:val="en-GB"/>
              </w:rPr>
              <w:t xml:space="preserve">Total participations </w:t>
            </w:r>
            <w:r w:rsidRPr="00FF353C">
              <w:rPr>
                <w:lang w:val="en-GB"/>
              </w:rPr>
              <w:lastRenderedPageBreak/>
              <w:t>in related undertakings that are not financial and credit institutions — Type 2 Equity — of which non–strategic</w:t>
            </w:r>
          </w:p>
        </w:tc>
        <w:tc>
          <w:tcPr>
            <w:tcW w:w="5209" w:type="dxa"/>
            <w:tcBorders>
              <w:top w:val="single" w:sz="2" w:space="0" w:color="auto"/>
              <w:left w:val="single" w:sz="2" w:space="0" w:color="auto"/>
              <w:bottom w:val="single" w:sz="2" w:space="0" w:color="auto"/>
              <w:right w:val="single" w:sz="2" w:space="0" w:color="auto"/>
            </w:tcBorders>
          </w:tcPr>
          <w:p w14:paraId="5E2A5B29" w14:textId="77777777" w:rsidR="00E6364D" w:rsidRPr="00FF353C" w:rsidRDefault="00E6364D" w:rsidP="00485DF3">
            <w:pPr>
              <w:pStyle w:val="NormalLeft"/>
              <w:rPr>
                <w:lang w:val="en-GB"/>
              </w:rPr>
            </w:pPr>
            <w:r w:rsidRPr="00FF353C">
              <w:rPr>
                <w:lang w:val="en-GB"/>
              </w:rPr>
              <w:lastRenderedPageBreak/>
              <w:t xml:space="preserve">This is the total value of Type 2 Equities held in non–strategic participations in undertakings which </w:t>
            </w:r>
            <w:r w:rsidRPr="00FF353C">
              <w:rPr>
                <w:lang w:val="en-GB"/>
              </w:rPr>
              <w:lastRenderedPageBreak/>
              <w:t>are not financial and credit institutions. This is the sum of C0560.</w:t>
            </w:r>
          </w:p>
        </w:tc>
      </w:tr>
      <w:tr w:rsidR="00E6364D" w:rsidRPr="00FF353C" w14:paraId="07E8D12E" w14:textId="77777777" w:rsidTr="00F1665D">
        <w:tc>
          <w:tcPr>
            <w:tcW w:w="2507" w:type="dxa"/>
            <w:tcBorders>
              <w:top w:val="single" w:sz="2" w:space="0" w:color="auto"/>
              <w:left w:val="single" w:sz="2" w:space="0" w:color="auto"/>
              <w:bottom w:val="single" w:sz="2" w:space="0" w:color="auto"/>
              <w:right w:val="single" w:sz="2" w:space="0" w:color="auto"/>
            </w:tcBorders>
          </w:tcPr>
          <w:p w14:paraId="6030290E" w14:textId="77777777" w:rsidR="00E6364D" w:rsidRPr="00FF353C" w:rsidRDefault="00E6364D" w:rsidP="00485DF3">
            <w:pPr>
              <w:pStyle w:val="NormalLeft"/>
              <w:rPr>
                <w:lang w:val="en-GB"/>
              </w:rPr>
            </w:pPr>
            <w:r w:rsidRPr="00FF353C">
              <w:rPr>
                <w:lang w:val="en-GB"/>
              </w:rPr>
              <w:lastRenderedPageBreak/>
              <w:t>R0090/C0610</w:t>
            </w:r>
          </w:p>
        </w:tc>
        <w:tc>
          <w:tcPr>
            <w:tcW w:w="1570" w:type="dxa"/>
            <w:tcBorders>
              <w:top w:val="single" w:sz="2" w:space="0" w:color="auto"/>
              <w:left w:val="single" w:sz="2" w:space="0" w:color="auto"/>
              <w:bottom w:val="single" w:sz="2" w:space="0" w:color="auto"/>
              <w:right w:val="single" w:sz="2" w:space="0" w:color="auto"/>
            </w:tcBorders>
          </w:tcPr>
          <w:p w14:paraId="32A3F8AB" w14:textId="77777777" w:rsidR="00E6364D" w:rsidRPr="00FF353C" w:rsidRDefault="00E6364D" w:rsidP="00485DF3">
            <w:pPr>
              <w:pStyle w:val="NormalLeft"/>
              <w:rPr>
                <w:lang w:val="en-GB"/>
              </w:rPr>
            </w:pPr>
            <w:r w:rsidRPr="00FF353C">
              <w:rPr>
                <w:lang w:val="en-GB"/>
              </w:rPr>
              <w:t>Total participations in related undertakings that are not financial and credit institutions — Subordinated liabilities — of which non–strategic</w:t>
            </w:r>
          </w:p>
        </w:tc>
        <w:tc>
          <w:tcPr>
            <w:tcW w:w="5209" w:type="dxa"/>
            <w:tcBorders>
              <w:top w:val="single" w:sz="2" w:space="0" w:color="auto"/>
              <w:left w:val="single" w:sz="2" w:space="0" w:color="auto"/>
              <w:bottom w:val="single" w:sz="2" w:space="0" w:color="auto"/>
              <w:right w:val="single" w:sz="2" w:space="0" w:color="auto"/>
            </w:tcBorders>
          </w:tcPr>
          <w:p w14:paraId="57879841" w14:textId="77777777" w:rsidR="00E6364D" w:rsidRPr="00FF353C" w:rsidRDefault="00E6364D" w:rsidP="00485DF3">
            <w:pPr>
              <w:pStyle w:val="NormalLeft"/>
              <w:rPr>
                <w:lang w:val="en-GB"/>
              </w:rPr>
            </w:pPr>
            <w:r w:rsidRPr="00FF353C">
              <w:rPr>
                <w:lang w:val="en-GB"/>
              </w:rPr>
              <w:t>This is the total value of subordinated liabilities held in non–strategic participations in undertakings which are not financial and credit institutions. This is the sum of C0570.</w:t>
            </w:r>
          </w:p>
        </w:tc>
      </w:tr>
      <w:tr w:rsidR="00E6364D" w:rsidRPr="00FF353C" w14:paraId="61D0B1E3" w14:textId="77777777" w:rsidTr="00F1665D">
        <w:tc>
          <w:tcPr>
            <w:tcW w:w="2507" w:type="dxa"/>
            <w:tcBorders>
              <w:top w:val="single" w:sz="2" w:space="0" w:color="auto"/>
              <w:left w:val="single" w:sz="2" w:space="0" w:color="auto"/>
              <w:bottom w:val="single" w:sz="2" w:space="0" w:color="auto"/>
              <w:right w:val="single" w:sz="2" w:space="0" w:color="auto"/>
            </w:tcBorders>
          </w:tcPr>
          <w:p w14:paraId="09AD83D7" w14:textId="77777777" w:rsidR="00E6364D" w:rsidRPr="00FF353C" w:rsidRDefault="00E6364D" w:rsidP="00485DF3">
            <w:pPr>
              <w:pStyle w:val="NormalCentered"/>
              <w:rPr>
                <w:lang w:val="en-GB"/>
              </w:rPr>
            </w:pPr>
            <w:r w:rsidRPr="00FF353C">
              <w:rPr>
                <w:i/>
                <w:iCs/>
                <w:lang w:val="en-GB"/>
              </w:rPr>
              <w:t>Total</w:t>
            </w:r>
          </w:p>
        </w:tc>
        <w:tc>
          <w:tcPr>
            <w:tcW w:w="1570" w:type="dxa"/>
            <w:tcBorders>
              <w:top w:val="single" w:sz="2" w:space="0" w:color="auto"/>
              <w:left w:val="single" w:sz="2" w:space="0" w:color="auto"/>
              <w:bottom w:val="single" w:sz="2" w:space="0" w:color="auto"/>
              <w:right w:val="single" w:sz="2" w:space="0" w:color="auto"/>
            </w:tcBorders>
          </w:tcPr>
          <w:p w14:paraId="60A7966F" w14:textId="77777777" w:rsidR="00E6364D" w:rsidRPr="00FF353C" w:rsidRDefault="00E6364D" w:rsidP="00485DF3">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18431D88" w14:textId="77777777" w:rsidR="00E6364D" w:rsidRPr="00FF353C" w:rsidRDefault="00E6364D" w:rsidP="00485DF3">
            <w:pPr>
              <w:pStyle w:val="NormalCentered"/>
              <w:rPr>
                <w:lang w:val="en-GB"/>
              </w:rPr>
            </w:pPr>
          </w:p>
        </w:tc>
      </w:tr>
      <w:tr w:rsidR="00E6364D" w:rsidRPr="00FF353C" w14:paraId="322BC1BB" w14:textId="77777777" w:rsidTr="00F1665D">
        <w:tc>
          <w:tcPr>
            <w:tcW w:w="2507" w:type="dxa"/>
            <w:tcBorders>
              <w:top w:val="single" w:sz="2" w:space="0" w:color="auto"/>
              <w:left w:val="single" w:sz="2" w:space="0" w:color="auto"/>
              <w:bottom w:val="single" w:sz="2" w:space="0" w:color="auto"/>
              <w:right w:val="single" w:sz="2" w:space="0" w:color="auto"/>
            </w:tcBorders>
          </w:tcPr>
          <w:p w14:paraId="1E45363F" w14:textId="77777777" w:rsidR="00E6364D" w:rsidRPr="00FF353C" w:rsidRDefault="00E6364D" w:rsidP="00485DF3">
            <w:pPr>
              <w:pStyle w:val="NormalLeft"/>
              <w:rPr>
                <w:lang w:val="en-GB"/>
              </w:rPr>
            </w:pPr>
            <w:r w:rsidRPr="00FF353C">
              <w:rPr>
                <w:lang w:val="en-GB"/>
              </w:rPr>
              <w:t>C0620</w:t>
            </w:r>
          </w:p>
        </w:tc>
        <w:tc>
          <w:tcPr>
            <w:tcW w:w="1570" w:type="dxa"/>
            <w:tcBorders>
              <w:top w:val="single" w:sz="2" w:space="0" w:color="auto"/>
              <w:left w:val="single" w:sz="2" w:space="0" w:color="auto"/>
              <w:bottom w:val="single" w:sz="2" w:space="0" w:color="auto"/>
              <w:right w:val="single" w:sz="2" w:space="0" w:color="auto"/>
            </w:tcBorders>
          </w:tcPr>
          <w:p w14:paraId="603ECE20" w14:textId="77777777" w:rsidR="00E6364D" w:rsidRPr="00FF353C" w:rsidRDefault="00E6364D" w:rsidP="00485DF3">
            <w:pPr>
              <w:pStyle w:val="NormalLeft"/>
              <w:rPr>
                <w:lang w:val="en-GB"/>
              </w:rPr>
            </w:pPr>
            <w:r w:rsidRPr="00FF353C">
              <w:rPr>
                <w:lang w:val="en-GB"/>
              </w:rPr>
              <w:t>Total of all participations</w:t>
            </w:r>
          </w:p>
        </w:tc>
        <w:tc>
          <w:tcPr>
            <w:tcW w:w="5209" w:type="dxa"/>
            <w:tcBorders>
              <w:top w:val="single" w:sz="2" w:space="0" w:color="auto"/>
              <w:left w:val="single" w:sz="2" w:space="0" w:color="auto"/>
              <w:bottom w:val="single" w:sz="2" w:space="0" w:color="auto"/>
              <w:right w:val="single" w:sz="2" w:space="0" w:color="auto"/>
            </w:tcBorders>
          </w:tcPr>
          <w:p w14:paraId="64768727" w14:textId="77777777" w:rsidR="00E6364D" w:rsidRPr="00FF353C" w:rsidRDefault="00E6364D" w:rsidP="00485DF3">
            <w:pPr>
              <w:pStyle w:val="NormalLeft"/>
              <w:rPr>
                <w:lang w:val="en-GB"/>
              </w:rPr>
            </w:pPr>
            <w:r w:rsidRPr="00FF353C">
              <w:rPr>
                <w:lang w:val="en-GB"/>
              </w:rPr>
              <w:t>This is the total value of all participations.</w:t>
            </w:r>
          </w:p>
        </w:tc>
      </w:tr>
    </w:tbl>
    <w:p w14:paraId="53B3DF40" w14:textId="77777777" w:rsidR="00E6364D" w:rsidRPr="00FF353C" w:rsidRDefault="00E6364D" w:rsidP="00E6364D">
      <w:pPr>
        <w:rPr>
          <w:lang w:val="en-GB"/>
        </w:rPr>
      </w:pPr>
    </w:p>
    <w:p w14:paraId="36887C8F" w14:textId="77777777" w:rsidR="00E6364D" w:rsidRPr="00FF353C" w:rsidRDefault="00E6364D" w:rsidP="00E6364D">
      <w:pPr>
        <w:pStyle w:val="ManualHeading2"/>
        <w:numPr>
          <w:ilvl w:val="0"/>
          <w:numId w:val="0"/>
        </w:numPr>
        <w:ind w:left="851" w:hanging="851"/>
        <w:rPr>
          <w:lang w:val="en-GB"/>
        </w:rPr>
      </w:pPr>
      <w:r w:rsidRPr="00FF353C">
        <w:rPr>
          <w:i/>
          <w:iCs/>
          <w:lang w:val="en-GB"/>
        </w:rPr>
        <w:t>S.25.01 — Solvency Capital Requirement — for undertakings on Standard Formula</w:t>
      </w:r>
    </w:p>
    <w:p w14:paraId="2D1F396A" w14:textId="77777777" w:rsidR="00E6364D" w:rsidRPr="00FF353C" w:rsidRDefault="00E6364D" w:rsidP="00E6364D">
      <w:pPr>
        <w:rPr>
          <w:lang w:val="en-GB"/>
        </w:rPr>
      </w:pPr>
      <w:r w:rsidRPr="00FF353C">
        <w:rPr>
          <w:i/>
          <w:iCs/>
          <w:lang w:val="en-GB"/>
        </w:rPr>
        <w:t>General comments:</w:t>
      </w:r>
    </w:p>
    <w:p w14:paraId="21EA6B94" w14:textId="1AC33E73" w:rsidR="00E6364D" w:rsidRPr="00FF353C" w:rsidRDefault="00E6364D" w:rsidP="00E6364D">
      <w:pPr>
        <w:rPr>
          <w:lang w:val="en-GB"/>
        </w:rPr>
      </w:pPr>
      <w:r w:rsidRPr="00FF353C">
        <w:rPr>
          <w:lang w:val="en-GB"/>
        </w:rPr>
        <w:t xml:space="preserve">This section relates to </w:t>
      </w:r>
      <w:del w:id="2901" w:author="Author">
        <w:r w:rsidRPr="00FF353C" w:rsidDel="00EE3F5E">
          <w:rPr>
            <w:lang w:val="en-GB"/>
          </w:rPr>
          <w:delText xml:space="preserve">opening and </w:delText>
        </w:r>
      </w:del>
      <w:r w:rsidRPr="00FF353C">
        <w:rPr>
          <w:lang w:val="en-GB"/>
        </w:rPr>
        <w:t>annual submission of information for individual entities, ring</w:t>
      </w:r>
      <w:ins w:id="2902" w:author="Author">
        <w:r w:rsidR="00DE4650" w:rsidRPr="00FF353C">
          <w:rPr>
            <w:lang w:val="en-GB"/>
          </w:rPr>
          <w:t>-</w:t>
        </w:r>
      </w:ins>
      <w:del w:id="2903" w:author="Author">
        <w:r w:rsidRPr="00FF353C" w:rsidDel="00DE4650">
          <w:rPr>
            <w:lang w:val="en-GB"/>
          </w:rPr>
          <w:delText xml:space="preserve"> </w:delText>
        </w:r>
      </w:del>
      <w:r w:rsidRPr="00FF353C">
        <w:rPr>
          <w:lang w:val="en-GB"/>
        </w:rPr>
        <w:t>fenced</w:t>
      </w:r>
      <w:del w:id="2904" w:author="Author">
        <w:r w:rsidRPr="00FF353C" w:rsidDel="00DE4650">
          <w:rPr>
            <w:lang w:val="en-GB"/>
          </w:rPr>
          <w:delText>–</w:delText>
        </w:r>
      </w:del>
      <w:ins w:id="2905" w:author="Author">
        <w:r w:rsidR="00DE4650" w:rsidRPr="00FF353C">
          <w:rPr>
            <w:lang w:val="en-GB"/>
          </w:rPr>
          <w:t xml:space="preserve"> </w:t>
        </w:r>
      </w:ins>
      <w:r w:rsidRPr="00FF353C">
        <w:rPr>
          <w:lang w:val="en-GB"/>
        </w:rPr>
        <w:t>funds, matching adjustment portfolios and remaining part.</w:t>
      </w:r>
    </w:p>
    <w:p w14:paraId="392DDEF6" w14:textId="77777777" w:rsidR="00E6364D" w:rsidRPr="00FF353C" w:rsidRDefault="00E6364D" w:rsidP="00E6364D">
      <w:pPr>
        <w:rPr>
          <w:lang w:val="en-GB"/>
        </w:rPr>
      </w:pPr>
      <w:r w:rsidRPr="00FF353C">
        <w:rPr>
          <w:lang w:val="en-GB"/>
        </w:rPr>
        <w:t>Template SR.25.01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template S.01.03.</w:t>
      </w:r>
    </w:p>
    <w:p w14:paraId="2FCF672C" w14:textId="77777777" w:rsidR="00E6364D" w:rsidRPr="00FF353C" w:rsidRDefault="00E6364D" w:rsidP="00E6364D">
      <w:pPr>
        <w:rPr>
          <w:lang w:val="en-GB"/>
        </w:rPr>
      </w:pPr>
      <w:r w:rsidRPr="00FF353C">
        <w:rPr>
          <w:lang w:val="en-GB"/>
        </w:rPr>
        <w:t>Where the entity has MAP or RFF (except those under the scope of Article 304 of Directive 2009/138/EC) when reporting at the level of the whole undertaking, the notional Solvency Capital Requirement (‘nSCR’) at risk module level and the loss–absorbing capacity (LAC) of technical provisions and deferred taxes to be reported shall be calculated as follows:</w:t>
      </w:r>
    </w:p>
    <w:p w14:paraId="42B5DABA" w14:textId="77777777" w:rsidR="00E6364D" w:rsidRPr="00FF353C" w:rsidRDefault="00E6364D" w:rsidP="00E6364D">
      <w:pPr>
        <w:pStyle w:val="Tiret0"/>
        <w:numPr>
          <w:ilvl w:val="0"/>
          <w:numId w:val="14"/>
        </w:numPr>
        <w:ind w:left="851" w:hanging="851"/>
        <w:rPr>
          <w:lang w:val="en-GB"/>
        </w:rPr>
      </w:pPr>
      <w:r w:rsidRPr="00FF353C">
        <w:rPr>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5594DFF2" w14:textId="77777777" w:rsidR="00E6364D" w:rsidRPr="00FF353C" w:rsidRDefault="00E6364D" w:rsidP="00E6364D">
      <w:pPr>
        <w:pStyle w:val="Tiret0"/>
        <w:numPr>
          <w:ilvl w:val="0"/>
          <w:numId w:val="14"/>
        </w:numPr>
        <w:ind w:left="851" w:hanging="851"/>
        <w:rPr>
          <w:lang w:val="en-GB"/>
        </w:rPr>
      </w:pPr>
      <w:r w:rsidRPr="00FF353C">
        <w:rPr>
          <w:lang w:val="en-GB"/>
        </w:rPr>
        <w:lastRenderedPageBreak/>
        <w:t>Where the undertaking applies the Simplification at risk sub–module level to aggregate the nSCR of the RFF/MAP at entity level the nSCR is calculated considering a direct summation at sub–module level method and the LAC shall be calculated as the sum of the LAC across all RFF/MAP and remaining part,</w:t>
      </w:r>
    </w:p>
    <w:p w14:paraId="4B60209A" w14:textId="77777777" w:rsidR="00E6364D" w:rsidRPr="00FF353C" w:rsidRDefault="00E6364D" w:rsidP="00E6364D">
      <w:pPr>
        <w:pStyle w:val="Tiret0"/>
        <w:numPr>
          <w:ilvl w:val="0"/>
          <w:numId w:val="14"/>
        </w:numPr>
        <w:ind w:left="851" w:hanging="851"/>
        <w:rPr>
          <w:lang w:val="en-GB"/>
        </w:rPr>
      </w:pPr>
      <w:r w:rsidRPr="00FF353C">
        <w:rPr>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41CF9E0B" w14:textId="77777777" w:rsidR="00E6364D" w:rsidRPr="00FF353C" w:rsidRDefault="00E6364D" w:rsidP="00E6364D">
      <w:pPr>
        <w:rPr>
          <w:lang w:val="en-GB"/>
        </w:rPr>
      </w:pPr>
      <w:r w:rsidRPr="00FF353C">
        <w:rPr>
          <w:lang w:val="en-GB"/>
        </w:rPr>
        <w:t>The adjustment due to the aggregation of the nSCR of the RFF/MAP at entity level shall be allocated (C0050) to the relevant risk modules (i.e. market risk, counterparty default risk, life underwriting risk, health underwriting risk and non–life underwriting risk). The amount to be allocated to each relevant risk module shall be calculated as follows:</w:t>
      </w:r>
    </w:p>
    <w:p w14:paraId="5A5B0486" w14:textId="77777777" w:rsidR="00E6364D" w:rsidRPr="00FF353C" w:rsidRDefault="00E6364D" w:rsidP="00E6364D">
      <w:pPr>
        <w:pStyle w:val="Tiret0"/>
        <w:numPr>
          <w:ilvl w:val="0"/>
          <w:numId w:val="14"/>
        </w:numPr>
        <w:ind w:left="851" w:hanging="851"/>
        <w:rPr>
          <w:lang w:val="en-GB"/>
        </w:rPr>
      </w:pPr>
      <w:r w:rsidRPr="00FF353C">
        <w:rPr>
          <w:noProof/>
          <w:lang w:val="en-GB"/>
        </w:rPr>
        <w:drawing>
          <wp:inline distT="0" distB="0" distL="0" distR="0" wp14:anchorId="136EC95D" wp14:editId="1C2FC0FD">
            <wp:extent cx="39814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Pr="00FF353C">
        <w:rPr>
          <w:lang w:val="en-GB"/>
        </w:rPr>
        <w:t>, where</w:t>
      </w:r>
    </w:p>
    <w:tbl>
      <w:tblPr>
        <w:tblW w:w="0" w:type="auto"/>
        <w:tblLayout w:type="fixed"/>
        <w:tblLook w:val="0000" w:firstRow="0" w:lastRow="0" w:firstColumn="0" w:lastColumn="0" w:noHBand="0" w:noVBand="0"/>
      </w:tblPr>
      <w:tblGrid>
        <w:gridCol w:w="557"/>
        <w:gridCol w:w="1486"/>
        <w:gridCol w:w="557"/>
        <w:gridCol w:w="6686"/>
      </w:tblGrid>
      <w:tr w:rsidR="00E6364D" w:rsidRPr="00FF353C" w14:paraId="40780934" w14:textId="77777777" w:rsidTr="00B71840">
        <w:tc>
          <w:tcPr>
            <w:tcW w:w="557" w:type="dxa"/>
          </w:tcPr>
          <w:p w14:paraId="70C97DF1" w14:textId="77777777" w:rsidR="00E6364D" w:rsidRPr="00FF353C" w:rsidRDefault="00E6364D" w:rsidP="00485DF3">
            <w:pPr>
              <w:pStyle w:val="NormalLeft"/>
              <w:rPr>
                <w:lang w:val="en-GB"/>
              </w:rPr>
            </w:pPr>
            <w:r w:rsidRPr="00FF353C">
              <w:rPr>
                <w:lang w:val="en-GB"/>
              </w:rPr>
              <w:t>—</w:t>
            </w:r>
          </w:p>
        </w:tc>
        <w:tc>
          <w:tcPr>
            <w:tcW w:w="1486" w:type="dxa"/>
          </w:tcPr>
          <w:p w14:paraId="7CF16AA7" w14:textId="77777777" w:rsidR="00E6364D" w:rsidRPr="00FF353C" w:rsidRDefault="00E6364D" w:rsidP="00485DF3">
            <w:pPr>
              <w:pStyle w:val="NormalLeft"/>
              <w:rPr>
                <w:lang w:val="en-GB"/>
              </w:rPr>
            </w:pPr>
            <w:r w:rsidRPr="00FF353C">
              <w:rPr>
                <w:i/>
                <w:iCs/>
                <w:lang w:val="en-GB"/>
              </w:rPr>
              <w:t>adjustment</w:t>
            </w:r>
          </w:p>
        </w:tc>
        <w:tc>
          <w:tcPr>
            <w:tcW w:w="557" w:type="dxa"/>
          </w:tcPr>
          <w:p w14:paraId="54957C48" w14:textId="77777777" w:rsidR="00E6364D" w:rsidRPr="00FF353C" w:rsidRDefault="00E6364D" w:rsidP="00485DF3">
            <w:pPr>
              <w:pStyle w:val="NormalLeft"/>
              <w:rPr>
                <w:lang w:val="en-GB"/>
              </w:rPr>
            </w:pPr>
            <w:r w:rsidRPr="00FF353C">
              <w:rPr>
                <w:lang w:val="en-GB"/>
              </w:rPr>
              <w:t>=</w:t>
            </w:r>
          </w:p>
        </w:tc>
        <w:tc>
          <w:tcPr>
            <w:tcW w:w="6686" w:type="dxa"/>
          </w:tcPr>
          <w:p w14:paraId="05CDBA7D" w14:textId="77777777" w:rsidR="00E6364D" w:rsidRPr="00FF353C" w:rsidRDefault="00E6364D" w:rsidP="00485DF3">
            <w:pPr>
              <w:pStyle w:val="NormalLeft"/>
              <w:rPr>
                <w:lang w:val="en-GB"/>
              </w:rPr>
            </w:pPr>
            <w:r w:rsidRPr="00FF353C">
              <w:rPr>
                <w:lang w:val="en-GB"/>
              </w:rPr>
              <w:t>Adjustment calculated according to one of the three methods referred above</w:t>
            </w:r>
          </w:p>
        </w:tc>
      </w:tr>
      <w:tr w:rsidR="00E6364D" w:rsidRPr="00FF353C" w14:paraId="4EBF5DA4" w14:textId="77777777" w:rsidTr="00B71840">
        <w:tc>
          <w:tcPr>
            <w:tcW w:w="557" w:type="dxa"/>
          </w:tcPr>
          <w:p w14:paraId="5805E7C8" w14:textId="77777777" w:rsidR="00E6364D" w:rsidRPr="00FF353C" w:rsidRDefault="00E6364D" w:rsidP="00485DF3">
            <w:pPr>
              <w:pStyle w:val="NormalLeft"/>
              <w:rPr>
                <w:lang w:val="en-GB"/>
              </w:rPr>
            </w:pPr>
            <w:r w:rsidRPr="00FF353C">
              <w:rPr>
                <w:lang w:val="en-GB"/>
              </w:rPr>
              <w:t>—</w:t>
            </w:r>
          </w:p>
        </w:tc>
        <w:tc>
          <w:tcPr>
            <w:tcW w:w="1486" w:type="dxa"/>
          </w:tcPr>
          <w:p w14:paraId="7599BFF7" w14:textId="77777777" w:rsidR="00E6364D" w:rsidRPr="00FF353C" w:rsidRDefault="00E6364D" w:rsidP="00485DF3">
            <w:pPr>
              <w:pStyle w:val="NormalLeft"/>
              <w:rPr>
                <w:lang w:val="en-GB"/>
              </w:rPr>
            </w:pPr>
            <w:r w:rsidRPr="00FF353C">
              <w:rPr>
                <w:i/>
                <w:iCs/>
                <w:lang w:val="en-GB"/>
              </w:rPr>
              <w:t>BSCR′</w:t>
            </w:r>
          </w:p>
        </w:tc>
        <w:tc>
          <w:tcPr>
            <w:tcW w:w="557" w:type="dxa"/>
          </w:tcPr>
          <w:p w14:paraId="26665E8B" w14:textId="77777777" w:rsidR="00E6364D" w:rsidRPr="00FF353C" w:rsidRDefault="00E6364D" w:rsidP="00485DF3">
            <w:pPr>
              <w:pStyle w:val="NormalLeft"/>
              <w:rPr>
                <w:lang w:val="en-GB"/>
              </w:rPr>
            </w:pPr>
            <w:r w:rsidRPr="00FF353C">
              <w:rPr>
                <w:lang w:val="en-GB"/>
              </w:rPr>
              <w:t>=</w:t>
            </w:r>
          </w:p>
        </w:tc>
        <w:tc>
          <w:tcPr>
            <w:tcW w:w="6686" w:type="dxa"/>
          </w:tcPr>
          <w:p w14:paraId="4045BF0E" w14:textId="77777777" w:rsidR="00E6364D" w:rsidRPr="00FF353C" w:rsidRDefault="00E6364D" w:rsidP="00485DF3">
            <w:pPr>
              <w:pStyle w:val="NormalLeft"/>
              <w:rPr>
                <w:lang w:val="en-GB"/>
              </w:rPr>
            </w:pPr>
            <w:r w:rsidRPr="00FF353C">
              <w:rPr>
                <w:lang w:val="en-GB"/>
              </w:rPr>
              <w:t>Basic solvency capital requirement calculated according to the information reported in this template (C0040/R0100)</w:t>
            </w:r>
          </w:p>
        </w:tc>
      </w:tr>
      <w:tr w:rsidR="00E6364D" w:rsidRPr="00FF353C" w14:paraId="7CD378C6" w14:textId="77777777" w:rsidTr="00B71840">
        <w:tc>
          <w:tcPr>
            <w:tcW w:w="557" w:type="dxa"/>
          </w:tcPr>
          <w:p w14:paraId="1E784974" w14:textId="77777777" w:rsidR="00E6364D" w:rsidRPr="00FF353C" w:rsidRDefault="00E6364D" w:rsidP="00485DF3">
            <w:pPr>
              <w:pStyle w:val="NormalLeft"/>
              <w:rPr>
                <w:lang w:val="en-GB"/>
              </w:rPr>
            </w:pPr>
            <w:r w:rsidRPr="00FF353C">
              <w:rPr>
                <w:lang w:val="en-GB"/>
              </w:rPr>
              <w:t>—</w:t>
            </w:r>
          </w:p>
        </w:tc>
        <w:tc>
          <w:tcPr>
            <w:tcW w:w="1486" w:type="dxa"/>
          </w:tcPr>
          <w:p w14:paraId="07A697B3" w14:textId="77777777" w:rsidR="00E6364D" w:rsidRPr="00FF353C" w:rsidRDefault="00E6364D" w:rsidP="00485DF3">
            <w:pPr>
              <w:pStyle w:val="NormalLeft"/>
              <w:rPr>
                <w:lang w:val="en-GB"/>
              </w:rPr>
            </w:pPr>
            <w:r w:rsidRPr="00FF353C">
              <w:rPr>
                <w:i/>
                <w:iCs/>
                <w:lang w:val="en-GB"/>
              </w:rPr>
              <w:t>nSCR</w:t>
            </w:r>
            <w:r w:rsidRPr="00FF353C">
              <w:rPr>
                <w:i/>
                <w:iCs/>
                <w:vertAlign w:val="subscript"/>
                <w:lang w:val="en-GB"/>
              </w:rPr>
              <w:t>int</w:t>
            </w:r>
          </w:p>
        </w:tc>
        <w:tc>
          <w:tcPr>
            <w:tcW w:w="557" w:type="dxa"/>
          </w:tcPr>
          <w:p w14:paraId="1D16561E" w14:textId="77777777" w:rsidR="00E6364D" w:rsidRPr="00FF353C" w:rsidRDefault="00E6364D" w:rsidP="00485DF3">
            <w:pPr>
              <w:pStyle w:val="NormalLeft"/>
              <w:rPr>
                <w:lang w:val="en-GB"/>
              </w:rPr>
            </w:pPr>
            <w:r w:rsidRPr="00FF353C">
              <w:rPr>
                <w:lang w:val="en-GB"/>
              </w:rPr>
              <w:t>=</w:t>
            </w:r>
          </w:p>
        </w:tc>
        <w:tc>
          <w:tcPr>
            <w:tcW w:w="6686" w:type="dxa"/>
          </w:tcPr>
          <w:p w14:paraId="7CF27730" w14:textId="77777777" w:rsidR="00E6364D" w:rsidRPr="00FF353C" w:rsidRDefault="00E6364D" w:rsidP="00485DF3">
            <w:pPr>
              <w:pStyle w:val="NormalLeft"/>
              <w:rPr>
                <w:lang w:val="en-GB"/>
              </w:rPr>
            </w:pPr>
            <w:r w:rsidRPr="00FF353C">
              <w:rPr>
                <w:lang w:val="en-GB"/>
              </w:rPr>
              <w:t>nSCR for intangible assets risk according to the information reported in this template (C0040/R0070)</w:t>
            </w:r>
          </w:p>
        </w:tc>
      </w:tr>
    </w:tbl>
    <w:p w14:paraId="57CD4C5F" w14:textId="77777777" w:rsidR="00E6364D" w:rsidRPr="00FF353C" w:rsidRDefault="00E6364D" w:rsidP="00E6364D">
      <w:pPr>
        <w:rPr>
          <w:lang w:val="en-GB"/>
        </w:rPr>
      </w:pPr>
    </w:p>
    <w:p w14:paraId="0CA5C0F5" w14:textId="77777777" w:rsidR="00E6364D" w:rsidRPr="00FF353C" w:rsidRDefault="00E6364D" w:rsidP="00E6364D">
      <w:pPr>
        <w:pStyle w:val="Tiret0"/>
        <w:numPr>
          <w:ilvl w:val="0"/>
          <w:numId w:val="14"/>
        </w:numPr>
        <w:ind w:left="851" w:hanging="851"/>
        <w:rPr>
          <w:lang w:val="en-GB"/>
        </w:rPr>
      </w:pPr>
      <w:r w:rsidRPr="00FF353C">
        <w:rPr>
          <w:lang w:val="en-GB"/>
        </w:rPr>
        <w:t>Multiplication of this ‘q factor’ by the nSCR of each relevant risk module (i.e. market risk, counterparty default risk, life underwriting risk, health underwriting risk and non–life underwriting risk)</w:t>
      </w:r>
    </w:p>
    <w:tbl>
      <w:tblPr>
        <w:tblW w:w="9286" w:type="dxa"/>
        <w:tblLayout w:type="fixed"/>
        <w:tblLook w:val="0000" w:firstRow="0" w:lastRow="0" w:firstColumn="0" w:lastColumn="0" w:noHBand="0" w:noVBand="0"/>
      </w:tblPr>
      <w:tblGrid>
        <w:gridCol w:w="2386"/>
        <w:gridCol w:w="2020"/>
        <w:gridCol w:w="4770"/>
        <w:gridCol w:w="110"/>
      </w:tblGrid>
      <w:tr w:rsidR="00E6364D" w:rsidRPr="00FF353C" w14:paraId="5CB36591"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4DE82994" w14:textId="77777777" w:rsidR="00E6364D" w:rsidRPr="00FF353C"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5E9003E8" w14:textId="77777777" w:rsidR="00E6364D" w:rsidRPr="00FF353C" w:rsidRDefault="00E6364D" w:rsidP="00485DF3">
            <w:pPr>
              <w:pStyle w:val="NormalCentered"/>
              <w:rPr>
                <w:lang w:val="en-GB"/>
              </w:rPr>
            </w:pPr>
            <w:r w:rsidRPr="00FF353C">
              <w:rPr>
                <w:lang w:val="en-GB"/>
              </w:rPr>
              <w:t>ITEM</w:t>
            </w:r>
          </w:p>
        </w:tc>
        <w:tc>
          <w:tcPr>
            <w:tcW w:w="4829" w:type="dxa"/>
            <w:tcBorders>
              <w:top w:val="single" w:sz="2" w:space="0" w:color="auto"/>
              <w:left w:val="single" w:sz="2" w:space="0" w:color="auto"/>
              <w:bottom w:val="single" w:sz="2" w:space="0" w:color="auto"/>
              <w:right w:val="single" w:sz="2" w:space="0" w:color="auto"/>
            </w:tcBorders>
          </w:tcPr>
          <w:p w14:paraId="55F2BFC2" w14:textId="77777777" w:rsidR="00E6364D" w:rsidRPr="00FF353C" w:rsidRDefault="00E6364D" w:rsidP="00485DF3">
            <w:pPr>
              <w:pStyle w:val="NormalCentered"/>
              <w:rPr>
                <w:lang w:val="en-GB"/>
              </w:rPr>
            </w:pPr>
            <w:r w:rsidRPr="00FF353C">
              <w:rPr>
                <w:lang w:val="en-GB"/>
              </w:rPr>
              <w:t>INSTRUCTIONS</w:t>
            </w:r>
          </w:p>
        </w:tc>
      </w:tr>
      <w:tr w:rsidR="00E6364D" w:rsidRPr="00FF353C" w14:paraId="00CF4C37"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694C61B0" w14:textId="77777777" w:rsidR="00E6364D" w:rsidRPr="00FF353C" w:rsidRDefault="00E6364D" w:rsidP="00485DF3">
            <w:pPr>
              <w:pStyle w:val="NormalLeft"/>
              <w:rPr>
                <w:lang w:val="en-GB"/>
              </w:rPr>
            </w:pPr>
            <w:r w:rsidRPr="00FF353C">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324C7A00" w14:textId="77777777" w:rsidR="00E6364D" w:rsidRPr="00FF353C" w:rsidRDefault="00E6364D" w:rsidP="00485DF3">
            <w:pPr>
              <w:pStyle w:val="NormalLeft"/>
              <w:rPr>
                <w:lang w:val="en-GB"/>
              </w:rPr>
            </w:pPr>
            <w:r w:rsidRPr="00FF353C">
              <w:rPr>
                <w:lang w:val="en-GB"/>
              </w:rPr>
              <w:t>Article 112</w:t>
            </w:r>
          </w:p>
        </w:tc>
        <w:tc>
          <w:tcPr>
            <w:tcW w:w="4829" w:type="dxa"/>
            <w:tcBorders>
              <w:top w:val="single" w:sz="2" w:space="0" w:color="auto"/>
              <w:left w:val="single" w:sz="2" w:space="0" w:color="auto"/>
              <w:bottom w:val="single" w:sz="2" w:space="0" w:color="auto"/>
              <w:right w:val="single" w:sz="2" w:space="0" w:color="auto"/>
            </w:tcBorders>
          </w:tcPr>
          <w:p w14:paraId="3AF11C68" w14:textId="77777777" w:rsidR="00E6364D" w:rsidRPr="00FF353C" w:rsidRDefault="00E6364D" w:rsidP="00485DF3">
            <w:pPr>
              <w:pStyle w:val="NormalLeft"/>
              <w:rPr>
                <w:lang w:val="en-GB"/>
              </w:rPr>
            </w:pPr>
            <w:r w:rsidRPr="00FF353C">
              <w:rPr>
                <w:lang w:val="en-GB"/>
              </w:rPr>
              <w:t>Identifies whether the reported figures have been requested under Article 112(7) of Directive 2009/138/EC, to provide an estimate of the SCR using standard formula.</w:t>
            </w:r>
          </w:p>
          <w:p w14:paraId="4EDB836B" w14:textId="77777777" w:rsidR="00E6364D" w:rsidRPr="00FF353C" w:rsidRDefault="00E6364D" w:rsidP="00485DF3">
            <w:pPr>
              <w:pStyle w:val="NormalLeft"/>
              <w:rPr>
                <w:lang w:val="en-GB"/>
              </w:rPr>
            </w:pPr>
            <w:r w:rsidRPr="00FF353C">
              <w:rPr>
                <w:lang w:val="en-GB"/>
              </w:rPr>
              <w:t>One of the options in the following closed list shall be used:</w:t>
            </w:r>
          </w:p>
          <w:p w14:paraId="564D7E34" w14:textId="77777777" w:rsidR="00E6364D" w:rsidRPr="00FF353C" w:rsidRDefault="00E6364D" w:rsidP="00485DF3">
            <w:pPr>
              <w:pStyle w:val="NormalLeft"/>
              <w:rPr>
                <w:lang w:val="en-GB"/>
              </w:rPr>
            </w:pPr>
            <w:r w:rsidRPr="00FF353C">
              <w:rPr>
                <w:lang w:val="en-GB"/>
              </w:rPr>
              <w:t>1 — Article 112(7) reporting</w:t>
            </w:r>
          </w:p>
          <w:p w14:paraId="75EF8507" w14:textId="77777777" w:rsidR="00E6364D" w:rsidRPr="00FF353C" w:rsidRDefault="00E6364D" w:rsidP="00485DF3">
            <w:pPr>
              <w:pStyle w:val="NormalLeft"/>
              <w:rPr>
                <w:lang w:val="en-GB"/>
              </w:rPr>
            </w:pPr>
            <w:r w:rsidRPr="00FF353C">
              <w:rPr>
                <w:lang w:val="en-GB"/>
              </w:rPr>
              <w:t>2 — Regular reporting</w:t>
            </w:r>
          </w:p>
        </w:tc>
      </w:tr>
      <w:tr w:rsidR="00E6364D" w:rsidRPr="00FF353C" w14:paraId="4B96947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2BAB9866" w14:textId="77777777" w:rsidR="00E6364D" w:rsidRPr="00FF353C" w:rsidRDefault="00E6364D" w:rsidP="00485DF3">
            <w:pPr>
              <w:pStyle w:val="NormalLeft"/>
              <w:rPr>
                <w:lang w:val="en-GB"/>
              </w:rPr>
            </w:pPr>
            <w:r w:rsidRPr="00FF353C">
              <w:rPr>
                <w:lang w:val="en-GB"/>
              </w:rPr>
              <w:t>Z0020</w:t>
            </w:r>
          </w:p>
        </w:tc>
        <w:tc>
          <w:tcPr>
            <w:tcW w:w="2043" w:type="dxa"/>
            <w:tcBorders>
              <w:top w:val="single" w:sz="2" w:space="0" w:color="auto"/>
              <w:left w:val="single" w:sz="2" w:space="0" w:color="auto"/>
              <w:bottom w:val="single" w:sz="2" w:space="0" w:color="auto"/>
              <w:right w:val="single" w:sz="2" w:space="0" w:color="auto"/>
            </w:tcBorders>
          </w:tcPr>
          <w:p w14:paraId="7102404B" w14:textId="77777777" w:rsidR="00E6364D" w:rsidRPr="00FF353C" w:rsidRDefault="00E6364D" w:rsidP="00485DF3">
            <w:pPr>
              <w:pStyle w:val="NormalLeft"/>
              <w:rPr>
                <w:lang w:val="en-GB"/>
              </w:rPr>
            </w:pPr>
            <w:r w:rsidRPr="00FF353C">
              <w:rPr>
                <w:lang w:val="en-GB"/>
              </w:rPr>
              <w:t>Ring–fenced fund, matching adjustment portfolio or remaining part</w:t>
            </w:r>
          </w:p>
        </w:tc>
        <w:tc>
          <w:tcPr>
            <w:tcW w:w="4829" w:type="dxa"/>
            <w:tcBorders>
              <w:top w:val="single" w:sz="2" w:space="0" w:color="auto"/>
              <w:left w:val="single" w:sz="2" w:space="0" w:color="auto"/>
              <w:bottom w:val="single" w:sz="2" w:space="0" w:color="auto"/>
              <w:right w:val="single" w:sz="2" w:space="0" w:color="auto"/>
            </w:tcBorders>
          </w:tcPr>
          <w:p w14:paraId="7E696E46" w14:textId="77777777" w:rsidR="00E6364D" w:rsidRPr="00FF353C" w:rsidRDefault="00E6364D" w:rsidP="00485DF3">
            <w:pPr>
              <w:pStyle w:val="NormalLeft"/>
              <w:rPr>
                <w:lang w:val="en-GB"/>
              </w:rPr>
            </w:pPr>
            <w:r w:rsidRPr="00FF353C">
              <w:rPr>
                <w:lang w:val="en-GB"/>
              </w:rPr>
              <w:t>Identifies whether the reported figures are with regard to a RFF, matching adjustment portfolio or to the remaining part. One of the options in the following closed list shall be used:</w:t>
            </w:r>
          </w:p>
          <w:p w14:paraId="2DB860C0" w14:textId="77777777" w:rsidR="00E6364D" w:rsidRPr="00FF353C" w:rsidRDefault="00E6364D" w:rsidP="00485DF3">
            <w:pPr>
              <w:pStyle w:val="NormalLeft"/>
              <w:rPr>
                <w:lang w:val="en-GB"/>
              </w:rPr>
            </w:pPr>
            <w:r w:rsidRPr="00FF353C">
              <w:rPr>
                <w:lang w:val="en-GB"/>
              </w:rPr>
              <w:t>1 — RFF/MAP</w:t>
            </w:r>
          </w:p>
          <w:p w14:paraId="15648031" w14:textId="77777777" w:rsidR="00E6364D" w:rsidRPr="00FF353C" w:rsidRDefault="00E6364D" w:rsidP="00485DF3">
            <w:pPr>
              <w:pStyle w:val="NormalLeft"/>
              <w:rPr>
                <w:lang w:val="en-GB"/>
              </w:rPr>
            </w:pPr>
            <w:r w:rsidRPr="00FF353C">
              <w:rPr>
                <w:lang w:val="en-GB"/>
              </w:rPr>
              <w:t>2 — Remaining part</w:t>
            </w:r>
          </w:p>
        </w:tc>
      </w:tr>
      <w:tr w:rsidR="00E6364D" w:rsidRPr="00FF353C" w14:paraId="60672F3A"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6ACB848E" w14:textId="77777777" w:rsidR="00E6364D" w:rsidRPr="00FF353C" w:rsidRDefault="00E6364D" w:rsidP="00485DF3">
            <w:pPr>
              <w:pStyle w:val="NormalLeft"/>
              <w:rPr>
                <w:lang w:val="en-GB"/>
              </w:rPr>
            </w:pPr>
            <w:r w:rsidRPr="00FF353C">
              <w:rPr>
                <w:lang w:val="en-GB"/>
              </w:rPr>
              <w:lastRenderedPageBreak/>
              <w:t>Z0030</w:t>
            </w:r>
          </w:p>
        </w:tc>
        <w:tc>
          <w:tcPr>
            <w:tcW w:w="2043" w:type="dxa"/>
            <w:tcBorders>
              <w:top w:val="single" w:sz="2" w:space="0" w:color="auto"/>
              <w:left w:val="single" w:sz="2" w:space="0" w:color="auto"/>
              <w:bottom w:val="single" w:sz="2" w:space="0" w:color="auto"/>
              <w:right w:val="single" w:sz="2" w:space="0" w:color="auto"/>
            </w:tcBorders>
          </w:tcPr>
          <w:p w14:paraId="1CA9332D" w14:textId="77777777" w:rsidR="00E6364D" w:rsidRPr="00FF353C" w:rsidRDefault="00E6364D" w:rsidP="00485DF3">
            <w:pPr>
              <w:pStyle w:val="NormalLeft"/>
              <w:rPr>
                <w:lang w:val="en-GB"/>
              </w:rPr>
            </w:pPr>
            <w:r w:rsidRPr="00FF353C">
              <w:rPr>
                <w:lang w:val="en-GB"/>
              </w:rPr>
              <w:t>Fund/Portfolio number</w:t>
            </w:r>
          </w:p>
        </w:tc>
        <w:tc>
          <w:tcPr>
            <w:tcW w:w="4829" w:type="dxa"/>
            <w:tcBorders>
              <w:top w:val="single" w:sz="2" w:space="0" w:color="auto"/>
              <w:left w:val="single" w:sz="2" w:space="0" w:color="auto"/>
              <w:bottom w:val="single" w:sz="2" w:space="0" w:color="auto"/>
              <w:right w:val="single" w:sz="2" w:space="0" w:color="auto"/>
            </w:tcBorders>
          </w:tcPr>
          <w:p w14:paraId="4BED0F0C" w14:textId="52005F16" w:rsidR="00E6364D" w:rsidRPr="00FF353C" w:rsidRDefault="00E6364D" w:rsidP="00485DF3">
            <w:pPr>
              <w:pStyle w:val="NormalLeft"/>
              <w:rPr>
                <w:lang w:val="en-GB"/>
              </w:rPr>
            </w:pPr>
            <w:r w:rsidRPr="00FF353C">
              <w:rPr>
                <w:lang w:val="en-GB"/>
              </w:rPr>
              <w:t>When item Z0020 = 1, identification number for a ring</w:t>
            </w:r>
            <w:ins w:id="2906" w:author="Author">
              <w:r w:rsidR="00DE4650" w:rsidRPr="00FF353C">
                <w:rPr>
                  <w:lang w:val="en-GB"/>
                </w:rPr>
                <w:t>-</w:t>
              </w:r>
            </w:ins>
            <w:del w:id="2907" w:author="Author">
              <w:r w:rsidRPr="00FF353C" w:rsidDel="00DE4650">
                <w:rPr>
                  <w:lang w:val="en-GB"/>
                </w:rPr>
                <w:delText xml:space="preserve"> </w:delText>
              </w:r>
            </w:del>
            <w:r w:rsidRPr="00FF353C">
              <w:rPr>
                <w:lang w:val="en-GB"/>
              </w:rPr>
              <w:t>fenced fund or matching adjustment portfolio. This number is attributed by the undertaking and must be consistent over time and with the fund/portfolio number reported in other te</w:t>
            </w:r>
            <w:r w:rsidR="00C331E3" w:rsidRPr="00FF353C">
              <w:rPr>
                <w:lang w:val="en-GB"/>
              </w:rPr>
              <w:t>mplates.</w:t>
            </w:r>
          </w:p>
        </w:tc>
      </w:tr>
      <w:tr w:rsidR="00E6364D" w:rsidRPr="00FF353C" w14:paraId="2D3F1AC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18BA52D" w14:textId="77777777" w:rsidR="00E6364D" w:rsidRPr="00FF353C" w:rsidRDefault="00E6364D" w:rsidP="00485DF3">
            <w:pPr>
              <w:pStyle w:val="NormalLeft"/>
              <w:rPr>
                <w:lang w:val="en-GB"/>
              </w:rPr>
            </w:pPr>
            <w:r w:rsidRPr="00FF353C">
              <w:rPr>
                <w:lang w:val="en-GB"/>
              </w:rPr>
              <w:t>R0010–R0050/C0030</w:t>
            </w:r>
          </w:p>
        </w:tc>
        <w:tc>
          <w:tcPr>
            <w:tcW w:w="2043" w:type="dxa"/>
            <w:tcBorders>
              <w:top w:val="single" w:sz="2" w:space="0" w:color="auto"/>
              <w:left w:val="single" w:sz="2" w:space="0" w:color="auto"/>
              <w:bottom w:val="single" w:sz="2" w:space="0" w:color="auto"/>
              <w:right w:val="single" w:sz="2" w:space="0" w:color="auto"/>
            </w:tcBorders>
          </w:tcPr>
          <w:p w14:paraId="154C98C6" w14:textId="77777777" w:rsidR="00E6364D" w:rsidRPr="00FF353C" w:rsidRDefault="00E6364D" w:rsidP="00485DF3">
            <w:pPr>
              <w:pStyle w:val="NormalLeft"/>
              <w:rPr>
                <w:lang w:val="en-GB"/>
              </w:rPr>
            </w:pPr>
            <w:r w:rsidRPr="00FF353C">
              <w:rPr>
                <w:lang w:val="en-GB"/>
              </w:rPr>
              <w:t>Net solvency capital requirement</w:t>
            </w:r>
          </w:p>
        </w:tc>
        <w:tc>
          <w:tcPr>
            <w:tcW w:w="4829" w:type="dxa"/>
            <w:tcBorders>
              <w:top w:val="single" w:sz="2" w:space="0" w:color="auto"/>
              <w:left w:val="single" w:sz="2" w:space="0" w:color="auto"/>
              <w:bottom w:val="single" w:sz="2" w:space="0" w:color="auto"/>
              <w:right w:val="single" w:sz="2" w:space="0" w:color="auto"/>
            </w:tcBorders>
          </w:tcPr>
          <w:p w14:paraId="368DAD49" w14:textId="77777777" w:rsidR="00E6364D" w:rsidRPr="00FF353C" w:rsidRDefault="00E6364D" w:rsidP="00485DF3">
            <w:pPr>
              <w:pStyle w:val="NormalLeft"/>
              <w:rPr>
                <w:lang w:val="en-GB"/>
              </w:rPr>
            </w:pPr>
            <w:r w:rsidRPr="00FF353C">
              <w:rPr>
                <w:lang w:val="en-GB"/>
              </w:rPr>
              <w:t>Amount of the net capital charge for each risk module, as calculated using the standard formula.</w:t>
            </w:r>
          </w:p>
          <w:p w14:paraId="743D9CB0" w14:textId="77777777" w:rsidR="00E6364D" w:rsidRPr="00FF353C" w:rsidRDefault="00E6364D" w:rsidP="00485DF3">
            <w:pPr>
              <w:pStyle w:val="NormalLeft"/>
              <w:rPr>
                <w:lang w:val="en-GB"/>
              </w:rPr>
            </w:pPr>
            <w:r w:rsidRPr="00FF353C">
              <w:rPr>
                <w:lang w:val="en-GB"/>
              </w:rPr>
              <w:t>The difference between the net and the gross SCR is the consideration of the future discretionary benefits according to Article 205 of Delegated Regulation (EU) 2015/35.</w:t>
            </w:r>
          </w:p>
          <w:p w14:paraId="7AB0FD9A" w14:textId="77777777" w:rsidR="00E6364D" w:rsidRPr="00FF353C" w:rsidRDefault="00E6364D" w:rsidP="00485DF3">
            <w:pPr>
              <w:pStyle w:val="NormalLeft"/>
              <w:rPr>
                <w:lang w:val="en-GB"/>
              </w:rPr>
            </w:pPr>
            <w:r w:rsidRPr="00FF353C">
              <w:rPr>
                <w:lang w:val="en-GB"/>
              </w:rPr>
              <w:t>This amount shall fully consider diversification effects according to Article 304 of Directive 2009/138/EC where applicable.</w:t>
            </w:r>
          </w:p>
          <w:p w14:paraId="72FDEBE9" w14:textId="77777777" w:rsidR="00E6364D" w:rsidRPr="00FF353C" w:rsidRDefault="00E6364D" w:rsidP="00485DF3">
            <w:pPr>
              <w:pStyle w:val="NormalLeft"/>
              <w:rPr>
                <w:lang w:val="en-GB"/>
              </w:rPr>
            </w:pPr>
          </w:p>
          <w:p w14:paraId="12504A4D" w14:textId="77777777" w:rsidR="00E6364D" w:rsidRPr="00FF353C" w:rsidRDefault="00E6364D" w:rsidP="00485DF3">
            <w:pPr>
              <w:pStyle w:val="NormalLeft"/>
              <w:rPr>
                <w:lang w:val="en-GB"/>
              </w:rPr>
            </w:pPr>
            <w:r w:rsidRPr="00FF353C">
              <w:rPr>
                <w:lang w:val="en-GB"/>
              </w:rPr>
              <w:t>These cells do not include the allocation of the adjustment due to the aggregation of the nSCR of the RFF/MAP at entity level. These figures represent the SCR as if there was no loss of diversification.</w:t>
            </w:r>
          </w:p>
        </w:tc>
      </w:tr>
      <w:tr w:rsidR="00E6364D" w:rsidRPr="00FF353C" w14:paraId="081EFE04"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68F41877" w14:textId="77777777" w:rsidR="00E6364D" w:rsidRPr="00FF353C" w:rsidRDefault="00E6364D" w:rsidP="00485DF3">
            <w:pPr>
              <w:pStyle w:val="NormalLeft"/>
              <w:rPr>
                <w:lang w:val="en-GB"/>
              </w:rPr>
            </w:pPr>
            <w:r w:rsidRPr="00FF353C">
              <w:rPr>
                <w:lang w:val="en-GB"/>
              </w:rPr>
              <w:t>R0010–R0050/C0040</w:t>
            </w:r>
          </w:p>
        </w:tc>
        <w:tc>
          <w:tcPr>
            <w:tcW w:w="2043" w:type="dxa"/>
            <w:tcBorders>
              <w:top w:val="single" w:sz="2" w:space="0" w:color="auto"/>
              <w:left w:val="single" w:sz="2" w:space="0" w:color="auto"/>
              <w:bottom w:val="single" w:sz="2" w:space="0" w:color="auto"/>
              <w:right w:val="single" w:sz="2" w:space="0" w:color="auto"/>
            </w:tcBorders>
          </w:tcPr>
          <w:p w14:paraId="775B7FF1" w14:textId="77777777" w:rsidR="00E6364D" w:rsidRPr="00FF353C" w:rsidRDefault="00E6364D" w:rsidP="00485DF3">
            <w:pPr>
              <w:pStyle w:val="NormalLeft"/>
              <w:rPr>
                <w:lang w:val="en-GB"/>
              </w:rPr>
            </w:pPr>
            <w:r w:rsidRPr="00FF353C">
              <w:rPr>
                <w:lang w:val="en-GB"/>
              </w:rPr>
              <w:t>Gross solvency capital requirement</w:t>
            </w:r>
          </w:p>
        </w:tc>
        <w:tc>
          <w:tcPr>
            <w:tcW w:w="4829" w:type="dxa"/>
            <w:tcBorders>
              <w:top w:val="single" w:sz="2" w:space="0" w:color="auto"/>
              <w:left w:val="single" w:sz="2" w:space="0" w:color="auto"/>
              <w:bottom w:val="single" w:sz="2" w:space="0" w:color="auto"/>
              <w:right w:val="single" w:sz="2" w:space="0" w:color="auto"/>
            </w:tcBorders>
          </w:tcPr>
          <w:p w14:paraId="0C484447" w14:textId="77777777" w:rsidR="00E6364D" w:rsidRPr="00FF353C" w:rsidRDefault="00E6364D" w:rsidP="00485DF3">
            <w:pPr>
              <w:pStyle w:val="NormalLeft"/>
              <w:rPr>
                <w:lang w:val="en-GB"/>
              </w:rPr>
            </w:pPr>
            <w:r w:rsidRPr="00FF353C">
              <w:rPr>
                <w:lang w:val="en-GB"/>
              </w:rPr>
              <w:t>Amount of the gross capital charge for each risk module, as calculated using the standard formula.</w:t>
            </w:r>
          </w:p>
          <w:p w14:paraId="4B7017DB" w14:textId="77777777" w:rsidR="00E6364D" w:rsidRPr="00FF353C" w:rsidRDefault="00E6364D" w:rsidP="00485DF3">
            <w:pPr>
              <w:pStyle w:val="NormalLeft"/>
              <w:rPr>
                <w:lang w:val="en-GB"/>
              </w:rPr>
            </w:pPr>
            <w:r w:rsidRPr="00FF353C">
              <w:rPr>
                <w:lang w:val="en-GB"/>
              </w:rPr>
              <w:t>The difference between the net and the gross SCR is the consideration of the future discretionary benefits according to Article 205 of Delegated Regulation (EU) 2015/35.</w:t>
            </w:r>
          </w:p>
          <w:p w14:paraId="26501203" w14:textId="77777777" w:rsidR="00E6364D" w:rsidRPr="00FF353C" w:rsidRDefault="00E6364D" w:rsidP="00485DF3">
            <w:pPr>
              <w:pStyle w:val="NormalLeft"/>
              <w:rPr>
                <w:lang w:val="en-GB"/>
              </w:rPr>
            </w:pPr>
            <w:r w:rsidRPr="00FF353C">
              <w:rPr>
                <w:lang w:val="en-GB"/>
              </w:rPr>
              <w:t>This amount shall fully consider diversification effects according to Article 304 of Directive 2009/138/EC where applicable.</w:t>
            </w:r>
          </w:p>
          <w:p w14:paraId="68CFD4AE" w14:textId="77777777" w:rsidR="00E6364D" w:rsidRPr="00FF353C" w:rsidRDefault="00E6364D" w:rsidP="00485DF3">
            <w:pPr>
              <w:pStyle w:val="NormalLeft"/>
              <w:rPr>
                <w:lang w:val="en-GB"/>
              </w:rPr>
            </w:pPr>
            <w:r w:rsidRPr="00FF353C">
              <w:rPr>
                <w:lang w:val="en-GB"/>
              </w:rPr>
              <w:t>These cells do not include the allocation of the adjustment due to the aggregation of the nSCR of the RFF/MAP at entity level. These figures represent the SCR as if there was no loss of diversification.</w:t>
            </w:r>
          </w:p>
        </w:tc>
      </w:tr>
      <w:tr w:rsidR="00E6364D" w:rsidRPr="00FF353C" w14:paraId="0F64E027"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28039B06" w14:textId="77777777" w:rsidR="00E6364D" w:rsidRPr="00FF353C" w:rsidRDefault="00E6364D" w:rsidP="00485DF3">
            <w:pPr>
              <w:pStyle w:val="NormalLeft"/>
              <w:rPr>
                <w:lang w:val="en-GB"/>
              </w:rPr>
            </w:pPr>
            <w:r w:rsidRPr="00FF353C">
              <w:rPr>
                <w:lang w:val="en-GB"/>
              </w:rPr>
              <w:t>R0010–R0050/C0050</w:t>
            </w:r>
          </w:p>
        </w:tc>
        <w:tc>
          <w:tcPr>
            <w:tcW w:w="2043" w:type="dxa"/>
            <w:tcBorders>
              <w:top w:val="single" w:sz="2" w:space="0" w:color="auto"/>
              <w:left w:val="single" w:sz="2" w:space="0" w:color="auto"/>
              <w:bottom w:val="single" w:sz="2" w:space="0" w:color="auto"/>
              <w:right w:val="single" w:sz="2" w:space="0" w:color="auto"/>
            </w:tcBorders>
          </w:tcPr>
          <w:p w14:paraId="2D5EF82B" w14:textId="77777777" w:rsidR="00E6364D" w:rsidRPr="00FF353C" w:rsidRDefault="00E6364D" w:rsidP="00485DF3">
            <w:pPr>
              <w:pStyle w:val="NormalLeft"/>
              <w:rPr>
                <w:lang w:val="en-GB"/>
              </w:rPr>
            </w:pPr>
            <w:r w:rsidRPr="00FF353C">
              <w:rPr>
                <w:lang w:val="en-GB"/>
              </w:rPr>
              <w:t>Allocation of RFF adjustment due to RFF and Matching adjustments portfolios</w:t>
            </w:r>
          </w:p>
        </w:tc>
        <w:tc>
          <w:tcPr>
            <w:tcW w:w="4829" w:type="dxa"/>
            <w:tcBorders>
              <w:top w:val="single" w:sz="2" w:space="0" w:color="auto"/>
              <w:left w:val="single" w:sz="2" w:space="0" w:color="auto"/>
              <w:bottom w:val="single" w:sz="2" w:space="0" w:color="auto"/>
              <w:right w:val="single" w:sz="2" w:space="0" w:color="auto"/>
            </w:tcBorders>
          </w:tcPr>
          <w:p w14:paraId="2F634BEF" w14:textId="77777777" w:rsidR="00E6364D" w:rsidRPr="00FF353C" w:rsidRDefault="00E6364D" w:rsidP="00485DF3">
            <w:pPr>
              <w:pStyle w:val="NormalLeft"/>
              <w:rPr>
                <w:lang w:val="en-GB"/>
              </w:rPr>
            </w:pPr>
            <w:r w:rsidRPr="00FF353C">
              <w:rPr>
                <w:lang w:val="en-GB"/>
              </w:rPr>
              <w:t>Part of the adjustment allocated to each risk module according to the procedure described in the general comments. This amount shall be positive.</w:t>
            </w:r>
          </w:p>
        </w:tc>
      </w:tr>
      <w:tr w:rsidR="00E6364D" w:rsidRPr="00FF353C" w14:paraId="4A31EE45"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2BF7E0DB" w14:textId="77777777" w:rsidR="00E6364D" w:rsidRPr="00FF353C" w:rsidRDefault="00E6364D" w:rsidP="00485DF3">
            <w:pPr>
              <w:pStyle w:val="NormalLeft"/>
              <w:rPr>
                <w:lang w:val="en-GB"/>
              </w:rPr>
            </w:pPr>
            <w:r w:rsidRPr="00FF353C">
              <w:rPr>
                <w:lang w:val="en-GB"/>
              </w:rPr>
              <w:t>R0060/C0030</w:t>
            </w:r>
          </w:p>
        </w:tc>
        <w:tc>
          <w:tcPr>
            <w:tcW w:w="2043" w:type="dxa"/>
            <w:tcBorders>
              <w:top w:val="single" w:sz="2" w:space="0" w:color="auto"/>
              <w:left w:val="single" w:sz="2" w:space="0" w:color="auto"/>
              <w:bottom w:val="single" w:sz="2" w:space="0" w:color="auto"/>
              <w:right w:val="single" w:sz="2" w:space="0" w:color="auto"/>
            </w:tcBorders>
          </w:tcPr>
          <w:p w14:paraId="5F79FD3C" w14:textId="6DD90ECE" w:rsidR="00E6364D" w:rsidRPr="00FF353C" w:rsidRDefault="00E6364D" w:rsidP="00485DF3">
            <w:pPr>
              <w:pStyle w:val="NormalLeft"/>
              <w:rPr>
                <w:lang w:val="en-GB"/>
              </w:rPr>
            </w:pPr>
            <w:r w:rsidRPr="00FF353C">
              <w:rPr>
                <w:lang w:val="en-GB"/>
              </w:rPr>
              <w:t xml:space="preserve">Net solvency </w:t>
            </w:r>
            <w:r w:rsidRPr="00FF353C">
              <w:rPr>
                <w:lang w:val="en-GB"/>
              </w:rPr>
              <w:lastRenderedPageBreak/>
              <w:t xml:space="preserve">capital requirement </w:t>
            </w:r>
            <w:ins w:id="2908" w:author="Author">
              <w:r w:rsidR="005D4C7C">
                <w:rPr>
                  <w:lang w:val="en-GB"/>
                </w:rPr>
                <w:t xml:space="preserve">- </w:t>
              </w:r>
            </w:ins>
            <w:r w:rsidRPr="00FF353C">
              <w:rPr>
                <w:lang w:val="en-GB"/>
              </w:rPr>
              <w:t>Diversification</w:t>
            </w:r>
          </w:p>
        </w:tc>
        <w:tc>
          <w:tcPr>
            <w:tcW w:w="4829" w:type="dxa"/>
            <w:tcBorders>
              <w:top w:val="single" w:sz="2" w:space="0" w:color="auto"/>
              <w:left w:val="single" w:sz="2" w:space="0" w:color="auto"/>
              <w:bottom w:val="single" w:sz="2" w:space="0" w:color="auto"/>
              <w:right w:val="single" w:sz="2" w:space="0" w:color="auto"/>
            </w:tcBorders>
          </w:tcPr>
          <w:p w14:paraId="65F4D22B" w14:textId="79D2B383" w:rsidR="00E6364D" w:rsidRPr="00FF353C" w:rsidRDefault="00E6364D" w:rsidP="00485DF3">
            <w:pPr>
              <w:pStyle w:val="NormalLeft"/>
              <w:rPr>
                <w:lang w:val="en-GB"/>
              </w:rPr>
            </w:pPr>
            <w:r w:rsidRPr="00FF353C">
              <w:rPr>
                <w:lang w:val="en-GB"/>
              </w:rPr>
              <w:lastRenderedPageBreak/>
              <w:t xml:space="preserve">Amount of the diversification effects between </w:t>
            </w:r>
            <w:r w:rsidRPr="00FF353C">
              <w:rPr>
                <w:lang w:val="en-GB"/>
              </w:rPr>
              <w:lastRenderedPageBreak/>
              <w:t>Basic SCR of net risk modules</w:t>
            </w:r>
            <w:ins w:id="2909" w:author="Author">
              <w:r w:rsidR="00E07B38" w:rsidRPr="00FF353C">
                <w:rPr>
                  <w:lang w:val="en-GB"/>
                </w:rPr>
                <w:t>, including diversification within each risk module,</w:t>
              </w:r>
            </w:ins>
            <w:r w:rsidRPr="00FF353C">
              <w:rPr>
                <w:lang w:val="en-GB"/>
              </w:rPr>
              <w:t xml:space="preserve"> due to the application of the correlation matrix defined in Annex IV of Directive 2009/138/EC.</w:t>
            </w:r>
          </w:p>
          <w:p w14:paraId="7C2FA09F" w14:textId="55D04438" w:rsidR="00E6364D" w:rsidRPr="00FF353C" w:rsidRDefault="00E6364D" w:rsidP="00485DF3">
            <w:pPr>
              <w:pStyle w:val="NormalLeft"/>
              <w:rPr>
                <w:lang w:val="en-GB"/>
              </w:rPr>
            </w:pPr>
            <w:r w:rsidRPr="00FF353C">
              <w:rPr>
                <w:lang w:val="en-GB"/>
              </w:rPr>
              <w:t>This amount shall be reported as a negative value.</w:t>
            </w:r>
          </w:p>
        </w:tc>
      </w:tr>
      <w:tr w:rsidR="00E6364D" w:rsidRPr="00FF353C" w14:paraId="2A780316" w14:textId="77777777" w:rsidTr="00DE30FA">
        <w:trPr>
          <w:gridAfter w:val="1"/>
          <w:wAfter w:w="111" w:type="dxa"/>
          <w:trHeight w:val="1861"/>
        </w:trPr>
        <w:tc>
          <w:tcPr>
            <w:tcW w:w="2414" w:type="dxa"/>
            <w:tcBorders>
              <w:top w:val="single" w:sz="2" w:space="0" w:color="auto"/>
              <w:left w:val="single" w:sz="2" w:space="0" w:color="auto"/>
              <w:bottom w:val="single" w:sz="4" w:space="0" w:color="auto"/>
              <w:right w:val="single" w:sz="2" w:space="0" w:color="auto"/>
            </w:tcBorders>
          </w:tcPr>
          <w:p w14:paraId="788EA64E" w14:textId="77777777" w:rsidR="00E6364D" w:rsidRPr="00FF353C" w:rsidRDefault="00E6364D" w:rsidP="00485DF3">
            <w:pPr>
              <w:pStyle w:val="NormalLeft"/>
              <w:rPr>
                <w:lang w:val="en-GB"/>
              </w:rPr>
            </w:pPr>
            <w:r w:rsidRPr="00FF353C">
              <w:rPr>
                <w:lang w:val="en-GB"/>
              </w:rPr>
              <w:lastRenderedPageBreak/>
              <w:t>R0060/C0040</w:t>
            </w:r>
          </w:p>
        </w:tc>
        <w:tc>
          <w:tcPr>
            <w:tcW w:w="2043" w:type="dxa"/>
            <w:tcBorders>
              <w:top w:val="single" w:sz="2" w:space="0" w:color="auto"/>
              <w:left w:val="single" w:sz="2" w:space="0" w:color="auto"/>
              <w:bottom w:val="single" w:sz="4" w:space="0" w:color="auto"/>
              <w:right w:val="single" w:sz="2" w:space="0" w:color="auto"/>
            </w:tcBorders>
          </w:tcPr>
          <w:p w14:paraId="138EE4FE" w14:textId="4FAD9568" w:rsidR="00E6364D" w:rsidRPr="00FF353C" w:rsidRDefault="00E6364D" w:rsidP="00485DF3">
            <w:pPr>
              <w:pStyle w:val="NormalLeft"/>
              <w:rPr>
                <w:lang w:val="en-GB"/>
              </w:rPr>
            </w:pPr>
            <w:r w:rsidRPr="00FF353C">
              <w:rPr>
                <w:lang w:val="en-GB"/>
              </w:rPr>
              <w:t xml:space="preserve">Gross solvency capital requirement </w:t>
            </w:r>
            <w:ins w:id="2910" w:author="Author">
              <w:r w:rsidR="005D4C7C">
                <w:rPr>
                  <w:lang w:val="en-GB"/>
                </w:rPr>
                <w:t xml:space="preserve">- </w:t>
              </w:r>
            </w:ins>
            <w:r w:rsidRPr="00FF353C">
              <w:rPr>
                <w:lang w:val="en-GB"/>
              </w:rPr>
              <w:t>Diversification</w:t>
            </w:r>
          </w:p>
        </w:tc>
        <w:tc>
          <w:tcPr>
            <w:tcW w:w="4829" w:type="dxa"/>
            <w:tcBorders>
              <w:top w:val="single" w:sz="2" w:space="0" w:color="auto"/>
              <w:left w:val="single" w:sz="2" w:space="0" w:color="auto"/>
              <w:bottom w:val="single" w:sz="4" w:space="0" w:color="auto"/>
              <w:right w:val="single" w:sz="2" w:space="0" w:color="auto"/>
            </w:tcBorders>
          </w:tcPr>
          <w:p w14:paraId="6BF3920D" w14:textId="0B4669A8" w:rsidR="00E6364D" w:rsidRPr="00FF353C" w:rsidRDefault="00E6364D" w:rsidP="00485DF3">
            <w:pPr>
              <w:pStyle w:val="NormalLeft"/>
              <w:rPr>
                <w:lang w:val="en-GB"/>
              </w:rPr>
            </w:pPr>
            <w:r w:rsidRPr="00FF353C">
              <w:rPr>
                <w:lang w:val="en-GB"/>
              </w:rPr>
              <w:t>Amount of the diversification effects between Basic SCR of gross risk modules</w:t>
            </w:r>
            <w:ins w:id="2911" w:author="Author">
              <w:r w:rsidR="003B3351" w:rsidRPr="00FF353C">
                <w:rPr>
                  <w:lang w:val="en-GB"/>
                </w:rPr>
                <w:t xml:space="preserve">, including diversification within each risk module, </w:t>
              </w:r>
            </w:ins>
            <w:del w:id="2912" w:author="Author">
              <w:r w:rsidRPr="00FF353C">
                <w:rPr>
                  <w:lang w:val="en-GB"/>
                </w:rPr>
                <w:delText xml:space="preserve"> </w:delText>
              </w:r>
            </w:del>
            <w:r w:rsidRPr="00FF353C">
              <w:rPr>
                <w:lang w:val="en-GB"/>
              </w:rPr>
              <w:t>due to the application of the correlation matrix defined in Annex IV of Directive 2009/138/EC.</w:t>
            </w:r>
          </w:p>
          <w:p w14:paraId="7A36FC3F" w14:textId="77777777" w:rsidR="00E6364D" w:rsidRPr="00FF353C" w:rsidRDefault="00E6364D" w:rsidP="00485DF3">
            <w:pPr>
              <w:pStyle w:val="NormalLeft"/>
              <w:rPr>
                <w:lang w:val="en-GB"/>
              </w:rPr>
            </w:pPr>
            <w:r w:rsidRPr="00FF353C">
              <w:rPr>
                <w:lang w:val="en-GB"/>
              </w:rPr>
              <w:t>This amount shall be reported as a negative value.</w:t>
            </w:r>
          </w:p>
        </w:tc>
      </w:tr>
      <w:tr w:rsidR="00DE30FA" w:rsidRPr="00FF353C" w:rsidDel="00A922F0" w14:paraId="7381781A" w14:textId="4279B44E" w:rsidTr="00DE30FA">
        <w:trPr>
          <w:trHeight w:val="155"/>
          <w:del w:id="2913" w:author="Author"/>
        </w:trPr>
        <w:tc>
          <w:tcPr>
            <w:tcW w:w="2414" w:type="dxa"/>
            <w:tcBorders>
              <w:top w:val="single" w:sz="4" w:space="0" w:color="auto"/>
              <w:left w:val="single" w:sz="2" w:space="0" w:color="auto"/>
              <w:bottom w:val="single" w:sz="2" w:space="0" w:color="auto"/>
              <w:right w:val="single" w:sz="2" w:space="0" w:color="auto"/>
            </w:tcBorders>
          </w:tcPr>
          <w:p w14:paraId="2620E11A" w14:textId="5FB61FF9" w:rsidR="00DE30FA" w:rsidRPr="00FF353C" w:rsidDel="00A922F0" w:rsidRDefault="00DE30FA" w:rsidP="00DE30FA">
            <w:pPr>
              <w:pStyle w:val="NormalLeft"/>
              <w:rPr>
                <w:del w:id="2914" w:author="Author"/>
                <w:lang w:val="en-GB"/>
              </w:rPr>
            </w:pPr>
            <w:ins w:id="2915" w:author="Author">
              <w:del w:id="2916" w:author="Author">
                <w:r w:rsidRPr="00FF353C" w:rsidDel="00A922F0">
                  <w:rPr>
                    <w:lang w:val="en-GB"/>
                  </w:rPr>
                  <w:delText>R0060/C0050</w:delText>
                </w:r>
              </w:del>
            </w:ins>
          </w:p>
        </w:tc>
        <w:tc>
          <w:tcPr>
            <w:tcW w:w="2043" w:type="dxa"/>
            <w:tcBorders>
              <w:top w:val="single" w:sz="4" w:space="0" w:color="auto"/>
              <w:left w:val="single" w:sz="2" w:space="0" w:color="auto"/>
              <w:bottom w:val="single" w:sz="2" w:space="0" w:color="auto"/>
              <w:right w:val="single" w:sz="2" w:space="0" w:color="auto"/>
            </w:tcBorders>
          </w:tcPr>
          <w:p w14:paraId="56686F52" w14:textId="2F0F1900" w:rsidR="00DE30FA" w:rsidRPr="00FF353C" w:rsidDel="00A922F0" w:rsidRDefault="00DE30FA" w:rsidP="00DE30FA">
            <w:pPr>
              <w:pStyle w:val="NormalLeft"/>
              <w:rPr>
                <w:del w:id="2917" w:author="Author"/>
                <w:lang w:val="en-GB"/>
              </w:rPr>
            </w:pPr>
            <w:ins w:id="2918" w:author="Author">
              <w:del w:id="2919" w:author="Author">
                <w:r w:rsidRPr="00FF353C" w:rsidDel="00A922F0">
                  <w:rPr>
                    <w:lang w:val="en-GB"/>
                  </w:rPr>
                  <w:delText>Allocation of RFF adjustment due to RFF and Matching adjustments portfolios</w:delText>
                </w:r>
              </w:del>
            </w:ins>
          </w:p>
        </w:tc>
        <w:tc>
          <w:tcPr>
            <w:tcW w:w="4829" w:type="dxa"/>
            <w:gridSpan w:val="2"/>
            <w:tcBorders>
              <w:top w:val="single" w:sz="4" w:space="0" w:color="auto"/>
              <w:left w:val="single" w:sz="2" w:space="0" w:color="auto"/>
              <w:bottom w:val="single" w:sz="2" w:space="0" w:color="auto"/>
              <w:right w:val="single" w:sz="2" w:space="0" w:color="auto"/>
            </w:tcBorders>
          </w:tcPr>
          <w:p w14:paraId="7F838490" w14:textId="5F11A1D1" w:rsidR="00DE30FA" w:rsidRPr="00FF353C" w:rsidDel="00A922F0" w:rsidRDefault="00DE30FA" w:rsidP="000C6122">
            <w:pPr>
              <w:pStyle w:val="NormalLeft"/>
              <w:rPr>
                <w:del w:id="2920" w:author="Author"/>
                <w:lang w:val="en-GB"/>
              </w:rPr>
            </w:pPr>
            <w:ins w:id="2921" w:author="Author">
              <w:del w:id="2922" w:author="Author">
                <w:r w:rsidRPr="00FF353C" w:rsidDel="00A922F0">
                  <w:rPr>
                    <w:lang w:val="en-GB"/>
                  </w:rPr>
                  <w:delText xml:space="preserve">Part of the adjustment allocated to each risk module according to the procedure described in the general comments. This amount shall be </w:delText>
                </w:r>
                <w:r w:rsidR="000C6122" w:rsidRPr="00FF353C" w:rsidDel="00A922F0">
                  <w:rPr>
                    <w:lang w:val="en-GB"/>
                  </w:rPr>
                  <w:delText>negative</w:delText>
                </w:r>
                <w:r w:rsidRPr="00FF353C" w:rsidDel="00A922F0">
                  <w:rPr>
                    <w:lang w:val="en-GB"/>
                  </w:rPr>
                  <w:delText>.</w:delText>
                </w:r>
              </w:del>
            </w:ins>
          </w:p>
        </w:tc>
      </w:tr>
      <w:tr w:rsidR="00DE30FA" w:rsidRPr="00FF353C" w14:paraId="7F0DCD32"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591B22C1" w14:textId="77777777" w:rsidR="00DE30FA" w:rsidRPr="00FF353C" w:rsidRDefault="00DE30FA" w:rsidP="00DE30FA">
            <w:pPr>
              <w:pStyle w:val="NormalLeft"/>
              <w:rPr>
                <w:lang w:val="en-GB"/>
              </w:rPr>
            </w:pPr>
            <w:r w:rsidRPr="00FF353C">
              <w:rPr>
                <w:lang w:val="en-GB"/>
              </w:rPr>
              <w:t>R0070/C0030</w:t>
            </w:r>
          </w:p>
        </w:tc>
        <w:tc>
          <w:tcPr>
            <w:tcW w:w="2043" w:type="dxa"/>
            <w:tcBorders>
              <w:top w:val="single" w:sz="2" w:space="0" w:color="auto"/>
              <w:left w:val="single" w:sz="2" w:space="0" w:color="auto"/>
              <w:bottom w:val="single" w:sz="2" w:space="0" w:color="auto"/>
              <w:right w:val="single" w:sz="2" w:space="0" w:color="auto"/>
            </w:tcBorders>
          </w:tcPr>
          <w:p w14:paraId="0111360F" w14:textId="5E619205" w:rsidR="00DE30FA" w:rsidRPr="00FF353C" w:rsidRDefault="00DE30FA" w:rsidP="00DE30FA">
            <w:pPr>
              <w:pStyle w:val="NormalLeft"/>
              <w:rPr>
                <w:lang w:val="en-GB"/>
              </w:rPr>
            </w:pPr>
            <w:r w:rsidRPr="00FF353C">
              <w:rPr>
                <w:lang w:val="en-GB"/>
              </w:rPr>
              <w:t xml:space="preserve">Net solvency capital requirement </w:t>
            </w:r>
            <w:ins w:id="2923" w:author="Author">
              <w:r w:rsidR="005D4C7C">
                <w:rPr>
                  <w:lang w:val="en-GB"/>
                </w:rPr>
                <w:t xml:space="preserve">- </w:t>
              </w:r>
            </w:ins>
            <w:r w:rsidRPr="00FF353C">
              <w:rPr>
                <w:lang w:val="en-GB"/>
              </w:rPr>
              <w:t>Intangible asset risk</w:t>
            </w:r>
          </w:p>
        </w:tc>
        <w:tc>
          <w:tcPr>
            <w:tcW w:w="4829" w:type="dxa"/>
            <w:tcBorders>
              <w:top w:val="single" w:sz="2" w:space="0" w:color="auto"/>
              <w:left w:val="single" w:sz="2" w:space="0" w:color="auto"/>
              <w:bottom w:val="single" w:sz="2" w:space="0" w:color="auto"/>
              <w:right w:val="single" w:sz="2" w:space="0" w:color="auto"/>
            </w:tcBorders>
          </w:tcPr>
          <w:p w14:paraId="0C539F2A" w14:textId="77777777" w:rsidR="00DE30FA" w:rsidRPr="00FF353C" w:rsidRDefault="00DE30FA" w:rsidP="00DE30FA">
            <w:pPr>
              <w:pStyle w:val="NormalLeft"/>
              <w:rPr>
                <w:lang w:val="en-GB"/>
              </w:rPr>
            </w:pPr>
            <w:r w:rsidRPr="00FF353C">
              <w:rPr>
                <w:lang w:val="en-GB"/>
              </w:rPr>
              <w:t>Amount of the capital charge, after the adjustment for the loss–absorbing capacity of technical provisions, for intangible assets risk, as calculated using the standard formula.</w:t>
            </w:r>
          </w:p>
        </w:tc>
      </w:tr>
      <w:tr w:rsidR="00DE30FA" w:rsidRPr="00FF353C" w14:paraId="6ECE8A99" w14:textId="77777777" w:rsidTr="00DE30FA">
        <w:trPr>
          <w:gridAfter w:val="1"/>
          <w:wAfter w:w="111" w:type="dxa"/>
          <w:trHeight w:val="1506"/>
        </w:trPr>
        <w:tc>
          <w:tcPr>
            <w:tcW w:w="2414" w:type="dxa"/>
            <w:tcBorders>
              <w:top w:val="single" w:sz="2" w:space="0" w:color="auto"/>
              <w:left w:val="single" w:sz="2" w:space="0" w:color="auto"/>
              <w:bottom w:val="single" w:sz="4" w:space="0" w:color="auto"/>
              <w:right w:val="single" w:sz="2" w:space="0" w:color="auto"/>
            </w:tcBorders>
          </w:tcPr>
          <w:p w14:paraId="4F85F2AF" w14:textId="77777777" w:rsidR="00DE30FA" w:rsidRPr="00FF353C" w:rsidRDefault="00DE30FA" w:rsidP="00DE30FA">
            <w:pPr>
              <w:pStyle w:val="NormalLeft"/>
              <w:rPr>
                <w:lang w:val="en-GB"/>
              </w:rPr>
            </w:pPr>
            <w:r w:rsidRPr="00FF353C">
              <w:rPr>
                <w:lang w:val="en-GB"/>
              </w:rPr>
              <w:t>R0070/C0040</w:t>
            </w:r>
          </w:p>
        </w:tc>
        <w:tc>
          <w:tcPr>
            <w:tcW w:w="2043" w:type="dxa"/>
            <w:tcBorders>
              <w:top w:val="single" w:sz="2" w:space="0" w:color="auto"/>
              <w:left w:val="single" w:sz="2" w:space="0" w:color="auto"/>
              <w:bottom w:val="single" w:sz="4" w:space="0" w:color="auto"/>
              <w:right w:val="single" w:sz="2" w:space="0" w:color="auto"/>
            </w:tcBorders>
          </w:tcPr>
          <w:p w14:paraId="60BBFB04" w14:textId="6E5BD6E5" w:rsidR="00DE30FA" w:rsidRPr="00FF353C" w:rsidRDefault="00DE30FA" w:rsidP="00DE30FA">
            <w:pPr>
              <w:pStyle w:val="NormalLeft"/>
              <w:rPr>
                <w:lang w:val="en-GB"/>
              </w:rPr>
            </w:pPr>
            <w:r w:rsidRPr="00FF353C">
              <w:rPr>
                <w:lang w:val="en-GB"/>
              </w:rPr>
              <w:t xml:space="preserve">Gross solvency capital requirement </w:t>
            </w:r>
            <w:ins w:id="2924" w:author="Author">
              <w:r w:rsidR="005D4C7C">
                <w:rPr>
                  <w:lang w:val="en-GB"/>
                </w:rPr>
                <w:t xml:space="preserve">- </w:t>
              </w:r>
            </w:ins>
            <w:r w:rsidRPr="00FF353C">
              <w:rPr>
                <w:lang w:val="en-GB"/>
              </w:rPr>
              <w:t>Intangible assets risk</w:t>
            </w:r>
          </w:p>
        </w:tc>
        <w:tc>
          <w:tcPr>
            <w:tcW w:w="4829" w:type="dxa"/>
            <w:tcBorders>
              <w:top w:val="single" w:sz="2" w:space="0" w:color="auto"/>
              <w:left w:val="single" w:sz="2" w:space="0" w:color="auto"/>
              <w:bottom w:val="single" w:sz="4" w:space="0" w:color="auto"/>
              <w:right w:val="single" w:sz="2" w:space="0" w:color="auto"/>
            </w:tcBorders>
          </w:tcPr>
          <w:p w14:paraId="2699A152" w14:textId="77777777" w:rsidR="00DE30FA" w:rsidRPr="00FF353C" w:rsidRDefault="00DE30FA" w:rsidP="00DE30FA">
            <w:pPr>
              <w:pStyle w:val="NormalLeft"/>
              <w:rPr>
                <w:lang w:val="en-GB"/>
              </w:rPr>
            </w:pPr>
            <w:r w:rsidRPr="00FF353C">
              <w:rPr>
                <w:lang w:val="en-GB"/>
              </w:rPr>
              <w:t>The future discretionary benefits according to Article 205 of the Delegated Regulation (EU) 2015/35 for intangible assets risk is zero under standard formula, hence R0070/C0040 equals R0070/C0030.</w:t>
            </w:r>
          </w:p>
        </w:tc>
      </w:tr>
      <w:tr w:rsidR="00DE30FA" w:rsidRPr="00FF353C" w:rsidDel="00A922F0" w14:paraId="1DE7B04B" w14:textId="69F010E8" w:rsidTr="00DE30FA">
        <w:trPr>
          <w:trHeight w:val="122"/>
          <w:del w:id="2925" w:author="Author"/>
        </w:trPr>
        <w:tc>
          <w:tcPr>
            <w:tcW w:w="2414" w:type="dxa"/>
            <w:tcBorders>
              <w:top w:val="single" w:sz="4" w:space="0" w:color="auto"/>
              <w:left w:val="single" w:sz="2" w:space="0" w:color="auto"/>
              <w:bottom w:val="single" w:sz="2" w:space="0" w:color="auto"/>
              <w:right w:val="single" w:sz="2" w:space="0" w:color="auto"/>
            </w:tcBorders>
          </w:tcPr>
          <w:p w14:paraId="4CB84972" w14:textId="19C094B7" w:rsidR="00DE30FA" w:rsidRPr="00FF353C" w:rsidDel="00A922F0" w:rsidRDefault="00DE30FA" w:rsidP="00DE30FA">
            <w:pPr>
              <w:pStyle w:val="NormalLeft"/>
              <w:rPr>
                <w:del w:id="2926" w:author="Author"/>
                <w:lang w:val="en-GB"/>
              </w:rPr>
            </w:pPr>
            <w:ins w:id="2927" w:author="Author">
              <w:del w:id="2928" w:author="Author">
                <w:r w:rsidRPr="00FF353C" w:rsidDel="00A922F0">
                  <w:rPr>
                    <w:lang w:val="en-GB"/>
                  </w:rPr>
                  <w:delText>R0070/C0050</w:delText>
                </w:r>
              </w:del>
            </w:ins>
          </w:p>
        </w:tc>
        <w:tc>
          <w:tcPr>
            <w:tcW w:w="2043" w:type="dxa"/>
            <w:tcBorders>
              <w:top w:val="single" w:sz="4" w:space="0" w:color="auto"/>
              <w:left w:val="single" w:sz="2" w:space="0" w:color="auto"/>
              <w:bottom w:val="single" w:sz="2" w:space="0" w:color="auto"/>
              <w:right w:val="single" w:sz="2" w:space="0" w:color="auto"/>
            </w:tcBorders>
          </w:tcPr>
          <w:p w14:paraId="54E67FA4" w14:textId="3E7B03D1" w:rsidR="00DE30FA" w:rsidRPr="00FF353C" w:rsidDel="00A922F0" w:rsidRDefault="00DE30FA" w:rsidP="00DE30FA">
            <w:pPr>
              <w:pStyle w:val="NormalLeft"/>
              <w:rPr>
                <w:del w:id="2929" w:author="Author"/>
                <w:lang w:val="en-GB"/>
              </w:rPr>
            </w:pPr>
            <w:ins w:id="2930" w:author="Author">
              <w:del w:id="2931" w:author="Author">
                <w:r w:rsidRPr="00FF353C" w:rsidDel="00A922F0">
                  <w:rPr>
                    <w:lang w:val="en-GB"/>
                  </w:rPr>
                  <w:delText>Allocation of RFF adjustment due to RFF and Matching adjustments portfolios</w:delText>
                </w:r>
              </w:del>
            </w:ins>
          </w:p>
        </w:tc>
        <w:tc>
          <w:tcPr>
            <w:tcW w:w="4829" w:type="dxa"/>
            <w:gridSpan w:val="2"/>
            <w:tcBorders>
              <w:top w:val="single" w:sz="4" w:space="0" w:color="auto"/>
              <w:left w:val="single" w:sz="2" w:space="0" w:color="auto"/>
              <w:bottom w:val="single" w:sz="2" w:space="0" w:color="auto"/>
              <w:right w:val="single" w:sz="2" w:space="0" w:color="auto"/>
            </w:tcBorders>
          </w:tcPr>
          <w:p w14:paraId="29BB9FA1" w14:textId="221710E6" w:rsidR="00DE30FA" w:rsidRPr="00FF353C" w:rsidDel="00A922F0" w:rsidRDefault="00DE30FA" w:rsidP="00DE30FA">
            <w:pPr>
              <w:pStyle w:val="NormalLeft"/>
              <w:rPr>
                <w:del w:id="2932" w:author="Author"/>
                <w:lang w:val="en-GB"/>
              </w:rPr>
            </w:pPr>
            <w:ins w:id="2933" w:author="Author">
              <w:del w:id="2934" w:author="Author">
                <w:r w:rsidRPr="00FF353C" w:rsidDel="00A922F0">
                  <w:rPr>
                    <w:lang w:val="en-GB"/>
                  </w:rPr>
                  <w:delText>Part of the adjustment allocated to each risk module according to the procedure described in the general comments. This amount shall be positive.</w:delText>
                </w:r>
              </w:del>
            </w:ins>
          </w:p>
        </w:tc>
      </w:tr>
      <w:tr w:rsidR="00DE30FA" w:rsidRPr="00FF353C" w14:paraId="51CEB91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04A7F830" w14:textId="77777777" w:rsidR="00DE30FA" w:rsidRPr="00FF353C" w:rsidRDefault="00DE30FA" w:rsidP="00DE30FA">
            <w:pPr>
              <w:pStyle w:val="NormalLeft"/>
              <w:rPr>
                <w:lang w:val="en-GB"/>
              </w:rPr>
            </w:pPr>
            <w:r w:rsidRPr="00FF353C">
              <w:rPr>
                <w:lang w:val="en-GB"/>
              </w:rPr>
              <w:t>R0100/C0030</w:t>
            </w:r>
          </w:p>
        </w:tc>
        <w:tc>
          <w:tcPr>
            <w:tcW w:w="2043" w:type="dxa"/>
            <w:tcBorders>
              <w:top w:val="single" w:sz="2" w:space="0" w:color="auto"/>
              <w:left w:val="single" w:sz="2" w:space="0" w:color="auto"/>
              <w:bottom w:val="single" w:sz="2" w:space="0" w:color="auto"/>
              <w:right w:val="single" w:sz="2" w:space="0" w:color="auto"/>
            </w:tcBorders>
          </w:tcPr>
          <w:p w14:paraId="3AE8EC6E" w14:textId="77777777" w:rsidR="00DE30FA" w:rsidRPr="00FF353C" w:rsidRDefault="00DE30FA" w:rsidP="00DE30FA">
            <w:pPr>
              <w:pStyle w:val="NormalLeft"/>
              <w:rPr>
                <w:lang w:val="en-GB"/>
              </w:rPr>
            </w:pPr>
            <w:r w:rsidRPr="00FF353C">
              <w:rPr>
                <w:lang w:val="en-GB"/>
              </w:rPr>
              <w:t>Net solvency capital requirement — Basic Solvency Capital Requirement</w:t>
            </w:r>
          </w:p>
        </w:tc>
        <w:tc>
          <w:tcPr>
            <w:tcW w:w="4829" w:type="dxa"/>
            <w:tcBorders>
              <w:top w:val="single" w:sz="2" w:space="0" w:color="auto"/>
              <w:left w:val="single" w:sz="2" w:space="0" w:color="auto"/>
              <w:bottom w:val="single" w:sz="2" w:space="0" w:color="auto"/>
              <w:right w:val="single" w:sz="2" w:space="0" w:color="auto"/>
            </w:tcBorders>
          </w:tcPr>
          <w:p w14:paraId="14C30B22" w14:textId="77777777" w:rsidR="00DE30FA" w:rsidRPr="00FF353C" w:rsidRDefault="00DE30FA" w:rsidP="00DE30FA">
            <w:pPr>
              <w:pStyle w:val="NormalLeft"/>
              <w:rPr>
                <w:lang w:val="en-GB"/>
              </w:rPr>
            </w:pPr>
            <w:r w:rsidRPr="00FF353C">
              <w:rPr>
                <w:lang w:val="en-GB"/>
              </w:rPr>
              <w:t>Amount of the basic capital requirements, after the consideration of future discretionary benefits according to Article 205 of Delegated Regulation (EU) 2015/35, as calculated using the standard formula.</w:t>
            </w:r>
          </w:p>
          <w:p w14:paraId="198EE2A8" w14:textId="77777777" w:rsidR="00DE30FA" w:rsidRPr="00FF353C" w:rsidRDefault="00DE30FA" w:rsidP="00DE30FA">
            <w:pPr>
              <w:pStyle w:val="NormalLeft"/>
              <w:rPr>
                <w:lang w:val="en-GB"/>
              </w:rPr>
            </w:pPr>
            <w:r w:rsidRPr="00FF353C">
              <w:rPr>
                <w:lang w:val="en-GB"/>
              </w:rPr>
              <w:t xml:space="preserve">This amount shall fully consider diversification effects according to Article 304 of Directive </w:t>
            </w:r>
            <w:r w:rsidRPr="00FF353C">
              <w:rPr>
                <w:lang w:val="en-GB"/>
              </w:rPr>
              <w:lastRenderedPageBreak/>
              <w:t>2009/138/EC where applicable.</w:t>
            </w:r>
          </w:p>
          <w:p w14:paraId="199A0F91" w14:textId="77777777" w:rsidR="00DE30FA" w:rsidRPr="00FF353C" w:rsidRDefault="00DE30FA" w:rsidP="00DE30FA">
            <w:pPr>
              <w:pStyle w:val="NormalLeft"/>
              <w:rPr>
                <w:lang w:val="en-GB"/>
              </w:rPr>
            </w:pPr>
            <w:r w:rsidRPr="00FF353C">
              <w:rPr>
                <w:lang w:val="en-GB"/>
              </w:rPr>
              <w:t>This cell does not include the allocation of the adjustment due to the aggregation of the nSCR of the RFF/MAP at entity level. These figures represent the SCR as if there was no loss of diversification.</w:t>
            </w:r>
          </w:p>
          <w:p w14:paraId="4653DA8F" w14:textId="77777777" w:rsidR="00DE30FA" w:rsidRPr="00FF353C" w:rsidRDefault="00DE30FA" w:rsidP="00DE30FA">
            <w:pPr>
              <w:pStyle w:val="NormalLeft"/>
              <w:rPr>
                <w:lang w:val="en-GB"/>
              </w:rPr>
            </w:pPr>
          </w:p>
          <w:p w14:paraId="19F47239" w14:textId="77777777" w:rsidR="00DE30FA" w:rsidRPr="00FF353C" w:rsidRDefault="00DE30FA" w:rsidP="00DE30FA">
            <w:pPr>
              <w:pStyle w:val="NormalLeft"/>
              <w:rPr>
                <w:lang w:val="en-GB"/>
              </w:rPr>
            </w:pPr>
            <w:r w:rsidRPr="00FF353C">
              <w:rPr>
                <w:lang w:val="en-GB"/>
              </w:rPr>
              <w:t>This amount shall be calculated as a sum of the net capital charges for each risk module within the standard formula, including adjustment for diversification effect within standard formula.</w:t>
            </w:r>
          </w:p>
        </w:tc>
      </w:tr>
      <w:tr w:rsidR="00DE30FA" w:rsidRPr="00FF353C" w14:paraId="2CA83101" w14:textId="77777777" w:rsidTr="00F1665D">
        <w:trPr>
          <w:gridAfter w:val="1"/>
          <w:wAfter w:w="111" w:type="dxa"/>
          <w:trHeight w:val="137"/>
        </w:trPr>
        <w:tc>
          <w:tcPr>
            <w:tcW w:w="2414" w:type="dxa"/>
            <w:tcBorders>
              <w:top w:val="single" w:sz="2" w:space="0" w:color="auto"/>
              <w:left w:val="single" w:sz="2" w:space="0" w:color="auto"/>
              <w:bottom w:val="single" w:sz="4" w:space="0" w:color="auto"/>
              <w:right w:val="single" w:sz="2" w:space="0" w:color="auto"/>
            </w:tcBorders>
          </w:tcPr>
          <w:p w14:paraId="02A08786" w14:textId="77777777" w:rsidR="00DE30FA" w:rsidRPr="00FF353C" w:rsidRDefault="00DE30FA" w:rsidP="00DE30FA">
            <w:pPr>
              <w:pStyle w:val="NormalLeft"/>
              <w:rPr>
                <w:lang w:val="en-GB"/>
              </w:rPr>
            </w:pPr>
            <w:r w:rsidRPr="00FF353C">
              <w:rPr>
                <w:lang w:val="en-GB"/>
              </w:rPr>
              <w:lastRenderedPageBreak/>
              <w:t>R0100/C0040</w:t>
            </w:r>
          </w:p>
        </w:tc>
        <w:tc>
          <w:tcPr>
            <w:tcW w:w="2043" w:type="dxa"/>
            <w:tcBorders>
              <w:top w:val="single" w:sz="2" w:space="0" w:color="auto"/>
              <w:left w:val="single" w:sz="2" w:space="0" w:color="auto"/>
              <w:bottom w:val="single" w:sz="4" w:space="0" w:color="auto"/>
              <w:right w:val="single" w:sz="2" w:space="0" w:color="auto"/>
            </w:tcBorders>
          </w:tcPr>
          <w:p w14:paraId="637BC810" w14:textId="77777777" w:rsidR="00DE30FA" w:rsidRPr="00FF353C" w:rsidRDefault="00DE30FA" w:rsidP="00DE30FA">
            <w:pPr>
              <w:pStyle w:val="NormalLeft"/>
              <w:rPr>
                <w:lang w:val="en-GB"/>
              </w:rPr>
            </w:pPr>
            <w:r w:rsidRPr="00FF353C">
              <w:rPr>
                <w:lang w:val="en-GB"/>
              </w:rPr>
              <w:t>Gross solvency capital requirement — Basic Solvency Capital Requirement</w:t>
            </w:r>
          </w:p>
        </w:tc>
        <w:tc>
          <w:tcPr>
            <w:tcW w:w="4829" w:type="dxa"/>
            <w:tcBorders>
              <w:top w:val="single" w:sz="2" w:space="0" w:color="auto"/>
              <w:left w:val="single" w:sz="2" w:space="0" w:color="auto"/>
              <w:bottom w:val="single" w:sz="4" w:space="0" w:color="auto"/>
              <w:right w:val="single" w:sz="2" w:space="0" w:color="auto"/>
            </w:tcBorders>
          </w:tcPr>
          <w:p w14:paraId="1EB70A59" w14:textId="77777777" w:rsidR="00DE30FA" w:rsidRPr="00FF353C" w:rsidRDefault="00DE30FA" w:rsidP="00DE30FA">
            <w:pPr>
              <w:pStyle w:val="NormalLeft"/>
              <w:rPr>
                <w:lang w:val="en-GB"/>
              </w:rPr>
            </w:pPr>
            <w:r w:rsidRPr="00FF353C">
              <w:rPr>
                <w:lang w:val="en-GB"/>
              </w:rPr>
              <w:t>Amount of the basic capital requirements, before the consideration of future discretionary benefits according to Article 205 of Delegated Regulation (EU) 2015/35, as calculated using the standard formula.</w:t>
            </w:r>
          </w:p>
          <w:p w14:paraId="6F14BE76" w14:textId="77777777" w:rsidR="00DE30FA" w:rsidRPr="00FF353C" w:rsidRDefault="00DE30FA" w:rsidP="00DE30FA">
            <w:pPr>
              <w:pStyle w:val="NormalLeft"/>
              <w:rPr>
                <w:lang w:val="en-GB"/>
              </w:rPr>
            </w:pPr>
            <w:r w:rsidRPr="00FF353C">
              <w:rPr>
                <w:lang w:val="en-GB"/>
              </w:rPr>
              <w:t>This amount shall fully consider diversification effects according to Article 304 of Directive 2009/138/EC where applicable.</w:t>
            </w:r>
          </w:p>
          <w:p w14:paraId="09DBB5AC" w14:textId="77777777" w:rsidR="00DE30FA" w:rsidRPr="00FF353C" w:rsidRDefault="00DE30FA" w:rsidP="00DE30FA">
            <w:pPr>
              <w:pStyle w:val="NormalLeft"/>
              <w:rPr>
                <w:lang w:val="en-GB"/>
              </w:rPr>
            </w:pPr>
            <w:r w:rsidRPr="00FF353C">
              <w:rPr>
                <w:lang w:val="en-GB"/>
              </w:rPr>
              <w:t>This cell does not include the allocation of the adjustment due to the aggregation of the nSCR of the RFF/MAP at entity level. These figures represent the SCR as if there was no loss of diversification.</w:t>
            </w:r>
          </w:p>
          <w:p w14:paraId="4CD54440" w14:textId="77777777" w:rsidR="00DE30FA" w:rsidRPr="00FF353C" w:rsidRDefault="00DE30FA" w:rsidP="00DE30FA">
            <w:pPr>
              <w:pStyle w:val="NormalLeft"/>
              <w:rPr>
                <w:lang w:val="en-GB"/>
              </w:rPr>
            </w:pPr>
            <w:r w:rsidRPr="00FF353C">
              <w:rPr>
                <w:lang w:val="en-GB"/>
              </w:rPr>
              <w:t>This amount shall be calculated as a sum of the gross capital charges for each risk module within the standard formula, including adjustment for diversification effect within standard formula</w:t>
            </w:r>
          </w:p>
        </w:tc>
      </w:tr>
      <w:tr w:rsidR="00DE30FA" w:rsidRPr="00FF353C" w:rsidDel="00A922F0" w14:paraId="7A732F2F" w14:textId="03DE8473" w:rsidTr="00DE30FA">
        <w:trPr>
          <w:trHeight w:val="188"/>
          <w:del w:id="2935" w:author="Author"/>
        </w:trPr>
        <w:tc>
          <w:tcPr>
            <w:tcW w:w="2414" w:type="dxa"/>
            <w:tcBorders>
              <w:top w:val="single" w:sz="4" w:space="0" w:color="auto"/>
              <w:left w:val="single" w:sz="2" w:space="0" w:color="auto"/>
              <w:bottom w:val="single" w:sz="2" w:space="0" w:color="auto"/>
              <w:right w:val="single" w:sz="2" w:space="0" w:color="auto"/>
            </w:tcBorders>
          </w:tcPr>
          <w:p w14:paraId="706B2668" w14:textId="2FCF81B1" w:rsidR="00DE30FA" w:rsidRPr="00FF353C" w:rsidDel="00A922F0" w:rsidRDefault="00DE30FA" w:rsidP="00DE30FA">
            <w:pPr>
              <w:pStyle w:val="NormalLeft"/>
              <w:rPr>
                <w:del w:id="2936" w:author="Author"/>
                <w:lang w:val="en-GB"/>
              </w:rPr>
            </w:pPr>
            <w:ins w:id="2937" w:author="Author">
              <w:del w:id="2938" w:author="Author">
                <w:r w:rsidRPr="00FF353C" w:rsidDel="00A922F0">
                  <w:rPr>
                    <w:lang w:val="en-GB"/>
                  </w:rPr>
                  <w:delText>R0100/C0050</w:delText>
                </w:r>
              </w:del>
            </w:ins>
          </w:p>
        </w:tc>
        <w:tc>
          <w:tcPr>
            <w:tcW w:w="2043" w:type="dxa"/>
            <w:tcBorders>
              <w:top w:val="single" w:sz="4" w:space="0" w:color="auto"/>
              <w:left w:val="single" w:sz="2" w:space="0" w:color="auto"/>
              <w:bottom w:val="single" w:sz="2" w:space="0" w:color="auto"/>
              <w:right w:val="single" w:sz="2" w:space="0" w:color="auto"/>
            </w:tcBorders>
          </w:tcPr>
          <w:p w14:paraId="59AD5273" w14:textId="47B30ED3" w:rsidR="00DE30FA" w:rsidRPr="00FF353C" w:rsidDel="00A922F0" w:rsidRDefault="00DE30FA" w:rsidP="00DE30FA">
            <w:pPr>
              <w:pStyle w:val="NormalLeft"/>
              <w:rPr>
                <w:del w:id="2939" w:author="Author"/>
                <w:lang w:val="en-GB"/>
              </w:rPr>
            </w:pPr>
            <w:ins w:id="2940" w:author="Author">
              <w:del w:id="2941" w:author="Author">
                <w:r w:rsidRPr="00FF353C" w:rsidDel="00A922F0">
                  <w:rPr>
                    <w:lang w:val="en-GB"/>
                  </w:rPr>
                  <w:delText>Allocation from adjustments due to RFF and Matching adjustments portfolios — Basic Solvency Capital Requirement</w:delText>
                </w:r>
              </w:del>
            </w:ins>
          </w:p>
        </w:tc>
        <w:tc>
          <w:tcPr>
            <w:tcW w:w="4829" w:type="dxa"/>
            <w:gridSpan w:val="2"/>
            <w:tcBorders>
              <w:top w:val="single" w:sz="4" w:space="0" w:color="auto"/>
              <w:left w:val="single" w:sz="2" w:space="0" w:color="auto"/>
              <w:bottom w:val="single" w:sz="2" w:space="0" w:color="auto"/>
              <w:right w:val="single" w:sz="2" w:space="0" w:color="auto"/>
            </w:tcBorders>
          </w:tcPr>
          <w:p w14:paraId="57B8F7BE" w14:textId="00CC7AC7" w:rsidR="00DE30FA" w:rsidRPr="00FF353C" w:rsidDel="00A922F0" w:rsidRDefault="00DE30FA" w:rsidP="00DE30FA">
            <w:pPr>
              <w:pStyle w:val="NormalLeft"/>
              <w:rPr>
                <w:ins w:id="2942" w:author="Author"/>
                <w:del w:id="2943" w:author="Author"/>
                <w:lang w:val="en-GB"/>
              </w:rPr>
            </w:pPr>
            <w:ins w:id="2944" w:author="Author">
              <w:del w:id="2945" w:author="Author">
                <w:r w:rsidRPr="00FF353C" w:rsidDel="00A922F0">
                  <w:rPr>
                    <w:lang w:val="en-GB"/>
                  </w:rPr>
                  <w:delText>Amount of the basic capital requirements, before the consideration of future discretionary benefits according to Article 205 of Delegated Regulation (EU) 2015/35, as calculated using the standard formula.</w:delText>
                </w:r>
              </w:del>
            </w:ins>
          </w:p>
          <w:p w14:paraId="6E0507CA" w14:textId="66D0088A" w:rsidR="00DE30FA" w:rsidRPr="00FF353C" w:rsidDel="00A922F0" w:rsidRDefault="00DE30FA" w:rsidP="00DE30FA">
            <w:pPr>
              <w:pStyle w:val="NormalLeft"/>
              <w:rPr>
                <w:ins w:id="2946" w:author="Author"/>
                <w:del w:id="2947" w:author="Author"/>
                <w:lang w:val="en-GB"/>
              </w:rPr>
            </w:pPr>
            <w:ins w:id="2948" w:author="Author">
              <w:del w:id="2949" w:author="Author">
                <w:r w:rsidRPr="00FF353C" w:rsidDel="00A922F0">
                  <w:rPr>
                    <w:lang w:val="en-GB"/>
                  </w:rPr>
                  <w:delText>This amount shall fully consider diversification effects according to Article 304 of Directive 2009/138/EC where applicable.</w:delText>
                </w:r>
              </w:del>
            </w:ins>
          </w:p>
          <w:p w14:paraId="5208D36E" w14:textId="0AA42D87" w:rsidR="00DE30FA" w:rsidRPr="00FF353C" w:rsidDel="00A922F0" w:rsidRDefault="00DE30FA" w:rsidP="00DE30FA">
            <w:pPr>
              <w:pStyle w:val="NormalLeft"/>
              <w:rPr>
                <w:ins w:id="2950" w:author="Author"/>
                <w:del w:id="2951" w:author="Author"/>
                <w:lang w:val="en-GB"/>
              </w:rPr>
            </w:pPr>
            <w:ins w:id="2952" w:author="Author">
              <w:del w:id="2953" w:author="Author">
                <w:r w:rsidRPr="00FF353C" w:rsidDel="00A922F0">
                  <w:rPr>
                    <w:lang w:val="en-GB"/>
                  </w:rPr>
                  <w:delText>This cell does not include the allocation of the adjustment due to the aggregation of the nSCR of the RFF/MAP at entity level. These figures represent the SCR as if there was no loss of diversification.</w:delText>
                </w:r>
              </w:del>
            </w:ins>
          </w:p>
          <w:p w14:paraId="6940EA8E" w14:textId="493B52A6" w:rsidR="00DE30FA" w:rsidRPr="00FF353C" w:rsidDel="00A922F0" w:rsidRDefault="00DE30FA" w:rsidP="00DE30FA">
            <w:pPr>
              <w:pStyle w:val="NormalLeft"/>
              <w:rPr>
                <w:del w:id="2954" w:author="Author"/>
                <w:lang w:val="en-GB"/>
              </w:rPr>
            </w:pPr>
            <w:ins w:id="2955" w:author="Author">
              <w:del w:id="2956" w:author="Author">
                <w:r w:rsidRPr="00FF353C" w:rsidDel="00A922F0">
                  <w:rPr>
                    <w:lang w:val="en-GB"/>
                  </w:rPr>
                  <w:delText xml:space="preserve">This amount shall be calculated as a sum of the gross capital charges for each risk module within the standard formula, including </w:delText>
                </w:r>
                <w:r w:rsidRPr="00FF353C" w:rsidDel="00A922F0">
                  <w:rPr>
                    <w:lang w:val="en-GB"/>
                  </w:rPr>
                  <w:lastRenderedPageBreak/>
                  <w:delText>adjustment for diversification effect within standard formula</w:delText>
                </w:r>
              </w:del>
            </w:ins>
          </w:p>
        </w:tc>
      </w:tr>
      <w:tr w:rsidR="00EE3F5E" w:rsidRPr="00FF353C" w14:paraId="30CC9B26" w14:textId="77777777" w:rsidTr="00CE7B48">
        <w:trPr>
          <w:gridAfter w:val="1"/>
          <w:wAfter w:w="111" w:type="dxa"/>
        </w:trPr>
        <w:tc>
          <w:tcPr>
            <w:tcW w:w="9286" w:type="dxa"/>
            <w:gridSpan w:val="3"/>
            <w:tcBorders>
              <w:top w:val="single" w:sz="2" w:space="0" w:color="auto"/>
              <w:left w:val="single" w:sz="2" w:space="0" w:color="auto"/>
              <w:bottom w:val="single" w:sz="2" w:space="0" w:color="auto"/>
              <w:right w:val="single" w:sz="2" w:space="0" w:color="auto"/>
            </w:tcBorders>
          </w:tcPr>
          <w:p w14:paraId="44CABD4A" w14:textId="14A9994A" w:rsidR="00EE3F5E" w:rsidRPr="00FF353C" w:rsidRDefault="00EE3F5E" w:rsidP="00A75973">
            <w:pPr>
              <w:pStyle w:val="NormalCentered"/>
              <w:jc w:val="left"/>
              <w:rPr>
                <w:lang w:val="en-GB"/>
              </w:rPr>
            </w:pPr>
            <w:r w:rsidRPr="00FF353C">
              <w:rPr>
                <w:i/>
                <w:iCs/>
                <w:lang w:val="en-GB"/>
              </w:rPr>
              <w:lastRenderedPageBreak/>
              <w:t>Calculation of Solvency Capital Requirement</w:t>
            </w:r>
          </w:p>
        </w:tc>
      </w:tr>
      <w:tr w:rsidR="00DE30FA" w:rsidRPr="00FF353C" w14:paraId="32C739BF"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468BD6C" w14:textId="77777777" w:rsidR="00DE30FA" w:rsidRPr="00FF353C" w:rsidRDefault="00DE30FA" w:rsidP="00DE30FA">
            <w:pPr>
              <w:pStyle w:val="NormalLeft"/>
              <w:rPr>
                <w:lang w:val="en-GB"/>
              </w:rPr>
            </w:pPr>
            <w:r w:rsidRPr="00FF353C">
              <w:rPr>
                <w:lang w:val="en-GB"/>
              </w:rPr>
              <w:t>R0120/C0100</w:t>
            </w:r>
          </w:p>
        </w:tc>
        <w:tc>
          <w:tcPr>
            <w:tcW w:w="2043" w:type="dxa"/>
            <w:tcBorders>
              <w:top w:val="single" w:sz="2" w:space="0" w:color="auto"/>
              <w:left w:val="single" w:sz="2" w:space="0" w:color="auto"/>
              <w:bottom w:val="single" w:sz="2" w:space="0" w:color="auto"/>
              <w:right w:val="single" w:sz="2" w:space="0" w:color="auto"/>
            </w:tcBorders>
          </w:tcPr>
          <w:p w14:paraId="3137B00D" w14:textId="77777777" w:rsidR="00DE30FA" w:rsidRPr="00FF353C" w:rsidRDefault="00DE30FA" w:rsidP="00DE30FA">
            <w:pPr>
              <w:pStyle w:val="NormalLeft"/>
              <w:rPr>
                <w:lang w:val="en-GB"/>
              </w:rPr>
            </w:pPr>
            <w:r w:rsidRPr="00FF353C">
              <w:rPr>
                <w:lang w:val="en-GB"/>
              </w:rPr>
              <w:t>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4069B811" w14:textId="77777777" w:rsidR="00DE30FA" w:rsidRPr="00FF353C" w:rsidRDefault="00DE30FA" w:rsidP="00DE30FA">
            <w:pPr>
              <w:pStyle w:val="NormalLeft"/>
              <w:rPr>
                <w:lang w:val="en-GB"/>
              </w:rPr>
            </w:pPr>
            <w:r w:rsidRPr="00FF353C">
              <w:rPr>
                <w:lang w:val="en-GB"/>
              </w:rPr>
              <w:t>Adjustment to correct the bias on SCR calculation due to aggregation of RFF/MAP nSCR at risk module level. This amount shall be positive.</w:t>
            </w:r>
          </w:p>
        </w:tc>
      </w:tr>
      <w:tr w:rsidR="00DE30FA" w:rsidRPr="00FF353C" w14:paraId="67A197E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1FFF1880" w14:textId="77777777" w:rsidR="00DE30FA" w:rsidRPr="00FF353C" w:rsidRDefault="00DE30FA" w:rsidP="00DE30FA">
            <w:pPr>
              <w:pStyle w:val="NormalLeft"/>
              <w:rPr>
                <w:lang w:val="en-GB"/>
              </w:rPr>
            </w:pPr>
            <w:r w:rsidRPr="00FF353C">
              <w:rPr>
                <w:lang w:val="en-GB"/>
              </w:rPr>
              <w:t>R0130/C0100</w:t>
            </w:r>
          </w:p>
        </w:tc>
        <w:tc>
          <w:tcPr>
            <w:tcW w:w="2043" w:type="dxa"/>
            <w:tcBorders>
              <w:top w:val="single" w:sz="2" w:space="0" w:color="auto"/>
              <w:left w:val="single" w:sz="2" w:space="0" w:color="auto"/>
              <w:bottom w:val="single" w:sz="2" w:space="0" w:color="auto"/>
              <w:right w:val="single" w:sz="2" w:space="0" w:color="auto"/>
            </w:tcBorders>
          </w:tcPr>
          <w:p w14:paraId="185B9E40" w14:textId="77777777" w:rsidR="00DE30FA" w:rsidRPr="00FF353C" w:rsidRDefault="00DE30FA" w:rsidP="00DE30FA">
            <w:pPr>
              <w:pStyle w:val="NormalLeft"/>
              <w:rPr>
                <w:lang w:val="en-GB"/>
              </w:rPr>
            </w:pPr>
            <w:r w:rsidRPr="00FF353C">
              <w:rPr>
                <w:lang w:val="en-GB"/>
              </w:rPr>
              <w:t>Operational risk</w:t>
            </w:r>
          </w:p>
        </w:tc>
        <w:tc>
          <w:tcPr>
            <w:tcW w:w="4829" w:type="dxa"/>
            <w:tcBorders>
              <w:top w:val="single" w:sz="2" w:space="0" w:color="auto"/>
              <w:left w:val="single" w:sz="2" w:space="0" w:color="auto"/>
              <w:bottom w:val="single" w:sz="2" w:space="0" w:color="auto"/>
              <w:right w:val="single" w:sz="2" w:space="0" w:color="auto"/>
            </w:tcBorders>
          </w:tcPr>
          <w:p w14:paraId="0DD2B620" w14:textId="77777777" w:rsidR="00DE30FA" w:rsidRPr="00FF353C" w:rsidRDefault="00DE30FA" w:rsidP="00DE30FA">
            <w:pPr>
              <w:pStyle w:val="NormalLeft"/>
              <w:rPr>
                <w:lang w:val="en-GB"/>
              </w:rPr>
            </w:pPr>
            <w:r w:rsidRPr="00FF353C">
              <w:rPr>
                <w:lang w:val="en-GB"/>
              </w:rPr>
              <w:t>Amount of the capital requirements for operational risk module as calculated using the standard formula.</w:t>
            </w:r>
          </w:p>
        </w:tc>
      </w:tr>
      <w:tr w:rsidR="00DE30FA" w:rsidRPr="00FF353C" w14:paraId="12004EA1"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D4E690B" w14:textId="77777777" w:rsidR="00DE30FA" w:rsidRPr="00FF353C" w:rsidRDefault="00DE30FA" w:rsidP="00DE30FA">
            <w:pPr>
              <w:pStyle w:val="NormalLeft"/>
              <w:rPr>
                <w:lang w:val="en-GB"/>
              </w:rPr>
            </w:pPr>
            <w:r w:rsidRPr="00FF353C">
              <w:rPr>
                <w:lang w:val="en-GB"/>
              </w:rPr>
              <w:t>R0140/C0100</w:t>
            </w:r>
          </w:p>
        </w:tc>
        <w:tc>
          <w:tcPr>
            <w:tcW w:w="2043" w:type="dxa"/>
            <w:tcBorders>
              <w:top w:val="single" w:sz="2" w:space="0" w:color="auto"/>
              <w:left w:val="single" w:sz="2" w:space="0" w:color="auto"/>
              <w:bottom w:val="single" w:sz="2" w:space="0" w:color="auto"/>
              <w:right w:val="single" w:sz="2" w:space="0" w:color="auto"/>
            </w:tcBorders>
          </w:tcPr>
          <w:p w14:paraId="04208DD6" w14:textId="77777777" w:rsidR="00DE30FA" w:rsidRPr="00FF353C" w:rsidRDefault="00DE30FA" w:rsidP="00DE30FA">
            <w:pPr>
              <w:pStyle w:val="NormalLeft"/>
              <w:rPr>
                <w:lang w:val="en-GB"/>
              </w:rPr>
            </w:pPr>
            <w:r w:rsidRPr="00FF353C">
              <w:rPr>
                <w:lang w:val="en-GB"/>
              </w:rPr>
              <w:t>Loss–absorbing capacity of technical provisions</w:t>
            </w:r>
          </w:p>
        </w:tc>
        <w:tc>
          <w:tcPr>
            <w:tcW w:w="4829" w:type="dxa"/>
            <w:tcBorders>
              <w:top w:val="single" w:sz="2" w:space="0" w:color="auto"/>
              <w:left w:val="single" w:sz="2" w:space="0" w:color="auto"/>
              <w:bottom w:val="single" w:sz="2" w:space="0" w:color="auto"/>
              <w:right w:val="single" w:sz="2" w:space="0" w:color="auto"/>
            </w:tcBorders>
          </w:tcPr>
          <w:p w14:paraId="6FEDFF1D" w14:textId="77777777" w:rsidR="00DE30FA" w:rsidRPr="00FF353C" w:rsidRDefault="00DE30FA" w:rsidP="00DE30FA">
            <w:pPr>
              <w:pStyle w:val="NormalLeft"/>
              <w:rPr>
                <w:lang w:val="en-GB"/>
              </w:rPr>
            </w:pPr>
            <w:r w:rsidRPr="00FF353C">
              <w:rPr>
                <w:lang w:val="en-GB"/>
              </w:rPr>
              <w:t>Amount of the adjustment for loss–absorbing capacity of technical provisions calculated according to the standard formula.</w:t>
            </w:r>
          </w:p>
          <w:p w14:paraId="1860FA77" w14:textId="77777777" w:rsidR="00DE30FA" w:rsidRPr="00FF353C" w:rsidRDefault="00DE30FA" w:rsidP="00DE30FA">
            <w:pPr>
              <w:pStyle w:val="NormalLeft"/>
              <w:rPr>
                <w:lang w:val="en-GB"/>
              </w:rPr>
            </w:pPr>
            <w:r w:rsidRPr="00FF353C">
              <w:rPr>
                <w:lang w:val="en-GB"/>
              </w:rPr>
              <w:t>This amount shall be reported as a negative value.</w:t>
            </w:r>
          </w:p>
          <w:p w14:paraId="5B7575AE" w14:textId="77777777" w:rsidR="00DE30FA" w:rsidRPr="00FF353C" w:rsidRDefault="00DE30FA" w:rsidP="00DE30FA">
            <w:pPr>
              <w:pStyle w:val="NormalLeft"/>
              <w:rPr>
                <w:lang w:val="en-GB"/>
              </w:rPr>
            </w:pPr>
            <w:r w:rsidRPr="00FF353C">
              <w:rPr>
                <w:lang w:val="en-GB"/>
              </w:rPr>
              <w:t>At RFF/MAP level and at entity level where there are no RFF (other than those under Article 304 of Directive 2009/138/EC)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w:t>
            </w:r>
          </w:p>
          <w:p w14:paraId="443074DE" w14:textId="77777777" w:rsidR="00DE30FA" w:rsidRPr="00FF353C" w:rsidRDefault="00DE30FA" w:rsidP="00DE30FA">
            <w:pPr>
              <w:pStyle w:val="NormalLeft"/>
              <w:rPr>
                <w:lang w:val="en-GB"/>
              </w:rPr>
            </w:pPr>
            <w:r w:rsidRPr="00FF353C">
              <w:rPr>
                <w:lang w:val="en-GB"/>
              </w:rPr>
              <w:t>Where there are RFF (other than those under Article 304 of Directive 2009/138/EC) or MAP, this amount shall be calculated as the sum of the loss–absorbing capacity of technical provisions of each RFF/MAP and remaining part, taking into account the net future discretionary benefits as a top limit.</w:t>
            </w:r>
          </w:p>
        </w:tc>
      </w:tr>
      <w:tr w:rsidR="00DE30FA" w:rsidRPr="00FF353C" w14:paraId="771F654F"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0D53222" w14:textId="77777777" w:rsidR="00DE30FA" w:rsidRPr="00FF353C" w:rsidRDefault="00DE30FA" w:rsidP="00DE30FA">
            <w:pPr>
              <w:pStyle w:val="NormalLeft"/>
              <w:rPr>
                <w:lang w:val="en-GB"/>
              </w:rPr>
            </w:pPr>
            <w:r w:rsidRPr="00FF353C">
              <w:rPr>
                <w:lang w:val="en-GB"/>
              </w:rPr>
              <w:t>R0150/C0100</w:t>
            </w:r>
          </w:p>
        </w:tc>
        <w:tc>
          <w:tcPr>
            <w:tcW w:w="2043" w:type="dxa"/>
            <w:tcBorders>
              <w:top w:val="single" w:sz="2" w:space="0" w:color="auto"/>
              <w:left w:val="single" w:sz="2" w:space="0" w:color="auto"/>
              <w:bottom w:val="single" w:sz="2" w:space="0" w:color="auto"/>
              <w:right w:val="single" w:sz="2" w:space="0" w:color="auto"/>
            </w:tcBorders>
          </w:tcPr>
          <w:p w14:paraId="7DF10C4D" w14:textId="77777777" w:rsidR="00DE30FA" w:rsidRPr="00FF353C" w:rsidRDefault="00DE30FA" w:rsidP="00DE30FA">
            <w:pPr>
              <w:pStyle w:val="NormalLeft"/>
              <w:rPr>
                <w:lang w:val="en-GB"/>
              </w:rPr>
            </w:pPr>
            <w:r w:rsidRPr="00FF353C">
              <w:rPr>
                <w:lang w:val="en-GB"/>
              </w:rPr>
              <w:t>Loss–absorbing capacity of deferred taxes</w:t>
            </w:r>
          </w:p>
        </w:tc>
        <w:tc>
          <w:tcPr>
            <w:tcW w:w="4829" w:type="dxa"/>
            <w:tcBorders>
              <w:top w:val="single" w:sz="2" w:space="0" w:color="auto"/>
              <w:left w:val="single" w:sz="2" w:space="0" w:color="auto"/>
              <w:bottom w:val="single" w:sz="2" w:space="0" w:color="auto"/>
              <w:right w:val="single" w:sz="2" w:space="0" w:color="auto"/>
            </w:tcBorders>
          </w:tcPr>
          <w:p w14:paraId="2371F0E4" w14:textId="77777777" w:rsidR="00DE30FA" w:rsidRPr="00FF353C" w:rsidRDefault="00DE30FA" w:rsidP="00DE30FA">
            <w:pPr>
              <w:pStyle w:val="NormalLeft"/>
              <w:rPr>
                <w:lang w:val="en-GB"/>
              </w:rPr>
            </w:pPr>
            <w:r w:rsidRPr="00FF353C">
              <w:rPr>
                <w:lang w:val="en-GB"/>
              </w:rPr>
              <w:t>Amount of the adjustment for loss–absorbing capacity of deferred taxes calculated according to the standard formula.</w:t>
            </w:r>
          </w:p>
          <w:p w14:paraId="65332BAC" w14:textId="77777777" w:rsidR="00DE30FA" w:rsidRPr="00FF353C" w:rsidRDefault="00DE30FA" w:rsidP="00DE30FA">
            <w:pPr>
              <w:pStyle w:val="NormalLeft"/>
              <w:rPr>
                <w:lang w:val="en-GB"/>
              </w:rPr>
            </w:pPr>
            <w:r w:rsidRPr="00FF353C">
              <w:rPr>
                <w:lang w:val="en-GB"/>
              </w:rPr>
              <w:t>This amount shall be negative.</w:t>
            </w:r>
          </w:p>
        </w:tc>
      </w:tr>
      <w:tr w:rsidR="00DE30FA" w:rsidRPr="00FF353C" w14:paraId="5E02586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0A7E8342" w14:textId="77777777" w:rsidR="00DE30FA" w:rsidRPr="00FF353C" w:rsidRDefault="00DE30FA" w:rsidP="00DE30FA">
            <w:pPr>
              <w:pStyle w:val="NormalLeft"/>
              <w:rPr>
                <w:lang w:val="en-GB"/>
              </w:rPr>
            </w:pPr>
            <w:r w:rsidRPr="00FF353C">
              <w:rPr>
                <w:lang w:val="en-GB"/>
              </w:rPr>
              <w:t>R0160/C0100</w:t>
            </w:r>
          </w:p>
        </w:tc>
        <w:tc>
          <w:tcPr>
            <w:tcW w:w="2043" w:type="dxa"/>
            <w:tcBorders>
              <w:top w:val="single" w:sz="2" w:space="0" w:color="auto"/>
              <w:left w:val="single" w:sz="2" w:space="0" w:color="auto"/>
              <w:bottom w:val="single" w:sz="2" w:space="0" w:color="auto"/>
              <w:right w:val="single" w:sz="2" w:space="0" w:color="auto"/>
            </w:tcBorders>
          </w:tcPr>
          <w:p w14:paraId="327E42AF" w14:textId="77777777" w:rsidR="00DE30FA" w:rsidRPr="00FF353C" w:rsidRDefault="00DE30FA" w:rsidP="00DE30FA">
            <w:pPr>
              <w:pStyle w:val="NormalLeft"/>
              <w:rPr>
                <w:lang w:val="en-GB"/>
              </w:rPr>
            </w:pPr>
            <w:r w:rsidRPr="00FF353C">
              <w:rPr>
                <w:lang w:val="en-GB"/>
              </w:rPr>
              <w:t>Capital requirement for business operated in accordance with Art. 4 of Directive 2003/41/EC</w:t>
            </w:r>
          </w:p>
        </w:tc>
        <w:tc>
          <w:tcPr>
            <w:tcW w:w="4829" w:type="dxa"/>
            <w:tcBorders>
              <w:top w:val="single" w:sz="2" w:space="0" w:color="auto"/>
              <w:left w:val="single" w:sz="2" w:space="0" w:color="auto"/>
              <w:bottom w:val="single" w:sz="2" w:space="0" w:color="auto"/>
              <w:right w:val="single" w:sz="2" w:space="0" w:color="auto"/>
            </w:tcBorders>
          </w:tcPr>
          <w:p w14:paraId="30D106E5" w14:textId="77777777" w:rsidR="00DE30FA" w:rsidRPr="00FF353C" w:rsidRDefault="00DE30FA" w:rsidP="00DE30FA">
            <w:pPr>
              <w:pStyle w:val="NormalLeft"/>
              <w:rPr>
                <w:lang w:val="en-GB"/>
              </w:rPr>
            </w:pPr>
            <w:r w:rsidRPr="00FF353C">
              <w:rPr>
                <w:lang w:val="en-GB"/>
              </w:rPr>
              <w:t>Amount of the capital requirement, calculated according to the rules stated in article 17 of Directive 2003/41/EC, for ring–fenced funds relating to pension business operated under article 4 of Directive 2003/41/EC to which transitional measures are applied. This item is to be reported only during the transitional period.</w:t>
            </w:r>
          </w:p>
        </w:tc>
      </w:tr>
      <w:tr w:rsidR="00DE30FA" w:rsidRPr="00FF353C" w14:paraId="020A7B48"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1B075A9E" w14:textId="77777777" w:rsidR="00DE30FA" w:rsidRPr="00FF353C" w:rsidRDefault="00DE30FA" w:rsidP="00DE30FA">
            <w:pPr>
              <w:pStyle w:val="NormalLeft"/>
              <w:rPr>
                <w:lang w:val="en-GB"/>
              </w:rPr>
            </w:pPr>
            <w:r w:rsidRPr="00FF353C">
              <w:rPr>
                <w:lang w:val="en-GB"/>
              </w:rPr>
              <w:lastRenderedPageBreak/>
              <w:t>R0200/C0100</w:t>
            </w:r>
          </w:p>
        </w:tc>
        <w:tc>
          <w:tcPr>
            <w:tcW w:w="2043" w:type="dxa"/>
            <w:tcBorders>
              <w:top w:val="single" w:sz="2" w:space="0" w:color="auto"/>
              <w:left w:val="single" w:sz="2" w:space="0" w:color="auto"/>
              <w:bottom w:val="single" w:sz="2" w:space="0" w:color="auto"/>
              <w:right w:val="single" w:sz="2" w:space="0" w:color="auto"/>
            </w:tcBorders>
          </w:tcPr>
          <w:p w14:paraId="042C0D09" w14:textId="77777777" w:rsidR="00DE30FA" w:rsidRPr="00FF353C" w:rsidRDefault="00DE30FA" w:rsidP="00DE30FA">
            <w:pPr>
              <w:pStyle w:val="NormalLeft"/>
              <w:rPr>
                <w:lang w:val="en-GB"/>
              </w:rPr>
            </w:pPr>
            <w:r w:rsidRPr="00FF353C">
              <w:rPr>
                <w:lang w:val="en-GB"/>
              </w:rPr>
              <w:t>Solvency capital requirement excluding capital add–on</w:t>
            </w:r>
          </w:p>
        </w:tc>
        <w:tc>
          <w:tcPr>
            <w:tcW w:w="4829" w:type="dxa"/>
            <w:tcBorders>
              <w:top w:val="single" w:sz="2" w:space="0" w:color="auto"/>
              <w:left w:val="single" w:sz="2" w:space="0" w:color="auto"/>
              <w:bottom w:val="single" w:sz="2" w:space="0" w:color="auto"/>
              <w:right w:val="single" w:sz="2" w:space="0" w:color="auto"/>
            </w:tcBorders>
          </w:tcPr>
          <w:p w14:paraId="28FCB723" w14:textId="77777777" w:rsidR="00DE30FA" w:rsidRPr="00FF353C" w:rsidRDefault="00DE30FA" w:rsidP="00DE30FA">
            <w:pPr>
              <w:pStyle w:val="NormalLeft"/>
              <w:rPr>
                <w:lang w:val="en-GB"/>
              </w:rPr>
            </w:pPr>
            <w:r w:rsidRPr="00FF353C">
              <w:rPr>
                <w:lang w:val="en-GB"/>
              </w:rPr>
              <w:t>Amount of the total diversified SCR before any capital add–on.</w:t>
            </w:r>
          </w:p>
        </w:tc>
      </w:tr>
      <w:tr w:rsidR="00DE30FA" w:rsidRPr="00FF353C" w14:paraId="34F6CC5F" w14:textId="77777777" w:rsidTr="0025099C">
        <w:trPr>
          <w:gridAfter w:val="1"/>
          <w:wAfter w:w="111" w:type="dxa"/>
          <w:trHeight w:val="1690"/>
        </w:trPr>
        <w:tc>
          <w:tcPr>
            <w:tcW w:w="2414" w:type="dxa"/>
            <w:tcBorders>
              <w:top w:val="single" w:sz="2" w:space="0" w:color="auto"/>
              <w:left w:val="single" w:sz="2" w:space="0" w:color="auto"/>
              <w:bottom w:val="single" w:sz="4" w:space="0" w:color="auto"/>
              <w:right w:val="single" w:sz="2" w:space="0" w:color="auto"/>
            </w:tcBorders>
          </w:tcPr>
          <w:p w14:paraId="67282A28" w14:textId="77777777" w:rsidR="00DE30FA" w:rsidRPr="00FF353C" w:rsidRDefault="00DE30FA" w:rsidP="00DE30FA">
            <w:pPr>
              <w:pStyle w:val="NormalLeft"/>
              <w:rPr>
                <w:lang w:val="en-GB"/>
              </w:rPr>
            </w:pPr>
            <w:r w:rsidRPr="00FF353C">
              <w:rPr>
                <w:lang w:val="en-GB"/>
              </w:rPr>
              <w:t>R0210/C0100</w:t>
            </w:r>
          </w:p>
        </w:tc>
        <w:tc>
          <w:tcPr>
            <w:tcW w:w="2043" w:type="dxa"/>
            <w:tcBorders>
              <w:top w:val="single" w:sz="2" w:space="0" w:color="auto"/>
              <w:left w:val="single" w:sz="2" w:space="0" w:color="auto"/>
              <w:bottom w:val="single" w:sz="4" w:space="0" w:color="auto"/>
              <w:right w:val="single" w:sz="2" w:space="0" w:color="auto"/>
            </w:tcBorders>
          </w:tcPr>
          <w:p w14:paraId="0AE638CC" w14:textId="77777777" w:rsidR="00DE30FA" w:rsidRPr="00FF353C" w:rsidRDefault="00DE30FA" w:rsidP="00DE30FA">
            <w:pPr>
              <w:pStyle w:val="NormalLeft"/>
              <w:rPr>
                <w:lang w:val="en-GB"/>
              </w:rPr>
            </w:pPr>
            <w:r w:rsidRPr="00FF353C">
              <w:rPr>
                <w:lang w:val="en-GB"/>
              </w:rPr>
              <w:t>Capital add–ons already set</w:t>
            </w:r>
          </w:p>
        </w:tc>
        <w:tc>
          <w:tcPr>
            <w:tcW w:w="4829" w:type="dxa"/>
            <w:tcBorders>
              <w:top w:val="single" w:sz="2" w:space="0" w:color="auto"/>
              <w:left w:val="single" w:sz="2" w:space="0" w:color="auto"/>
              <w:bottom w:val="single" w:sz="4" w:space="0" w:color="auto"/>
              <w:right w:val="single" w:sz="2" w:space="0" w:color="auto"/>
            </w:tcBorders>
          </w:tcPr>
          <w:p w14:paraId="3D1DA2AE" w14:textId="54CEB259" w:rsidR="00DE30FA" w:rsidRPr="00FF353C" w:rsidRDefault="00DE30FA" w:rsidP="00EE3F5E">
            <w:pPr>
              <w:pStyle w:val="NormalLeft"/>
              <w:rPr>
                <w:lang w:val="en-GB"/>
              </w:rPr>
            </w:pPr>
            <w:r w:rsidRPr="00FF353C">
              <w:rPr>
                <w:lang w:val="en-GB"/>
              </w:rPr>
              <w:t xml:space="preserve">Amount of capital add–on </w:t>
            </w:r>
            <w:del w:id="2957" w:author="Author">
              <w:r w:rsidRPr="00FF353C" w:rsidDel="00EE3F5E">
                <w:rPr>
                  <w:lang w:val="en-GB"/>
                </w:rPr>
                <w:delText xml:space="preserve">that had been </w:delText>
              </w:r>
            </w:del>
            <w:r w:rsidRPr="00FF353C">
              <w:rPr>
                <w:lang w:val="en-GB"/>
              </w:rPr>
              <w:t xml:space="preserve">set </w:t>
            </w:r>
            <w:ins w:id="2958" w:author="Author">
              <w:r w:rsidR="00EE3F5E" w:rsidRPr="00FF353C">
                <w:rPr>
                  <w:lang w:val="en-GB"/>
                </w:rPr>
                <w:t>by the NSA by</w:t>
              </w:r>
            </w:ins>
            <w:r w:rsidRPr="00FF353C">
              <w:rPr>
                <w:lang w:val="en-GB"/>
              </w:rPr>
              <w:t xml:space="preserve"> the reporting reference date. It </w:t>
            </w:r>
            <w:del w:id="2959" w:author="Author">
              <w:r w:rsidRPr="00FF353C" w:rsidDel="00EE3F5E">
                <w:rPr>
                  <w:lang w:val="en-GB"/>
                </w:rPr>
                <w:delText xml:space="preserve">will </w:delText>
              </w:r>
            </w:del>
            <w:ins w:id="2960" w:author="Author">
              <w:r w:rsidR="00EE3F5E" w:rsidRPr="00FF353C">
                <w:rPr>
                  <w:lang w:val="en-GB"/>
                </w:rPr>
                <w:t xml:space="preserve">does </w:t>
              </w:r>
            </w:ins>
            <w:r w:rsidRPr="00FF353C">
              <w:rPr>
                <w:lang w:val="en-GB"/>
              </w:rPr>
              <w:t>not include capital add–ons set between that date and the submission of the data to the supervisory authority</w:t>
            </w:r>
            <w:del w:id="2961" w:author="Author">
              <w:r w:rsidRPr="00FF353C" w:rsidDel="00EE3F5E">
                <w:rPr>
                  <w:lang w:val="en-GB"/>
                </w:rPr>
                <w:delText>, nor any set after the submission of the data</w:delText>
              </w:r>
            </w:del>
            <w:r w:rsidRPr="00FF353C">
              <w:rPr>
                <w:lang w:val="en-GB"/>
              </w:rPr>
              <w:t>.</w:t>
            </w:r>
          </w:p>
        </w:tc>
      </w:tr>
      <w:tr w:rsidR="00DE30FA" w:rsidRPr="00FF353C" w14:paraId="783C6891" w14:textId="77777777" w:rsidTr="0025099C">
        <w:trPr>
          <w:gridAfter w:val="1"/>
          <w:wAfter w:w="111" w:type="dxa"/>
          <w:trHeight w:val="320"/>
        </w:trPr>
        <w:tc>
          <w:tcPr>
            <w:tcW w:w="2414" w:type="dxa"/>
            <w:tcBorders>
              <w:top w:val="single" w:sz="4" w:space="0" w:color="auto"/>
              <w:left w:val="single" w:sz="2" w:space="0" w:color="auto"/>
              <w:bottom w:val="single" w:sz="4" w:space="0" w:color="auto"/>
              <w:right w:val="single" w:sz="2" w:space="0" w:color="auto"/>
            </w:tcBorders>
          </w:tcPr>
          <w:p w14:paraId="17F63567" w14:textId="0ADB70B4" w:rsidR="00DE30FA" w:rsidRPr="00FF353C" w:rsidRDefault="00DE30FA" w:rsidP="00DE30FA">
            <w:pPr>
              <w:pStyle w:val="NormalLeft"/>
              <w:rPr>
                <w:lang w:val="en-GB"/>
              </w:rPr>
            </w:pPr>
            <w:ins w:id="2962" w:author="Author">
              <w:r w:rsidRPr="00FF353C">
                <w:rPr>
                  <w:lang w:val="en-GB"/>
                </w:rPr>
                <w:t>R0211/C0100</w:t>
              </w:r>
            </w:ins>
          </w:p>
        </w:tc>
        <w:tc>
          <w:tcPr>
            <w:tcW w:w="2043" w:type="dxa"/>
            <w:tcBorders>
              <w:top w:val="single" w:sz="4" w:space="0" w:color="auto"/>
              <w:left w:val="single" w:sz="2" w:space="0" w:color="auto"/>
              <w:bottom w:val="single" w:sz="4" w:space="0" w:color="auto"/>
              <w:right w:val="single" w:sz="2" w:space="0" w:color="auto"/>
            </w:tcBorders>
          </w:tcPr>
          <w:p w14:paraId="5B6B6D8F" w14:textId="13EBE3B7" w:rsidR="00DE30FA" w:rsidRPr="00FF353C" w:rsidRDefault="00EE3F5E" w:rsidP="00EE3F5E">
            <w:pPr>
              <w:pStyle w:val="NormalLeft"/>
              <w:rPr>
                <w:lang w:val="en-GB"/>
              </w:rPr>
            </w:pPr>
            <w:ins w:id="2963" w:author="Author">
              <w:r w:rsidRPr="00FF353C">
                <w:rPr>
                  <w:lang w:val="en-GB"/>
                </w:rPr>
                <w:t>of which, c</w:t>
              </w:r>
              <w:r w:rsidR="00DE30FA" w:rsidRPr="00FF353C">
                <w:rPr>
                  <w:lang w:val="en-GB"/>
                </w:rPr>
                <w:t>apital add–ons already set – Article 37 (1) Type a</w:t>
              </w:r>
            </w:ins>
          </w:p>
        </w:tc>
        <w:tc>
          <w:tcPr>
            <w:tcW w:w="4829" w:type="dxa"/>
            <w:tcBorders>
              <w:top w:val="single" w:sz="4" w:space="0" w:color="auto"/>
              <w:left w:val="single" w:sz="2" w:space="0" w:color="auto"/>
              <w:bottom w:val="single" w:sz="4" w:space="0" w:color="auto"/>
              <w:right w:val="single" w:sz="2" w:space="0" w:color="auto"/>
            </w:tcBorders>
          </w:tcPr>
          <w:p w14:paraId="4356E92E" w14:textId="010AE107" w:rsidR="00DE30FA" w:rsidRPr="00FF353C" w:rsidRDefault="00DE30FA" w:rsidP="00EE3F5E">
            <w:pPr>
              <w:pStyle w:val="NormalLeft"/>
              <w:rPr>
                <w:lang w:val="en-GB"/>
              </w:rPr>
            </w:pPr>
            <w:ins w:id="2964" w:author="Author">
              <w:r w:rsidRPr="00FF353C">
                <w:rPr>
                  <w:lang w:val="en-GB"/>
                </w:rPr>
                <w:t xml:space="preserve">Amount of capital add–on set </w:t>
              </w:r>
              <w:r w:rsidR="00EE3F5E" w:rsidRPr="00FF353C">
                <w:rPr>
                  <w:lang w:val="en-GB"/>
                </w:rPr>
                <w:t xml:space="preserve">by the NSA </w:t>
              </w:r>
              <w:r w:rsidR="00667371">
                <w:rPr>
                  <w:lang w:val="en-GB"/>
                </w:rPr>
                <w:t xml:space="preserve">according to article 37 (1) paragraph (a), </w:t>
              </w:r>
              <w:r w:rsidR="00EE3F5E" w:rsidRPr="00FF353C">
                <w:rPr>
                  <w:lang w:val="en-GB"/>
                </w:rPr>
                <w:t>by</w:t>
              </w:r>
              <w:del w:id="2965" w:author="Author">
                <w:r w:rsidRPr="00FF353C" w:rsidDel="00EE3F5E">
                  <w:rPr>
                    <w:lang w:val="en-GB"/>
                  </w:rPr>
                  <w:delText>at</w:delText>
                </w:r>
              </w:del>
              <w:r w:rsidRPr="00FF353C">
                <w:rPr>
                  <w:lang w:val="en-GB"/>
                </w:rPr>
                <w:t xml:space="preserve"> the reporting reference date. It </w:t>
              </w:r>
              <w:r w:rsidR="00EE3F5E" w:rsidRPr="00FF353C">
                <w:rPr>
                  <w:lang w:val="en-GB"/>
                </w:rPr>
                <w:t>does</w:t>
              </w:r>
              <w:r w:rsidRPr="00FF353C">
                <w:rPr>
                  <w:lang w:val="en-GB"/>
                </w:rPr>
                <w:t xml:space="preserve"> </w:t>
              </w:r>
              <w:r w:rsidR="00BF16B7">
                <w:rPr>
                  <w:lang w:val="en-GB"/>
                </w:rPr>
                <w:t xml:space="preserve">not </w:t>
              </w:r>
              <w:r w:rsidRPr="00FF353C">
                <w:rPr>
                  <w:lang w:val="en-GB"/>
                </w:rPr>
                <w:t>include capital add–ons set between that date and the submission of the data to the supervisory authority.</w:t>
              </w:r>
            </w:ins>
          </w:p>
        </w:tc>
      </w:tr>
      <w:tr w:rsidR="00DE30FA" w:rsidRPr="00FF353C" w14:paraId="4A2D51E4" w14:textId="77777777" w:rsidTr="0025099C">
        <w:trPr>
          <w:gridAfter w:val="1"/>
          <w:wAfter w:w="111" w:type="dxa"/>
          <w:trHeight w:val="190"/>
        </w:trPr>
        <w:tc>
          <w:tcPr>
            <w:tcW w:w="2414" w:type="dxa"/>
            <w:tcBorders>
              <w:top w:val="single" w:sz="4" w:space="0" w:color="auto"/>
              <w:left w:val="single" w:sz="2" w:space="0" w:color="auto"/>
              <w:bottom w:val="single" w:sz="4" w:space="0" w:color="auto"/>
              <w:right w:val="single" w:sz="2" w:space="0" w:color="auto"/>
            </w:tcBorders>
          </w:tcPr>
          <w:p w14:paraId="12EC07D2" w14:textId="26AA1E64" w:rsidR="00DE30FA" w:rsidRPr="00FF353C" w:rsidRDefault="00DE30FA" w:rsidP="00DE30FA">
            <w:pPr>
              <w:pStyle w:val="NormalLeft"/>
              <w:rPr>
                <w:lang w:val="en-GB"/>
              </w:rPr>
            </w:pPr>
            <w:ins w:id="2966" w:author="Author">
              <w:r w:rsidRPr="00FF353C">
                <w:rPr>
                  <w:lang w:val="en-GB"/>
                </w:rPr>
                <w:t>R0212/C0100</w:t>
              </w:r>
            </w:ins>
          </w:p>
        </w:tc>
        <w:tc>
          <w:tcPr>
            <w:tcW w:w="2043" w:type="dxa"/>
            <w:tcBorders>
              <w:top w:val="single" w:sz="4" w:space="0" w:color="auto"/>
              <w:left w:val="single" w:sz="2" w:space="0" w:color="auto"/>
              <w:bottom w:val="single" w:sz="4" w:space="0" w:color="auto"/>
              <w:right w:val="single" w:sz="2" w:space="0" w:color="auto"/>
            </w:tcBorders>
          </w:tcPr>
          <w:p w14:paraId="03F4AC81" w14:textId="0C9D82E9" w:rsidR="00DE30FA" w:rsidRPr="00FF353C" w:rsidRDefault="00EE3F5E" w:rsidP="00EE3F5E">
            <w:pPr>
              <w:pStyle w:val="NormalLeft"/>
              <w:rPr>
                <w:lang w:val="en-GB"/>
              </w:rPr>
            </w:pPr>
            <w:ins w:id="2967" w:author="Author">
              <w:r w:rsidRPr="00FF353C">
                <w:rPr>
                  <w:lang w:val="en-GB"/>
                </w:rPr>
                <w:t>of which, c</w:t>
              </w:r>
              <w:r w:rsidR="00DE30FA" w:rsidRPr="00FF353C">
                <w:rPr>
                  <w:lang w:val="en-GB"/>
                </w:rPr>
                <w:t>apital add–ons already set - Article 37 (1) Type b</w:t>
              </w:r>
            </w:ins>
          </w:p>
        </w:tc>
        <w:tc>
          <w:tcPr>
            <w:tcW w:w="4829" w:type="dxa"/>
            <w:tcBorders>
              <w:top w:val="single" w:sz="4" w:space="0" w:color="auto"/>
              <w:left w:val="single" w:sz="2" w:space="0" w:color="auto"/>
              <w:bottom w:val="single" w:sz="4" w:space="0" w:color="auto"/>
              <w:right w:val="single" w:sz="2" w:space="0" w:color="auto"/>
            </w:tcBorders>
          </w:tcPr>
          <w:p w14:paraId="5C8A8C18" w14:textId="06965208" w:rsidR="00DE30FA" w:rsidRPr="00FF353C" w:rsidRDefault="00DE30FA" w:rsidP="00EE3F5E">
            <w:pPr>
              <w:pStyle w:val="NormalLeft"/>
              <w:rPr>
                <w:lang w:val="en-GB"/>
              </w:rPr>
            </w:pPr>
            <w:ins w:id="2968" w:author="Author">
              <w:r w:rsidRPr="00FF353C">
                <w:rPr>
                  <w:lang w:val="en-GB"/>
                </w:rPr>
                <w:t xml:space="preserve">Amount of capital add–on set </w:t>
              </w:r>
              <w:r w:rsidR="00EE3F5E" w:rsidRPr="00FF353C">
                <w:rPr>
                  <w:lang w:val="en-GB"/>
                </w:rPr>
                <w:t xml:space="preserve">by the NSA </w:t>
              </w:r>
              <w:r w:rsidR="00667371">
                <w:rPr>
                  <w:lang w:val="en-GB"/>
                </w:rPr>
                <w:t xml:space="preserve">according to article 37 (1) paragraph (b), </w:t>
              </w:r>
              <w:r w:rsidR="00EE3F5E" w:rsidRPr="00FF353C">
                <w:rPr>
                  <w:lang w:val="en-GB"/>
                </w:rPr>
                <w:t>by</w:t>
              </w:r>
              <w:r w:rsidRPr="00FF353C">
                <w:rPr>
                  <w:lang w:val="en-GB"/>
                </w:rPr>
                <w:t xml:space="preserve"> the reporting reference date. It </w:t>
              </w:r>
              <w:r w:rsidR="00EE3F5E" w:rsidRPr="00FF353C">
                <w:rPr>
                  <w:lang w:val="en-GB"/>
                </w:rPr>
                <w:t>does</w:t>
              </w:r>
              <w:r w:rsidRPr="00FF353C">
                <w:rPr>
                  <w:lang w:val="en-GB"/>
                </w:rPr>
                <w:t xml:space="preserve"> not include capital add–ons set between that date and the submission of the data to the supervisory authority</w:t>
              </w:r>
              <w:r w:rsidR="00EE3F5E" w:rsidRPr="00FF353C">
                <w:rPr>
                  <w:lang w:val="en-GB"/>
                </w:rPr>
                <w:t>.</w:t>
              </w:r>
            </w:ins>
          </w:p>
        </w:tc>
      </w:tr>
      <w:tr w:rsidR="00DE30FA" w:rsidRPr="00FF353C" w14:paraId="170F4CB1" w14:textId="77777777" w:rsidTr="0025099C">
        <w:trPr>
          <w:gridAfter w:val="1"/>
          <w:wAfter w:w="111" w:type="dxa"/>
          <w:trHeight w:val="230"/>
        </w:trPr>
        <w:tc>
          <w:tcPr>
            <w:tcW w:w="2414" w:type="dxa"/>
            <w:tcBorders>
              <w:top w:val="single" w:sz="4" w:space="0" w:color="auto"/>
              <w:left w:val="single" w:sz="2" w:space="0" w:color="auto"/>
              <w:bottom w:val="single" w:sz="4" w:space="0" w:color="auto"/>
              <w:right w:val="single" w:sz="2" w:space="0" w:color="auto"/>
            </w:tcBorders>
          </w:tcPr>
          <w:p w14:paraId="1191B8F0" w14:textId="5BD505DF" w:rsidR="00DE30FA" w:rsidRPr="00FF353C" w:rsidRDefault="00DE30FA" w:rsidP="00DE30FA">
            <w:pPr>
              <w:pStyle w:val="NormalLeft"/>
              <w:rPr>
                <w:lang w:val="en-GB"/>
              </w:rPr>
            </w:pPr>
            <w:ins w:id="2969" w:author="Author">
              <w:r w:rsidRPr="00FF353C">
                <w:rPr>
                  <w:lang w:val="en-GB"/>
                </w:rPr>
                <w:t>R0213</w:t>
              </w:r>
              <w:del w:id="2970" w:author="Author">
                <w:r w:rsidRPr="00FF353C" w:rsidDel="0025099C">
                  <w:rPr>
                    <w:lang w:val="en-GB"/>
                  </w:rPr>
                  <w:delText>0</w:delText>
                </w:r>
              </w:del>
              <w:r w:rsidRPr="00FF353C">
                <w:rPr>
                  <w:lang w:val="en-GB"/>
                </w:rPr>
                <w:t>/C0100</w:t>
              </w:r>
            </w:ins>
          </w:p>
        </w:tc>
        <w:tc>
          <w:tcPr>
            <w:tcW w:w="2043" w:type="dxa"/>
            <w:tcBorders>
              <w:top w:val="single" w:sz="4" w:space="0" w:color="auto"/>
              <w:left w:val="single" w:sz="2" w:space="0" w:color="auto"/>
              <w:bottom w:val="single" w:sz="4" w:space="0" w:color="auto"/>
              <w:right w:val="single" w:sz="2" w:space="0" w:color="auto"/>
            </w:tcBorders>
          </w:tcPr>
          <w:p w14:paraId="1E70959F" w14:textId="5287F298" w:rsidR="00DE30FA" w:rsidRPr="00FF353C" w:rsidRDefault="00EE3F5E" w:rsidP="00DE30FA">
            <w:pPr>
              <w:pStyle w:val="NormalLeft"/>
              <w:rPr>
                <w:lang w:val="en-GB"/>
              </w:rPr>
            </w:pPr>
            <w:ins w:id="2971" w:author="Author">
              <w:r w:rsidRPr="00FF353C">
                <w:rPr>
                  <w:lang w:val="en-GB"/>
                </w:rPr>
                <w:t>of which, c</w:t>
              </w:r>
              <w:r w:rsidR="00DE30FA" w:rsidRPr="00FF353C">
                <w:rPr>
                  <w:lang w:val="en-GB"/>
                </w:rPr>
                <w:t>apital add–ons already set - Article 37 (1) Type c</w:t>
              </w:r>
            </w:ins>
          </w:p>
        </w:tc>
        <w:tc>
          <w:tcPr>
            <w:tcW w:w="4829" w:type="dxa"/>
            <w:tcBorders>
              <w:top w:val="single" w:sz="4" w:space="0" w:color="auto"/>
              <w:left w:val="single" w:sz="2" w:space="0" w:color="auto"/>
              <w:bottom w:val="single" w:sz="4" w:space="0" w:color="auto"/>
              <w:right w:val="single" w:sz="2" w:space="0" w:color="auto"/>
            </w:tcBorders>
          </w:tcPr>
          <w:p w14:paraId="6028C4B5" w14:textId="00DC6890" w:rsidR="00DE30FA" w:rsidRPr="00FF353C" w:rsidRDefault="00DE30FA" w:rsidP="00EE3F5E">
            <w:pPr>
              <w:pStyle w:val="NormalLeft"/>
              <w:rPr>
                <w:lang w:val="en-GB"/>
              </w:rPr>
            </w:pPr>
            <w:ins w:id="2972" w:author="Author">
              <w:r w:rsidRPr="00FF353C">
                <w:rPr>
                  <w:lang w:val="en-GB"/>
                </w:rPr>
                <w:t xml:space="preserve">Amount of capital add–on set </w:t>
              </w:r>
              <w:r w:rsidR="00EE3F5E" w:rsidRPr="00FF353C">
                <w:rPr>
                  <w:lang w:val="en-GB"/>
                </w:rPr>
                <w:t>by the NSA</w:t>
              </w:r>
              <w:r w:rsidR="00667371">
                <w:rPr>
                  <w:lang w:val="en-GB"/>
                </w:rPr>
                <w:t xml:space="preserve"> according to article 37 (1) paragraph (c), </w:t>
              </w:r>
              <w:r w:rsidR="00EE3F5E" w:rsidRPr="00FF353C">
                <w:rPr>
                  <w:lang w:val="en-GB"/>
                </w:rPr>
                <w:t xml:space="preserve"> by</w:t>
              </w:r>
              <w:r w:rsidRPr="00FF353C">
                <w:rPr>
                  <w:lang w:val="en-GB"/>
                </w:rPr>
                <w:t xml:space="preserve"> the reporting reference date. It </w:t>
              </w:r>
              <w:r w:rsidR="00EE3F5E" w:rsidRPr="00FF353C">
                <w:rPr>
                  <w:lang w:val="en-GB"/>
                </w:rPr>
                <w:t>does</w:t>
              </w:r>
              <w:r w:rsidRPr="00FF353C">
                <w:rPr>
                  <w:lang w:val="en-GB"/>
                </w:rPr>
                <w:t xml:space="preserve"> not include capital add–ons set between that date and the submission of the data to the supervisory authority.</w:t>
              </w:r>
            </w:ins>
          </w:p>
        </w:tc>
      </w:tr>
      <w:tr w:rsidR="00DE30FA" w:rsidRPr="00FF353C" w14:paraId="30624331" w14:textId="77777777" w:rsidTr="0025099C">
        <w:trPr>
          <w:gridAfter w:val="1"/>
          <w:wAfter w:w="111" w:type="dxa"/>
          <w:trHeight w:val="250"/>
        </w:trPr>
        <w:tc>
          <w:tcPr>
            <w:tcW w:w="2414" w:type="dxa"/>
            <w:tcBorders>
              <w:top w:val="single" w:sz="4" w:space="0" w:color="auto"/>
              <w:left w:val="single" w:sz="2" w:space="0" w:color="auto"/>
              <w:bottom w:val="single" w:sz="2" w:space="0" w:color="auto"/>
              <w:right w:val="single" w:sz="2" w:space="0" w:color="auto"/>
            </w:tcBorders>
          </w:tcPr>
          <w:p w14:paraId="4BEB72BB" w14:textId="229EC5A4" w:rsidR="00DE30FA" w:rsidRPr="00FF353C" w:rsidRDefault="00DE30FA" w:rsidP="00DE30FA">
            <w:pPr>
              <w:pStyle w:val="NormalLeft"/>
              <w:rPr>
                <w:lang w:val="en-GB"/>
              </w:rPr>
            </w:pPr>
            <w:ins w:id="2973" w:author="Author">
              <w:r w:rsidRPr="00FF353C">
                <w:rPr>
                  <w:lang w:val="en-GB"/>
                </w:rPr>
                <w:t>R0214</w:t>
              </w:r>
              <w:del w:id="2974" w:author="Author">
                <w:r w:rsidRPr="00FF353C" w:rsidDel="0025099C">
                  <w:rPr>
                    <w:lang w:val="en-GB"/>
                  </w:rPr>
                  <w:delText>0</w:delText>
                </w:r>
              </w:del>
              <w:r w:rsidRPr="00FF353C">
                <w:rPr>
                  <w:lang w:val="en-GB"/>
                </w:rPr>
                <w:t>/C0100</w:t>
              </w:r>
            </w:ins>
          </w:p>
        </w:tc>
        <w:tc>
          <w:tcPr>
            <w:tcW w:w="2043" w:type="dxa"/>
            <w:tcBorders>
              <w:top w:val="single" w:sz="4" w:space="0" w:color="auto"/>
              <w:left w:val="single" w:sz="2" w:space="0" w:color="auto"/>
              <w:bottom w:val="single" w:sz="2" w:space="0" w:color="auto"/>
              <w:right w:val="single" w:sz="2" w:space="0" w:color="auto"/>
            </w:tcBorders>
          </w:tcPr>
          <w:p w14:paraId="229D5FCE" w14:textId="7B9E86B2" w:rsidR="00DE30FA" w:rsidRPr="00FF353C" w:rsidRDefault="00EE3F5E" w:rsidP="00DE30FA">
            <w:pPr>
              <w:pStyle w:val="NormalLeft"/>
              <w:rPr>
                <w:lang w:val="en-GB"/>
              </w:rPr>
            </w:pPr>
            <w:ins w:id="2975" w:author="Author">
              <w:r w:rsidRPr="00FF353C">
                <w:rPr>
                  <w:lang w:val="en-GB"/>
                </w:rPr>
                <w:t>of which, c</w:t>
              </w:r>
              <w:del w:id="2976" w:author="Author">
                <w:r w:rsidR="00DE30FA" w:rsidRPr="00FF353C" w:rsidDel="00EE3F5E">
                  <w:rPr>
                    <w:lang w:val="en-GB"/>
                  </w:rPr>
                  <w:delText>C</w:delText>
                </w:r>
              </w:del>
              <w:r w:rsidR="00DE30FA" w:rsidRPr="00FF353C">
                <w:rPr>
                  <w:lang w:val="en-GB"/>
                </w:rPr>
                <w:t>apital add–ons already set - Article 37 (1) Type d</w:t>
              </w:r>
            </w:ins>
          </w:p>
        </w:tc>
        <w:tc>
          <w:tcPr>
            <w:tcW w:w="4829" w:type="dxa"/>
            <w:tcBorders>
              <w:top w:val="single" w:sz="4" w:space="0" w:color="auto"/>
              <w:left w:val="single" w:sz="2" w:space="0" w:color="auto"/>
              <w:bottom w:val="single" w:sz="2" w:space="0" w:color="auto"/>
              <w:right w:val="single" w:sz="2" w:space="0" w:color="auto"/>
            </w:tcBorders>
          </w:tcPr>
          <w:p w14:paraId="0A711C95" w14:textId="13473DC7" w:rsidR="00DE30FA" w:rsidRPr="00FF353C" w:rsidRDefault="00DE30FA" w:rsidP="00EE3F5E">
            <w:pPr>
              <w:pStyle w:val="NormalLeft"/>
              <w:rPr>
                <w:lang w:val="en-GB"/>
              </w:rPr>
            </w:pPr>
            <w:ins w:id="2977" w:author="Author">
              <w:r w:rsidRPr="00FF353C">
                <w:rPr>
                  <w:lang w:val="en-GB"/>
                </w:rPr>
                <w:t xml:space="preserve">Amount of capital add–on that set </w:t>
              </w:r>
              <w:r w:rsidR="00EE3F5E" w:rsidRPr="00FF353C">
                <w:rPr>
                  <w:lang w:val="en-GB"/>
                </w:rPr>
                <w:t>by the NSA</w:t>
              </w:r>
              <w:r w:rsidR="00667371">
                <w:rPr>
                  <w:lang w:val="en-GB"/>
                </w:rPr>
                <w:t xml:space="preserve"> according to article 37 (1) paragraph (d), </w:t>
              </w:r>
              <w:r w:rsidR="00EE3F5E" w:rsidRPr="00FF353C">
                <w:rPr>
                  <w:lang w:val="en-GB"/>
                </w:rPr>
                <w:t xml:space="preserve"> by</w:t>
              </w:r>
              <w:r w:rsidRPr="00FF353C">
                <w:rPr>
                  <w:lang w:val="en-GB"/>
                </w:rPr>
                <w:t xml:space="preserve"> the reporting reference date. It </w:t>
              </w:r>
              <w:r w:rsidR="00EE3F5E" w:rsidRPr="00FF353C">
                <w:rPr>
                  <w:lang w:val="en-GB"/>
                </w:rPr>
                <w:t>does</w:t>
              </w:r>
              <w:r w:rsidRPr="00FF353C">
                <w:rPr>
                  <w:lang w:val="en-GB"/>
                </w:rPr>
                <w:t xml:space="preserve"> not include capital add–ons set between that date and the submission of the data to the supervisory authority.</w:t>
              </w:r>
            </w:ins>
          </w:p>
        </w:tc>
      </w:tr>
      <w:tr w:rsidR="00DE30FA" w:rsidRPr="00FF353C" w14:paraId="1E9EC696"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B0B2636" w14:textId="3516B57D" w:rsidR="00DE30FA" w:rsidRPr="00FF353C" w:rsidRDefault="00DE30FA" w:rsidP="00DE30FA">
            <w:pPr>
              <w:pStyle w:val="NormalLeft"/>
              <w:rPr>
                <w:lang w:val="en-GB"/>
              </w:rPr>
            </w:pPr>
            <w:r w:rsidRPr="00FF353C">
              <w:rPr>
                <w:lang w:val="en-GB"/>
              </w:rPr>
              <w:t>R0220/C0100</w:t>
            </w:r>
          </w:p>
        </w:tc>
        <w:tc>
          <w:tcPr>
            <w:tcW w:w="2043" w:type="dxa"/>
            <w:tcBorders>
              <w:top w:val="single" w:sz="2" w:space="0" w:color="auto"/>
              <w:left w:val="single" w:sz="2" w:space="0" w:color="auto"/>
              <w:bottom w:val="single" w:sz="2" w:space="0" w:color="auto"/>
              <w:right w:val="single" w:sz="2" w:space="0" w:color="auto"/>
            </w:tcBorders>
          </w:tcPr>
          <w:p w14:paraId="75C5CD51" w14:textId="77777777" w:rsidR="00DE30FA" w:rsidRPr="00FF353C" w:rsidRDefault="00DE30FA" w:rsidP="00DE30FA">
            <w:pPr>
              <w:pStyle w:val="NormalLeft"/>
              <w:rPr>
                <w:lang w:val="en-GB"/>
              </w:rPr>
            </w:pPr>
            <w:r w:rsidRPr="00FF353C">
              <w:rPr>
                <w:lang w:val="en-GB"/>
              </w:rPr>
              <w:t>Solvency capital requirement</w:t>
            </w:r>
          </w:p>
        </w:tc>
        <w:tc>
          <w:tcPr>
            <w:tcW w:w="4829" w:type="dxa"/>
            <w:tcBorders>
              <w:top w:val="single" w:sz="2" w:space="0" w:color="auto"/>
              <w:left w:val="single" w:sz="2" w:space="0" w:color="auto"/>
              <w:bottom w:val="single" w:sz="2" w:space="0" w:color="auto"/>
              <w:right w:val="single" w:sz="2" w:space="0" w:color="auto"/>
            </w:tcBorders>
          </w:tcPr>
          <w:p w14:paraId="40628540" w14:textId="74EF157F" w:rsidR="00DE30FA" w:rsidRPr="00FF353C" w:rsidRDefault="00DE30FA" w:rsidP="00DE30FA">
            <w:pPr>
              <w:pStyle w:val="NormalLeft"/>
              <w:rPr>
                <w:lang w:val="en-GB"/>
              </w:rPr>
            </w:pPr>
            <w:r w:rsidRPr="00FF353C">
              <w:rPr>
                <w:lang w:val="en-GB"/>
              </w:rPr>
              <w:t>Amount of the Solvency Capital Requirement.</w:t>
            </w:r>
          </w:p>
        </w:tc>
      </w:tr>
      <w:tr w:rsidR="00DE30FA" w:rsidRPr="00FF353C" w14:paraId="041A7E9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4C353644" w14:textId="7321A69C" w:rsidR="00DE30FA" w:rsidRPr="00FF353C" w:rsidRDefault="00DE30FA" w:rsidP="00DE30FA">
            <w:pPr>
              <w:pStyle w:val="NormalCentered"/>
              <w:rPr>
                <w:lang w:val="en-GB"/>
              </w:rPr>
            </w:pPr>
            <w:r w:rsidRPr="00FF353C">
              <w:rPr>
                <w:i/>
                <w:iCs/>
                <w:lang w:val="en-GB"/>
              </w:rPr>
              <w:t>Other information on SCR</w:t>
            </w:r>
          </w:p>
        </w:tc>
        <w:tc>
          <w:tcPr>
            <w:tcW w:w="2043" w:type="dxa"/>
            <w:tcBorders>
              <w:top w:val="single" w:sz="2" w:space="0" w:color="auto"/>
              <w:left w:val="single" w:sz="2" w:space="0" w:color="auto"/>
              <w:bottom w:val="single" w:sz="2" w:space="0" w:color="auto"/>
              <w:right w:val="single" w:sz="2" w:space="0" w:color="auto"/>
            </w:tcBorders>
          </w:tcPr>
          <w:p w14:paraId="306FBD60" w14:textId="77777777" w:rsidR="00DE30FA" w:rsidRPr="00FF353C" w:rsidRDefault="00DE30FA" w:rsidP="00DE30FA">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49C0CA37" w14:textId="648785DA" w:rsidR="00DE30FA" w:rsidRPr="00FF353C" w:rsidRDefault="00DE30FA" w:rsidP="00DE30FA">
            <w:pPr>
              <w:pStyle w:val="NormalCentered"/>
              <w:rPr>
                <w:lang w:val="en-GB"/>
              </w:rPr>
            </w:pPr>
          </w:p>
        </w:tc>
      </w:tr>
      <w:tr w:rsidR="00DE30FA" w:rsidRPr="00FF353C" w14:paraId="1C6B18C3"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077836B0" w14:textId="0AC8BF12" w:rsidR="00DE30FA" w:rsidRPr="00FF353C" w:rsidRDefault="00DE30FA" w:rsidP="00DE30FA">
            <w:pPr>
              <w:pStyle w:val="NormalLeft"/>
              <w:rPr>
                <w:lang w:val="en-GB"/>
              </w:rPr>
            </w:pPr>
            <w:r w:rsidRPr="00FF353C">
              <w:rPr>
                <w:lang w:val="en-GB"/>
              </w:rPr>
              <w:t>R0400/C0100</w:t>
            </w:r>
          </w:p>
        </w:tc>
        <w:tc>
          <w:tcPr>
            <w:tcW w:w="2043" w:type="dxa"/>
            <w:tcBorders>
              <w:top w:val="single" w:sz="2" w:space="0" w:color="auto"/>
              <w:left w:val="single" w:sz="2" w:space="0" w:color="auto"/>
              <w:bottom w:val="single" w:sz="2" w:space="0" w:color="auto"/>
              <w:right w:val="single" w:sz="2" w:space="0" w:color="auto"/>
            </w:tcBorders>
          </w:tcPr>
          <w:p w14:paraId="29D6B5C3" w14:textId="77777777" w:rsidR="00DE30FA" w:rsidRPr="00FF353C" w:rsidRDefault="00DE30FA" w:rsidP="00DE30FA">
            <w:pPr>
              <w:pStyle w:val="NormalLeft"/>
              <w:rPr>
                <w:lang w:val="en-GB"/>
              </w:rPr>
            </w:pPr>
            <w:r w:rsidRPr="00FF353C">
              <w:rPr>
                <w:lang w:val="en-GB"/>
              </w:rPr>
              <w:t>Capital requirement for duration–based equity risk sub–module</w:t>
            </w:r>
          </w:p>
        </w:tc>
        <w:tc>
          <w:tcPr>
            <w:tcW w:w="4829" w:type="dxa"/>
            <w:tcBorders>
              <w:top w:val="single" w:sz="2" w:space="0" w:color="auto"/>
              <w:left w:val="single" w:sz="2" w:space="0" w:color="auto"/>
              <w:bottom w:val="single" w:sz="2" w:space="0" w:color="auto"/>
              <w:right w:val="single" w:sz="2" w:space="0" w:color="auto"/>
            </w:tcBorders>
          </w:tcPr>
          <w:p w14:paraId="2D07B9AE" w14:textId="189CB628" w:rsidR="00DE30FA" w:rsidRPr="00FF353C" w:rsidRDefault="00DE30FA" w:rsidP="00DE30FA">
            <w:pPr>
              <w:pStyle w:val="NormalLeft"/>
              <w:rPr>
                <w:lang w:val="en-GB"/>
              </w:rPr>
            </w:pPr>
            <w:r w:rsidRPr="00FF353C">
              <w:rPr>
                <w:lang w:val="en-GB"/>
              </w:rPr>
              <w:t>Amount of the capital requirement for duration–based equity risk sub–module.</w:t>
            </w:r>
          </w:p>
        </w:tc>
      </w:tr>
      <w:tr w:rsidR="00DE30FA" w:rsidRPr="00FF353C" w14:paraId="38B6048E"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53A1AE6E" w14:textId="1B79DC31" w:rsidR="00DE30FA" w:rsidRPr="00FF353C" w:rsidRDefault="00DE30FA" w:rsidP="00DE30FA">
            <w:pPr>
              <w:pStyle w:val="NormalLeft"/>
              <w:rPr>
                <w:lang w:val="en-GB"/>
              </w:rPr>
            </w:pPr>
            <w:r w:rsidRPr="00FF353C">
              <w:rPr>
                <w:lang w:val="en-GB"/>
              </w:rPr>
              <w:lastRenderedPageBreak/>
              <w:t>R0410/C0100</w:t>
            </w:r>
          </w:p>
        </w:tc>
        <w:tc>
          <w:tcPr>
            <w:tcW w:w="2043" w:type="dxa"/>
            <w:tcBorders>
              <w:top w:val="single" w:sz="2" w:space="0" w:color="auto"/>
              <w:left w:val="single" w:sz="2" w:space="0" w:color="auto"/>
              <w:bottom w:val="single" w:sz="2" w:space="0" w:color="auto"/>
              <w:right w:val="single" w:sz="2" w:space="0" w:color="auto"/>
            </w:tcBorders>
          </w:tcPr>
          <w:p w14:paraId="7CAD97A3" w14:textId="77777777" w:rsidR="00DE30FA" w:rsidRPr="00FF353C" w:rsidRDefault="00DE30FA" w:rsidP="00DE30FA">
            <w:pPr>
              <w:pStyle w:val="NormalLeft"/>
              <w:rPr>
                <w:lang w:val="en-GB"/>
              </w:rPr>
            </w:pPr>
            <w:r w:rsidRPr="00FF353C">
              <w:rPr>
                <w:lang w:val="en-GB"/>
              </w:rPr>
              <w:t>Total amount of notional Solvency Capital Requirements for remaining part</w:t>
            </w:r>
          </w:p>
        </w:tc>
        <w:tc>
          <w:tcPr>
            <w:tcW w:w="4829" w:type="dxa"/>
            <w:tcBorders>
              <w:top w:val="single" w:sz="2" w:space="0" w:color="auto"/>
              <w:left w:val="single" w:sz="2" w:space="0" w:color="auto"/>
              <w:bottom w:val="single" w:sz="2" w:space="0" w:color="auto"/>
              <w:right w:val="single" w:sz="2" w:space="0" w:color="auto"/>
            </w:tcBorders>
          </w:tcPr>
          <w:p w14:paraId="2A9F34B6" w14:textId="218A9315" w:rsidR="00DE30FA" w:rsidRPr="00FF353C" w:rsidRDefault="00DE30FA" w:rsidP="00DE30FA">
            <w:pPr>
              <w:pStyle w:val="NormalLeft"/>
              <w:rPr>
                <w:lang w:val="en-GB"/>
              </w:rPr>
            </w:pPr>
            <w:r w:rsidRPr="00FF353C">
              <w:rPr>
                <w:lang w:val="en-GB"/>
              </w:rPr>
              <w:t>Amount of the notional SCRs of remaining part when undertaking has RFF.</w:t>
            </w:r>
          </w:p>
        </w:tc>
      </w:tr>
      <w:tr w:rsidR="00DE30FA" w:rsidRPr="00FF353C" w14:paraId="4EABD7AB"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9D99EA4" w14:textId="5C330BC8" w:rsidR="00DE30FA" w:rsidRPr="00FF353C" w:rsidRDefault="00DE30FA" w:rsidP="00DE30FA">
            <w:pPr>
              <w:pStyle w:val="NormalLeft"/>
              <w:rPr>
                <w:lang w:val="en-GB"/>
              </w:rPr>
            </w:pPr>
            <w:r w:rsidRPr="00FF353C">
              <w:rPr>
                <w:lang w:val="en-GB"/>
              </w:rPr>
              <w:t>R0420/C0100</w:t>
            </w:r>
          </w:p>
        </w:tc>
        <w:tc>
          <w:tcPr>
            <w:tcW w:w="2043" w:type="dxa"/>
            <w:tcBorders>
              <w:top w:val="single" w:sz="2" w:space="0" w:color="auto"/>
              <w:left w:val="single" w:sz="2" w:space="0" w:color="auto"/>
              <w:bottom w:val="single" w:sz="2" w:space="0" w:color="auto"/>
              <w:right w:val="single" w:sz="2" w:space="0" w:color="auto"/>
            </w:tcBorders>
          </w:tcPr>
          <w:p w14:paraId="6CA7D85C" w14:textId="77777777" w:rsidR="00DE30FA" w:rsidRPr="00FF353C" w:rsidRDefault="00DE30FA" w:rsidP="00DE30FA">
            <w:pPr>
              <w:pStyle w:val="NormalLeft"/>
              <w:rPr>
                <w:lang w:val="en-GB"/>
              </w:rPr>
            </w:pPr>
            <w:r w:rsidRPr="00FF353C">
              <w:rPr>
                <w:lang w:val="en-GB"/>
              </w:rPr>
              <w:t>Total amount of notional Solvency Capital Requirements for ring–fenced funds</w:t>
            </w:r>
          </w:p>
        </w:tc>
        <w:tc>
          <w:tcPr>
            <w:tcW w:w="4829" w:type="dxa"/>
            <w:tcBorders>
              <w:top w:val="single" w:sz="2" w:space="0" w:color="auto"/>
              <w:left w:val="single" w:sz="2" w:space="0" w:color="auto"/>
              <w:bottom w:val="single" w:sz="2" w:space="0" w:color="auto"/>
              <w:right w:val="single" w:sz="2" w:space="0" w:color="auto"/>
            </w:tcBorders>
          </w:tcPr>
          <w:p w14:paraId="7E243901" w14:textId="0A447011" w:rsidR="00DE30FA" w:rsidRPr="00FF353C" w:rsidRDefault="00DE30FA" w:rsidP="00DE30FA">
            <w:pPr>
              <w:pStyle w:val="NormalLeft"/>
              <w:rPr>
                <w:lang w:val="en-GB"/>
              </w:rPr>
            </w:pPr>
            <w:r w:rsidRPr="00FF353C">
              <w:rPr>
                <w:lang w:val="en-GB"/>
              </w:rPr>
              <w:t>Amount of the sum of notional SCRs of all ring–fenced funds when undertaking has RFF (other than those related to business operated in accordance with article 4 of Directive 2003/41/EC (transitional)).</w:t>
            </w:r>
          </w:p>
        </w:tc>
      </w:tr>
      <w:tr w:rsidR="00DE30FA" w:rsidRPr="00FF353C" w14:paraId="7D3A7817"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17DA226" w14:textId="545C1CF8" w:rsidR="00DE30FA" w:rsidRPr="00FF353C" w:rsidRDefault="00DE30FA" w:rsidP="00DE30FA">
            <w:pPr>
              <w:pStyle w:val="NormalLeft"/>
              <w:rPr>
                <w:lang w:val="en-GB"/>
              </w:rPr>
            </w:pPr>
            <w:r w:rsidRPr="00FF353C">
              <w:rPr>
                <w:lang w:val="en-GB"/>
              </w:rPr>
              <w:t>R0430/C0100</w:t>
            </w:r>
          </w:p>
        </w:tc>
        <w:tc>
          <w:tcPr>
            <w:tcW w:w="2043" w:type="dxa"/>
            <w:tcBorders>
              <w:top w:val="single" w:sz="2" w:space="0" w:color="auto"/>
              <w:left w:val="single" w:sz="2" w:space="0" w:color="auto"/>
              <w:bottom w:val="single" w:sz="2" w:space="0" w:color="auto"/>
              <w:right w:val="single" w:sz="2" w:space="0" w:color="auto"/>
            </w:tcBorders>
          </w:tcPr>
          <w:p w14:paraId="3BC25C47" w14:textId="77777777" w:rsidR="00DE30FA" w:rsidRPr="00FF353C" w:rsidRDefault="00DE30FA" w:rsidP="00DE30FA">
            <w:pPr>
              <w:pStyle w:val="NormalLeft"/>
              <w:rPr>
                <w:lang w:val="en-GB"/>
              </w:rPr>
            </w:pPr>
            <w:r w:rsidRPr="00FF353C">
              <w:rPr>
                <w:lang w:val="en-GB"/>
              </w:rPr>
              <w:t>Total amount of Notional Solvency Capital Requirements for matching adjustment portfolios</w:t>
            </w:r>
          </w:p>
        </w:tc>
        <w:tc>
          <w:tcPr>
            <w:tcW w:w="4829" w:type="dxa"/>
            <w:tcBorders>
              <w:top w:val="single" w:sz="2" w:space="0" w:color="auto"/>
              <w:left w:val="single" w:sz="2" w:space="0" w:color="auto"/>
              <w:bottom w:val="single" w:sz="2" w:space="0" w:color="auto"/>
              <w:right w:val="single" w:sz="2" w:space="0" w:color="auto"/>
            </w:tcBorders>
          </w:tcPr>
          <w:p w14:paraId="2A5AECC8" w14:textId="55F51754" w:rsidR="00DE30FA" w:rsidRPr="00FF353C" w:rsidRDefault="00DE30FA" w:rsidP="00DE30FA">
            <w:pPr>
              <w:pStyle w:val="NormalLeft"/>
              <w:rPr>
                <w:lang w:val="en-GB"/>
              </w:rPr>
            </w:pPr>
            <w:r w:rsidRPr="00FF353C">
              <w:rPr>
                <w:lang w:val="en-GB"/>
              </w:rPr>
              <w:t>Amount of the sum of notional SCRs of all matching adjustment portfolios.</w:t>
            </w:r>
          </w:p>
        </w:tc>
      </w:tr>
      <w:tr w:rsidR="00DE30FA" w:rsidRPr="00FF353C" w14:paraId="14429BF2"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471DF67A" w14:textId="538448B4" w:rsidR="00DE30FA" w:rsidRPr="00FF353C" w:rsidRDefault="00DE30FA" w:rsidP="00DE30FA">
            <w:pPr>
              <w:pStyle w:val="NormalLeft"/>
              <w:rPr>
                <w:lang w:val="en-GB"/>
              </w:rPr>
            </w:pPr>
            <w:r w:rsidRPr="00FF353C">
              <w:rPr>
                <w:lang w:val="en-GB"/>
              </w:rPr>
              <w:t>R0440/C0100</w:t>
            </w:r>
          </w:p>
        </w:tc>
        <w:tc>
          <w:tcPr>
            <w:tcW w:w="2043" w:type="dxa"/>
            <w:tcBorders>
              <w:top w:val="single" w:sz="2" w:space="0" w:color="auto"/>
              <w:left w:val="single" w:sz="2" w:space="0" w:color="auto"/>
              <w:bottom w:val="single" w:sz="2" w:space="0" w:color="auto"/>
              <w:right w:val="single" w:sz="2" w:space="0" w:color="auto"/>
            </w:tcBorders>
          </w:tcPr>
          <w:p w14:paraId="6385845A" w14:textId="77777777" w:rsidR="00DE30FA" w:rsidRPr="00FF353C" w:rsidRDefault="00DE30FA" w:rsidP="00DE30FA">
            <w:pPr>
              <w:pStyle w:val="NormalLeft"/>
              <w:rPr>
                <w:lang w:val="en-GB"/>
              </w:rPr>
            </w:pPr>
            <w:r w:rsidRPr="00FF353C">
              <w:rPr>
                <w:lang w:val="en-GB"/>
              </w:rPr>
              <w:t>Diversification effects due to RFF nSCR aggregation for article 304</w:t>
            </w:r>
          </w:p>
        </w:tc>
        <w:tc>
          <w:tcPr>
            <w:tcW w:w="4829" w:type="dxa"/>
            <w:tcBorders>
              <w:top w:val="single" w:sz="2" w:space="0" w:color="auto"/>
              <w:left w:val="single" w:sz="2" w:space="0" w:color="auto"/>
              <w:bottom w:val="single" w:sz="2" w:space="0" w:color="auto"/>
              <w:right w:val="single" w:sz="2" w:space="0" w:color="auto"/>
            </w:tcBorders>
          </w:tcPr>
          <w:p w14:paraId="14336F54" w14:textId="1F5B2E90" w:rsidR="00DE30FA" w:rsidRPr="00FF353C" w:rsidRDefault="00DE30FA" w:rsidP="00DE30FA">
            <w:pPr>
              <w:pStyle w:val="NormalLeft"/>
              <w:rPr>
                <w:lang w:val="en-GB"/>
              </w:rPr>
            </w:pPr>
            <w:r w:rsidRPr="00FF353C">
              <w:rPr>
                <w:lang w:val="en-GB"/>
              </w:rPr>
              <w:t>Amount of the adjustment for a diversification effect between ring–fenced funds under Article 304 of Directive 2009/138/EC and the remaining part where applicable.</w:t>
            </w:r>
          </w:p>
        </w:tc>
      </w:tr>
      <w:tr w:rsidR="00DE30FA" w:rsidRPr="00FF353C" w14:paraId="460D23DB"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5A654FC1" w14:textId="5D2CE7FA" w:rsidR="00DE30FA" w:rsidRPr="00FF353C" w:rsidRDefault="00DE30FA" w:rsidP="00DE30FA">
            <w:pPr>
              <w:pStyle w:val="NormalLeft"/>
              <w:rPr>
                <w:lang w:val="en-GB"/>
              </w:rPr>
            </w:pPr>
            <w:r w:rsidRPr="00FF353C">
              <w:rPr>
                <w:lang w:val="en-GB"/>
              </w:rPr>
              <w:t>R0450/C0100</w:t>
            </w:r>
          </w:p>
        </w:tc>
        <w:tc>
          <w:tcPr>
            <w:tcW w:w="2043" w:type="dxa"/>
            <w:tcBorders>
              <w:top w:val="single" w:sz="2" w:space="0" w:color="auto"/>
              <w:left w:val="single" w:sz="2" w:space="0" w:color="auto"/>
              <w:bottom w:val="single" w:sz="2" w:space="0" w:color="auto"/>
              <w:right w:val="single" w:sz="2" w:space="0" w:color="auto"/>
            </w:tcBorders>
          </w:tcPr>
          <w:p w14:paraId="7BB18BD5" w14:textId="77777777" w:rsidR="00DE30FA" w:rsidRPr="00FF353C" w:rsidRDefault="00DE30FA" w:rsidP="00DE30FA">
            <w:pPr>
              <w:pStyle w:val="NormalLeft"/>
              <w:rPr>
                <w:lang w:val="en-GB"/>
              </w:rPr>
            </w:pPr>
            <w:r w:rsidRPr="00FF353C">
              <w:rPr>
                <w:lang w:val="en-GB"/>
              </w:rPr>
              <w:t>Method used to calculate the 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654E59B8" w14:textId="77777777" w:rsidR="00DE30FA" w:rsidRPr="00FF353C" w:rsidRDefault="00DE30FA" w:rsidP="00DE30FA">
            <w:pPr>
              <w:pStyle w:val="NormalLeft"/>
              <w:rPr>
                <w:lang w:val="en-GB"/>
              </w:rPr>
            </w:pPr>
            <w:r w:rsidRPr="00FF353C">
              <w:rPr>
                <w:lang w:val="en-GB"/>
              </w:rPr>
              <w:t>Method used to calculate the adjustment due to RFF nSCR aggregation. One of the options in the following closed list shall be used:</w:t>
            </w:r>
          </w:p>
          <w:p w14:paraId="09D4E50D" w14:textId="77777777" w:rsidR="00DE30FA" w:rsidRPr="00FF353C" w:rsidRDefault="00DE30FA" w:rsidP="00DE30FA">
            <w:pPr>
              <w:pStyle w:val="NormalLeft"/>
              <w:rPr>
                <w:lang w:val="en-GB"/>
              </w:rPr>
            </w:pPr>
            <w:r w:rsidRPr="00FF353C">
              <w:rPr>
                <w:lang w:val="en-GB"/>
              </w:rPr>
              <w:t>1 — Full recalculation</w:t>
            </w:r>
          </w:p>
          <w:p w14:paraId="4763EB34" w14:textId="77777777" w:rsidR="00DE30FA" w:rsidRPr="00FF353C" w:rsidRDefault="00DE30FA" w:rsidP="00DE30FA">
            <w:pPr>
              <w:pStyle w:val="NormalLeft"/>
              <w:rPr>
                <w:lang w:val="en-GB"/>
              </w:rPr>
            </w:pPr>
            <w:r w:rsidRPr="00FF353C">
              <w:rPr>
                <w:lang w:val="en-GB"/>
              </w:rPr>
              <w:t>2 — Simplification at risk sub–module level</w:t>
            </w:r>
          </w:p>
          <w:p w14:paraId="5F430EAB" w14:textId="77777777" w:rsidR="00DE30FA" w:rsidRPr="00FF353C" w:rsidRDefault="00DE30FA" w:rsidP="00DE30FA">
            <w:pPr>
              <w:pStyle w:val="NormalLeft"/>
              <w:rPr>
                <w:lang w:val="en-GB"/>
              </w:rPr>
            </w:pPr>
            <w:r w:rsidRPr="00FF353C">
              <w:rPr>
                <w:lang w:val="en-GB"/>
              </w:rPr>
              <w:t>3 — Simplification at risk module level</w:t>
            </w:r>
          </w:p>
          <w:p w14:paraId="2A969BBA" w14:textId="77777777" w:rsidR="00DE30FA" w:rsidRPr="00FF353C" w:rsidRDefault="00DE30FA" w:rsidP="00DE30FA">
            <w:pPr>
              <w:pStyle w:val="NormalLeft"/>
              <w:rPr>
                <w:lang w:val="en-GB"/>
              </w:rPr>
            </w:pPr>
            <w:r w:rsidRPr="00FF353C">
              <w:rPr>
                <w:lang w:val="en-GB"/>
              </w:rPr>
              <w:t>4 — No adjustment</w:t>
            </w:r>
          </w:p>
          <w:p w14:paraId="6EE0EDBB" w14:textId="1D23FF3B" w:rsidR="00DE30FA" w:rsidRPr="00FF353C" w:rsidRDefault="00DE30FA" w:rsidP="00DE30FA">
            <w:pPr>
              <w:pStyle w:val="NormalLeft"/>
              <w:rPr>
                <w:lang w:val="en-GB"/>
              </w:rPr>
            </w:pPr>
            <w:r w:rsidRPr="00FF353C">
              <w:rPr>
                <w:lang w:val="en-GB"/>
              </w:rPr>
              <w:t>When the undertaking has no RFF (or have only RFF under Article 304 of Directive 2009/138/EC) it shall select option 4.</w:t>
            </w:r>
          </w:p>
        </w:tc>
      </w:tr>
      <w:tr w:rsidR="00DE30FA" w:rsidRPr="00FF353C" w14:paraId="7E9F7B6C"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01256B65" w14:textId="0EA8F1EA" w:rsidR="00DE30FA" w:rsidRPr="00FF353C" w:rsidRDefault="00DE30FA" w:rsidP="00DE30FA">
            <w:pPr>
              <w:pStyle w:val="NormalLeft"/>
              <w:rPr>
                <w:lang w:val="en-GB"/>
              </w:rPr>
            </w:pPr>
            <w:r w:rsidRPr="00FF353C">
              <w:rPr>
                <w:lang w:val="en-GB"/>
              </w:rPr>
              <w:t>R0460/C0100</w:t>
            </w:r>
          </w:p>
        </w:tc>
        <w:tc>
          <w:tcPr>
            <w:tcW w:w="2043" w:type="dxa"/>
            <w:tcBorders>
              <w:top w:val="single" w:sz="2" w:space="0" w:color="auto"/>
              <w:left w:val="single" w:sz="2" w:space="0" w:color="auto"/>
              <w:bottom w:val="single" w:sz="2" w:space="0" w:color="auto"/>
              <w:right w:val="single" w:sz="2" w:space="0" w:color="auto"/>
            </w:tcBorders>
          </w:tcPr>
          <w:p w14:paraId="1395A536" w14:textId="77777777" w:rsidR="00DE30FA" w:rsidRPr="00FF353C" w:rsidRDefault="00DE30FA" w:rsidP="00DE30FA">
            <w:pPr>
              <w:pStyle w:val="NormalLeft"/>
              <w:rPr>
                <w:lang w:val="en-GB"/>
              </w:rPr>
            </w:pPr>
            <w:r w:rsidRPr="00FF353C">
              <w:rPr>
                <w:lang w:val="en-GB"/>
              </w:rPr>
              <w:t>Net future discretionary benefits</w:t>
            </w:r>
          </w:p>
        </w:tc>
        <w:tc>
          <w:tcPr>
            <w:tcW w:w="4829" w:type="dxa"/>
            <w:tcBorders>
              <w:top w:val="single" w:sz="2" w:space="0" w:color="auto"/>
              <w:left w:val="single" w:sz="2" w:space="0" w:color="auto"/>
              <w:bottom w:val="single" w:sz="2" w:space="0" w:color="auto"/>
              <w:right w:val="single" w:sz="2" w:space="0" w:color="auto"/>
            </w:tcBorders>
          </w:tcPr>
          <w:p w14:paraId="6EEFBFD7" w14:textId="351C85BD" w:rsidR="00DE30FA" w:rsidRPr="00FF353C" w:rsidRDefault="00DE30FA" w:rsidP="00DE30FA">
            <w:pPr>
              <w:pStyle w:val="NormalLeft"/>
              <w:rPr>
                <w:lang w:val="en-GB"/>
              </w:rPr>
            </w:pPr>
            <w:r w:rsidRPr="00FF353C">
              <w:rPr>
                <w:lang w:val="en-GB"/>
              </w:rPr>
              <w:t>Amount of technical provisions without risk margin in relation to future discretionary benefits net of reinsurance.</w:t>
            </w:r>
          </w:p>
        </w:tc>
      </w:tr>
      <w:tr w:rsidR="00DE30FA" w:rsidRPr="00FF353C" w14:paraId="5D157DAD"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474EDE70" w14:textId="35A9F28F" w:rsidR="00DE30FA" w:rsidRPr="00FF353C" w:rsidRDefault="00DE30FA" w:rsidP="00DE30FA">
            <w:pPr>
              <w:pStyle w:val="NormalCentered"/>
              <w:rPr>
                <w:lang w:val="en-GB"/>
              </w:rPr>
            </w:pPr>
            <w:r w:rsidRPr="00FF353C">
              <w:rPr>
                <w:i/>
                <w:iCs/>
                <w:lang w:val="en-GB"/>
              </w:rPr>
              <w:t>Approach to tax rate</w:t>
            </w:r>
          </w:p>
        </w:tc>
        <w:tc>
          <w:tcPr>
            <w:tcW w:w="2043" w:type="dxa"/>
            <w:tcBorders>
              <w:top w:val="single" w:sz="2" w:space="0" w:color="auto"/>
              <w:left w:val="single" w:sz="2" w:space="0" w:color="auto"/>
              <w:bottom w:val="single" w:sz="2" w:space="0" w:color="auto"/>
              <w:right w:val="single" w:sz="2" w:space="0" w:color="auto"/>
            </w:tcBorders>
          </w:tcPr>
          <w:p w14:paraId="37B8406F" w14:textId="77777777" w:rsidR="00DE30FA" w:rsidRPr="00FF353C" w:rsidRDefault="00DE30FA" w:rsidP="00DE30FA">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328CC2AF" w14:textId="6998DB4C" w:rsidR="00DE30FA" w:rsidRPr="00FF353C" w:rsidRDefault="00DE30FA" w:rsidP="00DE30FA">
            <w:pPr>
              <w:pStyle w:val="NormalCentered"/>
              <w:rPr>
                <w:lang w:val="en-GB"/>
              </w:rPr>
            </w:pPr>
          </w:p>
        </w:tc>
      </w:tr>
      <w:tr w:rsidR="00DE30FA" w:rsidRPr="00FF353C" w14:paraId="38D16849"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1C834857" w14:textId="5C281662" w:rsidR="00DE30FA" w:rsidRPr="00FF353C" w:rsidRDefault="00DE30FA" w:rsidP="00DE30FA">
            <w:pPr>
              <w:pStyle w:val="NormalLeft"/>
              <w:rPr>
                <w:lang w:val="en-GB"/>
              </w:rPr>
            </w:pPr>
            <w:r w:rsidRPr="00FF353C">
              <w:rPr>
                <w:lang w:val="en-GB"/>
              </w:rPr>
              <w:t xml:space="preserve">R0590/C0109  </w:t>
            </w:r>
          </w:p>
        </w:tc>
        <w:tc>
          <w:tcPr>
            <w:tcW w:w="2043" w:type="dxa"/>
            <w:tcBorders>
              <w:top w:val="single" w:sz="2" w:space="0" w:color="auto"/>
              <w:left w:val="single" w:sz="2" w:space="0" w:color="auto"/>
              <w:bottom w:val="single" w:sz="2" w:space="0" w:color="auto"/>
              <w:right w:val="single" w:sz="2" w:space="0" w:color="auto"/>
            </w:tcBorders>
          </w:tcPr>
          <w:p w14:paraId="737AFA0F" w14:textId="40C0E6B9" w:rsidR="00DE30FA" w:rsidRPr="00FF353C" w:rsidRDefault="00DE30FA" w:rsidP="00DE30FA">
            <w:pPr>
              <w:pStyle w:val="NormalLeft"/>
              <w:rPr>
                <w:lang w:val="en-GB"/>
              </w:rPr>
            </w:pPr>
            <w:r w:rsidRPr="00FF353C">
              <w:rPr>
                <w:lang w:val="en-GB"/>
              </w:rPr>
              <w:t>Approach based on average tax rate</w:t>
            </w:r>
          </w:p>
        </w:tc>
        <w:tc>
          <w:tcPr>
            <w:tcW w:w="4829" w:type="dxa"/>
            <w:tcBorders>
              <w:top w:val="single" w:sz="2" w:space="0" w:color="auto"/>
              <w:left w:val="single" w:sz="2" w:space="0" w:color="auto"/>
              <w:bottom w:val="single" w:sz="2" w:space="0" w:color="auto"/>
              <w:right w:val="single" w:sz="2" w:space="0" w:color="auto"/>
            </w:tcBorders>
          </w:tcPr>
          <w:p w14:paraId="4FD80417" w14:textId="625D161E" w:rsidR="00DE30FA" w:rsidRPr="00FF353C" w:rsidRDefault="00DE30FA" w:rsidP="00DE30FA">
            <w:pPr>
              <w:pStyle w:val="NormalLeft"/>
              <w:rPr>
                <w:lang w:val="en-GB"/>
              </w:rPr>
            </w:pPr>
            <w:r w:rsidRPr="00FF353C">
              <w:rPr>
                <w:lang w:val="en-GB"/>
              </w:rPr>
              <w:t>One of the options in the following closed list shall be used:</w:t>
            </w:r>
          </w:p>
          <w:p w14:paraId="2D21BCE6" w14:textId="422D3A72" w:rsidR="00DE30FA" w:rsidRPr="00FF353C" w:rsidRDefault="00DE30FA" w:rsidP="00DE30FA">
            <w:pPr>
              <w:pStyle w:val="Point0"/>
              <w:rPr>
                <w:lang w:val="en-GB"/>
              </w:rPr>
            </w:pPr>
            <w:r w:rsidRPr="00FF353C">
              <w:rPr>
                <w:lang w:val="en-GB"/>
              </w:rPr>
              <w:tab/>
              <w:t>1 –</w:t>
            </w:r>
            <w:r w:rsidR="005D4C7C">
              <w:rPr>
                <w:lang w:val="en-GB"/>
              </w:rPr>
              <w:t xml:space="preserve"> </w:t>
            </w:r>
            <w:r w:rsidRPr="00FF353C">
              <w:rPr>
                <w:lang w:val="en-GB"/>
              </w:rPr>
              <w:t>Yes</w:t>
            </w:r>
          </w:p>
          <w:p w14:paraId="02589588" w14:textId="692AD8E4" w:rsidR="00DE30FA" w:rsidRPr="00FF353C" w:rsidRDefault="00DE30FA" w:rsidP="00DE30FA">
            <w:pPr>
              <w:pStyle w:val="Point0"/>
              <w:rPr>
                <w:lang w:val="en-GB"/>
              </w:rPr>
            </w:pPr>
            <w:r w:rsidRPr="00FF353C">
              <w:rPr>
                <w:lang w:val="en-GB"/>
              </w:rPr>
              <w:tab/>
              <w:t>2 –</w:t>
            </w:r>
            <w:r w:rsidR="005D4C7C">
              <w:rPr>
                <w:lang w:val="en-GB"/>
              </w:rPr>
              <w:t xml:space="preserve"> </w:t>
            </w:r>
            <w:r w:rsidRPr="00FF353C">
              <w:rPr>
                <w:lang w:val="en-GB"/>
              </w:rPr>
              <w:t>No</w:t>
            </w:r>
          </w:p>
          <w:p w14:paraId="1B6D2AF2" w14:textId="48FCDA0F" w:rsidR="00DE30FA" w:rsidRPr="00FF353C" w:rsidRDefault="00DE30FA" w:rsidP="00DE30FA">
            <w:pPr>
              <w:pStyle w:val="Point0"/>
              <w:rPr>
                <w:lang w:val="en-GB"/>
              </w:rPr>
            </w:pPr>
            <w:r w:rsidRPr="00FF353C">
              <w:rPr>
                <w:lang w:val="en-GB"/>
              </w:rPr>
              <w:tab/>
              <w:t>3 –</w:t>
            </w:r>
            <w:r w:rsidR="005D4C7C">
              <w:rPr>
                <w:lang w:val="en-GB"/>
              </w:rPr>
              <w:t xml:space="preserve"> </w:t>
            </w:r>
            <w:r w:rsidRPr="00FF353C">
              <w:rPr>
                <w:lang w:val="en-GB"/>
              </w:rPr>
              <w:t xml:space="preserve">Not applicable as the adjustment for the loss-absorbing capacity of </w:t>
            </w:r>
            <w:r w:rsidRPr="00FF353C">
              <w:rPr>
                <w:lang w:val="en-GB"/>
              </w:rPr>
              <w:lastRenderedPageBreak/>
              <w:t>deferred taxes (LAC DT) is not used (in this case R0600 to R0690 are not applicable)</w:t>
            </w:r>
          </w:p>
          <w:p w14:paraId="461543A8" w14:textId="631DAAB0" w:rsidR="00DE30FA" w:rsidRPr="00FF353C" w:rsidRDefault="00DE30FA" w:rsidP="00DE30FA">
            <w:pPr>
              <w:pStyle w:val="NormalLeft"/>
              <w:rPr>
                <w:lang w:val="en-GB"/>
              </w:rPr>
            </w:pPr>
            <w:r w:rsidRPr="00FF353C">
              <w:rPr>
                <w:lang w:val="en-GB"/>
              </w:rPr>
              <w:t xml:space="preserve">See EIOPA Guidelines on loss-absorbing capacity of technical provisions and deferred taxes (EIOPA-BoS-14/177)  </w:t>
            </w:r>
          </w:p>
        </w:tc>
      </w:tr>
      <w:tr w:rsidR="008403EA" w:rsidRPr="00FF353C" w14:paraId="6CBB9B0B" w14:textId="77777777" w:rsidTr="00CE7B48">
        <w:trPr>
          <w:gridAfter w:val="1"/>
          <w:wAfter w:w="111" w:type="dxa"/>
        </w:trPr>
        <w:tc>
          <w:tcPr>
            <w:tcW w:w="9286" w:type="dxa"/>
            <w:gridSpan w:val="3"/>
            <w:tcBorders>
              <w:top w:val="single" w:sz="2" w:space="0" w:color="auto"/>
              <w:left w:val="single" w:sz="2" w:space="0" w:color="auto"/>
              <w:bottom w:val="single" w:sz="2" w:space="0" w:color="auto"/>
              <w:right w:val="single" w:sz="2" w:space="0" w:color="auto"/>
            </w:tcBorders>
          </w:tcPr>
          <w:p w14:paraId="20D6D524" w14:textId="1F3CABB1" w:rsidR="008403EA" w:rsidRPr="00FF353C" w:rsidRDefault="008403EA" w:rsidP="00A75973">
            <w:pPr>
              <w:pStyle w:val="NormalCentered"/>
              <w:jc w:val="left"/>
              <w:rPr>
                <w:lang w:val="en-GB"/>
              </w:rPr>
            </w:pPr>
            <w:r w:rsidRPr="00FF353C">
              <w:rPr>
                <w:i/>
                <w:iCs/>
                <w:lang w:val="en-GB"/>
              </w:rPr>
              <w:lastRenderedPageBreak/>
              <w:t>Calculation of the adjustment for loss-absorbing capacity of deferred taxes</w:t>
            </w:r>
            <w:del w:id="2978" w:author="Author">
              <w:r w:rsidRPr="00FF353C" w:rsidDel="00D4198A">
                <w:rPr>
                  <w:lang w:val="en-GB"/>
                </w:rPr>
                <w:delText xml:space="preserve"> </w:delText>
              </w:r>
              <w:r w:rsidRPr="00FF353C" w:rsidDel="008403EA">
                <w:rPr>
                  <w:lang w:val="en-GB"/>
                </w:rPr>
                <w:delText>(voluntary information until 31 December 2019, compulsory as from 1 January 2020)</w:delText>
              </w:r>
            </w:del>
          </w:p>
        </w:tc>
      </w:tr>
      <w:tr w:rsidR="00DE30FA" w:rsidRPr="00FF353C" w14:paraId="1D2C0555"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437F472" w14:textId="04552809" w:rsidR="00DE30FA" w:rsidRPr="00FF353C" w:rsidRDefault="00DE30FA" w:rsidP="00DE30FA">
            <w:pPr>
              <w:pStyle w:val="NormalLeft"/>
              <w:rPr>
                <w:lang w:val="en-GB"/>
              </w:rPr>
            </w:pPr>
            <w:r w:rsidRPr="00FF353C">
              <w:rPr>
                <w:lang w:val="en-GB"/>
              </w:rPr>
              <w:t xml:space="preserve">R0600/C0110  </w:t>
            </w:r>
          </w:p>
        </w:tc>
        <w:tc>
          <w:tcPr>
            <w:tcW w:w="2043" w:type="dxa"/>
            <w:tcBorders>
              <w:top w:val="single" w:sz="2" w:space="0" w:color="auto"/>
              <w:left w:val="single" w:sz="2" w:space="0" w:color="auto"/>
              <w:bottom w:val="single" w:sz="2" w:space="0" w:color="auto"/>
              <w:right w:val="single" w:sz="2" w:space="0" w:color="auto"/>
            </w:tcBorders>
          </w:tcPr>
          <w:p w14:paraId="21A9B892" w14:textId="07B32A9C" w:rsidR="00DE30FA" w:rsidRPr="00FF353C" w:rsidRDefault="00DE30FA" w:rsidP="00DE30FA">
            <w:pPr>
              <w:pStyle w:val="NormalLeft"/>
              <w:rPr>
                <w:lang w:val="en-GB"/>
              </w:rPr>
            </w:pPr>
            <w:r w:rsidRPr="00FF353C">
              <w:rPr>
                <w:lang w:val="en-GB"/>
              </w:rPr>
              <w:t xml:space="preserve">DTA Before the shock  </w:t>
            </w:r>
          </w:p>
        </w:tc>
        <w:tc>
          <w:tcPr>
            <w:tcW w:w="4829" w:type="dxa"/>
            <w:tcBorders>
              <w:top w:val="single" w:sz="2" w:space="0" w:color="auto"/>
              <w:left w:val="single" w:sz="2" w:space="0" w:color="auto"/>
              <w:bottom w:val="single" w:sz="2" w:space="0" w:color="auto"/>
              <w:right w:val="single" w:sz="2" w:space="0" w:color="auto"/>
            </w:tcBorders>
          </w:tcPr>
          <w:p w14:paraId="071A75F6" w14:textId="71FDEFAC" w:rsidR="00DE30FA" w:rsidRPr="00FF353C" w:rsidRDefault="00DE30FA" w:rsidP="00DE30FA">
            <w:pPr>
              <w:pStyle w:val="NormalLeft"/>
              <w:rPr>
                <w:lang w:val="en-GB"/>
              </w:rPr>
            </w:pPr>
            <w:r w:rsidRPr="00FF353C">
              <w:rPr>
                <w:lang w:val="en-GB"/>
              </w:rPr>
              <w:t xml:space="preserve">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  </w:t>
            </w:r>
          </w:p>
        </w:tc>
      </w:tr>
      <w:tr w:rsidR="00DE30FA" w:rsidRPr="00FF353C" w14:paraId="4090496B"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CD552BD" w14:textId="6F4C5077" w:rsidR="00DE30FA" w:rsidRPr="00FF353C" w:rsidRDefault="00DE30FA" w:rsidP="00DE30FA">
            <w:pPr>
              <w:pStyle w:val="NormalLeft"/>
              <w:rPr>
                <w:lang w:val="en-GB"/>
              </w:rPr>
            </w:pPr>
            <w:r w:rsidRPr="00FF353C">
              <w:rPr>
                <w:lang w:val="en-GB"/>
              </w:rPr>
              <w:t xml:space="preserve">R0600/C0120  </w:t>
            </w:r>
          </w:p>
        </w:tc>
        <w:tc>
          <w:tcPr>
            <w:tcW w:w="2043" w:type="dxa"/>
            <w:tcBorders>
              <w:top w:val="single" w:sz="2" w:space="0" w:color="auto"/>
              <w:left w:val="single" w:sz="2" w:space="0" w:color="auto"/>
              <w:bottom w:val="single" w:sz="2" w:space="0" w:color="auto"/>
              <w:right w:val="single" w:sz="2" w:space="0" w:color="auto"/>
            </w:tcBorders>
          </w:tcPr>
          <w:p w14:paraId="5ED3F3BA" w14:textId="618A4349" w:rsidR="00DE30FA" w:rsidRPr="00FF353C" w:rsidRDefault="00DE30FA" w:rsidP="00DE30FA">
            <w:pPr>
              <w:pStyle w:val="NormalLeft"/>
              <w:rPr>
                <w:lang w:val="en-GB"/>
              </w:rPr>
            </w:pPr>
            <w:r w:rsidRPr="00FF353C">
              <w:rPr>
                <w:lang w:val="en-GB"/>
              </w:rPr>
              <w:t xml:space="preserve">DTA After the shock  </w:t>
            </w:r>
          </w:p>
        </w:tc>
        <w:tc>
          <w:tcPr>
            <w:tcW w:w="4829" w:type="dxa"/>
            <w:tcBorders>
              <w:top w:val="single" w:sz="2" w:space="0" w:color="auto"/>
              <w:left w:val="single" w:sz="2" w:space="0" w:color="auto"/>
              <w:bottom w:val="single" w:sz="2" w:space="0" w:color="auto"/>
              <w:right w:val="single" w:sz="2" w:space="0" w:color="auto"/>
            </w:tcBorders>
          </w:tcPr>
          <w:p w14:paraId="043A02F6" w14:textId="535B5C19" w:rsidR="00DE30FA" w:rsidRPr="00FF353C" w:rsidRDefault="00DE30FA" w:rsidP="00DE30FA">
            <w:pPr>
              <w:pStyle w:val="NormalLeft"/>
              <w:rPr>
                <w:lang w:val="en-GB"/>
              </w:rPr>
            </w:pPr>
            <w:r w:rsidRPr="00FF353C">
              <w:rPr>
                <w:lang w:val="en-GB"/>
              </w:rPr>
              <w:t xml:space="preserve">Total amount of the deferred tax assets (DTA) if a balance-sheet using Solvency II valuation was set up after the instantaneous loss, as provided for in Article 207(1) and (2) of Delegated Regulation (EU) 2015/35. This cell shall be left blank where R0590/C0109 is filled with ‘1-Yes’.  </w:t>
            </w:r>
          </w:p>
        </w:tc>
      </w:tr>
      <w:tr w:rsidR="00DE30FA" w:rsidRPr="00FF353C" w14:paraId="6D5414D8"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A5D7498" w14:textId="786063F2" w:rsidR="00DE30FA" w:rsidRPr="00FF353C" w:rsidRDefault="00DE30FA" w:rsidP="00DE30FA">
            <w:pPr>
              <w:pStyle w:val="NormalLeft"/>
              <w:rPr>
                <w:lang w:val="en-GB"/>
              </w:rPr>
            </w:pPr>
            <w:r w:rsidRPr="00FF353C">
              <w:rPr>
                <w:lang w:val="en-GB"/>
              </w:rPr>
              <w:t xml:space="preserve">R0610/C0110  </w:t>
            </w:r>
          </w:p>
        </w:tc>
        <w:tc>
          <w:tcPr>
            <w:tcW w:w="2043" w:type="dxa"/>
            <w:tcBorders>
              <w:top w:val="single" w:sz="2" w:space="0" w:color="auto"/>
              <w:left w:val="single" w:sz="2" w:space="0" w:color="auto"/>
              <w:bottom w:val="single" w:sz="2" w:space="0" w:color="auto"/>
              <w:right w:val="single" w:sz="2" w:space="0" w:color="auto"/>
            </w:tcBorders>
          </w:tcPr>
          <w:p w14:paraId="6E4EEC8B" w14:textId="73B8447A" w:rsidR="00DE30FA" w:rsidRPr="00FF353C" w:rsidRDefault="00DE30FA" w:rsidP="00DE30FA">
            <w:pPr>
              <w:pStyle w:val="NormalLeft"/>
              <w:rPr>
                <w:lang w:val="en-GB"/>
              </w:rPr>
            </w:pPr>
            <w:r w:rsidRPr="00FF353C">
              <w:rPr>
                <w:lang w:val="en-GB"/>
              </w:rPr>
              <w:t>DTA carry forward</w:t>
            </w:r>
            <w:ins w:id="2979" w:author="Author">
              <w:r w:rsidR="006461C4">
                <w:rPr>
                  <w:lang w:val="en-GB"/>
                </w:rPr>
                <w:t xml:space="preserve"> </w:t>
              </w:r>
            </w:ins>
            <w:r w:rsidRPr="00FF353C">
              <w:rPr>
                <w:lang w:val="en-GB"/>
              </w:rPr>
              <w:t xml:space="preserve">- Before the shock  </w:t>
            </w:r>
          </w:p>
        </w:tc>
        <w:tc>
          <w:tcPr>
            <w:tcW w:w="4829" w:type="dxa"/>
            <w:tcBorders>
              <w:top w:val="single" w:sz="2" w:space="0" w:color="auto"/>
              <w:left w:val="single" w:sz="2" w:space="0" w:color="auto"/>
              <w:bottom w:val="single" w:sz="2" w:space="0" w:color="auto"/>
              <w:right w:val="single" w:sz="2" w:space="0" w:color="auto"/>
            </w:tcBorders>
          </w:tcPr>
          <w:p w14:paraId="64D57E1D" w14:textId="2A0540F6" w:rsidR="00DE30FA" w:rsidRPr="00FF353C" w:rsidRDefault="00DE30FA" w:rsidP="00DE30FA">
            <w:pPr>
              <w:pStyle w:val="NormalLeft"/>
              <w:rPr>
                <w:lang w:val="en-GB"/>
              </w:rPr>
            </w:pPr>
            <w:r w:rsidRPr="00FF353C">
              <w:rPr>
                <w:lang w:val="en-GB"/>
              </w:rPr>
              <w:t xml:space="preserve">Amount of deferred tax assets (DTA) in the balance-sheet using Solvency II valuation due to carry forward of previous losses or tax deductions before the instantaneous loss described in Article 207(1) and (2) of Delegated Regulation (EU) 2015/35.  </w:t>
            </w:r>
          </w:p>
        </w:tc>
      </w:tr>
      <w:tr w:rsidR="00DE30FA" w:rsidRPr="00FF353C" w14:paraId="1A1D3913"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4DB09B67" w14:textId="57379733" w:rsidR="00DE30FA" w:rsidRPr="00FF353C" w:rsidRDefault="00DE30FA" w:rsidP="00DE30FA">
            <w:pPr>
              <w:pStyle w:val="NormalLeft"/>
              <w:rPr>
                <w:lang w:val="en-GB"/>
              </w:rPr>
            </w:pPr>
            <w:r w:rsidRPr="00FF353C">
              <w:rPr>
                <w:lang w:val="en-GB"/>
              </w:rPr>
              <w:t xml:space="preserve">R0610/C0120  </w:t>
            </w:r>
          </w:p>
        </w:tc>
        <w:tc>
          <w:tcPr>
            <w:tcW w:w="2043" w:type="dxa"/>
            <w:tcBorders>
              <w:top w:val="single" w:sz="2" w:space="0" w:color="auto"/>
              <w:left w:val="single" w:sz="2" w:space="0" w:color="auto"/>
              <w:bottom w:val="single" w:sz="2" w:space="0" w:color="auto"/>
              <w:right w:val="single" w:sz="2" w:space="0" w:color="auto"/>
            </w:tcBorders>
          </w:tcPr>
          <w:p w14:paraId="0B469EDB" w14:textId="4E70F9EB" w:rsidR="00DE30FA" w:rsidRPr="00FF353C" w:rsidRDefault="00DE30FA" w:rsidP="00DE30FA">
            <w:pPr>
              <w:pStyle w:val="NormalLeft"/>
              <w:rPr>
                <w:lang w:val="en-GB"/>
              </w:rPr>
            </w:pPr>
            <w:r w:rsidRPr="00FF353C">
              <w:rPr>
                <w:lang w:val="en-GB"/>
              </w:rPr>
              <w:t xml:space="preserve">DTA carry forward </w:t>
            </w:r>
            <w:ins w:id="2980" w:author="Author">
              <w:r w:rsidR="006461C4">
                <w:rPr>
                  <w:lang w:val="en-GB"/>
                </w:rPr>
                <w:t>-</w:t>
              </w:r>
            </w:ins>
            <w:del w:id="2981" w:author="Author">
              <w:r w:rsidRPr="00FF353C" w:rsidDel="006461C4">
                <w:rPr>
                  <w:lang w:val="en-GB"/>
                </w:rPr>
                <w:delText>—</w:delText>
              </w:r>
            </w:del>
            <w:r w:rsidRPr="00FF353C">
              <w:rPr>
                <w:lang w:val="en-GB"/>
              </w:rPr>
              <w:t xml:space="preserve"> After the shock  </w:t>
            </w:r>
          </w:p>
        </w:tc>
        <w:tc>
          <w:tcPr>
            <w:tcW w:w="4829" w:type="dxa"/>
            <w:tcBorders>
              <w:top w:val="single" w:sz="2" w:space="0" w:color="auto"/>
              <w:left w:val="single" w:sz="2" w:space="0" w:color="auto"/>
              <w:bottom w:val="single" w:sz="2" w:space="0" w:color="auto"/>
              <w:right w:val="single" w:sz="2" w:space="0" w:color="auto"/>
            </w:tcBorders>
          </w:tcPr>
          <w:p w14:paraId="2F48E245" w14:textId="3E975D0A" w:rsidR="00DE30FA" w:rsidRPr="00FF353C" w:rsidRDefault="00DE30FA" w:rsidP="00DE30FA">
            <w:pPr>
              <w:pStyle w:val="NormalLeft"/>
              <w:rPr>
                <w:lang w:val="en-GB"/>
              </w:rPr>
            </w:pPr>
            <w:r w:rsidRPr="00FF353C">
              <w:rPr>
                <w:lang w:val="en-GB"/>
              </w:rPr>
              <w:t xml:space="preserve">Amount of deferred tax assets (DTA) due to carry forward of previous losses or tax deductions if a balance-sheet using Solvency II valuation was set up after the instantaneous loss, as provided for in Article 207(1) and (2) of Delegated Regulation (EU) 2015/35. This cell shall be left blank where R0590/C0109 is filled with ‘1-Yes’.  </w:t>
            </w:r>
          </w:p>
        </w:tc>
      </w:tr>
      <w:tr w:rsidR="00DE30FA" w:rsidRPr="00FF353C" w14:paraId="22DC7428"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6E2356BB" w14:textId="1DBEDE44" w:rsidR="00DE30FA" w:rsidRPr="00FF353C" w:rsidRDefault="00DE30FA" w:rsidP="00DE30FA">
            <w:pPr>
              <w:pStyle w:val="NormalLeft"/>
              <w:rPr>
                <w:lang w:val="en-GB"/>
              </w:rPr>
            </w:pPr>
            <w:r w:rsidRPr="00FF353C">
              <w:rPr>
                <w:lang w:val="en-GB"/>
              </w:rPr>
              <w:t xml:space="preserve">R0620/C0110  </w:t>
            </w:r>
          </w:p>
        </w:tc>
        <w:tc>
          <w:tcPr>
            <w:tcW w:w="2043" w:type="dxa"/>
            <w:tcBorders>
              <w:top w:val="single" w:sz="2" w:space="0" w:color="auto"/>
              <w:left w:val="single" w:sz="2" w:space="0" w:color="auto"/>
              <w:bottom w:val="single" w:sz="2" w:space="0" w:color="auto"/>
              <w:right w:val="single" w:sz="2" w:space="0" w:color="auto"/>
            </w:tcBorders>
          </w:tcPr>
          <w:p w14:paraId="5CC3330D" w14:textId="0A353AF9" w:rsidR="00DE30FA" w:rsidRPr="00FF353C" w:rsidRDefault="00DE30FA" w:rsidP="00DE30FA">
            <w:pPr>
              <w:pStyle w:val="NormalLeft"/>
              <w:rPr>
                <w:lang w:val="en-GB"/>
              </w:rPr>
            </w:pPr>
            <w:r w:rsidRPr="00FF353C">
              <w:rPr>
                <w:lang w:val="en-GB"/>
              </w:rPr>
              <w:t>DTA due to deductible temporary differences</w:t>
            </w:r>
            <w:ins w:id="2982" w:author="Author">
              <w:r w:rsidR="006461C4">
                <w:rPr>
                  <w:lang w:val="en-GB"/>
                </w:rPr>
                <w:t xml:space="preserve"> </w:t>
              </w:r>
            </w:ins>
            <w:del w:id="2983" w:author="Author">
              <w:r w:rsidRPr="00FF353C" w:rsidDel="006461C4">
                <w:rPr>
                  <w:lang w:val="en-GB"/>
                </w:rPr>
                <w:delText>-</w:delText>
              </w:r>
            </w:del>
            <w:ins w:id="2984" w:author="Author">
              <w:r w:rsidR="006461C4">
                <w:rPr>
                  <w:lang w:val="en-GB"/>
                </w:rPr>
                <w:t>–</w:t>
              </w:r>
            </w:ins>
            <w:r w:rsidRPr="00FF353C">
              <w:rPr>
                <w:lang w:val="en-GB"/>
              </w:rPr>
              <w:t xml:space="preserve"> Before the shock  </w:t>
            </w:r>
          </w:p>
        </w:tc>
        <w:tc>
          <w:tcPr>
            <w:tcW w:w="4829" w:type="dxa"/>
            <w:tcBorders>
              <w:top w:val="single" w:sz="2" w:space="0" w:color="auto"/>
              <w:left w:val="single" w:sz="2" w:space="0" w:color="auto"/>
              <w:bottom w:val="single" w:sz="2" w:space="0" w:color="auto"/>
              <w:right w:val="single" w:sz="2" w:space="0" w:color="auto"/>
            </w:tcBorders>
          </w:tcPr>
          <w:p w14:paraId="478A61F3" w14:textId="101C7DC2" w:rsidR="00DE30FA" w:rsidRPr="00FF353C" w:rsidRDefault="00DE30FA" w:rsidP="00DE30FA">
            <w:pPr>
              <w:pStyle w:val="NormalLeft"/>
              <w:rPr>
                <w:lang w:val="en-GB"/>
              </w:rPr>
            </w:pPr>
            <w:r w:rsidRPr="00FF353C">
              <w:rPr>
                <w:lang w:val="en-GB"/>
              </w:rPr>
              <w:t xml:space="preserve">Amount of deferred tax assets (DTA) in the balance-sheet using Solvency II valuation due to differences between the Solvency II valuation of an asset or liability and its tax base before the instantaneous loss described in Article 207(1) and (2) of Delegated Regulation (EU) 2015/35  </w:t>
            </w:r>
          </w:p>
        </w:tc>
      </w:tr>
      <w:tr w:rsidR="00DE30FA" w:rsidRPr="00FF353C" w14:paraId="565B3F5A"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E60E3F1" w14:textId="05E9F43B" w:rsidR="00DE30FA" w:rsidRPr="00FF353C" w:rsidRDefault="00DE30FA" w:rsidP="00DE30FA">
            <w:pPr>
              <w:pStyle w:val="NormalLeft"/>
              <w:rPr>
                <w:lang w:val="en-GB"/>
              </w:rPr>
            </w:pPr>
            <w:r w:rsidRPr="00FF353C">
              <w:rPr>
                <w:lang w:val="en-GB"/>
              </w:rPr>
              <w:t xml:space="preserve">R0620/C0120  </w:t>
            </w:r>
          </w:p>
        </w:tc>
        <w:tc>
          <w:tcPr>
            <w:tcW w:w="2043" w:type="dxa"/>
            <w:tcBorders>
              <w:top w:val="single" w:sz="2" w:space="0" w:color="auto"/>
              <w:left w:val="single" w:sz="2" w:space="0" w:color="auto"/>
              <w:bottom w:val="single" w:sz="2" w:space="0" w:color="auto"/>
              <w:right w:val="single" w:sz="2" w:space="0" w:color="auto"/>
            </w:tcBorders>
          </w:tcPr>
          <w:p w14:paraId="66158457" w14:textId="20FB8CB7" w:rsidR="00DE30FA" w:rsidRPr="00FF353C" w:rsidRDefault="00DE30FA" w:rsidP="00DE30FA">
            <w:pPr>
              <w:pStyle w:val="NormalLeft"/>
              <w:rPr>
                <w:lang w:val="en-GB"/>
              </w:rPr>
            </w:pPr>
            <w:r w:rsidRPr="00FF353C">
              <w:rPr>
                <w:lang w:val="en-GB"/>
              </w:rPr>
              <w:t xml:space="preserve">DTA due to deductible </w:t>
            </w:r>
            <w:r w:rsidRPr="00FF353C">
              <w:rPr>
                <w:lang w:val="en-GB"/>
              </w:rPr>
              <w:lastRenderedPageBreak/>
              <w:t xml:space="preserve">temporary differences </w:t>
            </w:r>
            <w:ins w:id="2985" w:author="Author">
              <w:r w:rsidR="006461C4">
                <w:rPr>
                  <w:lang w:val="en-GB"/>
                </w:rPr>
                <w:t>-</w:t>
              </w:r>
            </w:ins>
            <w:del w:id="2986" w:author="Author">
              <w:r w:rsidRPr="00FF353C" w:rsidDel="006461C4">
                <w:rPr>
                  <w:lang w:val="en-GB"/>
                </w:rPr>
                <w:delText>—</w:delText>
              </w:r>
            </w:del>
            <w:r w:rsidRPr="00FF353C">
              <w:rPr>
                <w:lang w:val="en-GB"/>
              </w:rPr>
              <w:t xml:space="preserve"> After the shock  </w:t>
            </w:r>
          </w:p>
        </w:tc>
        <w:tc>
          <w:tcPr>
            <w:tcW w:w="4829" w:type="dxa"/>
            <w:tcBorders>
              <w:top w:val="single" w:sz="2" w:space="0" w:color="auto"/>
              <w:left w:val="single" w:sz="2" w:space="0" w:color="auto"/>
              <w:bottom w:val="single" w:sz="2" w:space="0" w:color="auto"/>
              <w:right w:val="single" w:sz="2" w:space="0" w:color="auto"/>
            </w:tcBorders>
          </w:tcPr>
          <w:p w14:paraId="6282FE1B" w14:textId="54A45490" w:rsidR="00DE30FA" w:rsidRPr="00FF353C" w:rsidRDefault="00DE30FA" w:rsidP="00DE30FA">
            <w:pPr>
              <w:pStyle w:val="NormalLeft"/>
              <w:rPr>
                <w:lang w:val="en-GB"/>
              </w:rPr>
            </w:pPr>
            <w:r w:rsidRPr="00FF353C">
              <w:rPr>
                <w:lang w:val="en-GB"/>
              </w:rPr>
              <w:lastRenderedPageBreak/>
              <w:t xml:space="preserve">Amount of deferred tax assets (DTA) due to differences between the Solvency II valuation </w:t>
            </w:r>
            <w:r w:rsidRPr="00FF353C">
              <w:rPr>
                <w:lang w:val="en-GB"/>
              </w:rPr>
              <w:lastRenderedPageBreak/>
              <w:t xml:space="preserve">of an asset or liability and its tax base if a balance-sheet using Solvency II valuation was set up after the instantaneous loss, as provided for in Article 207(1) and (2) of Delegated Regulation (EU) 2015/35. This cell shall be left blank if R0590/C0109 is filled with ‘1-Yes’.  </w:t>
            </w:r>
          </w:p>
        </w:tc>
      </w:tr>
      <w:tr w:rsidR="00DE30FA" w:rsidRPr="00FF353C" w14:paraId="764FFD44"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059A4EF8" w14:textId="0F47A065" w:rsidR="00DE30FA" w:rsidRPr="00FF353C" w:rsidRDefault="00DE30FA" w:rsidP="00DE30FA">
            <w:pPr>
              <w:pStyle w:val="NormalLeft"/>
              <w:rPr>
                <w:lang w:val="en-GB"/>
              </w:rPr>
            </w:pPr>
            <w:r w:rsidRPr="00FF353C">
              <w:rPr>
                <w:lang w:val="en-GB"/>
              </w:rPr>
              <w:lastRenderedPageBreak/>
              <w:t xml:space="preserve">R0630/C0110 </w:t>
            </w:r>
          </w:p>
        </w:tc>
        <w:tc>
          <w:tcPr>
            <w:tcW w:w="2043" w:type="dxa"/>
            <w:tcBorders>
              <w:top w:val="single" w:sz="2" w:space="0" w:color="auto"/>
              <w:left w:val="single" w:sz="2" w:space="0" w:color="auto"/>
              <w:bottom w:val="single" w:sz="2" w:space="0" w:color="auto"/>
              <w:right w:val="single" w:sz="2" w:space="0" w:color="auto"/>
            </w:tcBorders>
          </w:tcPr>
          <w:p w14:paraId="0BD42975" w14:textId="5A9434B0" w:rsidR="00DE30FA" w:rsidRPr="00FF353C" w:rsidRDefault="00DE30FA" w:rsidP="00DE30FA">
            <w:pPr>
              <w:pStyle w:val="NormalLeft"/>
              <w:rPr>
                <w:lang w:val="en-GB"/>
              </w:rPr>
            </w:pPr>
            <w:r w:rsidRPr="00FF353C">
              <w:rPr>
                <w:lang w:val="en-GB"/>
              </w:rPr>
              <w:t xml:space="preserve">DTL — Before the shock  </w:t>
            </w:r>
          </w:p>
        </w:tc>
        <w:tc>
          <w:tcPr>
            <w:tcW w:w="4829" w:type="dxa"/>
            <w:tcBorders>
              <w:top w:val="single" w:sz="2" w:space="0" w:color="auto"/>
              <w:left w:val="single" w:sz="2" w:space="0" w:color="auto"/>
              <w:bottom w:val="single" w:sz="2" w:space="0" w:color="auto"/>
              <w:right w:val="single" w:sz="2" w:space="0" w:color="auto"/>
            </w:tcBorders>
          </w:tcPr>
          <w:p w14:paraId="65472B2B" w14:textId="671F3A29" w:rsidR="00DE30FA" w:rsidRPr="00FF353C" w:rsidRDefault="00DE30FA" w:rsidP="00DE30FA">
            <w:pPr>
              <w:pStyle w:val="NormalLeft"/>
              <w:rPr>
                <w:lang w:val="en-GB"/>
              </w:rPr>
            </w:pPr>
            <w:r w:rsidRPr="00FF353C">
              <w:rPr>
                <w:lang w:val="en-GB"/>
              </w:rPr>
              <w:t xml:space="preserve">Amount of Deferred Tax Liabilities (DTL) in the balance-sheet using Solvency II valuation before the instantaneous loss described in Article 207(1) and (2) of Delegated Regulation (EU) 2015/35. The DTL amount of this cell shall be consistent with the value in the cell R0780/C0010 in S.02.01.  </w:t>
            </w:r>
          </w:p>
        </w:tc>
      </w:tr>
      <w:tr w:rsidR="00DE30FA" w:rsidRPr="00FF353C" w14:paraId="5590FFDB"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5B40213" w14:textId="7E66EEA6" w:rsidR="00DE30FA" w:rsidRPr="00FF353C" w:rsidRDefault="00DE30FA" w:rsidP="00DE30FA">
            <w:pPr>
              <w:pStyle w:val="NormalLeft"/>
              <w:rPr>
                <w:lang w:val="en-GB"/>
              </w:rPr>
            </w:pPr>
            <w:r w:rsidRPr="00FF353C">
              <w:rPr>
                <w:lang w:val="en-GB"/>
              </w:rPr>
              <w:t xml:space="preserve">R0630/C0120  </w:t>
            </w:r>
          </w:p>
        </w:tc>
        <w:tc>
          <w:tcPr>
            <w:tcW w:w="2043" w:type="dxa"/>
            <w:tcBorders>
              <w:top w:val="single" w:sz="2" w:space="0" w:color="auto"/>
              <w:left w:val="single" w:sz="2" w:space="0" w:color="auto"/>
              <w:bottom w:val="single" w:sz="2" w:space="0" w:color="auto"/>
              <w:right w:val="single" w:sz="2" w:space="0" w:color="auto"/>
            </w:tcBorders>
          </w:tcPr>
          <w:p w14:paraId="15C09428" w14:textId="08825643" w:rsidR="00DE30FA" w:rsidRPr="00FF353C" w:rsidRDefault="00DE30FA" w:rsidP="00DE30FA">
            <w:pPr>
              <w:pStyle w:val="NormalLeft"/>
              <w:rPr>
                <w:lang w:val="en-GB"/>
              </w:rPr>
            </w:pPr>
            <w:r w:rsidRPr="00FF353C">
              <w:rPr>
                <w:lang w:val="en-GB"/>
              </w:rPr>
              <w:t xml:space="preserve">DTL — After the shock  </w:t>
            </w:r>
          </w:p>
        </w:tc>
        <w:tc>
          <w:tcPr>
            <w:tcW w:w="4829" w:type="dxa"/>
            <w:tcBorders>
              <w:top w:val="single" w:sz="2" w:space="0" w:color="auto"/>
              <w:left w:val="single" w:sz="2" w:space="0" w:color="auto"/>
              <w:bottom w:val="single" w:sz="2" w:space="0" w:color="auto"/>
              <w:right w:val="single" w:sz="2" w:space="0" w:color="auto"/>
            </w:tcBorders>
          </w:tcPr>
          <w:p w14:paraId="180082BF" w14:textId="555C12C5" w:rsidR="00DE30FA" w:rsidRPr="00FF353C" w:rsidRDefault="00DE30FA" w:rsidP="00DE30FA">
            <w:pPr>
              <w:pStyle w:val="NormalLeft"/>
              <w:rPr>
                <w:lang w:val="en-GB"/>
              </w:rPr>
            </w:pPr>
            <w:r w:rsidRPr="00FF353C">
              <w:rPr>
                <w:lang w:val="en-GB"/>
              </w:rPr>
              <w:t>Amount of Deferred Tax Liabilities (DTL) if a balance-sheet using Solvency II valuation was set up after the instantaneous loss, as provided for in Article 207(1) and (2) of Delegated Regulation (EU) 2015/35.</w:t>
            </w:r>
          </w:p>
          <w:p w14:paraId="66A4A669" w14:textId="655E27B0" w:rsidR="00DE30FA" w:rsidRPr="00FF353C" w:rsidRDefault="00DE30FA" w:rsidP="00DE30FA">
            <w:pPr>
              <w:pStyle w:val="NormalLeft"/>
              <w:rPr>
                <w:lang w:val="en-GB"/>
              </w:rPr>
            </w:pPr>
            <w:r w:rsidRPr="00FF353C">
              <w:rPr>
                <w:lang w:val="en-GB"/>
              </w:rPr>
              <w:t xml:space="preserve">This cell shall be left blank in case of an average tax rate approach and where R0590/C0109 is filled with ‘1-Yes’.  </w:t>
            </w:r>
          </w:p>
        </w:tc>
      </w:tr>
      <w:tr w:rsidR="00DE30FA" w:rsidRPr="00FF353C" w14:paraId="0691C8B4"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6B45C1C" w14:textId="3C285C28" w:rsidR="00DE30FA" w:rsidRPr="00FF353C" w:rsidRDefault="00DE30FA" w:rsidP="00DE30FA">
            <w:pPr>
              <w:pStyle w:val="NormalLeft"/>
              <w:rPr>
                <w:lang w:val="en-GB"/>
              </w:rPr>
            </w:pPr>
            <w:r w:rsidRPr="00FF353C">
              <w:rPr>
                <w:lang w:val="en-GB"/>
              </w:rPr>
              <w:t xml:space="preserve">R0640/C0130  </w:t>
            </w:r>
          </w:p>
        </w:tc>
        <w:tc>
          <w:tcPr>
            <w:tcW w:w="2043" w:type="dxa"/>
            <w:tcBorders>
              <w:top w:val="single" w:sz="2" w:space="0" w:color="auto"/>
              <w:left w:val="single" w:sz="2" w:space="0" w:color="auto"/>
              <w:bottom w:val="single" w:sz="2" w:space="0" w:color="auto"/>
              <w:right w:val="single" w:sz="2" w:space="0" w:color="auto"/>
            </w:tcBorders>
          </w:tcPr>
          <w:p w14:paraId="403E790F" w14:textId="4DE07804" w:rsidR="00DE30FA" w:rsidRPr="00FF353C" w:rsidRDefault="00DE30FA" w:rsidP="00DE30FA">
            <w:pPr>
              <w:pStyle w:val="NormalLeft"/>
              <w:rPr>
                <w:lang w:val="en-GB"/>
              </w:rPr>
            </w:pPr>
            <w:r w:rsidRPr="00FF353C">
              <w:rPr>
                <w:lang w:val="en-GB"/>
              </w:rPr>
              <w:t xml:space="preserve">LAC DT  </w:t>
            </w:r>
          </w:p>
        </w:tc>
        <w:tc>
          <w:tcPr>
            <w:tcW w:w="4829" w:type="dxa"/>
            <w:tcBorders>
              <w:top w:val="single" w:sz="2" w:space="0" w:color="auto"/>
              <w:left w:val="single" w:sz="2" w:space="0" w:color="auto"/>
              <w:bottom w:val="single" w:sz="2" w:space="0" w:color="auto"/>
              <w:right w:val="single" w:sz="2" w:space="0" w:color="auto"/>
            </w:tcBorders>
          </w:tcPr>
          <w:p w14:paraId="37B71AF4" w14:textId="4983BFAE" w:rsidR="00DE30FA" w:rsidRPr="00FF353C" w:rsidRDefault="00DE30FA" w:rsidP="00DE30FA">
            <w:pPr>
              <w:pStyle w:val="NormalLeft"/>
              <w:rPr>
                <w:lang w:val="en-GB"/>
              </w:rPr>
            </w:pPr>
            <w:r w:rsidRPr="00FF353C">
              <w:rPr>
                <w:lang w:val="en-GB"/>
              </w:rPr>
              <w:t xml:space="preserve">Amount of loss-absorbing capacity of deferred taxes, calculated in accordance with Article 207 of Delegated Regulation (EU) 2015/35. The LAC amount of this cell shall be the same as the value in the cell R0150/C0100 in S.25.01.01.  </w:t>
            </w:r>
          </w:p>
        </w:tc>
      </w:tr>
      <w:tr w:rsidR="00DE30FA" w:rsidRPr="00FF353C" w14:paraId="2C20B2B4"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21CD4E80" w14:textId="701EDCC7" w:rsidR="00DE30FA" w:rsidRPr="00FF353C" w:rsidRDefault="00DE30FA" w:rsidP="00DE30FA">
            <w:pPr>
              <w:pStyle w:val="NormalLeft"/>
              <w:rPr>
                <w:lang w:val="en-GB"/>
              </w:rPr>
            </w:pPr>
            <w:r w:rsidRPr="00FF353C">
              <w:rPr>
                <w:lang w:val="en-GB"/>
              </w:rPr>
              <w:t xml:space="preserve">R0650/C0130 </w:t>
            </w:r>
          </w:p>
        </w:tc>
        <w:tc>
          <w:tcPr>
            <w:tcW w:w="2043" w:type="dxa"/>
            <w:tcBorders>
              <w:top w:val="single" w:sz="2" w:space="0" w:color="auto"/>
              <w:left w:val="single" w:sz="2" w:space="0" w:color="auto"/>
              <w:bottom w:val="single" w:sz="2" w:space="0" w:color="auto"/>
              <w:right w:val="single" w:sz="2" w:space="0" w:color="auto"/>
            </w:tcBorders>
          </w:tcPr>
          <w:p w14:paraId="5C494550" w14:textId="47E49AAB" w:rsidR="00DE30FA" w:rsidRPr="00FF353C" w:rsidRDefault="00DE30FA" w:rsidP="00DE30FA">
            <w:pPr>
              <w:pStyle w:val="NormalLeft"/>
              <w:rPr>
                <w:lang w:val="en-GB"/>
              </w:rPr>
            </w:pPr>
            <w:r w:rsidRPr="00FF353C">
              <w:rPr>
                <w:lang w:val="en-GB"/>
              </w:rPr>
              <w:t xml:space="preserve">LAC DT justified by reversion of deferred tax liabilities  </w:t>
            </w:r>
          </w:p>
        </w:tc>
        <w:tc>
          <w:tcPr>
            <w:tcW w:w="4829" w:type="dxa"/>
            <w:tcBorders>
              <w:top w:val="single" w:sz="2" w:space="0" w:color="auto"/>
              <w:left w:val="single" w:sz="2" w:space="0" w:color="auto"/>
              <w:bottom w:val="single" w:sz="2" w:space="0" w:color="auto"/>
              <w:right w:val="single" w:sz="2" w:space="0" w:color="auto"/>
            </w:tcBorders>
          </w:tcPr>
          <w:p w14:paraId="01F4EC7A" w14:textId="4103D8B5" w:rsidR="00DE30FA" w:rsidRPr="00FF353C" w:rsidRDefault="00DE30FA" w:rsidP="00DE30FA">
            <w:pPr>
              <w:pStyle w:val="NormalLeft"/>
              <w:rPr>
                <w:lang w:val="en-GB"/>
              </w:rPr>
            </w:pPr>
            <w:r w:rsidRPr="00FF353C">
              <w:rPr>
                <w:lang w:val="en-GB"/>
              </w:rPr>
              <w:t xml:space="preserve">Amount of loss-absorbing capacity of deferred taxes, calculated in accordance with Article 207 of Delegated Regulation (EU) 2015/35, justified by reversion of deferred tax liabilities  </w:t>
            </w:r>
          </w:p>
        </w:tc>
      </w:tr>
      <w:tr w:rsidR="00DE30FA" w:rsidRPr="00FF353C" w14:paraId="4C3537A9"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7D746793" w14:textId="71570B83" w:rsidR="00DE30FA" w:rsidRPr="00FF353C" w:rsidRDefault="00DE30FA" w:rsidP="00DE30FA">
            <w:pPr>
              <w:pStyle w:val="NormalLeft"/>
              <w:rPr>
                <w:lang w:val="en-GB"/>
              </w:rPr>
            </w:pPr>
            <w:r w:rsidRPr="00FF353C">
              <w:rPr>
                <w:lang w:val="en-GB"/>
              </w:rPr>
              <w:t xml:space="preserve"> R0660/C0130  </w:t>
            </w:r>
          </w:p>
        </w:tc>
        <w:tc>
          <w:tcPr>
            <w:tcW w:w="2043" w:type="dxa"/>
            <w:tcBorders>
              <w:top w:val="single" w:sz="2" w:space="0" w:color="auto"/>
              <w:left w:val="single" w:sz="2" w:space="0" w:color="auto"/>
              <w:bottom w:val="single" w:sz="2" w:space="0" w:color="auto"/>
              <w:right w:val="single" w:sz="2" w:space="0" w:color="auto"/>
            </w:tcBorders>
          </w:tcPr>
          <w:p w14:paraId="75B66E7B" w14:textId="6F6F3A4E" w:rsidR="00DE30FA" w:rsidRPr="00FF353C" w:rsidRDefault="00DE30FA" w:rsidP="00DE30FA">
            <w:pPr>
              <w:pStyle w:val="NormalLeft"/>
              <w:rPr>
                <w:lang w:val="en-GB"/>
              </w:rPr>
            </w:pPr>
            <w:r w:rsidRPr="00FF353C">
              <w:rPr>
                <w:lang w:val="en-GB"/>
              </w:rPr>
              <w:t xml:space="preserve">LAC DT justified by reference to probable future taxable economic profit  </w:t>
            </w:r>
          </w:p>
        </w:tc>
        <w:tc>
          <w:tcPr>
            <w:tcW w:w="4829" w:type="dxa"/>
            <w:tcBorders>
              <w:top w:val="single" w:sz="2" w:space="0" w:color="auto"/>
              <w:left w:val="single" w:sz="2" w:space="0" w:color="auto"/>
              <w:bottom w:val="single" w:sz="2" w:space="0" w:color="auto"/>
              <w:right w:val="single" w:sz="2" w:space="0" w:color="auto"/>
            </w:tcBorders>
          </w:tcPr>
          <w:p w14:paraId="72B95D17" w14:textId="504E19A6" w:rsidR="00DE30FA" w:rsidRPr="00FF353C" w:rsidRDefault="00DE30FA" w:rsidP="00DE30FA">
            <w:pPr>
              <w:pStyle w:val="NormalLeft"/>
              <w:rPr>
                <w:lang w:val="en-GB"/>
              </w:rPr>
            </w:pPr>
            <w:r w:rsidRPr="00FF353C">
              <w:rPr>
                <w:lang w:val="en-GB"/>
              </w:rPr>
              <w:t xml:space="preserve">Amount of loss-absorbing capacity of deferred taxes, calculated in accordance with Article 207 of Delegated Regulation (EU) 2015/35, justified by reference to probable future taxable economic profit  </w:t>
            </w:r>
          </w:p>
        </w:tc>
      </w:tr>
      <w:tr w:rsidR="00DE30FA" w:rsidRPr="00FF353C" w14:paraId="0EC10876"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30A5356C" w14:textId="15785327" w:rsidR="00DE30FA" w:rsidRPr="00FF353C" w:rsidRDefault="00DE30FA" w:rsidP="00DE30FA">
            <w:pPr>
              <w:pStyle w:val="NormalLeft"/>
              <w:rPr>
                <w:lang w:val="en-GB"/>
              </w:rPr>
            </w:pPr>
            <w:r w:rsidRPr="00FF353C">
              <w:rPr>
                <w:lang w:val="en-GB"/>
              </w:rPr>
              <w:t xml:space="preserve">R0670/C0130  </w:t>
            </w:r>
          </w:p>
        </w:tc>
        <w:tc>
          <w:tcPr>
            <w:tcW w:w="2043" w:type="dxa"/>
            <w:tcBorders>
              <w:top w:val="single" w:sz="2" w:space="0" w:color="auto"/>
              <w:left w:val="single" w:sz="2" w:space="0" w:color="auto"/>
              <w:bottom w:val="single" w:sz="2" w:space="0" w:color="auto"/>
              <w:right w:val="single" w:sz="2" w:space="0" w:color="auto"/>
            </w:tcBorders>
          </w:tcPr>
          <w:p w14:paraId="4CFF40B5" w14:textId="06FD418F" w:rsidR="00DE30FA" w:rsidRPr="00FF353C" w:rsidRDefault="00DE30FA" w:rsidP="00DE30FA">
            <w:pPr>
              <w:pStyle w:val="NormalLeft"/>
              <w:rPr>
                <w:lang w:val="en-GB"/>
              </w:rPr>
            </w:pPr>
            <w:r w:rsidRPr="00FF353C">
              <w:rPr>
                <w:lang w:val="en-GB"/>
              </w:rPr>
              <w:t xml:space="preserve">LAC DT justified by carry back, current year  </w:t>
            </w:r>
          </w:p>
        </w:tc>
        <w:tc>
          <w:tcPr>
            <w:tcW w:w="4829" w:type="dxa"/>
            <w:tcBorders>
              <w:top w:val="single" w:sz="2" w:space="0" w:color="auto"/>
              <w:left w:val="single" w:sz="2" w:space="0" w:color="auto"/>
              <w:bottom w:val="single" w:sz="2" w:space="0" w:color="auto"/>
              <w:right w:val="single" w:sz="2" w:space="0" w:color="auto"/>
            </w:tcBorders>
          </w:tcPr>
          <w:p w14:paraId="77623CBD" w14:textId="01D340E4" w:rsidR="00DE30FA" w:rsidRPr="00FF353C" w:rsidRDefault="00DE30FA" w:rsidP="00DE30FA">
            <w:pPr>
              <w:pStyle w:val="NormalLeft"/>
              <w:rPr>
                <w:lang w:val="en-GB"/>
              </w:rPr>
            </w:pPr>
            <w:r w:rsidRPr="00FF353C">
              <w:rPr>
                <w:lang w:val="en-GB"/>
              </w:rPr>
              <w:t xml:space="preserve">Amount of loss-absorbing capacity of deferred taxes, calculated in accordance with Article 207 of Delegated Regulation (EU) 2015/35, justified by profits from past years. Amount of the losses allocated to the next year.  </w:t>
            </w:r>
          </w:p>
        </w:tc>
      </w:tr>
      <w:tr w:rsidR="00DE30FA" w:rsidRPr="00FF353C" w14:paraId="23ADE0CC"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1E6E5CA1" w14:textId="5CA3508D" w:rsidR="00DE30FA" w:rsidRPr="00FF353C" w:rsidRDefault="00DE30FA" w:rsidP="00DE30FA">
            <w:pPr>
              <w:pStyle w:val="NormalLeft"/>
              <w:rPr>
                <w:lang w:val="en-GB"/>
              </w:rPr>
            </w:pPr>
            <w:r w:rsidRPr="00FF353C">
              <w:rPr>
                <w:lang w:val="en-GB"/>
              </w:rPr>
              <w:t xml:space="preserve">R0680/C0130  </w:t>
            </w:r>
          </w:p>
        </w:tc>
        <w:tc>
          <w:tcPr>
            <w:tcW w:w="2043" w:type="dxa"/>
            <w:tcBorders>
              <w:top w:val="single" w:sz="2" w:space="0" w:color="auto"/>
              <w:left w:val="single" w:sz="2" w:space="0" w:color="auto"/>
              <w:bottom w:val="single" w:sz="2" w:space="0" w:color="auto"/>
              <w:right w:val="single" w:sz="2" w:space="0" w:color="auto"/>
            </w:tcBorders>
          </w:tcPr>
          <w:p w14:paraId="0AE44417" w14:textId="38C3B29A" w:rsidR="00DE30FA" w:rsidRPr="00FF353C" w:rsidRDefault="00DE30FA" w:rsidP="00DE30FA">
            <w:pPr>
              <w:pStyle w:val="NormalLeft"/>
              <w:rPr>
                <w:lang w:val="en-GB"/>
              </w:rPr>
            </w:pPr>
            <w:r w:rsidRPr="00FF353C">
              <w:rPr>
                <w:lang w:val="en-GB"/>
              </w:rPr>
              <w:t xml:space="preserve">LAC DT justified by carry back, </w:t>
            </w:r>
            <w:r w:rsidRPr="00FF353C">
              <w:rPr>
                <w:lang w:val="en-GB"/>
              </w:rPr>
              <w:lastRenderedPageBreak/>
              <w:t xml:space="preserve">future years  </w:t>
            </w:r>
          </w:p>
        </w:tc>
        <w:tc>
          <w:tcPr>
            <w:tcW w:w="4829" w:type="dxa"/>
            <w:tcBorders>
              <w:top w:val="single" w:sz="2" w:space="0" w:color="auto"/>
              <w:left w:val="single" w:sz="2" w:space="0" w:color="auto"/>
              <w:bottom w:val="single" w:sz="2" w:space="0" w:color="auto"/>
              <w:right w:val="single" w:sz="2" w:space="0" w:color="auto"/>
            </w:tcBorders>
          </w:tcPr>
          <w:p w14:paraId="7214D149" w14:textId="5BE7E77D" w:rsidR="00DE30FA" w:rsidRPr="00FF353C" w:rsidRDefault="00DE30FA" w:rsidP="00DE30FA">
            <w:pPr>
              <w:pStyle w:val="NormalLeft"/>
              <w:rPr>
                <w:lang w:val="en-GB"/>
              </w:rPr>
            </w:pPr>
            <w:r w:rsidRPr="00FF353C">
              <w:rPr>
                <w:lang w:val="en-GB"/>
              </w:rPr>
              <w:lastRenderedPageBreak/>
              <w:t xml:space="preserve">Amount of loss-absorbing capacity of deferred taxes, calculated in accordance with Article 207 of Delegated Regulation (EU) 2015/35, </w:t>
            </w:r>
            <w:r w:rsidRPr="00FF353C">
              <w:rPr>
                <w:lang w:val="en-GB"/>
              </w:rPr>
              <w:lastRenderedPageBreak/>
              <w:t xml:space="preserve">justified by profits from past years. Amount of losses allocated to the years after next year.  </w:t>
            </w:r>
          </w:p>
        </w:tc>
      </w:tr>
      <w:tr w:rsidR="00DE30FA" w:rsidRPr="00FF353C" w14:paraId="30DE3FDD" w14:textId="77777777" w:rsidTr="0025099C">
        <w:trPr>
          <w:gridAfter w:val="1"/>
          <w:wAfter w:w="111" w:type="dxa"/>
        </w:trPr>
        <w:tc>
          <w:tcPr>
            <w:tcW w:w="2414" w:type="dxa"/>
            <w:tcBorders>
              <w:top w:val="single" w:sz="2" w:space="0" w:color="auto"/>
              <w:left w:val="single" w:sz="2" w:space="0" w:color="auto"/>
              <w:bottom w:val="single" w:sz="2" w:space="0" w:color="auto"/>
              <w:right w:val="single" w:sz="2" w:space="0" w:color="auto"/>
            </w:tcBorders>
          </w:tcPr>
          <w:p w14:paraId="6095AE93" w14:textId="77CBAB9C" w:rsidR="00DE30FA" w:rsidRPr="00FF353C" w:rsidRDefault="00DE30FA" w:rsidP="00DE30FA">
            <w:pPr>
              <w:pStyle w:val="NormalLeft"/>
              <w:rPr>
                <w:lang w:val="en-GB"/>
              </w:rPr>
            </w:pPr>
            <w:r w:rsidRPr="00FF353C">
              <w:rPr>
                <w:lang w:val="en-GB"/>
              </w:rPr>
              <w:lastRenderedPageBreak/>
              <w:t xml:space="preserve">R0690/C0130  </w:t>
            </w:r>
          </w:p>
        </w:tc>
        <w:tc>
          <w:tcPr>
            <w:tcW w:w="2043" w:type="dxa"/>
            <w:tcBorders>
              <w:top w:val="single" w:sz="2" w:space="0" w:color="auto"/>
              <w:left w:val="single" w:sz="2" w:space="0" w:color="auto"/>
              <w:bottom w:val="single" w:sz="2" w:space="0" w:color="auto"/>
              <w:right w:val="single" w:sz="2" w:space="0" w:color="auto"/>
            </w:tcBorders>
          </w:tcPr>
          <w:p w14:paraId="69572DA5" w14:textId="4130A2E5" w:rsidR="00DE30FA" w:rsidRPr="00FF353C" w:rsidRDefault="00DE30FA" w:rsidP="00DE30FA">
            <w:pPr>
              <w:pStyle w:val="NormalLeft"/>
              <w:rPr>
                <w:lang w:val="en-GB"/>
              </w:rPr>
            </w:pPr>
            <w:r w:rsidRPr="00FF353C">
              <w:rPr>
                <w:lang w:val="en-GB"/>
              </w:rPr>
              <w:t xml:space="preserve">Maximum LAC DT  </w:t>
            </w:r>
          </w:p>
        </w:tc>
        <w:tc>
          <w:tcPr>
            <w:tcW w:w="4829" w:type="dxa"/>
            <w:tcBorders>
              <w:top w:val="single" w:sz="2" w:space="0" w:color="auto"/>
              <w:left w:val="single" w:sz="2" w:space="0" w:color="auto"/>
              <w:bottom w:val="single" w:sz="2" w:space="0" w:color="auto"/>
              <w:right w:val="single" w:sz="2" w:space="0" w:color="auto"/>
            </w:tcBorders>
          </w:tcPr>
          <w:p w14:paraId="507EF087" w14:textId="1847D8C3" w:rsidR="00DE30FA" w:rsidRPr="00FF353C" w:rsidRDefault="00DE30FA" w:rsidP="00DE30FA">
            <w:pPr>
              <w:pStyle w:val="NormalLeft"/>
              <w:rPr>
                <w:lang w:val="en-GB"/>
              </w:rPr>
            </w:pPr>
            <w:r w:rsidRPr="00FF353C">
              <w:rPr>
                <w:lang w:val="en-GB"/>
              </w:rPr>
              <w:t xml:space="preserve">Maximal amount of loss-absorbing capacity of deferred taxes, that could be available, before the assessment whether the increase in net deferred tax assets can be used for the purposes of the adjustment, as provided for in Article 207(2) of Delegated Regulation (EU) 2015/35.  </w:t>
            </w:r>
          </w:p>
        </w:tc>
      </w:tr>
    </w:tbl>
    <w:p w14:paraId="693EC637" w14:textId="62A0337E" w:rsidR="00DC5353" w:rsidRPr="00FF353C" w:rsidDel="00DC5353" w:rsidRDefault="00DC5353" w:rsidP="00DC5353">
      <w:pPr>
        <w:pStyle w:val="ManualHeading2"/>
        <w:numPr>
          <w:ilvl w:val="0"/>
          <w:numId w:val="0"/>
        </w:numPr>
        <w:ind w:left="851" w:hanging="851"/>
        <w:rPr>
          <w:del w:id="2987" w:author="Author"/>
          <w:lang w:val="en-GB"/>
        </w:rPr>
      </w:pPr>
      <w:del w:id="2988" w:author="Author">
        <w:r w:rsidRPr="00FF353C" w:rsidDel="00DC5353">
          <w:rPr>
            <w:i/>
            <w:iCs/>
            <w:lang w:val="en-GB"/>
          </w:rPr>
          <w:delText>S.25.02 — Solvency Capital Requirement — for undertakings using the standard formula and partial internal model</w:delText>
        </w:r>
      </w:del>
    </w:p>
    <w:p w14:paraId="28471435" w14:textId="72EF9840" w:rsidR="00DC5353" w:rsidRPr="00FF353C" w:rsidDel="00DC5353" w:rsidRDefault="00DC5353" w:rsidP="00DC5353">
      <w:pPr>
        <w:rPr>
          <w:del w:id="2989" w:author="Author"/>
          <w:lang w:val="en-GB"/>
        </w:rPr>
      </w:pPr>
      <w:del w:id="2990" w:author="Author">
        <w:r w:rsidRPr="00FF353C" w:rsidDel="00DC5353">
          <w:rPr>
            <w:i/>
            <w:iCs/>
            <w:lang w:val="en-GB"/>
          </w:rPr>
          <w:delText>General comments:</w:delText>
        </w:r>
      </w:del>
    </w:p>
    <w:p w14:paraId="49DF0221" w14:textId="559AFE9B" w:rsidR="00DC5353" w:rsidRPr="00FF353C" w:rsidDel="00DC5353" w:rsidRDefault="00DC5353" w:rsidP="00DC5353">
      <w:pPr>
        <w:rPr>
          <w:del w:id="2991" w:author="Author"/>
          <w:lang w:val="en-GB"/>
        </w:rPr>
      </w:pPr>
      <w:del w:id="2992" w:author="Author">
        <w:r w:rsidRPr="00FF353C" w:rsidDel="00DC5353">
          <w:rPr>
            <w:lang w:val="en-GB"/>
          </w:rPr>
          <w:delText>This section relates to opening and annual submission of information for individual entities, ring fenced–funds, matching adjustment portfolios and remaining part.</w:delText>
        </w:r>
      </w:del>
    </w:p>
    <w:p w14:paraId="0B6193C4" w14:textId="50529019" w:rsidR="00DC5353" w:rsidRPr="00FF353C" w:rsidDel="00DC5353" w:rsidRDefault="00DC5353" w:rsidP="00DC5353">
      <w:pPr>
        <w:rPr>
          <w:del w:id="2993" w:author="Author"/>
          <w:lang w:val="en-GB"/>
        </w:rPr>
      </w:pPr>
      <w:del w:id="2994" w:author="Author">
        <w:r w:rsidRPr="00FF353C" w:rsidDel="00DC5353">
          <w:rPr>
            <w:lang w:val="en-GB"/>
          </w:rPr>
          <w:delText>The components to be reported shall be agreed between national supervisory authorities and insurance and reinsurance undertakings.</w:delText>
        </w:r>
      </w:del>
    </w:p>
    <w:p w14:paraId="396E8FA2" w14:textId="5BA41193" w:rsidR="00DC5353" w:rsidRPr="00FF353C" w:rsidDel="00DC5353" w:rsidRDefault="00DC5353" w:rsidP="00DC5353">
      <w:pPr>
        <w:rPr>
          <w:del w:id="2995" w:author="Author"/>
          <w:lang w:val="en-GB"/>
        </w:rPr>
      </w:pPr>
      <w:del w:id="2996" w:author="Author">
        <w:r w:rsidRPr="00FF353C" w:rsidDel="00DC5353">
          <w:rPr>
            <w:lang w:val="en-GB"/>
          </w:rPr>
          <w:delText>Template SR.25.02 shall be reported by ring–fenced fund, matching adjustment portfolio and the remaining part for every undertaking under a partial internal model. This includes undertakings where a partial internal model is applied to a full ring–fenced fund and/or matching adjustment portfolio while the other ring–fenced funds and/or matching adjustment portfolios are under the standard formula. This template shall be reported for all sub–funds of a material RFF/MAP as identified in the second table of S.01.03.</w:delText>
        </w:r>
      </w:del>
    </w:p>
    <w:p w14:paraId="618913FD" w14:textId="750CA6CC" w:rsidR="00DC5353" w:rsidRPr="00FF353C" w:rsidDel="00DC5353" w:rsidRDefault="00DC5353" w:rsidP="00DC5353">
      <w:pPr>
        <w:rPr>
          <w:del w:id="2997" w:author="Author"/>
          <w:lang w:val="en-GB"/>
        </w:rPr>
      </w:pPr>
      <w:del w:id="2998" w:author="Author">
        <w:r w:rsidRPr="00FF353C" w:rsidDel="00DC5353">
          <w:rPr>
            <w:lang w:val="en-GB"/>
          </w:rPr>
          <w:delTex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delText>
        </w:r>
      </w:del>
    </w:p>
    <w:p w14:paraId="62D0BE74" w14:textId="72DD20E4" w:rsidR="00DC5353" w:rsidRPr="00FF353C" w:rsidDel="00DC5353" w:rsidRDefault="00DC5353" w:rsidP="00DC5353">
      <w:pPr>
        <w:pStyle w:val="Tiret0"/>
        <w:numPr>
          <w:ilvl w:val="0"/>
          <w:numId w:val="14"/>
        </w:numPr>
        <w:ind w:left="851" w:hanging="851"/>
        <w:rPr>
          <w:del w:id="2999" w:author="Author"/>
          <w:lang w:val="en-GB"/>
        </w:rPr>
      </w:pPr>
      <w:del w:id="3000" w:author="Author">
        <w:r w:rsidRPr="00FF353C" w:rsidDel="00DC5353">
          <w:rPr>
            <w:lang w:val="en-GB"/>
          </w:rPr>
          <w:delText>Where the undertaking applies the full adjustment due to the aggregation of the nSCR of the RFF/MAP at entity level: the nSCR is calculated as if no RFF and the LAC shall be calculated as the sum of the LAC across all RFF/MAP and remaining part;</w:delText>
        </w:r>
      </w:del>
    </w:p>
    <w:p w14:paraId="7D275768" w14:textId="6F9AC124" w:rsidR="00DC5353" w:rsidRPr="00FF353C" w:rsidDel="00DC5353" w:rsidRDefault="00DC5353" w:rsidP="00DC5353">
      <w:pPr>
        <w:pStyle w:val="Tiret0"/>
        <w:numPr>
          <w:ilvl w:val="0"/>
          <w:numId w:val="14"/>
        </w:numPr>
        <w:ind w:left="851" w:hanging="851"/>
        <w:rPr>
          <w:del w:id="3001" w:author="Author"/>
          <w:lang w:val="en-GB"/>
        </w:rPr>
      </w:pPr>
      <w:del w:id="3002" w:author="Author">
        <w:r w:rsidRPr="00FF353C" w:rsidDel="00DC5353">
          <w:rPr>
            <w:lang w:val="en-GB"/>
          </w:rPr>
          <w:delText>Where the undertaking applies the Simplification at risk sub–module level to aggregate the nSCR of the RFF/MAP at entity level the the nSCR and LAC are calculated considering a direct summation at sub–module level method,</w:delText>
        </w:r>
      </w:del>
    </w:p>
    <w:p w14:paraId="695126DE" w14:textId="372C9E25" w:rsidR="00DC5353" w:rsidRPr="00FF353C" w:rsidDel="00DC5353" w:rsidRDefault="00DC5353" w:rsidP="00DC5353">
      <w:pPr>
        <w:pStyle w:val="Tiret0"/>
        <w:numPr>
          <w:ilvl w:val="0"/>
          <w:numId w:val="14"/>
        </w:numPr>
        <w:ind w:left="851" w:hanging="851"/>
        <w:rPr>
          <w:del w:id="3003" w:author="Author"/>
          <w:lang w:val="en-GB"/>
        </w:rPr>
      </w:pPr>
      <w:del w:id="3004" w:author="Author">
        <w:r w:rsidRPr="00FF353C" w:rsidDel="00DC5353">
          <w:rPr>
            <w:lang w:val="en-GB"/>
          </w:rPr>
          <w:delText>Where the undertaking applies the Simplification at risk module level to aggregate the nSCR of the RFF/MAP at entity level the nSCR and LAC are calculated considering a direct summation at module level method.</w:delText>
        </w:r>
      </w:del>
    </w:p>
    <w:p w14:paraId="694CF6AD" w14:textId="0FF26F2E" w:rsidR="00DC5353" w:rsidRPr="00FF353C" w:rsidDel="00DC5353" w:rsidRDefault="00DC5353" w:rsidP="00DC5353">
      <w:pPr>
        <w:rPr>
          <w:del w:id="3005" w:author="Author"/>
          <w:lang w:val="en-GB"/>
        </w:rPr>
      </w:pPr>
      <w:del w:id="3006" w:author="Author">
        <w:r w:rsidRPr="00FF353C" w:rsidDel="00DC5353">
          <w:rPr>
            <w:lang w:val="en-GB"/>
          </w:rPr>
          <w:delTex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delText>
        </w:r>
      </w:del>
    </w:p>
    <w:p w14:paraId="48A0377E" w14:textId="7998F6F9" w:rsidR="00DC5353" w:rsidRPr="00FF353C" w:rsidDel="00DC5353" w:rsidRDefault="00DC5353" w:rsidP="00DC5353">
      <w:pPr>
        <w:pStyle w:val="Tiret0"/>
        <w:numPr>
          <w:ilvl w:val="0"/>
          <w:numId w:val="14"/>
        </w:numPr>
        <w:ind w:left="851" w:hanging="851"/>
        <w:rPr>
          <w:del w:id="3007" w:author="Author"/>
          <w:lang w:val="en-GB"/>
        </w:rPr>
      </w:pPr>
      <w:del w:id="3008" w:author="Author">
        <w:r w:rsidRPr="00FF353C" w:rsidDel="00DC5353">
          <w:rPr>
            <w:noProof/>
            <w:lang w:val="en-GB"/>
          </w:rPr>
          <w:drawing>
            <wp:inline distT="0" distB="0" distL="0" distR="0" wp14:anchorId="67EF2E65" wp14:editId="5DD3BEAB">
              <wp:extent cx="398145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Pr="00FF353C" w:rsidDel="00DC5353">
          <w:rPr>
            <w:lang w:val="en-GB"/>
          </w:rPr>
          <w:delText>, where</w:delText>
        </w:r>
      </w:del>
    </w:p>
    <w:tbl>
      <w:tblPr>
        <w:tblW w:w="0" w:type="auto"/>
        <w:tblLayout w:type="fixed"/>
        <w:tblLook w:val="0000" w:firstRow="0" w:lastRow="0" w:firstColumn="0" w:lastColumn="0" w:noHBand="0" w:noVBand="0"/>
      </w:tblPr>
      <w:tblGrid>
        <w:gridCol w:w="557"/>
        <w:gridCol w:w="1486"/>
        <w:gridCol w:w="557"/>
        <w:gridCol w:w="6686"/>
      </w:tblGrid>
      <w:tr w:rsidR="00DC5353" w:rsidRPr="00FF353C" w:rsidDel="00DC5353" w14:paraId="5072C575" w14:textId="040FFB3A" w:rsidTr="00216F5F">
        <w:trPr>
          <w:del w:id="3009" w:author="Author"/>
        </w:trPr>
        <w:tc>
          <w:tcPr>
            <w:tcW w:w="557" w:type="dxa"/>
            <w:tcBorders>
              <w:top w:val="single" w:sz="2" w:space="0" w:color="auto"/>
              <w:left w:val="single" w:sz="2" w:space="0" w:color="auto"/>
              <w:bottom w:val="single" w:sz="2" w:space="0" w:color="auto"/>
              <w:right w:val="single" w:sz="2" w:space="0" w:color="auto"/>
            </w:tcBorders>
          </w:tcPr>
          <w:p w14:paraId="457DC526" w14:textId="6152A5C3" w:rsidR="00DC5353" w:rsidRPr="00FF353C" w:rsidDel="00DC5353" w:rsidRDefault="00DC5353" w:rsidP="00216F5F">
            <w:pPr>
              <w:pStyle w:val="NormalLeft"/>
              <w:rPr>
                <w:del w:id="3010" w:author="Author"/>
                <w:lang w:val="en-GB"/>
              </w:rPr>
            </w:pPr>
            <w:del w:id="3011" w:author="Author">
              <w:r w:rsidRPr="00FF353C" w:rsidDel="00DC5353">
                <w:rPr>
                  <w:lang w:val="en-GB"/>
                </w:rPr>
                <w:lastRenderedPageBreak/>
                <w:delText>—</w:delText>
              </w:r>
            </w:del>
          </w:p>
        </w:tc>
        <w:tc>
          <w:tcPr>
            <w:tcW w:w="1486" w:type="dxa"/>
            <w:tcBorders>
              <w:top w:val="single" w:sz="2" w:space="0" w:color="auto"/>
              <w:left w:val="single" w:sz="2" w:space="0" w:color="auto"/>
              <w:bottom w:val="single" w:sz="2" w:space="0" w:color="auto"/>
              <w:right w:val="single" w:sz="2" w:space="0" w:color="auto"/>
            </w:tcBorders>
          </w:tcPr>
          <w:p w14:paraId="05011D9F" w14:textId="44CF4DD8" w:rsidR="00DC5353" w:rsidRPr="00FF353C" w:rsidDel="00DC5353" w:rsidRDefault="00DC5353" w:rsidP="00216F5F">
            <w:pPr>
              <w:pStyle w:val="NormalLeft"/>
              <w:rPr>
                <w:del w:id="3012" w:author="Author"/>
                <w:lang w:val="en-GB"/>
              </w:rPr>
            </w:pPr>
            <w:del w:id="3013" w:author="Author">
              <w:r w:rsidRPr="00FF353C" w:rsidDel="00DC5353">
                <w:rPr>
                  <w:i/>
                  <w:iCs/>
                  <w:lang w:val="en-GB"/>
                </w:rPr>
                <w:delText>adjustment</w:delText>
              </w:r>
            </w:del>
          </w:p>
        </w:tc>
        <w:tc>
          <w:tcPr>
            <w:tcW w:w="557" w:type="dxa"/>
            <w:tcBorders>
              <w:top w:val="single" w:sz="2" w:space="0" w:color="auto"/>
              <w:left w:val="single" w:sz="2" w:space="0" w:color="auto"/>
              <w:bottom w:val="single" w:sz="2" w:space="0" w:color="auto"/>
              <w:right w:val="single" w:sz="2" w:space="0" w:color="auto"/>
            </w:tcBorders>
          </w:tcPr>
          <w:p w14:paraId="16DA15EF" w14:textId="34FCC62F" w:rsidR="00DC5353" w:rsidRPr="00FF353C" w:rsidDel="00DC5353" w:rsidRDefault="00DC5353" w:rsidP="00216F5F">
            <w:pPr>
              <w:pStyle w:val="NormalLeft"/>
              <w:rPr>
                <w:del w:id="3014" w:author="Author"/>
                <w:lang w:val="en-GB"/>
              </w:rPr>
            </w:pPr>
            <w:del w:id="3015" w:author="Author">
              <w:r w:rsidRPr="00FF353C" w:rsidDel="00DC5353">
                <w:rPr>
                  <w:lang w:val="en-GB"/>
                </w:rPr>
                <w:delText>=</w:delText>
              </w:r>
            </w:del>
          </w:p>
        </w:tc>
        <w:tc>
          <w:tcPr>
            <w:tcW w:w="6686" w:type="dxa"/>
            <w:tcBorders>
              <w:top w:val="single" w:sz="2" w:space="0" w:color="auto"/>
              <w:left w:val="single" w:sz="2" w:space="0" w:color="auto"/>
              <w:bottom w:val="single" w:sz="2" w:space="0" w:color="auto"/>
              <w:right w:val="single" w:sz="2" w:space="0" w:color="auto"/>
            </w:tcBorders>
          </w:tcPr>
          <w:p w14:paraId="47883C01" w14:textId="57A22FC8" w:rsidR="00DC5353" w:rsidRPr="00FF353C" w:rsidDel="00DC5353" w:rsidRDefault="00DC5353" w:rsidP="00216F5F">
            <w:pPr>
              <w:pStyle w:val="NormalLeft"/>
              <w:rPr>
                <w:del w:id="3016" w:author="Author"/>
                <w:lang w:val="en-GB"/>
              </w:rPr>
            </w:pPr>
            <w:del w:id="3017" w:author="Author">
              <w:r w:rsidRPr="00FF353C" w:rsidDel="00DC5353">
                <w:rPr>
                  <w:lang w:val="en-GB"/>
                </w:rPr>
                <w:delText>Adjustment calculated according to one of the three methods referred above</w:delText>
              </w:r>
            </w:del>
          </w:p>
        </w:tc>
      </w:tr>
      <w:tr w:rsidR="00DC5353" w:rsidRPr="00FF353C" w:rsidDel="00DC5353" w14:paraId="30FDAB91" w14:textId="76EC2DB5" w:rsidTr="00216F5F">
        <w:trPr>
          <w:del w:id="3018" w:author="Author"/>
        </w:trPr>
        <w:tc>
          <w:tcPr>
            <w:tcW w:w="557" w:type="dxa"/>
            <w:tcBorders>
              <w:top w:val="single" w:sz="2" w:space="0" w:color="auto"/>
              <w:left w:val="single" w:sz="2" w:space="0" w:color="auto"/>
              <w:bottom w:val="single" w:sz="2" w:space="0" w:color="auto"/>
              <w:right w:val="single" w:sz="2" w:space="0" w:color="auto"/>
            </w:tcBorders>
          </w:tcPr>
          <w:p w14:paraId="5E0E0433" w14:textId="634374E1" w:rsidR="00DC5353" w:rsidRPr="00FF353C" w:rsidDel="00DC5353" w:rsidRDefault="00DC5353" w:rsidP="00216F5F">
            <w:pPr>
              <w:pStyle w:val="NormalLeft"/>
              <w:rPr>
                <w:del w:id="3019" w:author="Author"/>
                <w:lang w:val="en-GB"/>
              </w:rPr>
            </w:pPr>
            <w:del w:id="3020" w:author="Author">
              <w:r w:rsidRPr="00FF353C" w:rsidDel="00DC5353">
                <w:rPr>
                  <w:lang w:val="en-GB"/>
                </w:rPr>
                <w:delText>—</w:delText>
              </w:r>
            </w:del>
          </w:p>
        </w:tc>
        <w:tc>
          <w:tcPr>
            <w:tcW w:w="1486" w:type="dxa"/>
            <w:tcBorders>
              <w:top w:val="single" w:sz="2" w:space="0" w:color="auto"/>
              <w:left w:val="single" w:sz="2" w:space="0" w:color="auto"/>
              <w:bottom w:val="single" w:sz="2" w:space="0" w:color="auto"/>
              <w:right w:val="single" w:sz="2" w:space="0" w:color="auto"/>
            </w:tcBorders>
          </w:tcPr>
          <w:p w14:paraId="5AC40B8A" w14:textId="303B9D43" w:rsidR="00DC5353" w:rsidRPr="00FF353C" w:rsidDel="00DC5353" w:rsidRDefault="00DC5353" w:rsidP="00216F5F">
            <w:pPr>
              <w:pStyle w:val="NormalLeft"/>
              <w:rPr>
                <w:del w:id="3021" w:author="Author"/>
                <w:lang w:val="en-GB"/>
              </w:rPr>
            </w:pPr>
            <w:del w:id="3022" w:author="Author">
              <w:r w:rsidRPr="00FF353C" w:rsidDel="00DC5353">
                <w:rPr>
                  <w:i/>
                  <w:iCs/>
                  <w:lang w:val="en-GB"/>
                </w:rPr>
                <w:delText>BSCR′</w:delText>
              </w:r>
            </w:del>
          </w:p>
        </w:tc>
        <w:tc>
          <w:tcPr>
            <w:tcW w:w="557" w:type="dxa"/>
            <w:tcBorders>
              <w:top w:val="single" w:sz="2" w:space="0" w:color="auto"/>
              <w:left w:val="single" w:sz="2" w:space="0" w:color="auto"/>
              <w:bottom w:val="single" w:sz="2" w:space="0" w:color="auto"/>
              <w:right w:val="single" w:sz="2" w:space="0" w:color="auto"/>
            </w:tcBorders>
          </w:tcPr>
          <w:p w14:paraId="2DFBA65E" w14:textId="5BA09EA4" w:rsidR="00DC5353" w:rsidRPr="00FF353C" w:rsidDel="00DC5353" w:rsidRDefault="00DC5353" w:rsidP="00216F5F">
            <w:pPr>
              <w:pStyle w:val="NormalLeft"/>
              <w:rPr>
                <w:del w:id="3023" w:author="Author"/>
                <w:lang w:val="en-GB"/>
              </w:rPr>
            </w:pPr>
            <w:del w:id="3024" w:author="Author">
              <w:r w:rsidRPr="00FF353C" w:rsidDel="00DC5353">
                <w:rPr>
                  <w:lang w:val="en-GB"/>
                </w:rPr>
                <w:delText>=</w:delText>
              </w:r>
            </w:del>
          </w:p>
        </w:tc>
        <w:tc>
          <w:tcPr>
            <w:tcW w:w="6686" w:type="dxa"/>
            <w:tcBorders>
              <w:top w:val="single" w:sz="2" w:space="0" w:color="auto"/>
              <w:left w:val="single" w:sz="2" w:space="0" w:color="auto"/>
              <w:bottom w:val="single" w:sz="2" w:space="0" w:color="auto"/>
              <w:right w:val="single" w:sz="2" w:space="0" w:color="auto"/>
            </w:tcBorders>
          </w:tcPr>
          <w:p w14:paraId="2A2A39F1" w14:textId="7176D592" w:rsidR="00DC5353" w:rsidRPr="00FF353C" w:rsidDel="00DC5353" w:rsidRDefault="00DC5353" w:rsidP="00216F5F">
            <w:pPr>
              <w:pStyle w:val="NormalLeft"/>
              <w:rPr>
                <w:del w:id="3025" w:author="Author"/>
                <w:lang w:val="en-GB"/>
              </w:rPr>
            </w:pPr>
            <w:del w:id="3026" w:author="Author">
              <w:r w:rsidRPr="00FF353C" w:rsidDel="00DC5353">
                <w:rPr>
                  <w:lang w:val="en-GB"/>
                </w:rPr>
                <w:delText>Basic solvency capital requirement calculated according the information reported in this template</w:delText>
              </w:r>
            </w:del>
          </w:p>
        </w:tc>
      </w:tr>
      <w:tr w:rsidR="00DC5353" w:rsidRPr="00FF353C" w:rsidDel="00DC5353" w14:paraId="7663FD7B" w14:textId="0BB326C1" w:rsidTr="00216F5F">
        <w:trPr>
          <w:del w:id="3027" w:author="Author"/>
        </w:trPr>
        <w:tc>
          <w:tcPr>
            <w:tcW w:w="557" w:type="dxa"/>
            <w:tcBorders>
              <w:top w:val="single" w:sz="2" w:space="0" w:color="auto"/>
              <w:left w:val="single" w:sz="2" w:space="0" w:color="auto"/>
              <w:bottom w:val="single" w:sz="2" w:space="0" w:color="auto"/>
              <w:right w:val="single" w:sz="2" w:space="0" w:color="auto"/>
            </w:tcBorders>
          </w:tcPr>
          <w:p w14:paraId="0EABAB6D" w14:textId="3D23DF75" w:rsidR="00DC5353" w:rsidRPr="00FF353C" w:rsidDel="00DC5353" w:rsidRDefault="00DC5353" w:rsidP="00216F5F">
            <w:pPr>
              <w:pStyle w:val="NormalLeft"/>
              <w:rPr>
                <w:del w:id="3028" w:author="Author"/>
                <w:lang w:val="en-GB"/>
              </w:rPr>
            </w:pPr>
            <w:del w:id="3029" w:author="Author">
              <w:r w:rsidRPr="00FF353C" w:rsidDel="00DC5353">
                <w:rPr>
                  <w:lang w:val="en-GB"/>
                </w:rPr>
                <w:delText>—</w:delText>
              </w:r>
            </w:del>
          </w:p>
        </w:tc>
        <w:tc>
          <w:tcPr>
            <w:tcW w:w="1486" w:type="dxa"/>
            <w:tcBorders>
              <w:top w:val="single" w:sz="2" w:space="0" w:color="auto"/>
              <w:left w:val="single" w:sz="2" w:space="0" w:color="auto"/>
              <w:bottom w:val="single" w:sz="2" w:space="0" w:color="auto"/>
              <w:right w:val="single" w:sz="2" w:space="0" w:color="auto"/>
            </w:tcBorders>
          </w:tcPr>
          <w:p w14:paraId="6ADC2E97" w14:textId="47585B9C" w:rsidR="00DC5353" w:rsidRPr="00FF353C" w:rsidDel="00DC5353" w:rsidRDefault="00DC5353" w:rsidP="00216F5F">
            <w:pPr>
              <w:pStyle w:val="NormalLeft"/>
              <w:rPr>
                <w:del w:id="3030" w:author="Author"/>
                <w:lang w:val="en-GB"/>
              </w:rPr>
            </w:pPr>
            <w:del w:id="3031" w:author="Author">
              <w:r w:rsidRPr="00FF353C" w:rsidDel="00DC5353">
                <w:rPr>
                  <w:i/>
                  <w:iCs/>
                  <w:lang w:val="en-GB"/>
                </w:rPr>
                <w:delText>nSCR</w:delText>
              </w:r>
              <w:r w:rsidRPr="00FF353C" w:rsidDel="00DC5353">
                <w:rPr>
                  <w:i/>
                  <w:iCs/>
                  <w:vertAlign w:val="subscript"/>
                  <w:lang w:val="en-GB"/>
                </w:rPr>
                <w:delText>int</w:delText>
              </w:r>
            </w:del>
          </w:p>
        </w:tc>
        <w:tc>
          <w:tcPr>
            <w:tcW w:w="557" w:type="dxa"/>
            <w:tcBorders>
              <w:top w:val="single" w:sz="2" w:space="0" w:color="auto"/>
              <w:left w:val="single" w:sz="2" w:space="0" w:color="auto"/>
              <w:bottom w:val="single" w:sz="2" w:space="0" w:color="auto"/>
              <w:right w:val="single" w:sz="2" w:space="0" w:color="auto"/>
            </w:tcBorders>
          </w:tcPr>
          <w:p w14:paraId="1BF44753" w14:textId="7D76AC9E" w:rsidR="00DC5353" w:rsidRPr="00FF353C" w:rsidDel="00DC5353" w:rsidRDefault="00DC5353" w:rsidP="00216F5F">
            <w:pPr>
              <w:pStyle w:val="NormalLeft"/>
              <w:rPr>
                <w:del w:id="3032" w:author="Author"/>
                <w:lang w:val="en-GB"/>
              </w:rPr>
            </w:pPr>
            <w:del w:id="3033" w:author="Author">
              <w:r w:rsidRPr="00FF353C" w:rsidDel="00DC5353">
                <w:rPr>
                  <w:lang w:val="en-GB"/>
                </w:rPr>
                <w:delText>=</w:delText>
              </w:r>
            </w:del>
          </w:p>
        </w:tc>
        <w:tc>
          <w:tcPr>
            <w:tcW w:w="6686" w:type="dxa"/>
            <w:tcBorders>
              <w:top w:val="single" w:sz="2" w:space="0" w:color="auto"/>
              <w:left w:val="single" w:sz="2" w:space="0" w:color="auto"/>
              <w:bottom w:val="single" w:sz="2" w:space="0" w:color="auto"/>
              <w:right w:val="single" w:sz="2" w:space="0" w:color="auto"/>
            </w:tcBorders>
          </w:tcPr>
          <w:p w14:paraId="0561075C" w14:textId="54819EBA" w:rsidR="00DC5353" w:rsidRPr="00FF353C" w:rsidDel="00DC5353" w:rsidRDefault="00DC5353" w:rsidP="00216F5F">
            <w:pPr>
              <w:pStyle w:val="NormalLeft"/>
              <w:rPr>
                <w:del w:id="3034" w:author="Author"/>
                <w:lang w:val="en-GB"/>
              </w:rPr>
            </w:pPr>
            <w:del w:id="3035" w:author="Author">
              <w:r w:rsidRPr="00FF353C" w:rsidDel="00DC5353">
                <w:rPr>
                  <w:lang w:val="en-GB"/>
                </w:rPr>
                <w:delText>nSCR for intangible assets risk according to the information reported in this template</w:delText>
              </w:r>
            </w:del>
          </w:p>
        </w:tc>
      </w:tr>
    </w:tbl>
    <w:p w14:paraId="75004633" w14:textId="72E28424" w:rsidR="00DC5353" w:rsidRPr="00FF353C" w:rsidDel="00DC5353" w:rsidRDefault="00DC5353" w:rsidP="00DC5353">
      <w:pPr>
        <w:rPr>
          <w:del w:id="3036" w:author="Author"/>
          <w:lang w:val="en-GB"/>
        </w:rPr>
      </w:pPr>
    </w:p>
    <w:p w14:paraId="26920FBC" w14:textId="42698487" w:rsidR="00DC5353" w:rsidRPr="00FF353C" w:rsidDel="00DC5353" w:rsidRDefault="00DC5353" w:rsidP="00DC5353">
      <w:pPr>
        <w:pStyle w:val="Tiret0"/>
        <w:numPr>
          <w:ilvl w:val="0"/>
          <w:numId w:val="14"/>
        </w:numPr>
        <w:ind w:left="851" w:hanging="851"/>
        <w:rPr>
          <w:del w:id="3037" w:author="Author"/>
          <w:lang w:val="en-GB"/>
        </w:rPr>
      </w:pPr>
      <w:del w:id="3038" w:author="Author">
        <w:r w:rsidRPr="00FF353C" w:rsidDel="00DC5353">
          <w:rPr>
            <w:lang w:val="en-GB"/>
          </w:rPr>
          <w:delText>Multiplication of this ‘q factor’ by the nSCR of each relevant risk module (i.e. market risk, counterparty default risk, life underwriting risk, health underwriting risk and non–life underwriting risk)</w:delText>
        </w:r>
      </w:del>
    </w:p>
    <w:tbl>
      <w:tblPr>
        <w:tblW w:w="0" w:type="auto"/>
        <w:tblLayout w:type="fixed"/>
        <w:tblLook w:val="0000" w:firstRow="0" w:lastRow="0" w:firstColumn="0" w:lastColumn="0" w:noHBand="0" w:noVBand="0"/>
      </w:tblPr>
      <w:tblGrid>
        <w:gridCol w:w="1671"/>
        <w:gridCol w:w="2322"/>
        <w:gridCol w:w="5293"/>
      </w:tblGrid>
      <w:tr w:rsidR="00DC5353" w:rsidRPr="00FF353C" w:rsidDel="00DC5353" w14:paraId="1A297FD0" w14:textId="2D105795" w:rsidTr="00216F5F">
        <w:trPr>
          <w:del w:id="3039" w:author="Author"/>
        </w:trPr>
        <w:tc>
          <w:tcPr>
            <w:tcW w:w="1671" w:type="dxa"/>
            <w:tcBorders>
              <w:top w:val="single" w:sz="2" w:space="0" w:color="auto"/>
              <w:left w:val="single" w:sz="2" w:space="0" w:color="auto"/>
              <w:bottom w:val="single" w:sz="2" w:space="0" w:color="auto"/>
              <w:right w:val="single" w:sz="2" w:space="0" w:color="auto"/>
            </w:tcBorders>
          </w:tcPr>
          <w:p w14:paraId="4C7266DA" w14:textId="650E0BCD" w:rsidR="00DC5353" w:rsidRPr="00FF353C" w:rsidDel="00DC5353" w:rsidRDefault="00DC5353" w:rsidP="00216F5F">
            <w:pPr>
              <w:adjustRightInd w:val="0"/>
              <w:spacing w:before="0" w:after="0"/>
              <w:jc w:val="left"/>
              <w:rPr>
                <w:del w:id="3040" w:author="Author"/>
                <w:lang w:val="en-GB"/>
              </w:rPr>
            </w:pPr>
          </w:p>
        </w:tc>
        <w:tc>
          <w:tcPr>
            <w:tcW w:w="2322" w:type="dxa"/>
            <w:tcBorders>
              <w:top w:val="single" w:sz="2" w:space="0" w:color="auto"/>
              <w:left w:val="single" w:sz="2" w:space="0" w:color="auto"/>
              <w:bottom w:val="single" w:sz="2" w:space="0" w:color="auto"/>
              <w:right w:val="single" w:sz="2" w:space="0" w:color="auto"/>
            </w:tcBorders>
          </w:tcPr>
          <w:p w14:paraId="5BE0A4F1" w14:textId="61C0820E" w:rsidR="00DC5353" w:rsidRPr="00FF353C" w:rsidDel="00DC5353" w:rsidRDefault="00DC5353" w:rsidP="00216F5F">
            <w:pPr>
              <w:pStyle w:val="NormalCentered"/>
              <w:rPr>
                <w:del w:id="3041" w:author="Author"/>
                <w:lang w:val="en-GB"/>
              </w:rPr>
            </w:pPr>
            <w:del w:id="3042" w:author="Author">
              <w:r w:rsidRPr="00FF353C" w:rsidDel="00DC5353">
                <w:rPr>
                  <w:lang w:val="en-GB"/>
                </w:rPr>
                <w:delText>ITEM</w:delText>
              </w:r>
            </w:del>
          </w:p>
        </w:tc>
        <w:tc>
          <w:tcPr>
            <w:tcW w:w="5293" w:type="dxa"/>
            <w:tcBorders>
              <w:top w:val="single" w:sz="2" w:space="0" w:color="auto"/>
              <w:left w:val="single" w:sz="2" w:space="0" w:color="auto"/>
              <w:bottom w:val="single" w:sz="2" w:space="0" w:color="auto"/>
              <w:right w:val="single" w:sz="2" w:space="0" w:color="auto"/>
            </w:tcBorders>
          </w:tcPr>
          <w:p w14:paraId="54249308" w14:textId="061D4C9A" w:rsidR="00DC5353" w:rsidRPr="00FF353C" w:rsidDel="00DC5353" w:rsidRDefault="00DC5353" w:rsidP="00216F5F">
            <w:pPr>
              <w:pStyle w:val="NormalCentered"/>
              <w:rPr>
                <w:del w:id="3043" w:author="Author"/>
                <w:lang w:val="en-GB"/>
              </w:rPr>
            </w:pPr>
            <w:del w:id="3044" w:author="Author">
              <w:r w:rsidRPr="00FF353C" w:rsidDel="00DC5353">
                <w:rPr>
                  <w:lang w:val="en-GB"/>
                </w:rPr>
                <w:delText>INSTRUCTIONS</w:delText>
              </w:r>
            </w:del>
          </w:p>
        </w:tc>
      </w:tr>
      <w:tr w:rsidR="00DC5353" w:rsidRPr="00FF353C" w:rsidDel="00DC5353" w14:paraId="1478C8A9" w14:textId="02D0FF66" w:rsidTr="00216F5F">
        <w:trPr>
          <w:del w:id="3045" w:author="Author"/>
        </w:trPr>
        <w:tc>
          <w:tcPr>
            <w:tcW w:w="1671" w:type="dxa"/>
            <w:tcBorders>
              <w:top w:val="single" w:sz="2" w:space="0" w:color="auto"/>
              <w:left w:val="single" w:sz="2" w:space="0" w:color="auto"/>
              <w:bottom w:val="single" w:sz="2" w:space="0" w:color="auto"/>
              <w:right w:val="single" w:sz="2" w:space="0" w:color="auto"/>
            </w:tcBorders>
          </w:tcPr>
          <w:p w14:paraId="4519033D" w14:textId="0B37FDF3" w:rsidR="00DC5353" w:rsidRPr="00FF353C" w:rsidDel="00DC5353" w:rsidRDefault="00DC5353" w:rsidP="00216F5F">
            <w:pPr>
              <w:pStyle w:val="NormalLeft"/>
              <w:rPr>
                <w:del w:id="3046" w:author="Author"/>
                <w:lang w:val="en-GB"/>
              </w:rPr>
            </w:pPr>
            <w:del w:id="3047" w:author="Author">
              <w:r w:rsidRPr="00FF353C" w:rsidDel="00DC5353">
                <w:rPr>
                  <w:lang w:val="en-GB"/>
                </w:rPr>
                <w:delText>Z0020</w:delText>
              </w:r>
            </w:del>
          </w:p>
        </w:tc>
        <w:tc>
          <w:tcPr>
            <w:tcW w:w="2322" w:type="dxa"/>
            <w:tcBorders>
              <w:top w:val="single" w:sz="2" w:space="0" w:color="auto"/>
              <w:left w:val="single" w:sz="2" w:space="0" w:color="auto"/>
              <w:bottom w:val="single" w:sz="2" w:space="0" w:color="auto"/>
              <w:right w:val="single" w:sz="2" w:space="0" w:color="auto"/>
            </w:tcBorders>
          </w:tcPr>
          <w:p w14:paraId="6B9E093C" w14:textId="2EF10192" w:rsidR="00DC5353" w:rsidRPr="00FF353C" w:rsidDel="00DC5353" w:rsidRDefault="00DC5353" w:rsidP="00216F5F">
            <w:pPr>
              <w:pStyle w:val="NormalLeft"/>
              <w:rPr>
                <w:del w:id="3048" w:author="Author"/>
                <w:lang w:val="en-GB"/>
              </w:rPr>
            </w:pPr>
            <w:del w:id="3049" w:author="Author">
              <w:r w:rsidRPr="00FF353C" w:rsidDel="00DC5353">
                <w:rPr>
                  <w:lang w:val="en-GB"/>
                </w:rPr>
                <w:delText>Ring–fenced fund, matching adjustment portfolio or Remaining Part</w:delText>
              </w:r>
            </w:del>
          </w:p>
        </w:tc>
        <w:tc>
          <w:tcPr>
            <w:tcW w:w="5293" w:type="dxa"/>
            <w:tcBorders>
              <w:top w:val="single" w:sz="2" w:space="0" w:color="auto"/>
              <w:left w:val="single" w:sz="2" w:space="0" w:color="auto"/>
              <w:bottom w:val="single" w:sz="2" w:space="0" w:color="auto"/>
              <w:right w:val="single" w:sz="2" w:space="0" w:color="auto"/>
            </w:tcBorders>
          </w:tcPr>
          <w:p w14:paraId="28D526FA" w14:textId="3790594E" w:rsidR="00DC5353" w:rsidRPr="00FF353C" w:rsidDel="00DC5353" w:rsidRDefault="00DC5353" w:rsidP="00216F5F">
            <w:pPr>
              <w:pStyle w:val="NormalLeft"/>
              <w:rPr>
                <w:del w:id="3050" w:author="Author"/>
                <w:lang w:val="en-GB"/>
              </w:rPr>
            </w:pPr>
            <w:del w:id="3051" w:author="Author">
              <w:r w:rsidRPr="00FF353C" w:rsidDel="00DC5353">
                <w:rPr>
                  <w:lang w:val="en-GB"/>
                </w:rPr>
                <w:delText>Identifies whether the reported figures are with regard to a RFF, matching adjustment portfolio or to the remaining part. One of the options in the following closed list shall be used:</w:delText>
              </w:r>
            </w:del>
          </w:p>
          <w:p w14:paraId="1445191E" w14:textId="31C3A4AA" w:rsidR="00DC5353" w:rsidRPr="00FF353C" w:rsidDel="00DC5353" w:rsidRDefault="00DC5353" w:rsidP="00216F5F">
            <w:pPr>
              <w:pStyle w:val="NormalLeft"/>
              <w:rPr>
                <w:del w:id="3052" w:author="Author"/>
                <w:lang w:val="en-GB"/>
              </w:rPr>
            </w:pPr>
            <w:del w:id="3053" w:author="Author">
              <w:r w:rsidRPr="00FF353C" w:rsidDel="00DC5353">
                <w:rPr>
                  <w:lang w:val="en-GB"/>
                </w:rPr>
                <w:delText>1 — RFF/MAP</w:delText>
              </w:r>
            </w:del>
          </w:p>
          <w:p w14:paraId="39E154A3" w14:textId="077085FD" w:rsidR="00DC5353" w:rsidRPr="00FF353C" w:rsidDel="00DC5353" w:rsidRDefault="00DC5353" w:rsidP="00216F5F">
            <w:pPr>
              <w:pStyle w:val="NormalLeft"/>
              <w:rPr>
                <w:del w:id="3054" w:author="Author"/>
                <w:lang w:val="en-GB"/>
              </w:rPr>
            </w:pPr>
            <w:del w:id="3055" w:author="Author">
              <w:r w:rsidRPr="00FF353C" w:rsidDel="00DC5353">
                <w:rPr>
                  <w:lang w:val="en-GB"/>
                </w:rPr>
                <w:delText>2 — Remaining part</w:delText>
              </w:r>
            </w:del>
          </w:p>
        </w:tc>
      </w:tr>
      <w:tr w:rsidR="00DC5353" w:rsidRPr="00FF353C" w:rsidDel="00DC5353" w14:paraId="554CAB30" w14:textId="18695EAD" w:rsidTr="00216F5F">
        <w:trPr>
          <w:del w:id="3056" w:author="Author"/>
        </w:trPr>
        <w:tc>
          <w:tcPr>
            <w:tcW w:w="1671" w:type="dxa"/>
            <w:tcBorders>
              <w:top w:val="single" w:sz="2" w:space="0" w:color="auto"/>
              <w:left w:val="single" w:sz="2" w:space="0" w:color="auto"/>
              <w:bottom w:val="single" w:sz="2" w:space="0" w:color="auto"/>
              <w:right w:val="single" w:sz="2" w:space="0" w:color="auto"/>
            </w:tcBorders>
          </w:tcPr>
          <w:p w14:paraId="78B6ADE5" w14:textId="5F2BB4C9" w:rsidR="00DC5353" w:rsidRPr="00FF353C" w:rsidDel="00DC5353" w:rsidRDefault="00DC5353" w:rsidP="00216F5F">
            <w:pPr>
              <w:pStyle w:val="NormalLeft"/>
              <w:rPr>
                <w:del w:id="3057" w:author="Author"/>
                <w:lang w:val="en-GB"/>
              </w:rPr>
            </w:pPr>
            <w:del w:id="3058" w:author="Author">
              <w:r w:rsidRPr="00FF353C" w:rsidDel="00DC5353">
                <w:rPr>
                  <w:lang w:val="en-GB"/>
                </w:rPr>
                <w:delText>Z0030</w:delText>
              </w:r>
            </w:del>
          </w:p>
        </w:tc>
        <w:tc>
          <w:tcPr>
            <w:tcW w:w="2322" w:type="dxa"/>
            <w:tcBorders>
              <w:top w:val="single" w:sz="2" w:space="0" w:color="auto"/>
              <w:left w:val="single" w:sz="2" w:space="0" w:color="auto"/>
              <w:bottom w:val="single" w:sz="2" w:space="0" w:color="auto"/>
              <w:right w:val="single" w:sz="2" w:space="0" w:color="auto"/>
            </w:tcBorders>
          </w:tcPr>
          <w:p w14:paraId="133A145E" w14:textId="26C23395" w:rsidR="00DC5353" w:rsidRPr="00FF353C" w:rsidDel="00DC5353" w:rsidRDefault="00DC5353" w:rsidP="00216F5F">
            <w:pPr>
              <w:pStyle w:val="NormalLeft"/>
              <w:rPr>
                <w:del w:id="3059" w:author="Author"/>
                <w:lang w:val="en-GB"/>
              </w:rPr>
            </w:pPr>
            <w:del w:id="3060" w:author="Author">
              <w:r w:rsidRPr="00FF353C" w:rsidDel="00DC5353">
                <w:rPr>
                  <w:lang w:val="en-GB"/>
                </w:rPr>
                <w:delText>Fund/Portfolio number</w:delText>
              </w:r>
            </w:del>
          </w:p>
        </w:tc>
        <w:tc>
          <w:tcPr>
            <w:tcW w:w="5293" w:type="dxa"/>
            <w:tcBorders>
              <w:top w:val="single" w:sz="2" w:space="0" w:color="auto"/>
              <w:left w:val="single" w:sz="2" w:space="0" w:color="auto"/>
              <w:bottom w:val="single" w:sz="2" w:space="0" w:color="auto"/>
              <w:right w:val="single" w:sz="2" w:space="0" w:color="auto"/>
            </w:tcBorders>
          </w:tcPr>
          <w:p w14:paraId="362C1C76" w14:textId="47015010" w:rsidR="00DC5353" w:rsidRPr="00FF353C" w:rsidDel="00DC5353" w:rsidRDefault="00DC5353" w:rsidP="00216F5F">
            <w:pPr>
              <w:pStyle w:val="NormalLeft"/>
              <w:rPr>
                <w:del w:id="3061" w:author="Author"/>
                <w:lang w:val="en-GB"/>
              </w:rPr>
            </w:pPr>
            <w:del w:id="3062" w:author="Author">
              <w:r w:rsidRPr="00FF353C" w:rsidDel="00DC5353">
                <w:rPr>
                  <w:lang w:val="en-GB"/>
                </w:rPr>
                <w:delText xml:space="preserve">When item Z0020 = 1, identification number for a ring fenced fund or matching adjustment portfolio. This number is attributed by the undertaking and must be consistent over time and with the fund/portfolio number reported in other templates. </w:delText>
              </w:r>
            </w:del>
          </w:p>
        </w:tc>
      </w:tr>
      <w:tr w:rsidR="00DC5353" w:rsidRPr="00FF353C" w:rsidDel="00DC5353" w14:paraId="09752AB0" w14:textId="1407F50A" w:rsidTr="00216F5F">
        <w:trPr>
          <w:del w:id="3063" w:author="Author"/>
        </w:trPr>
        <w:tc>
          <w:tcPr>
            <w:tcW w:w="1671" w:type="dxa"/>
            <w:tcBorders>
              <w:top w:val="single" w:sz="2" w:space="0" w:color="auto"/>
              <w:left w:val="single" w:sz="2" w:space="0" w:color="auto"/>
              <w:bottom w:val="single" w:sz="2" w:space="0" w:color="auto"/>
              <w:right w:val="single" w:sz="2" w:space="0" w:color="auto"/>
            </w:tcBorders>
          </w:tcPr>
          <w:p w14:paraId="795045D9" w14:textId="4F0FE123" w:rsidR="00DC5353" w:rsidRPr="00FF353C" w:rsidDel="00DC5353" w:rsidRDefault="00DC5353" w:rsidP="00216F5F">
            <w:pPr>
              <w:pStyle w:val="NormalLeft"/>
              <w:rPr>
                <w:del w:id="3064" w:author="Author"/>
                <w:lang w:val="en-GB"/>
              </w:rPr>
            </w:pPr>
            <w:del w:id="3065" w:author="Author">
              <w:r w:rsidRPr="00FF353C" w:rsidDel="00DC5353">
                <w:rPr>
                  <w:lang w:val="en-GB"/>
                </w:rPr>
                <w:delText>C0010</w:delText>
              </w:r>
            </w:del>
          </w:p>
        </w:tc>
        <w:tc>
          <w:tcPr>
            <w:tcW w:w="2322" w:type="dxa"/>
            <w:tcBorders>
              <w:top w:val="single" w:sz="2" w:space="0" w:color="auto"/>
              <w:left w:val="single" w:sz="2" w:space="0" w:color="auto"/>
              <w:bottom w:val="single" w:sz="2" w:space="0" w:color="auto"/>
              <w:right w:val="single" w:sz="2" w:space="0" w:color="auto"/>
            </w:tcBorders>
          </w:tcPr>
          <w:p w14:paraId="179487E0" w14:textId="4D0D0C6B" w:rsidR="00DC5353" w:rsidRPr="00FF353C" w:rsidDel="00DC5353" w:rsidRDefault="00DC5353" w:rsidP="00216F5F">
            <w:pPr>
              <w:pStyle w:val="NormalLeft"/>
              <w:rPr>
                <w:del w:id="3066" w:author="Author"/>
                <w:lang w:val="en-GB"/>
              </w:rPr>
            </w:pPr>
            <w:del w:id="3067" w:author="Author">
              <w:r w:rsidRPr="00FF353C" w:rsidDel="00DC5353">
                <w:rPr>
                  <w:lang w:val="en-GB"/>
                </w:rPr>
                <w:delText>Unique number of component</w:delText>
              </w:r>
            </w:del>
          </w:p>
        </w:tc>
        <w:tc>
          <w:tcPr>
            <w:tcW w:w="5293" w:type="dxa"/>
            <w:tcBorders>
              <w:top w:val="single" w:sz="2" w:space="0" w:color="auto"/>
              <w:left w:val="single" w:sz="2" w:space="0" w:color="auto"/>
              <w:bottom w:val="single" w:sz="2" w:space="0" w:color="auto"/>
              <w:right w:val="single" w:sz="2" w:space="0" w:color="auto"/>
            </w:tcBorders>
          </w:tcPr>
          <w:p w14:paraId="382D6189" w14:textId="3CC3E875" w:rsidR="00DC5353" w:rsidRPr="00FF353C" w:rsidDel="00DC5353" w:rsidRDefault="00DC5353" w:rsidP="00216F5F">
            <w:pPr>
              <w:pStyle w:val="NormalLeft"/>
              <w:rPr>
                <w:del w:id="3068" w:author="Author"/>
                <w:lang w:val="en-GB"/>
              </w:rPr>
            </w:pPr>
            <w:del w:id="3069" w:author="Author">
              <w:r w:rsidRPr="00FF353C" w:rsidDel="00DC5353">
                <w:rPr>
                  <w:lang w:val="en-GB"/>
                </w:rPr>
                <w:delText>Unique number of each component agreed with their national supervisory authority to identify uniquely components from their model. This number shall always be used with the appropriate component description reported in each item. Where the partial internal model allow the same split by risk module as the one in the standard formula, the following numbers of components shall be used:</w:delText>
              </w:r>
            </w:del>
          </w:p>
          <w:p w14:paraId="40039159" w14:textId="6461CAD3" w:rsidR="00DC5353" w:rsidRPr="00FF353C" w:rsidDel="00DC5353" w:rsidRDefault="00DC5353" w:rsidP="00216F5F">
            <w:pPr>
              <w:pStyle w:val="Tiret0"/>
              <w:numPr>
                <w:ilvl w:val="0"/>
                <w:numId w:val="14"/>
              </w:numPr>
              <w:ind w:left="851" w:hanging="851"/>
              <w:rPr>
                <w:del w:id="3070" w:author="Author"/>
                <w:lang w:val="en-GB"/>
              </w:rPr>
            </w:pPr>
            <w:del w:id="3071" w:author="Author">
              <w:r w:rsidRPr="00FF353C" w:rsidDel="00DC5353">
                <w:rPr>
                  <w:lang w:val="en-GB"/>
                </w:rPr>
                <w:delText>1 — Market risk</w:delText>
              </w:r>
            </w:del>
          </w:p>
          <w:p w14:paraId="63EBCF3C" w14:textId="501761E1" w:rsidR="00DC5353" w:rsidRPr="00FF353C" w:rsidDel="00DC5353" w:rsidRDefault="00DC5353" w:rsidP="00216F5F">
            <w:pPr>
              <w:pStyle w:val="Tiret0"/>
              <w:numPr>
                <w:ilvl w:val="0"/>
                <w:numId w:val="14"/>
              </w:numPr>
              <w:ind w:left="851" w:hanging="851"/>
              <w:rPr>
                <w:del w:id="3072" w:author="Author"/>
                <w:lang w:val="en-GB"/>
              </w:rPr>
            </w:pPr>
            <w:del w:id="3073" w:author="Author">
              <w:r w:rsidRPr="00FF353C" w:rsidDel="00DC5353">
                <w:rPr>
                  <w:lang w:val="en-GB"/>
                </w:rPr>
                <w:delText>2 — Counterparty default risk</w:delText>
              </w:r>
            </w:del>
          </w:p>
          <w:p w14:paraId="687A0AB5" w14:textId="6B1E17D2" w:rsidR="00DC5353" w:rsidRPr="00FF353C" w:rsidDel="00DC5353" w:rsidRDefault="00DC5353" w:rsidP="00216F5F">
            <w:pPr>
              <w:pStyle w:val="Tiret0"/>
              <w:numPr>
                <w:ilvl w:val="0"/>
                <w:numId w:val="14"/>
              </w:numPr>
              <w:ind w:left="851" w:hanging="851"/>
              <w:rPr>
                <w:del w:id="3074" w:author="Author"/>
                <w:lang w:val="en-GB"/>
              </w:rPr>
            </w:pPr>
            <w:del w:id="3075" w:author="Author">
              <w:r w:rsidRPr="00FF353C" w:rsidDel="00DC5353">
                <w:rPr>
                  <w:lang w:val="en-GB"/>
                </w:rPr>
                <w:delText>3 — Life underwriting risk</w:delText>
              </w:r>
            </w:del>
          </w:p>
          <w:p w14:paraId="2CF9C0C2" w14:textId="0B2EA314" w:rsidR="00DC5353" w:rsidRPr="00FF353C" w:rsidDel="00DC5353" w:rsidRDefault="00DC5353" w:rsidP="00216F5F">
            <w:pPr>
              <w:pStyle w:val="Tiret0"/>
              <w:numPr>
                <w:ilvl w:val="0"/>
                <w:numId w:val="14"/>
              </w:numPr>
              <w:ind w:left="851" w:hanging="851"/>
              <w:rPr>
                <w:del w:id="3076" w:author="Author"/>
                <w:lang w:val="en-GB"/>
              </w:rPr>
            </w:pPr>
            <w:del w:id="3077" w:author="Author">
              <w:r w:rsidRPr="00FF353C" w:rsidDel="00DC5353">
                <w:rPr>
                  <w:lang w:val="en-GB"/>
                </w:rPr>
                <w:delText>4 — Health underwriting risk</w:delText>
              </w:r>
            </w:del>
          </w:p>
          <w:p w14:paraId="0464A7C0" w14:textId="171B7140" w:rsidR="00DC5353" w:rsidRPr="00FF353C" w:rsidDel="00DC5353" w:rsidRDefault="00DC5353" w:rsidP="00216F5F">
            <w:pPr>
              <w:pStyle w:val="Tiret0"/>
              <w:numPr>
                <w:ilvl w:val="0"/>
                <w:numId w:val="14"/>
              </w:numPr>
              <w:ind w:left="851" w:hanging="851"/>
              <w:rPr>
                <w:del w:id="3078" w:author="Author"/>
                <w:lang w:val="en-GB"/>
              </w:rPr>
            </w:pPr>
            <w:del w:id="3079" w:author="Author">
              <w:r w:rsidRPr="00FF353C" w:rsidDel="00DC5353">
                <w:rPr>
                  <w:lang w:val="en-GB"/>
                </w:rPr>
                <w:delText>5 — Non–life underwriting risk</w:delText>
              </w:r>
            </w:del>
          </w:p>
          <w:p w14:paraId="248418FD" w14:textId="78CE79E0" w:rsidR="00DC5353" w:rsidRPr="00FF353C" w:rsidDel="00DC5353" w:rsidRDefault="00DC5353" w:rsidP="00216F5F">
            <w:pPr>
              <w:pStyle w:val="Tiret0"/>
              <w:numPr>
                <w:ilvl w:val="0"/>
                <w:numId w:val="14"/>
              </w:numPr>
              <w:ind w:left="851" w:hanging="851"/>
              <w:rPr>
                <w:del w:id="3080" w:author="Author"/>
                <w:lang w:val="en-GB"/>
              </w:rPr>
            </w:pPr>
            <w:del w:id="3081" w:author="Author">
              <w:r w:rsidRPr="00FF353C" w:rsidDel="00DC5353">
                <w:rPr>
                  <w:lang w:val="en-GB"/>
                </w:rPr>
                <w:delText>6 — Intangible asset risk</w:delText>
              </w:r>
            </w:del>
          </w:p>
          <w:p w14:paraId="7ABF6A23" w14:textId="737EBF19" w:rsidR="00DC5353" w:rsidRPr="00FF353C" w:rsidDel="00DC5353" w:rsidRDefault="00DC5353" w:rsidP="00216F5F">
            <w:pPr>
              <w:pStyle w:val="Tiret0"/>
              <w:numPr>
                <w:ilvl w:val="0"/>
                <w:numId w:val="14"/>
              </w:numPr>
              <w:ind w:left="851" w:hanging="851"/>
              <w:rPr>
                <w:del w:id="3082" w:author="Author"/>
                <w:lang w:val="en-GB"/>
              </w:rPr>
            </w:pPr>
            <w:del w:id="3083" w:author="Author">
              <w:r w:rsidRPr="00FF353C" w:rsidDel="00DC5353">
                <w:rPr>
                  <w:lang w:val="en-GB"/>
                </w:rPr>
                <w:delText>7 — Operational risk</w:delText>
              </w:r>
            </w:del>
          </w:p>
          <w:p w14:paraId="1C57C4D1" w14:textId="2DC94AF5" w:rsidR="00DC5353" w:rsidRPr="00FF353C" w:rsidDel="00DC5353" w:rsidRDefault="00DC5353" w:rsidP="00216F5F">
            <w:pPr>
              <w:pStyle w:val="Tiret0"/>
              <w:numPr>
                <w:ilvl w:val="0"/>
                <w:numId w:val="14"/>
              </w:numPr>
              <w:ind w:left="851" w:hanging="851"/>
              <w:rPr>
                <w:del w:id="3084" w:author="Author"/>
                <w:lang w:val="en-GB"/>
              </w:rPr>
            </w:pPr>
            <w:del w:id="3085" w:author="Author">
              <w:r w:rsidRPr="00FF353C" w:rsidDel="00DC5353">
                <w:rPr>
                  <w:lang w:val="en-GB"/>
                </w:rPr>
                <w:delText>8 — LAC Technical Provisions (negative amount)</w:delText>
              </w:r>
            </w:del>
          </w:p>
          <w:p w14:paraId="6E264264" w14:textId="47CB3B01" w:rsidR="00DC5353" w:rsidRPr="00FF353C" w:rsidDel="00DC5353" w:rsidRDefault="00DC5353" w:rsidP="00216F5F">
            <w:pPr>
              <w:pStyle w:val="Tiret0"/>
              <w:numPr>
                <w:ilvl w:val="0"/>
                <w:numId w:val="14"/>
              </w:numPr>
              <w:ind w:left="851" w:hanging="851"/>
              <w:rPr>
                <w:del w:id="3086" w:author="Author"/>
                <w:lang w:val="en-GB"/>
              </w:rPr>
            </w:pPr>
            <w:del w:id="3087" w:author="Author">
              <w:r w:rsidRPr="00FF353C" w:rsidDel="00DC5353">
                <w:rPr>
                  <w:lang w:val="en-GB"/>
                </w:rPr>
                <w:lastRenderedPageBreak/>
                <w:delText>9 — LAC Deferred Taxes (negative amount)</w:delText>
              </w:r>
            </w:del>
          </w:p>
          <w:p w14:paraId="4CCDE692" w14:textId="4BC865BC" w:rsidR="00DC5353" w:rsidRPr="00FF353C" w:rsidDel="00DC5353" w:rsidRDefault="00DC5353" w:rsidP="00216F5F">
            <w:pPr>
              <w:pStyle w:val="NormalLeft"/>
              <w:rPr>
                <w:del w:id="3088" w:author="Author"/>
                <w:lang w:val="en-GB"/>
              </w:rPr>
            </w:pPr>
            <w:del w:id="3089" w:author="Author">
              <w:r w:rsidRPr="00FF353C" w:rsidDel="00DC5353">
                <w:rPr>
                  <w:lang w:val="en-GB"/>
                </w:rPr>
                <w:delText>Where standard formula risk modules cannot be reported, undertaking shall attribute a number to each component different from 1 to 7.</w:delText>
              </w:r>
            </w:del>
          </w:p>
          <w:p w14:paraId="12134CC7" w14:textId="39BFF432" w:rsidR="00DC5353" w:rsidRPr="00FF353C" w:rsidDel="00DC5353" w:rsidRDefault="00DC5353" w:rsidP="00216F5F">
            <w:pPr>
              <w:pStyle w:val="NormalLeft"/>
              <w:rPr>
                <w:del w:id="3090" w:author="Author"/>
                <w:lang w:val="en-GB"/>
              </w:rPr>
            </w:pPr>
            <w:del w:id="3091" w:author="Author">
              <w:r w:rsidRPr="00FF353C" w:rsidDel="00DC5353">
                <w:rPr>
                  <w:lang w:val="en-GB"/>
                </w:rPr>
                <w:delText>This number shall always be used with the appropriate component description reported in each item C0030. The numbers of the components shall be kept consistent over time.</w:delText>
              </w:r>
            </w:del>
          </w:p>
        </w:tc>
      </w:tr>
      <w:tr w:rsidR="00DC5353" w:rsidRPr="00FF353C" w:rsidDel="00DC5353" w14:paraId="01B1B6DE" w14:textId="23A9346C" w:rsidTr="00216F5F">
        <w:trPr>
          <w:del w:id="3092" w:author="Author"/>
        </w:trPr>
        <w:tc>
          <w:tcPr>
            <w:tcW w:w="1671" w:type="dxa"/>
            <w:tcBorders>
              <w:top w:val="single" w:sz="2" w:space="0" w:color="auto"/>
              <w:left w:val="single" w:sz="2" w:space="0" w:color="auto"/>
              <w:bottom w:val="single" w:sz="2" w:space="0" w:color="auto"/>
              <w:right w:val="single" w:sz="2" w:space="0" w:color="auto"/>
            </w:tcBorders>
          </w:tcPr>
          <w:p w14:paraId="6EF364D9" w14:textId="6F50AED3" w:rsidR="00DC5353" w:rsidRPr="00FF353C" w:rsidDel="00DC5353" w:rsidRDefault="00DC5353" w:rsidP="00216F5F">
            <w:pPr>
              <w:pStyle w:val="NormalLeft"/>
              <w:rPr>
                <w:del w:id="3093" w:author="Author"/>
                <w:lang w:val="en-GB"/>
              </w:rPr>
            </w:pPr>
            <w:del w:id="3094" w:author="Author">
              <w:r w:rsidRPr="00FF353C" w:rsidDel="00DC5353">
                <w:rPr>
                  <w:lang w:val="en-GB"/>
                </w:rPr>
                <w:lastRenderedPageBreak/>
                <w:delText>C0020</w:delText>
              </w:r>
            </w:del>
          </w:p>
        </w:tc>
        <w:tc>
          <w:tcPr>
            <w:tcW w:w="2322" w:type="dxa"/>
            <w:tcBorders>
              <w:top w:val="single" w:sz="2" w:space="0" w:color="auto"/>
              <w:left w:val="single" w:sz="2" w:space="0" w:color="auto"/>
              <w:bottom w:val="single" w:sz="2" w:space="0" w:color="auto"/>
              <w:right w:val="single" w:sz="2" w:space="0" w:color="auto"/>
            </w:tcBorders>
          </w:tcPr>
          <w:p w14:paraId="0A70BA8B" w14:textId="616F3545" w:rsidR="00DC5353" w:rsidRPr="00FF353C" w:rsidDel="00DC5353" w:rsidRDefault="00DC5353" w:rsidP="00216F5F">
            <w:pPr>
              <w:pStyle w:val="NormalLeft"/>
              <w:rPr>
                <w:del w:id="3095" w:author="Author"/>
                <w:lang w:val="en-GB"/>
              </w:rPr>
            </w:pPr>
            <w:del w:id="3096" w:author="Author">
              <w:r w:rsidRPr="00FF353C" w:rsidDel="00DC5353">
                <w:rPr>
                  <w:lang w:val="en-GB"/>
                </w:rPr>
                <w:delText>Components description</w:delText>
              </w:r>
            </w:del>
          </w:p>
        </w:tc>
        <w:tc>
          <w:tcPr>
            <w:tcW w:w="5293" w:type="dxa"/>
            <w:tcBorders>
              <w:top w:val="single" w:sz="2" w:space="0" w:color="auto"/>
              <w:left w:val="single" w:sz="2" w:space="0" w:color="auto"/>
              <w:bottom w:val="single" w:sz="2" w:space="0" w:color="auto"/>
              <w:right w:val="single" w:sz="2" w:space="0" w:color="auto"/>
            </w:tcBorders>
          </w:tcPr>
          <w:p w14:paraId="21B11494" w14:textId="2BEB8C3B" w:rsidR="00DC5353" w:rsidRPr="00FF353C" w:rsidDel="00DC5353" w:rsidRDefault="00DC5353" w:rsidP="00216F5F">
            <w:pPr>
              <w:pStyle w:val="NormalLeft"/>
              <w:rPr>
                <w:del w:id="3097" w:author="Author"/>
                <w:lang w:val="en-GB"/>
              </w:rPr>
            </w:pPr>
            <w:del w:id="3098" w:author="Author">
              <w:r w:rsidRPr="00FF353C" w:rsidDel="00DC5353">
                <w:rPr>
                  <w:lang w:val="en-GB"/>
                </w:rPr>
                <w:delText>Identification, using free text, of each of the components that can be identified by the undertaking. These components shall be aligned with standard formula risk modules if possible according to the partial internal model. Each component shall be identified using a separate entry. Undertakings shall identify and report components consistently across different reporting periods, unless there has been some change to the internal model affecting the categories.</w:delText>
              </w:r>
            </w:del>
          </w:p>
          <w:p w14:paraId="216F4071" w14:textId="066F6C28" w:rsidR="00DC5353" w:rsidRPr="00FF353C" w:rsidDel="00DC5353" w:rsidRDefault="00DC5353" w:rsidP="00216F5F">
            <w:pPr>
              <w:pStyle w:val="NormalLeft"/>
              <w:rPr>
                <w:del w:id="3099" w:author="Author"/>
                <w:lang w:val="en-GB"/>
              </w:rPr>
            </w:pPr>
          </w:p>
          <w:p w14:paraId="4407FE40" w14:textId="1E5E532A" w:rsidR="00DC5353" w:rsidRPr="00FF353C" w:rsidDel="00DC5353" w:rsidRDefault="00DC5353" w:rsidP="00216F5F">
            <w:pPr>
              <w:pStyle w:val="NormalLeft"/>
              <w:rPr>
                <w:del w:id="3100" w:author="Author"/>
                <w:lang w:val="en-GB"/>
              </w:rPr>
            </w:pPr>
            <w:del w:id="3101" w:author="Author">
              <w:r w:rsidRPr="00FF353C" w:rsidDel="00DC5353">
                <w:rPr>
                  <w:lang w:val="en-GB"/>
                </w:rPr>
                <w:delText>Loss–absorbing capacity of technical provisions and/or deferred taxes not embedded within components shall be reported as separated components.</w:delText>
              </w:r>
            </w:del>
          </w:p>
        </w:tc>
      </w:tr>
      <w:tr w:rsidR="00DC5353" w:rsidRPr="00FF353C" w:rsidDel="00DC5353" w14:paraId="6AD4DCC5" w14:textId="2F34341A" w:rsidTr="00216F5F">
        <w:trPr>
          <w:del w:id="3102" w:author="Author"/>
        </w:trPr>
        <w:tc>
          <w:tcPr>
            <w:tcW w:w="1671" w:type="dxa"/>
            <w:tcBorders>
              <w:top w:val="single" w:sz="2" w:space="0" w:color="auto"/>
              <w:left w:val="single" w:sz="2" w:space="0" w:color="auto"/>
              <w:bottom w:val="single" w:sz="2" w:space="0" w:color="auto"/>
              <w:right w:val="single" w:sz="2" w:space="0" w:color="auto"/>
            </w:tcBorders>
          </w:tcPr>
          <w:p w14:paraId="19C11F6B" w14:textId="77AC0C0D" w:rsidR="00DC5353" w:rsidRPr="00FF353C" w:rsidDel="00DC5353" w:rsidRDefault="00DC5353" w:rsidP="00216F5F">
            <w:pPr>
              <w:pStyle w:val="NormalLeft"/>
              <w:rPr>
                <w:del w:id="3103" w:author="Author"/>
                <w:lang w:val="en-GB"/>
              </w:rPr>
            </w:pPr>
            <w:del w:id="3104" w:author="Author">
              <w:r w:rsidRPr="00FF353C" w:rsidDel="00DC5353">
                <w:rPr>
                  <w:lang w:val="en-GB"/>
                </w:rPr>
                <w:delText>C0030</w:delText>
              </w:r>
            </w:del>
          </w:p>
        </w:tc>
        <w:tc>
          <w:tcPr>
            <w:tcW w:w="2322" w:type="dxa"/>
            <w:tcBorders>
              <w:top w:val="single" w:sz="2" w:space="0" w:color="auto"/>
              <w:left w:val="single" w:sz="2" w:space="0" w:color="auto"/>
              <w:bottom w:val="single" w:sz="2" w:space="0" w:color="auto"/>
              <w:right w:val="single" w:sz="2" w:space="0" w:color="auto"/>
            </w:tcBorders>
          </w:tcPr>
          <w:p w14:paraId="20DF0B44" w14:textId="143FA582" w:rsidR="00DC5353" w:rsidRPr="00FF353C" w:rsidDel="00DC5353" w:rsidRDefault="00DC5353" w:rsidP="00216F5F">
            <w:pPr>
              <w:pStyle w:val="NormalLeft"/>
              <w:rPr>
                <w:del w:id="3105" w:author="Author"/>
                <w:lang w:val="en-GB"/>
              </w:rPr>
            </w:pPr>
            <w:del w:id="3106" w:author="Author">
              <w:r w:rsidRPr="00FF353C" w:rsidDel="00DC5353">
                <w:rPr>
                  <w:lang w:val="en-GB"/>
                </w:rPr>
                <w:delText>Calculation of the Solvency Capital Requirement</w:delText>
              </w:r>
            </w:del>
          </w:p>
        </w:tc>
        <w:tc>
          <w:tcPr>
            <w:tcW w:w="5293" w:type="dxa"/>
            <w:tcBorders>
              <w:top w:val="single" w:sz="2" w:space="0" w:color="auto"/>
              <w:left w:val="single" w:sz="2" w:space="0" w:color="auto"/>
              <w:bottom w:val="single" w:sz="2" w:space="0" w:color="auto"/>
              <w:right w:val="single" w:sz="2" w:space="0" w:color="auto"/>
            </w:tcBorders>
          </w:tcPr>
          <w:p w14:paraId="27BFED72" w14:textId="1CBE1009" w:rsidR="00DC5353" w:rsidRPr="00FF353C" w:rsidDel="00DC5353" w:rsidRDefault="00DC5353" w:rsidP="00216F5F">
            <w:pPr>
              <w:pStyle w:val="NormalLeft"/>
              <w:rPr>
                <w:del w:id="3107" w:author="Author"/>
                <w:lang w:val="en-GB"/>
              </w:rPr>
            </w:pPr>
            <w:del w:id="3108" w:author="Author">
              <w:r w:rsidRPr="00FF353C" w:rsidDel="00DC5353">
                <w:rPr>
                  <w:lang w:val="en-GB"/>
                </w:rPr>
                <w:delText>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delText>
              </w:r>
            </w:del>
          </w:p>
          <w:p w14:paraId="0904FBAB" w14:textId="4F002799" w:rsidR="00DC5353" w:rsidRPr="00FF353C" w:rsidDel="00DC5353" w:rsidRDefault="00DC5353" w:rsidP="00216F5F">
            <w:pPr>
              <w:pStyle w:val="NormalLeft"/>
              <w:rPr>
                <w:del w:id="3109" w:author="Author"/>
                <w:lang w:val="en-GB"/>
              </w:rPr>
            </w:pPr>
            <w:del w:id="3110" w:author="Author">
              <w:r w:rsidRPr="00FF353C" w:rsidDel="00DC5353">
                <w:rPr>
                  <w:lang w:val="en-GB"/>
                </w:rPr>
                <w:delText>For the components Loss absorbing capacity (‘LAC’) of technical provisions and/or deferred taxes when reported as a separate component it shall be the amount of the loss–absorbing capacity (these amounts shall be reported as negative values)</w:delText>
              </w:r>
            </w:del>
          </w:p>
          <w:p w14:paraId="1F378D04" w14:textId="4EFA4F60" w:rsidR="00DC5353" w:rsidRPr="00FF353C" w:rsidDel="00DC5353" w:rsidRDefault="00DC5353" w:rsidP="00216F5F">
            <w:pPr>
              <w:pStyle w:val="NormalLeft"/>
              <w:rPr>
                <w:del w:id="3111" w:author="Author"/>
                <w:lang w:val="en-GB"/>
              </w:rPr>
            </w:pPr>
            <w:del w:id="3112" w:author="Author">
              <w:r w:rsidRPr="00FF353C" w:rsidDel="00DC5353">
                <w:rPr>
                  <w:lang w:val="en-GB"/>
                </w:rPr>
                <w:delText>For components calculated using the standard formula this cell represents the gross nSCR. For components calculated using the partial internal model, this represents the value considering the future management actions which are embedded in the calculation, but not those which are modelled as a separate component.</w:delText>
              </w:r>
            </w:del>
          </w:p>
          <w:p w14:paraId="31298747" w14:textId="3E40579E" w:rsidR="00DC5353" w:rsidRPr="00FF353C" w:rsidDel="00DC5353" w:rsidRDefault="00DC5353" w:rsidP="00216F5F">
            <w:pPr>
              <w:pStyle w:val="NormalLeft"/>
              <w:rPr>
                <w:del w:id="3113" w:author="Author"/>
                <w:lang w:val="en-GB"/>
              </w:rPr>
            </w:pPr>
            <w:del w:id="3114" w:author="Author">
              <w:r w:rsidRPr="00FF353C" w:rsidDel="00DC5353">
                <w:rPr>
                  <w:lang w:val="en-GB"/>
                </w:rPr>
                <w:delText>This amount shall fully consider diversification effects according to Article 304 of Directive 2009/138/EC where applicable where applicable.</w:delText>
              </w:r>
            </w:del>
          </w:p>
          <w:p w14:paraId="21378ACF" w14:textId="27B393A7" w:rsidR="00DC5353" w:rsidRPr="00FF353C" w:rsidDel="00DC5353" w:rsidRDefault="00DC5353" w:rsidP="00216F5F">
            <w:pPr>
              <w:pStyle w:val="NormalLeft"/>
              <w:rPr>
                <w:del w:id="3115" w:author="Author"/>
                <w:lang w:val="en-GB"/>
              </w:rPr>
            </w:pPr>
            <w:del w:id="3116" w:author="Author">
              <w:r w:rsidRPr="00FF353C" w:rsidDel="00DC5353">
                <w:rPr>
                  <w:lang w:val="en-GB"/>
                </w:rPr>
                <w:delText xml:space="preserve">When applicable, this cell does not include the </w:delText>
              </w:r>
              <w:r w:rsidRPr="00FF353C" w:rsidDel="00DC5353">
                <w:rPr>
                  <w:lang w:val="en-GB"/>
                </w:rPr>
                <w:lastRenderedPageBreak/>
                <w:delText>allocation of the adjustment due to the aggregation of the nSCR of the RFF/MAP at entity level.</w:delText>
              </w:r>
            </w:del>
          </w:p>
        </w:tc>
      </w:tr>
      <w:tr w:rsidR="00DC5353" w:rsidRPr="00FF353C" w:rsidDel="00DC5353" w14:paraId="765AEA20" w14:textId="2497A701" w:rsidTr="00216F5F">
        <w:trPr>
          <w:del w:id="3117" w:author="Author"/>
        </w:trPr>
        <w:tc>
          <w:tcPr>
            <w:tcW w:w="1671" w:type="dxa"/>
            <w:tcBorders>
              <w:top w:val="single" w:sz="2" w:space="0" w:color="auto"/>
              <w:left w:val="single" w:sz="2" w:space="0" w:color="auto"/>
              <w:bottom w:val="single" w:sz="2" w:space="0" w:color="auto"/>
              <w:right w:val="single" w:sz="2" w:space="0" w:color="auto"/>
            </w:tcBorders>
          </w:tcPr>
          <w:p w14:paraId="03266CE7" w14:textId="516C8A43" w:rsidR="00DC5353" w:rsidRPr="00FF353C" w:rsidDel="00DC5353" w:rsidRDefault="00DC5353" w:rsidP="00216F5F">
            <w:pPr>
              <w:pStyle w:val="NormalLeft"/>
              <w:rPr>
                <w:del w:id="3118" w:author="Author"/>
                <w:lang w:val="en-GB"/>
              </w:rPr>
            </w:pPr>
            <w:del w:id="3119" w:author="Author">
              <w:r w:rsidRPr="00FF353C" w:rsidDel="00DC5353">
                <w:rPr>
                  <w:lang w:val="en-GB"/>
                </w:rPr>
                <w:lastRenderedPageBreak/>
                <w:delText>C0050</w:delText>
              </w:r>
            </w:del>
          </w:p>
        </w:tc>
        <w:tc>
          <w:tcPr>
            <w:tcW w:w="2322" w:type="dxa"/>
            <w:tcBorders>
              <w:top w:val="single" w:sz="2" w:space="0" w:color="auto"/>
              <w:left w:val="single" w:sz="2" w:space="0" w:color="auto"/>
              <w:bottom w:val="single" w:sz="2" w:space="0" w:color="auto"/>
              <w:right w:val="single" w:sz="2" w:space="0" w:color="auto"/>
            </w:tcBorders>
          </w:tcPr>
          <w:p w14:paraId="742C8CCB" w14:textId="5F4E24B9" w:rsidR="00DC5353" w:rsidRPr="00FF353C" w:rsidDel="00DC5353" w:rsidRDefault="00DC5353" w:rsidP="00216F5F">
            <w:pPr>
              <w:pStyle w:val="NormalLeft"/>
              <w:rPr>
                <w:del w:id="3120" w:author="Author"/>
                <w:lang w:val="en-GB"/>
              </w:rPr>
            </w:pPr>
            <w:del w:id="3121" w:author="Author">
              <w:r w:rsidRPr="00FF353C" w:rsidDel="00DC5353">
                <w:rPr>
                  <w:lang w:val="en-GB"/>
                </w:rPr>
                <w:delText>Allocation from adjustments due to RFF and Matching adjustment portfolios</w:delText>
              </w:r>
            </w:del>
          </w:p>
        </w:tc>
        <w:tc>
          <w:tcPr>
            <w:tcW w:w="5293" w:type="dxa"/>
            <w:tcBorders>
              <w:top w:val="single" w:sz="2" w:space="0" w:color="auto"/>
              <w:left w:val="single" w:sz="2" w:space="0" w:color="auto"/>
              <w:bottom w:val="single" w:sz="2" w:space="0" w:color="auto"/>
              <w:right w:val="single" w:sz="2" w:space="0" w:color="auto"/>
            </w:tcBorders>
          </w:tcPr>
          <w:p w14:paraId="6C222E66" w14:textId="760B2502" w:rsidR="00DC5353" w:rsidRPr="00FF353C" w:rsidDel="00DC5353" w:rsidRDefault="00DC5353" w:rsidP="00216F5F">
            <w:pPr>
              <w:pStyle w:val="NormalLeft"/>
              <w:rPr>
                <w:del w:id="3122" w:author="Author"/>
                <w:lang w:val="en-GB"/>
              </w:rPr>
            </w:pPr>
            <w:del w:id="3123" w:author="Author">
              <w:r w:rsidRPr="00FF353C" w:rsidDel="00DC5353">
                <w:rPr>
                  <w:lang w:val="en-GB"/>
                </w:rPr>
                <w:delText>Where applicable, part of the adjustment allocated to each risk module according to the procedure described in the general comments. This amount shall be positive.</w:delText>
              </w:r>
            </w:del>
          </w:p>
        </w:tc>
      </w:tr>
      <w:tr w:rsidR="00DC5353" w:rsidRPr="00FF353C" w:rsidDel="00DC5353" w14:paraId="50664705" w14:textId="6EC5D216" w:rsidTr="00216F5F">
        <w:trPr>
          <w:del w:id="3124" w:author="Author"/>
        </w:trPr>
        <w:tc>
          <w:tcPr>
            <w:tcW w:w="1671" w:type="dxa"/>
            <w:tcBorders>
              <w:top w:val="single" w:sz="2" w:space="0" w:color="auto"/>
              <w:left w:val="single" w:sz="2" w:space="0" w:color="auto"/>
              <w:bottom w:val="single" w:sz="2" w:space="0" w:color="auto"/>
              <w:right w:val="single" w:sz="2" w:space="0" w:color="auto"/>
            </w:tcBorders>
          </w:tcPr>
          <w:p w14:paraId="18D4BD32" w14:textId="229BB012" w:rsidR="00DC5353" w:rsidRPr="00FF353C" w:rsidDel="00DC5353" w:rsidRDefault="00DC5353" w:rsidP="00216F5F">
            <w:pPr>
              <w:pStyle w:val="NormalLeft"/>
              <w:rPr>
                <w:del w:id="3125" w:author="Author"/>
                <w:lang w:val="en-GB"/>
              </w:rPr>
            </w:pPr>
            <w:del w:id="3126" w:author="Author">
              <w:r w:rsidRPr="00FF353C" w:rsidDel="00DC5353">
                <w:rPr>
                  <w:lang w:val="en-GB"/>
                </w:rPr>
                <w:delText>C0060</w:delText>
              </w:r>
            </w:del>
          </w:p>
        </w:tc>
        <w:tc>
          <w:tcPr>
            <w:tcW w:w="2322" w:type="dxa"/>
            <w:tcBorders>
              <w:top w:val="single" w:sz="2" w:space="0" w:color="auto"/>
              <w:left w:val="single" w:sz="2" w:space="0" w:color="auto"/>
              <w:bottom w:val="single" w:sz="2" w:space="0" w:color="auto"/>
              <w:right w:val="single" w:sz="2" w:space="0" w:color="auto"/>
            </w:tcBorders>
          </w:tcPr>
          <w:p w14:paraId="346AEC79" w14:textId="296C014B" w:rsidR="00DC5353" w:rsidRPr="00FF353C" w:rsidDel="00DC5353" w:rsidRDefault="00DC5353" w:rsidP="00216F5F">
            <w:pPr>
              <w:pStyle w:val="NormalLeft"/>
              <w:rPr>
                <w:del w:id="3127" w:author="Author"/>
                <w:lang w:val="en-GB"/>
              </w:rPr>
            </w:pPr>
            <w:del w:id="3128" w:author="Author">
              <w:r w:rsidRPr="00FF353C" w:rsidDel="00DC5353">
                <w:rPr>
                  <w:lang w:val="en-GB"/>
                </w:rPr>
                <w:delText>Consideration of the future management actions regarding technical provisions and/or deferred taxes</w:delText>
              </w:r>
            </w:del>
          </w:p>
        </w:tc>
        <w:tc>
          <w:tcPr>
            <w:tcW w:w="5293" w:type="dxa"/>
            <w:tcBorders>
              <w:top w:val="single" w:sz="2" w:space="0" w:color="auto"/>
              <w:left w:val="single" w:sz="2" w:space="0" w:color="auto"/>
              <w:bottom w:val="single" w:sz="2" w:space="0" w:color="auto"/>
              <w:right w:val="single" w:sz="2" w:space="0" w:color="auto"/>
            </w:tcBorders>
          </w:tcPr>
          <w:p w14:paraId="04FEB879" w14:textId="0557419E" w:rsidR="00DC5353" w:rsidRPr="00FF353C" w:rsidDel="00DC5353" w:rsidRDefault="00DC5353" w:rsidP="00216F5F">
            <w:pPr>
              <w:pStyle w:val="NormalLeft"/>
              <w:rPr>
                <w:del w:id="3129" w:author="Author"/>
                <w:lang w:val="en-GB"/>
              </w:rPr>
            </w:pPr>
            <w:del w:id="3130" w:author="Author">
              <w:r w:rsidRPr="00FF353C" w:rsidDel="00DC5353">
                <w:rPr>
                  <w:lang w:val="en-GB"/>
                </w:rPr>
                <w:delText>To identify if the future management actions relating to the loss absorbing capacity of technical provisions and/or deferred taxes are embedded in the calculation, the following closed list of options shall be used:</w:delText>
              </w:r>
            </w:del>
          </w:p>
          <w:p w14:paraId="3AF7BD9E" w14:textId="17F48421" w:rsidR="00DC5353" w:rsidRPr="00FF353C" w:rsidDel="00DC5353" w:rsidRDefault="00DC5353" w:rsidP="00216F5F">
            <w:pPr>
              <w:pStyle w:val="NormalLeft"/>
              <w:rPr>
                <w:del w:id="3131" w:author="Author"/>
                <w:lang w:val="en-GB"/>
              </w:rPr>
            </w:pPr>
            <w:del w:id="3132" w:author="Author">
              <w:r w:rsidRPr="00FF353C" w:rsidDel="00DC5353">
                <w:rPr>
                  <w:lang w:val="en-GB"/>
                </w:rPr>
                <w:delText>1 — Future management actions regarding the loss–absorbing capacity of technical provisions embedded within the component</w:delText>
              </w:r>
            </w:del>
          </w:p>
          <w:p w14:paraId="4D323110" w14:textId="5F0800D1" w:rsidR="00DC5353" w:rsidRPr="00FF353C" w:rsidDel="00DC5353" w:rsidRDefault="00DC5353" w:rsidP="00216F5F">
            <w:pPr>
              <w:pStyle w:val="NormalLeft"/>
              <w:rPr>
                <w:del w:id="3133" w:author="Author"/>
                <w:lang w:val="en-GB"/>
              </w:rPr>
            </w:pPr>
            <w:del w:id="3134" w:author="Author">
              <w:r w:rsidRPr="00FF353C" w:rsidDel="00DC5353">
                <w:rPr>
                  <w:lang w:val="en-GB"/>
                </w:rPr>
                <w:delText>2 — Future management actions regarding the loss–absorbing capacity of deferred taxes embedded within the component</w:delText>
              </w:r>
            </w:del>
          </w:p>
          <w:p w14:paraId="19910469" w14:textId="601D81D4" w:rsidR="00DC5353" w:rsidRPr="00FF353C" w:rsidDel="00DC5353" w:rsidRDefault="00DC5353" w:rsidP="00216F5F">
            <w:pPr>
              <w:pStyle w:val="NormalLeft"/>
              <w:rPr>
                <w:del w:id="3135" w:author="Author"/>
                <w:lang w:val="en-GB"/>
              </w:rPr>
            </w:pPr>
            <w:del w:id="3136" w:author="Author">
              <w:r w:rsidRPr="00FF353C" w:rsidDel="00DC5353">
                <w:rPr>
                  <w:lang w:val="en-GB"/>
                </w:rPr>
                <w:delText>3 — Future management actions regarding the loss–absorbing capacity of technical provisions and deferred taxes embedded within the component</w:delText>
              </w:r>
            </w:del>
          </w:p>
          <w:p w14:paraId="6B630290" w14:textId="18862F00" w:rsidR="00DC5353" w:rsidRPr="00FF353C" w:rsidDel="00DC5353" w:rsidRDefault="00DC5353" w:rsidP="00216F5F">
            <w:pPr>
              <w:pStyle w:val="NormalLeft"/>
              <w:rPr>
                <w:del w:id="3137" w:author="Author"/>
                <w:lang w:val="en-GB"/>
              </w:rPr>
            </w:pPr>
            <w:del w:id="3138" w:author="Author">
              <w:r w:rsidRPr="00FF353C" w:rsidDel="00DC5353">
                <w:rPr>
                  <w:lang w:val="en-GB"/>
                </w:rPr>
                <w:delText>4 — No embedded consideration of future management actions.</w:delText>
              </w:r>
            </w:del>
          </w:p>
        </w:tc>
      </w:tr>
      <w:tr w:rsidR="00DC5353" w:rsidRPr="00FF353C" w:rsidDel="00DC5353" w14:paraId="4C6F7382" w14:textId="7A4D1166" w:rsidTr="00216F5F">
        <w:trPr>
          <w:del w:id="3139" w:author="Author"/>
        </w:trPr>
        <w:tc>
          <w:tcPr>
            <w:tcW w:w="1671" w:type="dxa"/>
            <w:tcBorders>
              <w:top w:val="single" w:sz="2" w:space="0" w:color="auto"/>
              <w:left w:val="single" w:sz="2" w:space="0" w:color="auto"/>
              <w:bottom w:val="single" w:sz="2" w:space="0" w:color="auto"/>
              <w:right w:val="single" w:sz="2" w:space="0" w:color="auto"/>
            </w:tcBorders>
          </w:tcPr>
          <w:p w14:paraId="7EBF7CA1" w14:textId="0E4D91CB" w:rsidR="00DC5353" w:rsidRPr="00FF353C" w:rsidDel="00DC5353" w:rsidRDefault="00DC5353" w:rsidP="00216F5F">
            <w:pPr>
              <w:pStyle w:val="NormalLeft"/>
              <w:rPr>
                <w:del w:id="3140" w:author="Author"/>
                <w:lang w:val="en-GB"/>
              </w:rPr>
            </w:pPr>
            <w:del w:id="3141" w:author="Author">
              <w:r w:rsidRPr="00FF353C" w:rsidDel="00DC5353">
                <w:rPr>
                  <w:lang w:val="en-GB"/>
                </w:rPr>
                <w:delText>C0070</w:delText>
              </w:r>
            </w:del>
          </w:p>
        </w:tc>
        <w:tc>
          <w:tcPr>
            <w:tcW w:w="2322" w:type="dxa"/>
            <w:tcBorders>
              <w:top w:val="single" w:sz="2" w:space="0" w:color="auto"/>
              <w:left w:val="single" w:sz="2" w:space="0" w:color="auto"/>
              <w:bottom w:val="single" w:sz="2" w:space="0" w:color="auto"/>
              <w:right w:val="single" w:sz="2" w:space="0" w:color="auto"/>
            </w:tcBorders>
          </w:tcPr>
          <w:p w14:paraId="131D2952" w14:textId="108F3E63" w:rsidR="00DC5353" w:rsidRPr="00FF353C" w:rsidDel="00DC5353" w:rsidRDefault="00DC5353" w:rsidP="00216F5F">
            <w:pPr>
              <w:pStyle w:val="NormalLeft"/>
              <w:rPr>
                <w:del w:id="3142" w:author="Author"/>
                <w:lang w:val="en-GB"/>
              </w:rPr>
            </w:pPr>
            <w:del w:id="3143" w:author="Author">
              <w:r w:rsidRPr="00FF353C" w:rsidDel="00DC5353">
                <w:rPr>
                  <w:lang w:val="en-GB"/>
                </w:rPr>
                <w:delText>Amount modelled</w:delText>
              </w:r>
            </w:del>
          </w:p>
        </w:tc>
        <w:tc>
          <w:tcPr>
            <w:tcW w:w="5293" w:type="dxa"/>
            <w:tcBorders>
              <w:top w:val="single" w:sz="2" w:space="0" w:color="auto"/>
              <w:left w:val="single" w:sz="2" w:space="0" w:color="auto"/>
              <w:bottom w:val="single" w:sz="2" w:space="0" w:color="auto"/>
              <w:right w:val="single" w:sz="2" w:space="0" w:color="auto"/>
            </w:tcBorders>
          </w:tcPr>
          <w:p w14:paraId="60C6F9F1" w14:textId="0FF9B979" w:rsidR="00DC5353" w:rsidRPr="00FF353C" w:rsidDel="00DC5353" w:rsidRDefault="00DC5353" w:rsidP="00216F5F">
            <w:pPr>
              <w:pStyle w:val="NormalLeft"/>
              <w:rPr>
                <w:del w:id="3144" w:author="Author"/>
                <w:lang w:val="en-GB"/>
              </w:rPr>
            </w:pPr>
            <w:del w:id="3145" w:author="Author">
              <w:r w:rsidRPr="00FF353C" w:rsidDel="00DC5353">
                <w:rPr>
                  <w:lang w:val="en-GB"/>
                </w:rPr>
                <w:delText>For each component this cell represents the amount calculated according to the partial internal model.</w:delText>
              </w:r>
            </w:del>
          </w:p>
        </w:tc>
      </w:tr>
      <w:tr w:rsidR="00DC5353" w:rsidRPr="00FF353C" w:rsidDel="00DC5353" w14:paraId="7017F464" w14:textId="081D7A7F" w:rsidTr="00216F5F">
        <w:trPr>
          <w:del w:id="3146" w:author="Author"/>
        </w:trPr>
        <w:tc>
          <w:tcPr>
            <w:tcW w:w="1671" w:type="dxa"/>
            <w:tcBorders>
              <w:top w:val="single" w:sz="2" w:space="0" w:color="auto"/>
              <w:left w:val="single" w:sz="2" w:space="0" w:color="auto"/>
              <w:bottom w:val="single" w:sz="2" w:space="0" w:color="auto"/>
              <w:right w:val="single" w:sz="2" w:space="0" w:color="auto"/>
            </w:tcBorders>
          </w:tcPr>
          <w:p w14:paraId="6AAF1DB6" w14:textId="406B28EF" w:rsidR="00DC5353" w:rsidRPr="00FF353C" w:rsidDel="00DC5353" w:rsidRDefault="00DC5353" w:rsidP="00216F5F">
            <w:pPr>
              <w:pStyle w:val="NormalLeft"/>
              <w:rPr>
                <w:del w:id="3147" w:author="Author"/>
                <w:lang w:val="en-GB"/>
              </w:rPr>
            </w:pPr>
            <w:del w:id="3148" w:author="Author">
              <w:r w:rsidRPr="00FF353C" w:rsidDel="00DC5353">
                <w:rPr>
                  <w:lang w:val="en-GB"/>
                </w:rPr>
                <w:delText>R0110/C0100</w:delText>
              </w:r>
            </w:del>
          </w:p>
        </w:tc>
        <w:tc>
          <w:tcPr>
            <w:tcW w:w="2322" w:type="dxa"/>
            <w:tcBorders>
              <w:top w:val="single" w:sz="2" w:space="0" w:color="auto"/>
              <w:left w:val="single" w:sz="2" w:space="0" w:color="auto"/>
              <w:bottom w:val="single" w:sz="2" w:space="0" w:color="auto"/>
              <w:right w:val="single" w:sz="2" w:space="0" w:color="auto"/>
            </w:tcBorders>
          </w:tcPr>
          <w:p w14:paraId="5B13C700" w14:textId="2F832A29" w:rsidR="00DC5353" w:rsidRPr="00FF353C" w:rsidDel="00DC5353" w:rsidRDefault="00DC5353" w:rsidP="00216F5F">
            <w:pPr>
              <w:pStyle w:val="NormalLeft"/>
              <w:rPr>
                <w:del w:id="3149" w:author="Author"/>
                <w:lang w:val="en-GB"/>
              </w:rPr>
            </w:pPr>
            <w:del w:id="3150" w:author="Author">
              <w:r w:rsidRPr="00FF353C" w:rsidDel="00DC5353">
                <w:rPr>
                  <w:lang w:val="en-GB"/>
                </w:rPr>
                <w:delText>Total of undiversified components</w:delText>
              </w:r>
            </w:del>
          </w:p>
        </w:tc>
        <w:tc>
          <w:tcPr>
            <w:tcW w:w="5293" w:type="dxa"/>
            <w:tcBorders>
              <w:top w:val="single" w:sz="2" w:space="0" w:color="auto"/>
              <w:left w:val="single" w:sz="2" w:space="0" w:color="auto"/>
              <w:bottom w:val="single" w:sz="2" w:space="0" w:color="auto"/>
              <w:right w:val="single" w:sz="2" w:space="0" w:color="auto"/>
            </w:tcBorders>
          </w:tcPr>
          <w:p w14:paraId="20C63CD1" w14:textId="3AB335A3" w:rsidR="00DC5353" w:rsidRPr="00FF353C" w:rsidDel="00DC5353" w:rsidRDefault="00DC5353" w:rsidP="00216F5F">
            <w:pPr>
              <w:pStyle w:val="NormalLeft"/>
              <w:rPr>
                <w:del w:id="3151" w:author="Author"/>
                <w:lang w:val="en-GB"/>
              </w:rPr>
            </w:pPr>
            <w:del w:id="3152" w:author="Author">
              <w:r w:rsidRPr="00FF353C" w:rsidDel="00DC5353">
                <w:rPr>
                  <w:lang w:val="en-GB"/>
                </w:rPr>
                <w:delText>Sum of all components.</w:delText>
              </w:r>
            </w:del>
          </w:p>
        </w:tc>
      </w:tr>
      <w:tr w:rsidR="00DC5353" w:rsidRPr="00FF353C" w:rsidDel="00DC5353" w14:paraId="64488ACD" w14:textId="0BD48574" w:rsidTr="00216F5F">
        <w:trPr>
          <w:del w:id="3153" w:author="Author"/>
        </w:trPr>
        <w:tc>
          <w:tcPr>
            <w:tcW w:w="1671" w:type="dxa"/>
            <w:tcBorders>
              <w:top w:val="single" w:sz="2" w:space="0" w:color="auto"/>
              <w:left w:val="single" w:sz="2" w:space="0" w:color="auto"/>
              <w:bottom w:val="single" w:sz="2" w:space="0" w:color="auto"/>
              <w:right w:val="single" w:sz="2" w:space="0" w:color="auto"/>
            </w:tcBorders>
          </w:tcPr>
          <w:p w14:paraId="620791B1" w14:textId="531FD7A8" w:rsidR="00DC5353" w:rsidRPr="00FF353C" w:rsidDel="00DC5353" w:rsidRDefault="00DC5353" w:rsidP="00216F5F">
            <w:pPr>
              <w:pStyle w:val="NormalLeft"/>
              <w:rPr>
                <w:del w:id="3154" w:author="Author"/>
                <w:lang w:val="en-GB"/>
              </w:rPr>
            </w:pPr>
            <w:del w:id="3155" w:author="Author">
              <w:r w:rsidRPr="00FF353C" w:rsidDel="00DC5353">
                <w:rPr>
                  <w:lang w:val="en-GB"/>
                </w:rPr>
                <w:delText>R0060/C0100</w:delText>
              </w:r>
            </w:del>
          </w:p>
        </w:tc>
        <w:tc>
          <w:tcPr>
            <w:tcW w:w="2322" w:type="dxa"/>
            <w:tcBorders>
              <w:top w:val="single" w:sz="2" w:space="0" w:color="auto"/>
              <w:left w:val="single" w:sz="2" w:space="0" w:color="auto"/>
              <w:bottom w:val="single" w:sz="2" w:space="0" w:color="auto"/>
              <w:right w:val="single" w:sz="2" w:space="0" w:color="auto"/>
            </w:tcBorders>
          </w:tcPr>
          <w:p w14:paraId="576D2CC2" w14:textId="4B35BE57" w:rsidR="00DC5353" w:rsidRPr="00FF353C" w:rsidDel="00DC5353" w:rsidRDefault="00DC5353" w:rsidP="00216F5F">
            <w:pPr>
              <w:pStyle w:val="NormalLeft"/>
              <w:rPr>
                <w:del w:id="3156" w:author="Author"/>
                <w:lang w:val="en-GB"/>
              </w:rPr>
            </w:pPr>
            <w:del w:id="3157" w:author="Author">
              <w:r w:rsidRPr="00FF353C" w:rsidDel="00DC5353">
                <w:rPr>
                  <w:lang w:val="en-GB"/>
                </w:rPr>
                <w:delText>Diversification</w:delText>
              </w:r>
            </w:del>
          </w:p>
        </w:tc>
        <w:tc>
          <w:tcPr>
            <w:tcW w:w="5293" w:type="dxa"/>
            <w:tcBorders>
              <w:top w:val="single" w:sz="2" w:space="0" w:color="auto"/>
              <w:left w:val="single" w:sz="2" w:space="0" w:color="auto"/>
              <w:bottom w:val="single" w:sz="2" w:space="0" w:color="auto"/>
              <w:right w:val="single" w:sz="2" w:space="0" w:color="auto"/>
            </w:tcBorders>
          </w:tcPr>
          <w:p w14:paraId="125AF92D" w14:textId="46DAD5A8" w:rsidR="00DC5353" w:rsidRPr="00FF353C" w:rsidDel="00DC5353" w:rsidRDefault="00DC5353" w:rsidP="00216F5F">
            <w:pPr>
              <w:pStyle w:val="NormalLeft"/>
              <w:rPr>
                <w:del w:id="3158" w:author="Author"/>
                <w:lang w:val="en-GB"/>
              </w:rPr>
            </w:pPr>
            <w:del w:id="3159" w:author="Author">
              <w:r w:rsidRPr="00FF353C" w:rsidDel="00DC5353">
                <w:rPr>
                  <w:lang w:val="en-GB"/>
                </w:rPr>
                <w:delText>The total amount of the diversification among components reported in C0030.</w:delText>
              </w:r>
            </w:del>
          </w:p>
          <w:p w14:paraId="47160000" w14:textId="54048176" w:rsidR="00DC5353" w:rsidRPr="00FF353C" w:rsidDel="00DC5353" w:rsidRDefault="00DC5353" w:rsidP="00216F5F">
            <w:pPr>
              <w:pStyle w:val="NormalLeft"/>
              <w:rPr>
                <w:del w:id="3160" w:author="Author"/>
                <w:lang w:val="en-GB"/>
              </w:rPr>
            </w:pPr>
            <w:del w:id="3161" w:author="Author">
              <w:r w:rsidRPr="00FF353C" w:rsidDel="00DC5353">
                <w:rPr>
                  <w:lang w:val="en-GB"/>
                </w:rPr>
                <w:delText>This amount does not include diversification effects inside each component, which shall be embedded in the values reported in C0030.</w:delText>
              </w:r>
            </w:del>
          </w:p>
          <w:p w14:paraId="320AD2DF" w14:textId="096BE8F4" w:rsidR="00DC5353" w:rsidRPr="00FF353C" w:rsidDel="00DC5353" w:rsidRDefault="00DC5353" w:rsidP="00216F5F">
            <w:pPr>
              <w:pStyle w:val="NormalLeft"/>
              <w:rPr>
                <w:del w:id="3162" w:author="Author"/>
                <w:lang w:val="en-GB"/>
              </w:rPr>
            </w:pPr>
            <w:del w:id="3163" w:author="Author">
              <w:r w:rsidRPr="00FF353C" w:rsidDel="00DC5353">
                <w:rPr>
                  <w:lang w:val="en-GB"/>
                </w:rPr>
                <w:delText>This amount shall be reported as negative value.</w:delText>
              </w:r>
            </w:del>
          </w:p>
        </w:tc>
      </w:tr>
      <w:tr w:rsidR="00DC5353" w:rsidRPr="00FF353C" w:rsidDel="00DC5353" w14:paraId="035D36C1" w14:textId="2E29CFB6" w:rsidTr="00216F5F">
        <w:trPr>
          <w:del w:id="3164" w:author="Author"/>
        </w:trPr>
        <w:tc>
          <w:tcPr>
            <w:tcW w:w="1671" w:type="dxa"/>
            <w:tcBorders>
              <w:top w:val="single" w:sz="2" w:space="0" w:color="auto"/>
              <w:left w:val="single" w:sz="2" w:space="0" w:color="auto"/>
              <w:bottom w:val="single" w:sz="2" w:space="0" w:color="auto"/>
              <w:right w:val="single" w:sz="2" w:space="0" w:color="auto"/>
            </w:tcBorders>
          </w:tcPr>
          <w:p w14:paraId="4E01D9DA" w14:textId="550FE629" w:rsidR="00DC5353" w:rsidRPr="00FF353C" w:rsidDel="00DC5353" w:rsidRDefault="00DC5353" w:rsidP="00216F5F">
            <w:pPr>
              <w:pStyle w:val="NormalLeft"/>
              <w:rPr>
                <w:del w:id="3165" w:author="Author"/>
                <w:lang w:val="en-GB"/>
              </w:rPr>
            </w:pPr>
            <w:del w:id="3166" w:author="Author">
              <w:r w:rsidRPr="00FF353C" w:rsidDel="00DC5353">
                <w:rPr>
                  <w:lang w:val="en-GB"/>
                </w:rPr>
                <w:delText>R0120/C0100</w:delText>
              </w:r>
            </w:del>
          </w:p>
        </w:tc>
        <w:tc>
          <w:tcPr>
            <w:tcW w:w="2322" w:type="dxa"/>
            <w:tcBorders>
              <w:top w:val="single" w:sz="2" w:space="0" w:color="auto"/>
              <w:left w:val="single" w:sz="2" w:space="0" w:color="auto"/>
              <w:bottom w:val="single" w:sz="2" w:space="0" w:color="auto"/>
              <w:right w:val="single" w:sz="2" w:space="0" w:color="auto"/>
            </w:tcBorders>
          </w:tcPr>
          <w:p w14:paraId="380F51F1" w14:textId="620FE559" w:rsidR="00DC5353" w:rsidRPr="00FF353C" w:rsidDel="00DC5353" w:rsidRDefault="00DC5353" w:rsidP="00216F5F">
            <w:pPr>
              <w:pStyle w:val="NormalLeft"/>
              <w:rPr>
                <w:del w:id="3167" w:author="Author"/>
                <w:lang w:val="en-GB"/>
              </w:rPr>
            </w:pPr>
            <w:del w:id="3168" w:author="Author">
              <w:r w:rsidRPr="00FF353C" w:rsidDel="00DC5353">
                <w:rPr>
                  <w:lang w:val="en-GB"/>
                </w:rPr>
                <w:delText>Adjustment due to RFF/MAP nSCR aggregation</w:delText>
              </w:r>
            </w:del>
          </w:p>
        </w:tc>
        <w:tc>
          <w:tcPr>
            <w:tcW w:w="5293" w:type="dxa"/>
            <w:tcBorders>
              <w:top w:val="single" w:sz="2" w:space="0" w:color="auto"/>
              <w:left w:val="single" w:sz="2" w:space="0" w:color="auto"/>
              <w:bottom w:val="single" w:sz="2" w:space="0" w:color="auto"/>
              <w:right w:val="single" w:sz="2" w:space="0" w:color="auto"/>
            </w:tcBorders>
          </w:tcPr>
          <w:p w14:paraId="3EC76AE9" w14:textId="6ECC496D" w:rsidR="00DC5353" w:rsidRPr="00FF353C" w:rsidDel="00DC5353" w:rsidRDefault="00DC5353" w:rsidP="00216F5F">
            <w:pPr>
              <w:pStyle w:val="NormalLeft"/>
              <w:rPr>
                <w:del w:id="3169" w:author="Author"/>
                <w:lang w:val="en-GB"/>
              </w:rPr>
            </w:pPr>
            <w:del w:id="3170" w:author="Author">
              <w:r w:rsidRPr="00FF353C" w:rsidDel="00DC5353">
                <w:rPr>
                  <w:lang w:val="en-GB"/>
                </w:rPr>
                <w:delText>When applicable, adjustment to correct the bias on SCR calculation due to aggregation of RFF/MAP nSCR at risk module level.</w:delText>
              </w:r>
            </w:del>
          </w:p>
        </w:tc>
      </w:tr>
      <w:tr w:rsidR="00DC5353" w:rsidRPr="00FF353C" w:rsidDel="00DC5353" w14:paraId="24661272" w14:textId="673B0190" w:rsidTr="00216F5F">
        <w:trPr>
          <w:del w:id="3171" w:author="Author"/>
        </w:trPr>
        <w:tc>
          <w:tcPr>
            <w:tcW w:w="1671" w:type="dxa"/>
            <w:tcBorders>
              <w:top w:val="single" w:sz="2" w:space="0" w:color="auto"/>
              <w:left w:val="single" w:sz="2" w:space="0" w:color="auto"/>
              <w:bottom w:val="single" w:sz="2" w:space="0" w:color="auto"/>
              <w:right w:val="single" w:sz="2" w:space="0" w:color="auto"/>
            </w:tcBorders>
          </w:tcPr>
          <w:p w14:paraId="2A0A2FE1" w14:textId="7A7B58E1" w:rsidR="00DC5353" w:rsidRPr="00FF353C" w:rsidDel="00DC5353" w:rsidRDefault="00DC5353" w:rsidP="00216F5F">
            <w:pPr>
              <w:pStyle w:val="NormalLeft"/>
              <w:rPr>
                <w:del w:id="3172" w:author="Author"/>
                <w:lang w:val="en-GB"/>
              </w:rPr>
            </w:pPr>
            <w:del w:id="3173" w:author="Author">
              <w:r w:rsidRPr="00FF353C" w:rsidDel="00DC5353">
                <w:rPr>
                  <w:lang w:val="en-GB"/>
                </w:rPr>
                <w:delText>R0160/C0100</w:delText>
              </w:r>
            </w:del>
          </w:p>
        </w:tc>
        <w:tc>
          <w:tcPr>
            <w:tcW w:w="2322" w:type="dxa"/>
            <w:tcBorders>
              <w:top w:val="single" w:sz="2" w:space="0" w:color="auto"/>
              <w:left w:val="single" w:sz="2" w:space="0" w:color="auto"/>
              <w:bottom w:val="single" w:sz="2" w:space="0" w:color="auto"/>
              <w:right w:val="single" w:sz="2" w:space="0" w:color="auto"/>
            </w:tcBorders>
          </w:tcPr>
          <w:p w14:paraId="63DB9331" w14:textId="4DF838BA" w:rsidR="00DC5353" w:rsidRPr="00FF353C" w:rsidDel="00DC5353" w:rsidRDefault="00DC5353" w:rsidP="00216F5F">
            <w:pPr>
              <w:pStyle w:val="NormalLeft"/>
              <w:rPr>
                <w:del w:id="3174" w:author="Author"/>
                <w:lang w:val="en-GB"/>
              </w:rPr>
            </w:pPr>
            <w:del w:id="3175" w:author="Author">
              <w:r w:rsidRPr="00FF353C" w:rsidDel="00DC5353">
                <w:rPr>
                  <w:lang w:val="en-GB"/>
                </w:rPr>
                <w:delText>Capital requirement for business operated in accordance with Art. 4 of Directive 2003/41/EC</w:delText>
              </w:r>
            </w:del>
          </w:p>
        </w:tc>
        <w:tc>
          <w:tcPr>
            <w:tcW w:w="5293" w:type="dxa"/>
            <w:tcBorders>
              <w:top w:val="single" w:sz="2" w:space="0" w:color="auto"/>
              <w:left w:val="single" w:sz="2" w:space="0" w:color="auto"/>
              <w:bottom w:val="single" w:sz="2" w:space="0" w:color="auto"/>
              <w:right w:val="single" w:sz="2" w:space="0" w:color="auto"/>
            </w:tcBorders>
          </w:tcPr>
          <w:p w14:paraId="79AAB170" w14:textId="62B57AF5" w:rsidR="00DC5353" w:rsidRPr="00FF353C" w:rsidDel="00DC5353" w:rsidRDefault="00DC5353" w:rsidP="00216F5F">
            <w:pPr>
              <w:pStyle w:val="NormalLeft"/>
              <w:rPr>
                <w:del w:id="3176" w:author="Author"/>
                <w:lang w:val="en-GB"/>
              </w:rPr>
            </w:pPr>
            <w:del w:id="3177" w:author="Author">
              <w:r w:rsidRPr="00FF353C" w:rsidDel="00DC5353">
                <w:rPr>
                  <w:lang w:val="en-GB"/>
                </w:rPr>
                <w:delText>Amount of the capital requirement, calculated according to the rules stated in article 17 of Directive 2003/41/EC, for ring–fenced funds relating to pension business operated under article 4 of Directive 2003/41/EC to which transitional measures are applied. This item is to be reported only during the transitional period.</w:delText>
              </w:r>
            </w:del>
          </w:p>
        </w:tc>
      </w:tr>
      <w:tr w:rsidR="00DC5353" w:rsidRPr="00FF353C" w:rsidDel="00DC5353" w14:paraId="4B608711" w14:textId="209B661E" w:rsidTr="00216F5F">
        <w:trPr>
          <w:del w:id="3178" w:author="Author"/>
        </w:trPr>
        <w:tc>
          <w:tcPr>
            <w:tcW w:w="1671" w:type="dxa"/>
            <w:tcBorders>
              <w:top w:val="single" w:sz="2" w:space="0" w:color="auto"/>
              <w:left w:val="single" w:sz="2" w:space="0" w:color="auto"/>
              <w:bottom w:val="single" w:sz="2" w:space="0" w:color="auto"/>
              <w:right w:val="single" w:sz="2" w:space="0" w:color="auto"/>
            </w:tcBorders>
          </w:tcPr>
          <w:p w14:paraId="7ADE6385" w14:textId="7077B7A3" w:rsidR="00DC5353" w:rsidRPr="00FF353C" w:rsidDel="00DC5353" w:rsidRDefault="00DC5353" w:rsidP="00216F5F">
            <w:pPr>
              <w:pStyle w:val="NormalLeft"/>
              <w:rPr>
                <w:del w:id="3179" w:author="Author"/>
                <w:lang w:val="en-GB"/>
              </w:rPr>
            </w:pPr>
            <w:del w:id="3180" w:author="Author">
              <w:r w:rsidRPr="00FF353C" w:rsidDel="00DC5353">
                <w:rPr>
                  <w:lang w:val="en-GB"/>
                </w:rPr>
                <w:lastRenderedPageBreak/>
                <w:delText>R0200/C0100</w:delText>
              </w:r>
            </w:del>
          </w:p>
        </w:tc>
        <w:tc>
          <w:tcPr>
            <w:tcW w:w="2322" w:type="dxa"/>
            <w:tcBorders>
              <w:top w:val="single" w:sz="2" w:space="0" w:color="auto"/>
              <w:left w:val="single" w:sz="2" w:space="0" w:color="auto"/>
              <w:bottom w:val="single" w:sz="2" w:space="0" w:color="auto"/>
              <w:right w:val="single" w:sz="2" w:space="0" w:color="auto"/>
            </w:tcBorders>
          </w:tcPr>
          <w:p w14:paraId="409CE9CA" w14:textId="3D45567B" w:rsidR="00DC5353" w:rsidRPr="00FF353C" w:rsidDel="00DC5353" w:rsidRDefault="00DC5353" w:rsidP="00216F5F">
            <w:pPr>
              <w:pStyle w:val="NormalLeft"/>
              <w:rPr>
                <w:del w:id="3181" w:author="Author"/>
                <w:lang w:val="en-GB"/>
              </w:rPr>
            </w:pPr>
            <w:del w:id="3182" w:author="Author">
              <w:r w:rsidRPr="00FF353C" w:rsidDel="00DC5353">
                <w:rPr>
                  <w:lang w:val="en-GB"/>
                </w:rPr>
                <w:delText>Solvency capital requirement, excluding capital add–ons</w:delText>
              </w:r>
            </w:del>
          </w:p>
        </w:tc>
        <w:tc>
          <w:tcPr>
            <w:tcW w:w="5293" w:type="dxa"/>
            <w:tcBorders>
              <w:top w:val="single" w:sz="2" w:space="0" w:color="auto"/>
              <w:left w:val="single" w:sz="2" w:space="0" w:color="auto"/>
              <w:bottom w:val="single" w:sz="2" w:space="0" w:color="auto"/>
              <w:right w:val="single" w:sz="2" w:space="0" w:color="auto"/>
            </w:tcBorders>
          </w:tcPr>
          <w:p w14:paraId="5EC1C99D" w14:textId="3F790401" w:rsidR="00DC5353" w:rsidRPr="00FF353C" w:rsidDel="00DC5353" w:rsidRDefault="00DC5353" w:rsidP="00216F5F">
            <w:pPr>
              <w:pStyle w:val="NormalLeft"/>
              <w:rPr>
                <w:del w:id="3183" w:author="Author"/>
                <w:lang w:val="en-GB"/>
              </w:rPr>
            </w:pPr>
            <w:del w:id="3184" w:author="Author">
              <w:r w:rsidRPr="00FF353C" w:rsidDel="00DC5353">
                <w:rPr>
                  <w:lang w:val="en-GB"/>
                </w:rPr>
                <w:delText>Amount of the total diversified SCR before any capital add–on.</w:delText>
              </w:r>
            </w:del>
          </w:p>
        </w:tc>
      </w:tr>
      <w:tr w:rsidR="00DC5353" w:rsidRPr="00FF353C" w:rsidDel="00DC5353" w14:paraId="17594B0A" w14:textId="4442CAEB" w:rsidTr="00216F5F">
        <w:trPr>
          <w:del w:id="3185" w:author="Author"/>
        </w:trPr>
        <w:tc>
          <w:tcPr>
            <w:tcW w:w="1671" w:type="dxa"/>
            <w:tcBorders>
              <w:top w:val="single" w:sz="2" w:space="0" w:color="auto"/>
              <w:left w:val="single" w:sz="2" w:space="0" w:color="auto"/>
              <w:bottom w:val="single" w:sz="2" w:space="0" w:color="auto"/>
              <w:right w:val="single" w:sz="2" w:space="0" w:color="auto"/>
            </w:tcBorders>
          </w:tcPr>
          <w:p w14:paraId="512A7AC1" w14:textId="6FC36A41" w:rsidR="00DC5353" w:rsidRPr="00FF353C" w:rsidDel="00DC5353" w:rsidRDefault="00DC5353" w:rsidP="00216F5F">
            <w:pPr>
              <w:pStyle w:val="NormalLeft"/>
              <w:rPr>
                <w:del w:id="3186" w:author="Author"/>
                <w:lang w:val="en-GB"/>
              </w:rPr>
            </w:pPr>
            <w:del w:id="3187" w:author="Author">
              <w:r w:rsidRPr="00FF353C" w:rsidDel="00DC5353">
                <w:rPr>
                  <w:lang w:val="en-GB"/>
                </w:rPr>
                <w:delText>R0210/C0100</w:delText>
              </w:r>
            </w:del>
          </w:p>
        </w:tc>
        <w:tc>
          <w:tcPr>
            <w:tcW w:w="2322" w:type="dxa"/>
            <w:tcBorders>
              <w:top w:val="single" w:sz="2" w:space="0" w:color="auto"/>
              <w:left w:val="single" w:sz="2" w:space="0" w:color="auto"/>
              <w:bottom w:val="single" w:sz="2" w:space="0" w:color="auto"/>
              <w:right w:val="single" w:sz="2" w:space="0" w:color="auto"/>
            </w:tcBorders>
          </w:tcPr>
          <w:p w14:paraId="65B42750" w14:textId="6D60EFC7" w:rsidR="00DC5353" w:rsidRPr="00FF353C" w:rsidDel="00DC5353" w:rsidRDefault="00DC5353" w:rsidP="00216F5F">
            <w:pPr>
              <w:pStyle w:val="NormalLeft"/>
              <w:rPr>
                <w:del w:id="3188" w:author="Author"/>
                <w:lang w:val="en-GB"/>
              </w:rPr>
            </w:pPr>
            <w:del w:id="3189" w:author="Author">
              <w:r w:rsidRPr="00FF353C" w:rsidDel="00DC5353">
                <w:rPr>
                  <w:lang w:val="en-GB"/>
                </w:rPr>
                <w:delText>Capital add–ons already set</w:delText>
              </w:r>
            </w:del>
          </w:p>
        </w:tc>
        <w:tc>
          <w:tcPr>
            <w:tcW w:w="5293" w:type="dxa"/>
            <w:tcBorders>
              <w:top w:val="single" w:sz="2" w:space="0" w:color="auto"/>
              <w:left w:val="single" w:sz="2" w:space="0" w:color="auto"/>
              <w:bottom w:val="single" w:sz="2" w:space="0" w:color="auto"/>
              <w:right w:val="single" w:sz="2" w:space="0" w:color="auto"/>
            </w:tcBorders>
          </w:tcPr>
          <w:p w14:paraId="4B5502CD" w14:textId="4E0F83DE" w:rsidR="00DC5353" w:rsidRPr="00FF353C" w:rsidDel="00DC5353" w:rsidRDefault="00DC5353" w:rsidP="00216F5F">
            <w:pPr>
              <w:pStyle w:val="NormalLeft"/>
              <w:rPr>
                <w:del w:id="3190" w:author="Author"/>
                <w:lang w:val="en-GB"/>
              </w:rPr>
            </w:pPr>
            <w:del w:id="3191" w:author="Author">
              <w:r w:rsidRPr="00FF353C" w:rsidDel="00DC5353">
                <w:rPr>
                  <w:lang w:val="en-GB"/>
                </w:rPr>
                <w:delText>Amount of capital add–ons that had been set at the reporting reference date. It will not include capital add–ons set between that date and the submission of the data to the supervisory authority, nor any set after the submission of the data.</w:delText>
              </w:r>
            </w:del>
          </w:p>
        </w:tc>
      </w:tr>
      <w:tr w:rsidR="00DC5353" w:rsidRPr="00FF353C" w:rsidDel="00DC5353" w14:paraId="5F417EBC" w14:textId="286DD3AB" w:rsidTr="00216F5F">
        <w:trPr>
          <w:del w:id="3192" w:author="Author"/>
        </w:trPr>
        <w:tc>
          <w:tcPr>
            <w:tcW w:w="1671" w:type="dxa"/>
            <w:tcBorders>
              <w:top w:val="single" w:sz="2" w:space="0" w:color="auto"/>
              <w:left w:val="single" w:sz="2" w:space="0" w:color="auto"/>
              <w:bottom w:val="single" w:sz="2" w:space="0" w:color="auto"/>
              <w:right w:val="single" w:sz="2" w:space="0" w:color="auto"/>
            </w:tcBorders>
          </w:tcPr>
          <w:p w14:paraId="57A08CEF" w14:textId="3A1FA1C0" w:rsidR="00DC5353" w:rsidRPr="00FF353C" w:rsidDel="00DC5353" w:rsidRDefault="00DC5353" w:rsidP="00216F5F">
            <w:pPr>
              <w:pStyle w:val="NormalLeft"/>
              <w:rPr>
                <w:del w:id="3193" w:author="Author"/>
                <w:lang w:val="en-GB"/>
              </w:rPr>
            </w:pPr>
            <w:del w:id="3194" w:author="Author">
              <w:r w:rsidRPr="00FF353C" w:rsidDel="00DC5353">
                <w:rPr>
                  <w:lang w:val="en-GB"/>
                </w:rPr>
                <w:delText>R0220/C0100</w:delText>
              </w:r>
            </w:del>
          </w:p>
        </w:tc>
        <w:tc>
          <w:tcPr>
            <w:tcW w:w="2322" w:type="dxa"/>
            <w:tcBorders>
              <w:top w:val="single" w:sz="2" w:space="0" w:color="auto"/>
              <w:left w:val="single" w:sz="2" w:space="0" w:color="auto"/>
              <w:bottom w:val="single" w:sz="2" w:space="0" w:color="auto"/>
              <w:right w:val="single" w:sz="2" w:space="0" w:color="auto"/>
            </w:tcBorders>
          </w:tcPr>
          <w:p w14:paraId="454B7F8C" w14:textId="3FA06048" w:rsidR="00DC5353" w:rsidRPr="00FF353C" w:rsidDel="00DC5353" w:rsidRDefault="00DC5353" w:rsidP="00216F5F">
            <w:pPr>
              <w:pStyle w:val="NormalLeft"/>
              <w:rPr>
                <w:del w:id="3195" w:author="Author"/>
                <w:lang w:val="en-GB"/>
              </w:rPr>
            </w:pPr>
            <w:del w:id="3196" w:author="Author">
              <w:r w:rsidRPr="00FF353C" w:rsidDel="00DC5353">
                <w:rPr>
                  <w:lang w:val="en-GB"/>
                </w:rPr>
                <w:delText>Solvency Capital Requirement</w:delText>
              </w:r>
            </w:del>
          </w:p>
        </w:tc>
        <w:tc>
          <w:tcPr>
            <w:tcW w:w="5293" w:type="dxa"/>
            <w:tcBorders>
              <w:top w:val="single" w:sz="2" w:space="0" w:color="auto"/>
              <w:left w:val="single" w:sz="2" w:space="0" w:color="auto"/>
              <w:bottom w:val="single" w:sz="2" w:space="0" w:color="auto"/>
              <w:right w:val="single" w:sz="2" w:space="0" w:color="auto"/>
            </w:tcBorders>
          </w:tcPr>
          <w:p w14:paraId="7C68E5B6" w14:textId="70EBFDA0" w:rsidR="00DC5353" w:rsidRPr="00FF353C" w:rsidDel="00DC5353" w:rsidRDefault="00DC5353" w:rsidP="00216F5F">
            <w:pPr>
              <w:pStyle w:val="NormalLeft"/>
              <w:rPr>
                <w:del w:id="3197" w:author="Author"/>
                <w:lang w:val="en-GB"/>
              </w:rPr>
            </w:pPr>
            <w:del w:id="3198" w:author="Author">
              <w:r w:rsidRPr="00FF353C" w:rsidDel="00DC5353">
                <w:rPr>
                  <w:lang w:val="en-GB"/>
                </w:rPr>
                <w:delText>Overall capital requirement including capital add–ons</w:delText>
              </w:r>
            </w:del>
          </w:p>
        </w:tc>
      </w:tr>
      <w:tr w:rsidR="00DC5353" w:rsidRPr="00FF353C" w:rsidDel="00DC5353" w14:paraId="15DA6053" w14:textId="46E90902" w:rsidTr="00216F5F">
        <w:trPr>
          <w:del w:id="3199" w:author="Author"/>
        </w:trPr>
        <w:tc>
          <w:tcPr>
            <w:tcW w:w="1671" w:type="dxa"/>
            <w:tcBorders>
              <w:top w:val="single" w:sz="2" w:space="0" w:color="auto"/>
              <w:left w:val="single" w:sz="2" w:space="0" w:color="auto"/>
              <w:bottom w:val="single" w:sz="2" w:space="0" w:color="auto"/>
              <w:right w:val="single" w:sz="2" w:space="0" w:color="auto"/>
            </w:tcBorders>
          </w:tcPr>
          <w:p w14:paraId="6EA7E9CE" w14:textId="6D265A6B" w:rsidR="00DC5353" w:rsidRPr="00FF353C" w:rsidDel="00DC5353" w:rsidRDefault="00DC5353" w:rsidP="00216F5F">
            <w:pPr>
              <w:pStyle w:val="NormalCentered"/>
              <w:rPr>
                <w:del w:id="3200" w:author="Author"/>
                <w:lang w:val="en-GB"/>
              </w:rPr>
            </w:pPr>
            <w:del w:id="3201" w:author="Author">
              <w:r w:rsidRPr="00FF353C" w:rsidDel="00DC5353">
                <w:rPr>
                  <w:i/>
                  <w:iCs/>
                  <w:lang w:val="en-GB"/>
                </w:rPr>
                <w:delText>Other information on SCR</w:delText>
              </w:r>
            </w:del>
          </w:p>
        </w:tc>
        <w:tc>
          <w:tcPr>
            <w:tcW w:w="2322" w:type="dxa"/>
            <w:tcBorders>
              <w:top w:val="single" w:sz="2" w:space="0" w:color="auto"/>
              <w:left w:val="single" w:sz="2" w:space="0" w:color="auto"/>
              <w:bottom w:val="single" w:sz="2" w:space="0" w:color="auto"/>
              <w:right w:val="single" w:sz="2" w:space="0" w:color="auto"/>
            </w:tcBorders>
          </w:tcPr>
          <w:p w14:paraId="3AC1792D" w14:textId="7367A5A4" w:rsidR="00DC5353" w:rsidRPr="00FF353C" w:rsidDel="00DC5353" w:rsidRDefault="00DC5353" w:rsidP="00216F5F">
            <w:pPr>
              <w:pStyle w:val="NormalCentered"/>
              <w:rPr>
                <w:del w:id="3202" w:author="Author"/>
                <w:lang w:val="en-GB"/>
              </w:rPr>
            </w:pPr>
          </w:p>
        </w:tc>
        <w:tc>
          <w:tcPr>
            <w:tcW w:w="5293" w:type="dxa"/>
            <w:tcBorders>
              <w:top w:val="single" w:sz="2" w:space="0" w:color="auto"/>
              <w:left w:val="single" w:sz="2" w:space="0" w:color="auto"/>
              <w:bottom w:val="single" w:sz="2" w:space="0" w:color="auto"/>
              <w:right w:val="single" w:sz="2" w:space="0" w:color="auto"/>
            </w:tcBorders>
          </w:tcPr>
          <w:p w14:paraId="2B527835" w14:textId="6A4A7EA2" w:rsidR="00DC5353" w:rsidRPr="00FF353C" w:rsidDel="00DC5353" w:rsidRDefault="00DC5353" w:rsidP="00216F5F">
            <w:pPr>
              <w:pStyle w:val="NormalCentered"/>
              <w:rPr>
                <w:del w:id="3203" w:author="Author"/>
                <w:lang w:val="en-GB"/>
              </w:rPr>
            </w:pPr>
          </w:p>
        </w:tc>
      </w:tr>
      <w:tr w:rsidR="00DC5353" w:rsidRPr="00FF353C" w:rsidDel="00DC5353" w14:paraId="0F3EBCA4" w14:textId="107E82DE" w:rsidTr="00216F5F">
        <w:trPr>
          <w:del w:id="3204" w:author="Author"/>
        </w:trPr>
        <w:tc>
          <w:tcPr>
            <w:tcW w:w="1671" w:type="dxa"/>
            <w:tcBorders>
              <w:top w:val="single" w:sz="2" w:space="0" w:color="auto"/>
              <w:left w:val="single" w:sz="2" w:space="0" w:color="auto"/>
              <w:bottom w:val="single" w:sz="2" w:space="0" w:color="auto"/>
              <w:right w:val="single" w:sz="2" w:space="0" w:color="auto"/>
            </w:tcBorders>
          </w:tcPr>
          <w:p w14:paraId="75AE062C" w14:textId="520ACCC5" w:rsidR="00DC5353" w:rsidRPr="00FF353C" w:rsidDel="00DC5353" w:rsidRDefault="00DC5353" w:rsidP="00216F5F">
            <w:pPr>
              <w:pStyle w:val="NormalLeft"/>
              <w:rPr>
                <w:del w:id="3205" w:author="Author"/>
                <w:lang w:val="en-GB"/>
              </w:rPr>
            </w:pPr>
            <w:del w:id="3206" w:author="Author">
              <w:r w:rsidRPr="00FF353C" w:rsidDel="00DC5353">
                <w:rPr>
                  <w:lang w:val="en-GB"/>
                </w:rPr>
                <w:delText>R0300/C0100</w:delText>
              </w:r>
            </w:del>
          </w:p>
        </w:tc>
        <w:tc>
          <w:tcPr>
            <w:tcW w:w="2322" w:type="dxa"/>
            <w:tcBorders>
              <w:top w:val="single" w:sz="2" w:space="0" w:color="auto"/>
              <w:left w:val="single" w:sz="2" w:space="0" w:color="auto"/>
              <w:bottom w:val="single" w:sz="2" w:space="0" w:color="auto"/>
              <w:right w:val="single" w:sz="2" w:space="0" w:color="auto"/>
            </w:tcBorders>
          </w:tcPr>
          <w:p w14:paraId="302FC4C4" w14:textId="3EEB9FE9" w:rsidR="00DC5353" w:rsidRPr="00FF353C" w:rsidDel="00DC5353" w:rsidRDefault="00DC5353" w:rsidP="00216F5F">
            <w:pPr>
              <w:pStyle w:val="NormalLeft"/>
              <w:rPr>
                <w:del w:id="3207" w:author="Author"/>
                <w:lang w:val="en-GB"/>
              </w:rPr>
            </w:pPr>
            <w:del w:id="3208" w:author="Author">
              <w:r w:rsidRPr="00FF353C" w:rsidDel="00DC5353">
                <w:rPr>
                  <w:lang w:val="en-GB"/>
                </w:rPr>
                <w:delText>Amount/Estimate of the overall loss–absorbing capacity of technical provisions</w:delText>
              </w:r>
            </w:del>
          </w:p>
        </w:tc>
        <w:tc>
          <w:tcPr>
            <w:tcW w:w="5293" w:type="dxa"/>
            <w:tcBorders>
              <w:top w:val="single" w:sz="2" w:space="0" w:color="auto"/>
              <w:left w:val="single" w:sz="2" w:space="0" w:color="auto"/>
              <w:bottom w:val="single" w:sz="2" w:space="0" w:color="auto"/>
              <w:right w:val="single" w:sz="2" w:space="0" w:color="auto"/>
            </w:tcBorders>
          </w:tcPr>
          <w:p w14:paraId="339C5391" w14:textId="0A4B9422" w:rsidR="00DC5353" w:rsidRPr="00FF353C" w:rsidDel="00DC5353" w:rsidRDefault="00DC5353" w:rsidP="00216F5F">
            <w:pPr>
              <w:pStyle w:val="NormalLeft"/>
              <w:rPr>
                <w:del w:id="3209" w:author="Author"/>
                <w:lang w:val="en-GB"/>
              </w:rPr>
            </w:pPr>
            <w:del w:id="3210" w:author="Author">
              <w:r w:rsidRPr="00FF353C" w:rsidDel="00DC5353">
                <w:rPr>
                  <w:lang w:val="en-GB"/>
                </w:rPr>
                <w:delText>Amount/Estimate of the overall adjustment for loss–absorbing capacity of technical provisions, including the part embedded in the components and the part reported as a single component. This amount shall be reported as a negative amount.</w:delText>
              </w:r>
            </w:del>
          </w:p>
        </w:tc>
      </w:tr>
      <w:tr w:rsidR="00DC5353" w:rsidRPr="00FF353C" w:rsidDel="00DC5353" w14:paraId="45EA2000" w14:textId="4CEACDBA" w:rsidTr="00216F5F">
        <w:trPr>
          <w:del w:id="3211" w:author="Author"/>
        </w:trPr>
        <w:tc>
          <w:tcPr>
            <w:tcW w:w="1671" w:type="dxa"/>
            <w:tcBorders>
              <w:top w:val="single" w:sz="2" w:space="0" w:color="auto"/>
              <w:left w:val="single" w:sz="2" w:space="0" w:color="auto"/>
              <w:bottom w:val="single" w:sz="2" w:space="0" w:color="auto"/>
              <w:right w:val="single" w:sz="2" w:space="0" w:color="auto"/>
            </w:tcBorders>
          </w:tcPr>
          <w:p w14:paraId="74D7A6AF" w14:textId="26F96F3E" w:rsidR="00DC5353" w:rsidRPr="00FF353C" w:rsidDel="00DC5353" w:rsidRDefault="00DC5353" w:rsidP="00216F5F">
            <w:pPr>
              <w:pStyle w:val="NormalLeft"/>
              <w:rPr>
                <w:del w:id="3212" w:author="Author"/>
                <w:lang w:val="en-GB"/>
              </w:rPr>
            </w:pPr>
            <w:del w:id="3213" w:author="Author">
              <w:r w:rsidRPr="00FF353C" w:rsidDel="00DC5353">
                <w:rPr>
                  <w:lang w:val="en-GB"/>
                </w:rPr>
                <w:delText>R0310/C0100</w:delText>
              </w:r>
            </w:del>
          </w:p>
        </w:tc>
        <w:tc>
          <w:tcPr>
            <w:tcW w:w="2322" w:type="dxa"/>
            <w:tcBorders>
              <w:top w:val="single" w:sz="2" w:space="0" w:color="auto"/>
              <w:left w:val="single" w:sz="2" w:space="0" w:color="auto"/>
              <w:bottom w:val="single" w:sz="2" w:space="0" w:color="auto"/>
              <w:right w:val="single" w:sz="2" w:space="0" w:color="auto"/>
            </w:tcBorders>
          </w:tcPr>
          <w:p w14:paraId="10226FE1" w14:textId="4D547BF0" w:rsidR="00DC5353" w:rsidRPr="00FF353C" w:rsidDel="00DC5353" w:rsidRDefault="00DC5353" w:rsidP="00216F5F">
            <w:pPr>
              <w:pStyle w:val="NormalLeft"/>
              <w:rPr>
                <w:del w:id="3214" w:author="Author"/>
                <w:lang w:val="en-GB"/>
              </w:rPr>
            </w:pPr>
            <w:del w:id="3215" w:author="Author">
              <w:r w:rsidRPr="00FF353C" w:rsidDel="00DC5353">
                <w:rPr>
                  <w:lang w:val="en-GB"/>
                </w:rPr>
                <w:delText>Amount/Estimate of the loss absorbing capacity for deferred taxes</w:delText>
              </w:r>
            </w:del>
          </w:p>
        </w:tc>
        <w:tc>
          <w:tcPr>
            <w:tcW w:w="5293" w:type="dxa"/>
            <w:tcBorders>
              <w:top w:val="single" w:sz="2" w:space="0" w:color="auto"/>
              <w:left w:val="single" w:sz="2" w:space="0" w:color="auto"/>
              <w:bottom w:val="single" w:sz="2" w:space="0" w:color="auto"/>
              <w:right w:val="single" w:sz="2" w:space="0" w:color="auto"/>
            </w:tcBorders>
          </w:tcPr>
          <w:p w14:paraId="142AB839" w14:textId="671C8A19" w:rsidR="00DC5353" w:rsidRPr="00FF353C" w:rsidDel="00DC5353" w:rsidRDefault="00DC5353" w:rsidP="00216F5F">
            <w:pPr>
              <w:pStyle w:val="NormalLeft"/>
              <w:rPr>
                <w:del w:id="3216" w:author="Author"/>
                <w:lang w:val="en-GB"/>
              </w:rPr>
            </w:pPr>
            <w:del w:id="3217" w:author="Author">
              <w:r w:rsidRPr="00FF353C" w:rsidDel="00DC5353">
                <w:rPr>
                  <w:lang w:val="en-GB"/>
                </w:rPr>
                <w:delText>Amount/Estimate of the overall adjustment for loss–absorbing capacity for deferred taxes, including the part embedded in the components and the part reported as a single component. This amount shall be reported as a negative amount.</w:delText>
              </w:r>
            </w:del>
          </w:p>
        </w:tc>
      </w:tr>
      <w:tr w:rsidR="00DC5353" w:rsidRPr="00FF353C" w:rsidDel="00DC5353" w14:paraId="0D0B897C" w14:textId="733EE276" w:rsidTr="00216F5F">
        <w:trPr>
          <w:del w:id="3218" w:author="Author"/>
        </w:trPr>
        <w:tc>
          <w:tcPr>
            <w:tcW w:w="1671" w:type="dxa"/>
            <w:tcBorders>
              <w:top w:val="single" w:sz="2" w:space="0" w:color="auto"/>
              <w:left w:val="single" w:sz="2" w:space="0" w:color="auto"/>
              <w:bottom w:val="single" w:sz="2" w:space="0" w:color="auto"/>
              <w:right w:val="single" w:sz="2" w:space="0" w:color="auto"/>
            </w:tcBorders>
          </w:tcPr>
          <w:p w14:paraId="41DA69CE" w14:textId="373F5EBA" w:rsidR="00DC5353" w:rsidRPr="00FF353C" w:rsidDel="00DC5353" w:rsidRDefault="00DC5353" w:rsidP="00216F5F">
            <w:pPr>
              <w:pStyle w:val="NormalLeft"/>
              <w:rPr>
                <w:del w:id="3219" w:author="Author"/>
                <w:lang w:val="en-GB"/>
              </w:rPr>
            </w:pPr>
            <w:del w:id="3220" w:author="Author">
              <w:r w:rsidRPr="00FF353C" w:rsidDel="00DC5353">
                <w:rPr>
                  <w:lang w:val="en-GB"/>
                </w:rPr>
                <w:delText>R0400/C0100</w:delText>
              </w:r>
            </w:del>
          </w:p>
        </w:tc>
        <w:tc>
          <w:tcPr>
            <w:tcW w:w="2322" w:type="dxa"/>
            <w:tcBorders>
              <w:top w:val="single" w:sz="2" w:space="0" w:color="auto"/>
              <w:left w:val="single" w:sz="2" w:space="0" w:color="auto"/>
              <w:bottom w:val="single" w:sz="2" w:space="0" w:color="auto"/>
              <w:right w:val="single" w:sz="2" w:space="0" w:color="auto"/>
            </w:tcBorders>
          </w:tcPr>
          <w:p w14:paraId="7319DA73" w14:textId="505F06FD" w:rsidR="00DC5353" w:rsidRPr="00FF353C" w:rsidDel="00DC5353" w:rsidRDefault="00DC5353" w:rsidP="00216F5F">
            <w:pPr>
              <w:pStyle w:val="NormalLeft"/>
              <w:rPr>
                <w:del w:id="3221" w:author="Author"/>
                <w:lang w:val="en-GB"/>
              </w:rPr>
            </w:pPr>
            <w:del w:id="3222" w:author="Author">
              <w:r w:rsidRPr="00FF353C" w:rsidDel="00DC5353">
                <w:rPr>
                  <w:lang w:val="en-GB"/>
                </w:rPr>
                <w:delText>Capital requirement for duration–based equity risk sub–module</w:delText>
              </w:r>
            </w:del>
          </w:p>
        </w:tc>
        <w:tc>
          <w:tcPr>
            <w:tcW w:w="5293" w:type="dxa"/>
            <w:tcBorders>
              <w:top w:val="single" w:sz="2" w:space="0" w:color="auto"/>
              <w:left w:val="single" w:sz="2" w:space="0" w:color="auto"/>
              <w:bottom w:val="single" w:sz="2" w:space="0" w:color="auto"/>
              <w:right w:val="single" w:sz="2" w:space="0" w:color="auto"/>
            </w:tcBorders>
          </w:tcPr>
          <w:p w14:paraId="41DE6D15" w14:textId="40937010" w:rsidR="00DC5353" w:rsidRPr="00FF353C" w:rsidDel="00DC5353" w:rsidRDefault="00DC5353" w:rsidP="00216F5F">
            <w:pPr>
              <w:pStyle w:val="NormalLeft"/>
              <w:rPr>
                <w:del w:id="3223" w:author="Author"/>
                <w:lang w:val="en-GB"/>
              </w:rPr>
            </w:pPr>
            <w:del w:id="3224" w:author="Author">
              <w:r w:rsidRPr="00FF353C" w:rsidDel="00DC5353">
                <w:rPr>
                  <w:lang w:val="en-GB"/>
                </w:rPr>
                <w:delText>Amount of the capital requirement for duration–based equity risk sub–module.</w:delText>
              </w:r>
            </w:del>
          </w:p>
        </w:tc>
      </w:tr>
      <w:tr w:rsidR="00DC5353" w:rsidRPr="00FF353C" w:rsidDel="00DC5353" w14:paraId="4E7BCEDE" w14:textId="432EE858" w:rsidTr="00216F5F">
        <w:trPr>
          <w:del w:id="3225" w:author="Author"/>
        </w:trPr>
        <w:tc>
          <w:tcPr>
            <w:tcW w:w="1671" w:type="dxa"/>
            <w:tcBorders>
              <w:top w:val="single" w:sz="2" w:space="0" w:color="auto"/>
              <w:left w:val="single" w:sz="2" w:space="0" w:color="auto"/>
              <w:bottom w:val="single" w:sz="2" w:space="0" w:color="auto"/>
              <w:right w:val="single" w:sz="2" w:space="0" w:color="auto"/>
            </w:tcBorders>
          </w:tcPr>
          <w:p w14:paraId="0EA61F22" w14:textId="095D3564" w:rsidR="00DC5353" w:rsidRPr="00FF353C" w:rsidDel="00DC5353" w:rsidRDefault="00DC5353" w:rsidP="00216F5F">
            <w:pPr>
              <w:pStyle w:val="NormalLeft"/>
              <w:rPr>
                <w:del w:id="3226" w:author="Author"/>
                <w:lang w:val="en-GB"/>
              </w:rPr>
            </w:pPr>
            <w:del w:id="3227" w:author="Author">
              <w:r w:rsidRPr="00FF353C" w:rsidDel="00DC5353">
                <w:rPr>
                  <w:lang w:val="en-GB"/>
                </w:rPr>
                <w:delText>R0410/C0100</w:delText>
              </w:r>
            </w:del>
          </w:p>
        </w:tc>
        <w:tc>
          <w:tcPr>
            <w:tcW w:w="2322" w:type="dxa"/>
            <w:tcBorders>
              <w:top w:val="single" w:sz="2" w:space="0" w:color="auto"/>
              <w:left w:val="single" w:sz="2" w:space="0" w:color="auto"/>
              <w:bottom w:val="single" w:sz="2" w:space="0" w:color="auto"/>
              <w:right w:val="single" w:sz="2" w:space="0" w:color="auto"/>
            </w:tcBorders>
          </w:tcPr>
          <w:p w14:paraId="160520F6" w14:textId="516B177B" w:rsidR="00DC5353" w:rsidRPr="00FF353C" w:rsidDel="00DC5353" w:rsidRDefault="00DC5353" w:rsidP="00216F5F">
            <w:pPr>
              <w:pStyle w:val="NormalLeft"/>
              <w:rPr>
                <w:del w:id="3228" w:author="Author"/>
                <w:lang w:val="en-GB"/>
              </w:rPr>
            </w:pPr>
            <w:del w:id="3229" w:author="Author">
              <w:r w:rsidRPr="00FF353C" w:rsidDel="00DC5353">
                <w:rPr>
                  <w:lang w:val="en-GB"/>
                </w:rPr>
                <w:delText>Total amount of notional Solvency Capital Requirements for remaining part</w:delText>
              </w:r>
            </w:del>
          </w:p>
        </w:tc>
        <w:tc>
          <w:tcPr>
            <w:tcW w:w="5293" w:type="dxa"/>
            <w:tcBorders>
              <w:top w:val="single" w:sz="2" w:space="0" w:color="auto"/>
              <w:left w:val="single" w:sz="2" w:space="0" w:color="auto"/>
              <w:bottom w:val="single" w:sz="2" w:space="0" w:color="auto"/>
              <w:right w:val="single" w:sz="2" w:space="0" w:color="auto"/>
            </w:tcBorders>
          </w:tcPr>
          <w:p w14:paraId="5DCE4D64" w14:textId="42940274" w:rsidR="00DC5353" w:rsidRPr="00FF353C" w:rsidDel="00DC5353" w:rsidRDefault="00DC5353" w:rsidP="00216F5F">
            <w:pPr>
              <w:pStyle w:val="NormalLeft"/>
              <w:rPr>
                <w:del w:id="3230" w:author="Author"/>
                <w:lang w:val="en-GB"/>
              </w:rPr>
            </w:pPr>
            <w:del w:id="3231" w:author="Author">
              <w:r w:rsidRPr="00FF353C" w:rsidDel="00DC5353">
                <w:rPr>
                  <w:lang w:val="en-GB"/>
                </w:rPr>
                <w:delText>Amount of the notional SCRs of remaining part when undertaking has RFF.</w:delText>
              </w:r>
            </w:del>
          </w:p>
        </w:tc>
      </w:tr>
      <w:tr w:rsidR="00DC5353" w:rsidRPr="00FF353C" w:rsidDel="00DC5353" w14:paraId="6C224032" w14:textId="229F0D26" w:rsidTr="00216F5F">
        <w:trPr>
          <w:del w:id="3232" w:author="Author"/>
        </w:trPr>
        <w:tc>
          <w:tcPr>
            <w:tcW w:w="1671" w:type="dxa"/>
            <w:tcBorders>
              <w:top w:val="single" w:sz="2" w:space="0" w:color="auto"/>
              <w:left w:val="single" w:sz="2" w:space="0" w:color="auto"/>
              <w:bottom w:val="single" w:sz="2" w:space="0" w:color="auto"/>
              <w:right w:val="single" w:sz="2" w:space="0" w:color="auto"/>
            </w:tcBorders>
          </w:tcPr>
          <w:p w14:paraId="7EBBF6CF" w14:textId="4883B5D9" w:rsidR="00DC5353" w:rsidRPr="00FF353C" w:rsidDel="00DC5353" w:rsidRDefault="00DC5353" w:rsidP="00216F5F">
            <w:pPr>
              <w:pStyle w:val="NormalLeft"/>
              <w:rPr>
                <w:del w:id="3233" w:author="Author"/>
                <w:lang w:val="en-GB"/>
              </w:rPr>
            </w:pPr>
            <w:del w:id="3234" w:author="Author">
              <w:r w:rsidRPr="00FF353C" w:rsidDel="00DC5353">
                <w:rPr>
                  <w:lang w:val="en-GB"/>
                </w:rPr>
                <w:delText>R0420/C0100</w:delText>
              </w:r>
            </w:del>
          </w:p>
        </w:tc>
        <w:tc>
          <w:tcPr>
            <w:tcW w:w="2322" w:type="dxa"/>
            <w:tcBorders>
              <w:top w:val="single" w:sz="2" w:space="0" w:color="auto"/>
              <w:left w:val="single" w:sz="2" w:space="0" w:color="auto"/>
              <w:bottom w:val="single" w:sz="2" w:space="0" w:color="auto"/>
              <w:right w:val="single" w:sz="2" w:space="0" w:color="auto"/>
            </w:tcBorders>
          </w:tcPr>
          <w:p w14:paraId="0BF84D14" w14:textId="6D2CE054" w:rsidR="00DC5353" w:rsidRPr="00FF353C" w:rsidDel="00DC5353" w:rsidRDefault="00DC5353" w:rsidP="00216F5F">
            <w:pPr>
              <w:pStyle w:val="NormalLeft"/>
              <w:rPr>
                <w:del w:id="3235" w:author="Author"/>
                <w:lang w:val="en-GB"/>
              </w:rPr>
            </w:pPr>
            <w:del w:id="3236" w:author="Author">
              <w:r w:rsidRPr="00FF353C" w:rsidDel="00DC5353">
                <w:rPr>
                  <w:lang w:val="en-GB"/>
                </w:rPr>
                <w:delText>Total amount of Notional Solvency Capital Requirements for ring fenced funds</w:delText>
              </w:r>
            </w:del>
          </w:p>
        </w:tc>
        <w:tc>
          <w:tcPr>
            <w:tcW w:w="5293" w:type="dxa"/>
            <w:tcBorders>
              <w:top w:val="single" w:sz="2" w:space="0" w:color="auto"/>
              <w:left w:val="single" w:sz="2" w:space="0" w:color="auto"/>
              <w:bottom w:val="single" w:sz="2" w:space="0" w:color="auto"/>
              <w:right w:val="single" w:sz="2" w:space="0" w:color="auto"/>
            </w:tcBorders>
          </w:tcPr>
          <w:p w14:paraId="4FB19EB4" w14:textId="113E6B17" w:rsidR="00DC5353" w:rsidRPr="00FF353C" w:rsidDel="00DC5353" w:rsidRDefault="00DC5353" w:rsidP="00216F5F">
            <w:pPr>
              <w:pStyle w:val="NormalLeft"/>
              <w:rPr>
                <w:del w:id="3237" w:author="Author"/>
                <w:lang w:val="en-GB"/>
              </w:rPr>
            </w:pPr>
            <w:del w:id="3238" w:author="Author">
              <w:r w:rsidRPr="00FF353C" w:rsidDel="00DC5353">
                <w:rPr>
                  <w:lang w:val="en-GB"/>
                </w:rPr>
                <w:delText>Amount of the sum of notional SCRs of all ring–fenced funds when undertaking has RFF (other than those related to business operated in accordance with Article 4 of Directive 2003/41/EC (transitional)).</w:delText>
              </w:r>
            </w:del>
          </w:p>
        </w:tc>
      </w:tr>
      <w:tr w:rsidR="00DC5353" w:rsidRPr="00FF353C" w:rsidDel="00DC5353" w14:paraId="3AE54D05" w14:textId="208F1D51" w:rsidTr="00216F5F">
        <w:trPr>
          <w:del w:id="3239" w:author="Author"/>
        </w:trPr>
        <w:tc>
          <w:tcPr>
            <w:tcW w:w="1671" w:type="dxa"/>
            <w:tcBorders>
              <w:top w:val="single" w:sz="2" w:space="0" w:color="auto"/>
              <w:left w:val="single" w:sz="2" w:space="0" w:color="auto"/>
              <w:bottom w:val="single" w:sz="2" w:space="0" w:color="auto"/>
              <w:right w:val="single" w:sz="2" w:space="0" w:color="auto"/>
            </w:tcBorders>
          </w:tcPr>
          <w:p w14:paraId="7905B213" w14:textId="7FB382F9" w:rsidR="00DC5353" w:rsidRPr="00FF353C" w:rsidDel="00DC5353" w:rsidRDefault="00DC5353" w:rsidP="00216F5F">
            <w:pPr>
              <w:pStyle w:val="NormalLeft"/>
              <w:rPr>
                <w:del w:id="3240" w:author="Author"/>
                <w:lang w:val="en-GB"/>
              </w:rPr>
            </w:pPr>
            <w:del w:id="3241" w:author="Author">
              <w:r w:rsidRPr="00FF353C" w:rsidDel="00DC5353">
                <w:rPr>
                  <w:lang w:val="en-GB"/>
                </w:rPr>
                <w:delText>R0430/C0100</w:delText>
              </w:r>
            </w:del>
          </w:p>
        </w:tc>
        <w:tc>
          <w:tcPr>
            <w:tcW w:w="2322" w:type="dxa"/>
            <w:tcBorders>
              <w:top w:val="single" w:sz="2" w:space="0" w:color="auto"/>
              <w:left w:val="single" w:sz="2" w:space="0" w:color="auto"/>
              <w:bottom w:val="single" w:sz="2" w:space="0" w:color="auto"/>
              <w:right w:val="single" w:sz="2" w:space="0" w:color="auto"/>
            </w:tcBorders>
          </w:tcPr>
          <w:p w14:paraId="6A8D831A" w14:textId="743FBCAE" w:rsidR="00DC5353" w:rsidRPr="00FF353C" w:rsidDel="00DC5353" w:rsidRDefault="00DC5353" w:rsidP="00216F5F">
            <w:pPr>
              <w:pStyle w:val="NormalLeft"/>
              <w:rPr>
                <w:del w:id="3242" w:author="Author"/>
                <w:lang w:val="en-GB"/>
              </w:rPr>
            </w:pPr>
            <w:del w:id="3243" w:author="Author">
              <w:r w:rsidRPr="00FF353C" w:rsidDel="00DC5353">
                <w:rPr>
                  <w:lang w:val="en-GB"/>
                </w:rPr>
                <w:delText>Total amount of Notional Solvency Capital Requirements for matching adjustment portfolios</w:delText>
              </w:r>
            </w:del>
          </w:p>
        </w:tc>
        <w:tc>
          <w:tcPr>
            <w:tcW w:w="5293" w:type="dxa"/>
            <w:tcBorders>
              <w:top w:val="single" w:sz="2" w:space="0" w:color="auto"/>
              <w:left w:val="single" w:sz="2" w:space="0" w:color="auto"/>
              <w:bottom w:val="single" w:sz="2" w:space="0" w:color="auto"/>
              <w:right w:val="single" w:sz="2" w:space="0" w:color="auto"/>
            </w:tcBorders>
          </w:tcPr>
          <w:p w14:paraId="51EB748E" w14:textId="5A11989F" w:rsidR="00DC5353" w:rsidRPr="00FF353C" w:rsidDel="00DC5353" w:rsidRDefault="00DC5353" w:rsidP="00216F5F">
            <w:pPr>
              <w:pStyle w:val="NormalLeft"/>
              <w:rPr>
                <w:del w:id="3244" w:author="Author"/>
                <w:lang w:val="en-GB"/>
              </w:rPr>
            </w:pPr>
            <w:del w:id="3245" w:author="Author">
              <w:r w:rsidRPr="00FF353C" w:rsidDel="00DC5353">
                <w:rPr>
                  <w:lang w:val="en-GB"/>
                </w:rPr>
                <w:delText>Amount of the sum of notional SCRs of all matching adjustment portfolios</w:delText>
              </w:r>
            </w:del>
          </w:p>
          <w:p w14:paraId="50E34BF1" w14:textId="05837E40" w:rsidR="00DC5353" w:rsidRPr="00FF353C" w:rsidDel="00DC5353" w:rsidRDefault="00DC5353" w:rsidP="00216F5F">
            <w:pPr>
              <w:pStyle w:val="NormalLeft"/>
              <w:rPr>
                <w:del w:id="3246" w:author="Author"/>
                <w:lang w:val="en-GB"/>
              </w:rPr>
            </w:pPr>
            <w:del w:id="3247" w:author="Author">
              <w:r w:rsidRPr="00FF353C" w:rsidDel="00DC5353">
                <w:rPr>
                  <w:lang w:val="en-GB"/>
                </w:rPr>
                <w:delText>This item does not have to be reported when reporting SCR calculation at RFF or matching adjustment portfolio level.</w:delText>
              </w:r>
            </w:del>
          </w:p>
        </w:tc>
      </w:tr>
      <w:tr w:rsidR="00DC5353" w:rsidRPr="00FF353C" w:rsidDel="00DC5353" w14:paraId="7C216D24" w14:textId="00A8314A" w:rsidTr="00216F5F">
        <w:trPr>
          <w:del w:id="3248" w:author="Author"/>
        </w:trPr>
        <w:tc>
          <w:tcPr>
            <w:tcW w:w="1671" w:type="dxa"/>
            <w:tcBorders>
              <w:top w:val="single" w:sz="2" w:space="0" w:color="auto"/>
              <w:left w:val="single" w:sz="2" w:space="0" w:color="auto"/>
              <w:bottom w:val="single" w:sz="2" w:space="0" w:color="auto"/>
              <w:right w:val="single" w:sz="2" w:space="0" w:color="auto"/>
            </w:tcBorders>
          </w:tcPr>
          <w:p w14:paraId="09C884F2" w14:textId="007D7E8C" w:rsidR="00DC5353" w:rsidRPr="00FF353C" w:rsidDel="00DC5353" w:rsidRDefault="00DC5353" w:rsidP="00216F5F">
            <w:pPr>
              <w:pStyle w:val="NormalLeft"/>
              <w:rPr>
                <w:del w:id="3249" w:author="Author"/>
                <w:lang w:val="en-GB"/>
              </w:rPr>
            </w:pPr>
            <w:del w:id="3250" w:author="Author">
              <w:r w:rsidRPr="00FF353C" w:rsidDel="00DC5353">
                <w:rPr>
                  <w:lang w:val="en-GB"/>
                </w:rPr>
                <w:lastRenderedPageBreak/>
                <w:delText>R0440/C0100</w:delText>
              </w:r>
            </w:del>
          </w:p>
        </w:tc>
        <w:tc>
          <w:tcPr>
            <w:tcW w:w="2322" w:type="dxa"/>
            <w:tcBorders>
              <w:top w:val="single" w:sz="2" w:space="0" w:color="auto"/>
              <w:left w:val="single" w:sz="2" w:space="0" w:color="auto"/>
              <w:bottom w:val="single" w:sz="2" w:space="0" w:color="auto"/>
              <w:right w:val="single" w:sz="2" w:space="0" w:color="auto"/>
            </w:tcBorders>
          </w:tcPr>
          <w:p w14:paraId="6CA1005E" w14:textId="2D9EFCF3" w:rsidR="00DC5353" w:rsidRPr="00FF353C" w:rsidDel="00DC5353" w:rsidRDefault="00DC5353" w:rsidP="00216F5F">
            <w:pPr>
              <w:pStyle w:val="NormalLeft"/>
              <w:rPr>
                <w:del w:id="3251" w:author="Author"/>
                <w:lang w:val="en-GB"/>
              </w:rPr>
            </w:pPr>
            <w:del w:id="3252" w:author="Author">
              <w:r w:rsidRPr="00FF353C" w:rsidDel="00DC5353">
                <w:rPr>
                  <w:lang w:val="en-GB"/>
                </w:rPr>
                <w:delText>Diversification effects due to RFF nSCR aggregation for article 304</w:delText>
              </w:r>
            </w:del>
          </w:p>
        </w:tc>
        <w:tc>
          <w:tcPr>
            <w:tcW w:w="5293" w:type="dxa"/>
            <w:tcBorders>
              <w:top w:val="single" w:sz="2" w:space="0" w:color="auto"/>
              <w:left w:val="single" w:sz="2" w:space="0" w:color="auto"/>
              <w:bottom w:val="single" w:sz="2" w:space="0" w:color="auto"/>
              <w:right w:val="single" w:sz="2" w:space="0" w:color="auto"/>
            </w:tcBorders>
          </w:tcPr>
          <w:p w14:paraId="779808C9" w14:textId="7D34CE04" w:rsidR="00DC5353" w:rsidRPr="00FF353C" w:rsidDel="00DC5353" w:rsidRDefault="00DC5353" w:rsidP="00216F5F">
            <w:pPr>
              <w:pStyle w:val="NormalLeft"/>
              <w:rPr>
                <w:del w:id="3253" w:author="Author"/>
                <w:lang w:val="en-GB"/>
              </w:rPr>
            </w:pPr>
            <w:del w:id="3254" w:author="Author">
              <w:r w:rsidRPr="00FF353C" w:rsidDel="00DC5353">
                <w:rPr>
                  <w:lang w:val="en-GB"/>
                </w:rPr>
                <w:delText>Amount of the adjustment for a diversification effect between ring fenced funds under Article 304 of Directive 2009/138/EC and the remaining part where applicable.</w:delText>
              </w:r>
            </w:del>
          </w:p>
          <w:p w14:paraId="1E9603ED" w14:textId="5BF92909" w:rsidR="00DC5353" w:rsidRPr="00FF353C" w:rsidDel="00DC5353" w:rsidRDefault="00DC5353" w:rsidP="00216F5F">
            <w:pPr>
              <w:pStyle w:val="NormalLeft"/>
              <w:rPr>
                <w:del w:id="3255" w:author="Author"/>
                <w:lang w:val="en-GB"/>
              </w:rPr>
            </w:pPr>
            <w:del w:id="3256" w:author="Author">
              <w:r w:rsidRPr="00FF353C" w:rsidDel="00DC5353">
                <w:rPr>
                  <w:lang w:val="en-GB"/>
                </w:rPr>
                <w:delText>It shall be equal to the difference between the sum of the nSCR for each RFF/MAP/RP and the SCR reported in R0200/C0100.</w:delText>
              </w:r>
            </w:del>
          </w:p>
        </w:tc>
      </w:tr>
      <w:tr w:rsidR="00DC5353" w:rsidRPr="00FF353C" w:rsidDel="00DC5353" w14:paraId="57073644" w14:textId="44C5159B" w:rsidTr="00216F5F">
        <w:trPr>
          <w:del w:id="3257" w:author="Author"/>
        </w:trPr>
        <w:tc>
          <w:tcPr>
            <w:tcW w:w="1671" w:type="dxa"/>
            <w:tcBorders>
              <w:top w:val="single" w:sz="2" w:space="0" w:color="auto"/>
              <w:left w:val="single" w:sz="2" w:space="0" w:color="auto"/>
              <w:bottom w:val="single" w:sz="2" w:space="0" w:color="auto"/>
              <w:right w:val="single" w:sz="2" w:space="0" w:color="auto"/>
            </w:tcBorders>
          </w:tcPr>
          <w:p w14:paraId="2964FA50" w14:textId="38EB221F" w:rsidR="00DC5353" w:rsidRPr="00FF353C" w:rsidDel="00DC5353" w:rsidRDefault="00DC5353" w:rsidP="00216F5F">
            <w:pPr>
              <w:pStyle w:val="NormalLeft"/>
              <w:rPr>
                <w:del w:id="3258" w:author="Author"/>
                <w:lang w:val="en-GB"/>
              </w:rPr>
            </w:pPr>
            <w:del w:id="3259" w:author="Author">
              <w:r w:rsidRPr="00FF353C" w:rsidDel="00DC5353">
                <w:rPr>
                  <w:lang w:val="en-GB"/>
                </w:rPr>
                <w:delText>R0450/C0100</w:delText>
              </w:r>
            </w:del>
          </w:p>
        </w:tc>
        <w:tc>
          <w:tcPr>
            <w:tcW w:w="2322" w:type="dxa"/>
            <w:tcBorders>
              <w:top w:val="single" w:sz="2" w:space="0" w:color="auto"/>
              <w:left w:val="single" w:sz="2" w:space="0" w:color="auto"/>
              <w:bottom w:val="single" w:sz="2" w:space="0" w:color="auto"/>
              <w:right w:val="single" w:sz="2" w:space="0" w:color="auto"/>
            </w:tcBorders>
          </w:tcPr>
          <w:p w14:paraId="21E388D6" w14:textId="3195B9C1" w:rsidR="00DC5353" w:rsidRPr="00FF353C" w:rsidDel="00DC5353" w:rsidRDefault="00DC5353" w:rsidP="00216F5F">
            <w:pPr>
              <w:pStyle w:val="NormalLeft"/>
              <w:rPr>
                <w:del w:id="3260" w:author="Author"/>
                <w:lang w:val="en-GB"/>
              </w:rPr>
            </w:pPr>
            <w:del w:id="3261" w:author="Author">
              <w:r w:rsidRPr="00FF353C" w:rsidDel="00DC5353">
                <w:rPr>
                  <w:lang w:val="en-GB"/>
                </w:rPr>
                <w:delText>Method used to calculate the adjustment due to RFF nSCR aggregation</w:delText>
              </w:r>
            </w:del>
          </w:p>
        </w:tc>
        <w:tc>
          <w:tcPr>
            <w:tcW w:w="5293" w:type="dxa"/>
            <w:tcBorders>
              <w:top w:val="single" w:sz="2" w:space="0" w:color="auto"/>
              <w:left w:val="single" w:sz="2" w:space="0" w:color="auto"/>
              <w:bottom w:val="single" w:sz="2" w:space="0" w:color="auto"/>
              <w:right w:val="single" w:sz="2" w:space="0" w:color="auto"/>
            </w:tcBorders>
          </w:tcPr>
          <w:p w14:paraId="31052EF1" w14:textId="4BDE7952" w:rsidR="00DC5353" w:rsidRPr="00FF353C" w:rsidDel="00DC5353" w:rsidRDefault="00DC5353" w:rsidP="00216F5F">
            <w:pPr>
              <w:pStyle w:val="NormalLeft"/>
              <w:rPr>
                <w:del w:id="3262" w:author="Author"/>
                <w:lang w:val="en-GB"/>
              </w:rPr>
            </w:pPr>
            <w:del w:id="3263" w:author="Author">
              <w:r w:rsidRPr="00FF353C" w:rsidDel="00DC5353">
                <w:rPr>
                  <w:lang w:val="en-GB"/>
                </w:rPr>
                <w:delText>Method used to calculate the adjustment due to RFF nSCR aggregation. One of the following option shall be used:</w:delText>
              </w:r>
            </w:del>
          </w:p>
          <w:p w14:paraId="2EE6AC0B" w14:textId="4899F1B8" w:rsidR="00DC5353" w:rsidRPr="00FF353C" w:rsidDel="00DC5353" w:rsidRDefault="00DC5353" w:rsidP="00216F5F">
            <w:pPr>
              <w:pStyle w:val="NormalLeft"/>
              <w:rPr>
                <w:del w:id="3264" w:author="Author"/>
                <w:lang w:val="en-GB"/>
              </w:rPr>
            </w:pPr>
            <w:del w:id="3265" w:author="Author">
              <w:r w:rsidRPr="00FF353C" w:rsidDel="00DC5353">
                <w:rPr>
                  <w:lang w:val="en-GB"/>
                </w:rPr>
                <w:delText>1 — Full recalculation</w:delText>
              </w:r>
            </w:del>
          </w:p>
          <w:p w14:paraId="6262E953" w14:textId="6DDAB511" w:rsidR="00DC5353" w:rsidRPr="00FF353C" w:rsidDel="00DC5353" w:rsidRDefault="00DC5353" w:rsidP="00216F5F">
            <w:pPr>
              <w:pStyle w:val="NormalLeft"/>
              <w:rPr>
                <w:del w:id="3266" w:author="Author"/>
                <w:lang w:val="en-GB"/>
              </w:rPr>
            </w:pPr>
            <w:del w:id="3267" w:author="Author">
              <w:r w:rsidRPr="00FF353C" w:rsidDel="00DC5353">
                <w:rPr>
                  <w:lang w:val="en-GB"/>
                </w:rPr>
                <w:delText>2 — Simplification at risk sub–module level</w:delText>
              </w:r>
            </w:del>
          </w:p>
          <w:p w14:paraId="079E125C" w14:textId="7DC3635F" w:rsidR="00DC5353" w:rsidRPr="00FF353C" w:rsidDel="00DC5353" w:rsidRDefault="00DC5353" w:rsidP="00216F5F">
            <w:pPr>
              <w:pStyle w:val="NormalLeft"/>
              <w:rPr>
                <w:del w:id="3268" w:author="Author"/>
                <w:lang w:val="en-GB"/>
              </w:rPr>
            </w:pPr>
            <w:del w:id="3269" w:author="Author">
              <w:r w:rsidRPr="00FF353C" w:rsidDel="00DC5353">
                <w:rPr>
                  <w:lang w:val="en-GB"/>
                </w:rPr>
                <w:delText>3 — Simplification at risk module level</w:delText>
              </w:r>
            </w:del>
          </w:p>
          <w:p w14:paraId="56331AE7" w14:textId="57166C06" w:rsidR="00DC5353" w:rsidRPr="00FF353C" w:rsidDel="00DC5353" w:rsidRDefault="00DC5353" w:rsidP="00216F5F">
            <w:pPr>
              <w:pStyle w:val="NormalLeft"/>
              <w:rPr>
                <w:del w:id="3270" w:author="Author"/>
                <w:lang w:val="en-GB"/>
              </w:rPr>
            </w:pPr>
            <w:del w:id="3271" w:author="Author">
              <w:r w:rsidRPr="00FF353C" w:rsidDel="00DC5353">
                <w:rPr>
                  <w:lang w:val="en-GB"/>
                </w:rPr>
                <w:delText>4 — No adjustment</w:delText>
              </w:r>
            </w:del>
          </w:p>
          <w:p w14:paraId="019BF4B3" w14:textId="7E2AA33B" w:rsidR="00DC5353" w:rsidRPr="00FF353C" w:rsidDel="00DC5353" w:rsidRDefault="00DC5353" w:rsidP="00216F5F">
            <w:pPr>
              <w:pStyle w:val="NormalLeft"/>
              <w:rPr>
                <w:del w:id="3272" w:author="Author"/>
                <w:lang w:val="en-GB"/>
              </w:rPr>
            </w:pPr>
            <w:del w:id="3273" w:author="Author">
              <w:r w:rsidRPr="00FF353C" w:rsidDel="00DC5353">
                <w:rPr>
                  <w:lang w:val="en-GB"/>
                </w:rPr>
                <w:delText>When the undertaking has no RFF (or have only RFF under Article 304 of Directive 2009/138/EC) it shall select option 4.</w:delText>
              </w:r>
            </w:del>
          </w:p>
        </w:tc>
      </w:tr>
      <w:tr w:rsidR="00DC5353" w:rsidRPr="00FF353C" w:rsidDel="00DC5353" w14:paraId="30A14738" w14:textId="021CCFD5" w:rsidTr="00216F5F">
        <w:trPr>
          <w:del w:id="3274" w:author="Author"/>
        </w:trPr>
        <w:tc>
          <w:tcPr>
            <w:tcW w:w="1671" w:type="dxa"/>
            <w:tcBorders>
              <w:top w:val="single" w:sz="2" w:space="0" w:color="auto"/>
              <w:left w:val="single" w:sz="2" w:space="0" w:color="auto"/>
              <w:bottom w:val="single" w:sz="2" w:space="0" w:color="auto"/>
              <w:right w:val="single" w:sz="2" w:space="0" w:color="auto"/>
            </w:tcBorders>
          </w:tcPr>
          <w:p w14:paraId="4AB9B43B" w14:textId="7A8CD9AF" w:rsidR="00DC5353" w:rsidRPr="00FF353C" w:rsidDel="00DC5353" w:rsidRDefault="00DC5353" w:rsidP="00216F5F">
            <w:pPr>
              <w:pStyle w:val="NormalLeft"/>
              <w:rPr>
                <w:del w:id="3275" w:author="Author"/>
                <w:lang w:val="en-GB"/>
              </w:rPr>
            </w:pPr>
            <w:del w:id="3276" w:author="Author">
              <w:r w:rsidRPr="00FF353C" w:rsidDel="00DC5353">
                <w:rPr>
                  <w:lang w:val="en-GB"/>
                </w:rPr>
                <w:delText>R0460/C0100</w:delText>
              </w:r>
            </w:del>
          </w:p>
        </w:tc>
        <w:tc>
          <w:tcPr>
            <w:tcW w:w="2322" w:type="dxa"/>
            <w:tcBorders>
              <w:top w:val="single" w:sz="2" w:space="0" w:color="auto"/>
              <w:left w:val="single" w:sz="2" w:space="0" w:color="auto"/>
              <w:bottom w:val="single" w:sz="2" w:space="0" w:color="auto"/>
              <w:right w:val="single" w:sz="2" w:space="0" w:color="auto"/>
            </w:tcBorders>
          </w:tcPr>
          <w:p w14:paraId="51442575" w14:textId="64671429" w:rsidR="00DC5353" w:rsidRPr="00FF353C" w:rsidDel="00DC5353" w:rsidRDefault="00DC5353" w:rsidP="00216F5F">
            <w:pPr>
              <w:pStyle w:val="NormalLeft"/>
              <w:rPr>
                <w:del w:id="3277" w:author="Author"/>
                <w:lang w:val="en-GB"/>
              </w:rPr>
            </w:pPr>
            <w:del w:id="3278" w:author="Author">
              <w:r w:rsidRPr="00FF353C" w:rsidDel="00DC5353">
                <w:rPr>
                  <w:lang w:val="en-GB"/>
                </w:rPr>
                <w:delText>Net future discretionary benefits</w:delText>
              </w:r>
            </w:del>
          </w:p>
        </w:tc>
        <w:tc>
          <w:tcPr>
            <w:tcW w:w="5293" w:type="dxa"/>
            <w:tcBorders>
              <w:top w:val="single" w:sz="2" w:space="0" w:color="auto"/>
              <w:left w:val="single" w:sz="2" w:space="0" w:color="auto"/>
              <w:bottom w:val="single" w:sz="2" w:space="0" w:color="auto"/>
              <w:right w:val="single" w:sz="2" w:space="0" w:color="auto"/>
            </w:tcBorders>
          </w:tcPr>
          <w:p w14:paraId="3E5DD42B" w14:textId="22751E6C" w:rsidR="00DC5353" w:rsidRPr="00FF353C" w:rsidDel="00DC5353" w:rsidRDefault="00DC5353" w:rsidP="00216F5F">
            <w:pPr>
              <w:pStyle w:val="NormalLeft"/>
              <w:rPr>
                <w:del w:id="3279" w:author="Author"/>
                <w:lang w:val="en-GB"/>
              </w:rPr>
            </w:pPr>
            <w:del w:id="3280" w:author="Author">
              <w:r w:rsidRPr="00FF353C" w:rsidDel="00DC5353">
                <w:rPr>
                  <w:lang w:val="en-GB"/>
                </w:rPr>
                <w:delText>Amount of technical provisions without risk margin in relation to future discretionary benefits net of reinsurance.</w:delText>
              </w:r>
            </w:del>
          </w:p>
        </w:tc>
      </w:tr>
      <w:tr w:rsidR="00DC5353" w:rsidRPr="00FF353C" w:rsidDel="00DC5353" w14:paraId="1BA21D72" w14:textId="3384FDC9" w:rsidTr="00216F5F">
        <w:trPr>
          <w:del w:id="3281" w:author="Author"/>
        </w:trPr>
        <w:tc>
          <w:tcPr>
            <w:tcW w:w="1671" w:type="dxa"/>
            <w:tcBorders>
              <w:top w:val="single" w:sz="2" w:space="0" w:color="auto"/>
              <w:left w:val="single" w:sz="2" w:space="0" w:color="auto"/>
              <w:bottom w:val="single" w:sz="2" w:space="0" w:color="auto"/>
              <w:right w:val="single" w:sz="2" w:space="0" w:color="auto"/>
            </w:tcBorders>
          </w:tcPr>
          <w:p w14:paraId="363601C4" w14:textId="7887CD62" w:rsidR="00DC5353" w:rsidRPr="00FF353C" w:rsidDel="00DC5353" w:rsidRDefault="00DC5353" w:rsidP="00216F5F">
            <w:pPr>
              <w:pStyle w:val="NormalCentered"/>
              <w:rPr>
                <w:del w:id="3282" w:author="Author"/>
                <w:lang w:val="en-GB"/>
              </w:rPr>
            </w:pPr>
            <w:del w:id="3283" w:author="Author">
              <w:r w:rsidRPr="00FF353C" w:rsidDel="00DC5353">
                <w:rPr>
                  <w:i/>
                  <w:iCs/>
                  <w:lang w:val="en-GB"/>
                </w:rPr>
                <w:delText>Approach to tax rate</w:delText>
              </w:r>
            </w:del>
          </w:p>
        </w:tc>
        <w:tc>
          <w:tcPr>
            <w:tcW w:w="2322" w:type="dxa"/>
            <w:tcBorders>
              <w:top w:val="single" w:sz="2" w:space="0" w:color="auto"/>
              <w:left w:val="single" w:sz="2" w:space="0" w:color="auto"/>
              <w:bottom w:val="single" w:sz="2" w:space="0" w:color="auto"/>
              <w:right w:val="single" w:sz="2" w:space="0" w:color="auto"/>
            </w:tcBorders>
          </w:tcPr>
          <w:p w14:paraId="50EE8E8C" w14:textId="0CDF316D" w:rsidR="00DC5353" w:rsidRPr="00FF353C" w:rsidDel="00DC5353" w:rsidRDefault="00DC5353" w:rsidP="00216F5F">
            <w:pPr>
              <w:pStyle w:val="NormalCentered"/>
              <w:rPr>
                <w:del w:id="3284" w:author="Author"/>
                <w:lang w:val="en-GB"/>
              </w:rPr>
            </w:pPr>
          </w:p>
        </w:tc>
        <w:tc>
          <w:tcPr>
            <w:tcW w:w="5293" w:type="dxa"/>
            <w:tcBorders>
              <w:top w:val="single" w:sz="2" w:space="0" w:color="auto"/>
              <w:left w:val="single" w:sz="2" w:space="0" w:color="auto"/>
              <w:bottom w:val="single" w:sz="2" w:space="0" w:color="auto"/>
              <w:right w:val="single" w:sz="2" w:space="0" w:color="auto"/>
            </w:tcBorders>
          </w:tcPr>
          <w:p w14:paraId="6ADF8299" w14:textId="6977C9C8" w:rsidR="00DC5353" w:rsidRPr="00FF353C" w:rsidDel="00DC5353" w:rsidRDefault="00DC5353" w:rsidP="00216F5F">
            <w:pPr>
              <w:pStyle w:val="NormalCentered"/>
              <w:rPr>
                <w:del w:id="3285" w:author="Author"/>
                <w:lang w:val="en-GB"/>
              </w:rPr>
            </w:pPr>
          </w:p>
        </w:tc>
      </w:tr>
      <w:tr w:rsidR="00DC5353" w:rsidRPr="00FF353C" w:rsidDel="00DC5353" w14:paraId="7C0CCF0F" w14:textId="2A21DC13" w:rsidTr="00216F5F">
        <w:trPr>
          <w:del w:id="3286" w:author="Author"/>
        </w:trPr>
        <w:tc>
          <w:tcPr>
            <w:tcW w:w="1671" w:type="dxa"/>
            <w:tcBorders>
              <w:top w:val="single" w:sz="2" w:space="0" w:color="auto"/>
              <w:left w:val="single" w:sz="2" w:space="0" w:color="auto"/>
              <w:bottom w:val="single" w:sz="2" w:space="0" w:color="auto"/>
              <w:right w:val="single" w:sz="2" w:space="0" w:color="auto"/>
            </w:tcBorders>
          </w:tcPr>
          <w:p w14:paraId="35506D9D" w14:textId="4721C0B2" w:rsidR="00DC5353" w:rsidRPr="00FF353C" w:rsidDel="00DC5353" w:rsidRDefault="00DC5353" w:rsidP="00216F5F">
            <w:pPr>
              <w:pStyle w:val="NormalLeft"/>
              <w:rPr>
                <w:del w:id="3287" w:author="Author"/>
                <w:lang w:val="en-GB"/>
              </w:rPr>
            </w:pPr>
            <w:del w:id="3288" w:author="Author">
              <w:r w:rsidRPr="00FF353C" w:rsidDel="00DC5353">
                <w:rPr>
                  <w:lang w:val="en-GB"/>
                </w:rPr>
                <w:delText xml:space="preserve">R0590/C0109  </w:delText>
              </w:r>
            </w:del>
          </w:p>
        </w:tc>
        <w:tc>
          <w:tcPr>
            <w:tcW w:w="2322" w:type="dxa"/>
            <w:tcBorders>
              <w:top w:val="single" w:sz="2" w:space="0" w:color="auto"/>
              <w:left w:val="single" w:sz="2" w:space="0" w:color="auto"/>
              <w:bottom w:val="single" w:sz="2" w:space="0" w:color="auto"/>
              <w:right w:val="single" w:sz="2" w:space="0" w:color="auto"/>
            </w:tcBorders>
          </w:tcPr>
          <w:p w14:paraId="6989F9A6" w14:textId="7A49D2A6" w:rsidR="00DC5353" w:rsidRPr="00FF353C" w:rsidDel="00DC5353" w:rsidRDefault="00DC5353" w:rsidP="00216F5F">
            <w:pPr>
              <w:pStyle w:val="NormalLeft"/>
              <w:rPr>
                <w:del w:id="3289" w:author="Author"/>
                <w:lang w:val="en-GB"/>
              </w:rPr>
            </w:pPr>
            <w:del w:id="3290" w:author="Author">
              <w:r w:rsidRPr="00FF353C" w:rsidDel="00DC5353">
                <w:rPr>
                  <w:lang w:val="en-GB"/>
                </w:rPr>
                <w:delText xml:space="preserve">Approach based on average tax rate  </w:delText>
              </w:r>
            </w:del>
          </w:p>
        </w:tc>
        <w:tc>
          <w:tcPr>
            <w:tcW w:w="5293" w:type="dxa"/>
            <w:tcBorders>
              <w:top w:val="single" w:sz="2" w:space="0" w:color="auto"/>
              <w:left w:val="single" w:sz="2" w:space="0" w:color="auto"/>
              <w:bottom w:val="single" w:sz="2" w:space="0" w:color="auto"/>
              <w:right w:val="single" w:sz="2" w:space="0" w:color="auto"/>
            </w:tcBorders>
          </w:tcPr>
          <w:p w14:paraId="6D3B386F" w14:textId="75AD6CE6" w:rsidR="00DC5353" w:rsidRPr="00FF353C" w:rsidDel="00DC5353" w:rsidRDefault="00DC5353" w:rsidP="00216F5F">
            <w:pPr>
              <w:pStyle w:val="NormalLeft"/>
              <w:rPr>
                <w:del w:id="3291" w:author="Author"/>
                <w:lang w:val="en-GB"/>
              </w:rPr>
            </w:pPr>
            <w:del w:id="3292" w:author="Author">
              <w:r w:rsidRPr="00FF353C" w:rsidDel="00DC5353">
                <w:rPr>
                  <w:lang w:val="en-GB"/>
                </w:rPr>
                <w:delText>One of the options in the following closed list shall be used:</w:delText>
              </w:r>
            </w:del>
          </w:p>
          <w:p w14:paraId="13F0E014" w14:textId="057433C8" w:rsidR="00DC5353" w:rsidRPr="00FF353C" w:rsidDel="00DC5353" w:rsidRDefault="00DC5353" w:rsidP="00216F5F">
            <w:pPr>
              <w:pStyle w:val="Point0"/>
              <w:rPr>
                <w:del w:id="3293" w:author="Author"/>
                <w:lang w:val="en-GB"/>
              </w:rPr>
            </w:pPr>
            <w:del w:id="3294" w:author="Author">
              <w:r w:rsidRPr="00FF353C" w:rsidDel="00DC5353">
                <w:rPr>
                  <w:lang w:val="en-GB"/>
                </w:rPr>
                <w:tab/>
                <w:delText>1 –</w:delText>
              </w:r>
              <w:r w:rsidRPr="00FF353C" w:rsidDel="00DC5353">
                <w:rPr>
                  <w:lang w:val="en-GB"/>
                </w:rPr>
                <w:tab/>
                <w:delText>Yes</w:delText>
              </w:r>
            </w:del>
          </w:p>
          <w:p w14:paraId="1AD12C85" w14:textId="6DD812B4" w:rsidR="00DC5353" w:rsidRPr="00FF353C" w:rsidDel="00DC5353" w:rsidRDefault="00DC5353" w:rsidP="00216F5F">
            <w:pPr>
              <w:pStyle w:val="Point0"/>
              <w:rPr>
                <w:del w:id="3295" w:author="Author"/>
                <w:lang w:val="en-GB"/>
              </w:rPr>
            </w:pPr>
            <w:del w:id="3296" w:author="Author">
              <w:r w:rsidRPr="00FF353C" w:rsidDel="00DC5353">
                <w:rPr>
                  <w:lang w:val="en-GB"/>
                </w:rPr>
                <w:tab/>
                <w:delText>2 –</w:delText>
              </w:r>
              <w:r w:rsidRPr="00FF353C" w:rsidDel="00DC5353">
                <w:rPr>
                  <w:lang w:val="en-GB"/>
                </w:rPr>
                <w:tab/>
                <w:delText>No</w:delText>
              </w:r>
            </w:del>
          </w:p>
          <w:p w14:paraId="65A5A835" w14:textId="1605B8A2" w:rsidR="00DC5353" w:rsidRPr="00FF353C" w:rsidDel="00DC5353" w:rsidRDefault="00DC5353" w:rsidP="00216F5F">
            <w:pPr>
              <w:pStyle w:val="Point0"/>
              <w:rPr>
                <w:del w:id="3297" w:author="Author"/>
                <w:lang w:val="en-GB"/>
              </w:rPr>
            </w:pPr>
            <w:del w:id="3298" w:author="Author">
              <w:r w:rsidRPr="00FF353C" w:rsidDel="00DC5353">
                <w:rPr>
                  <w:lang w:val="en-GB"/>
                </w:rPr>
                <w:tab/>
                <w:delText>3 –</w:delText>
              </w:r>
              <w:r w:rsidRPr="00FF353C" w:rsidDel="00DC5353">
                <w:rPr>
                  <w:lang w:val="en-GB"/>
                </w:rPr>
                <w:tab/>
                <w:delText>Not applicable as the adjustment for the loss-absorbing capacity of deferred taxes (LAC DT) is not used (in this case R0600 to R0690 are not applicable)</w:delText>
              </w:r>
            </w:del>
          </w:p>
          <w:p w14:paraId="1F32D472" w14:textId="5B536A4C" w:rsidR="00DC5353" w:rsidRPr="00FF353C" w:rsidDel="00DC5353" w:rsidRDefault="00DC5353" w:rsidP="00216F5F">
            <w:pPr>
              <w:pStyle w:val="NormalLeft"/>
              <w:rPr>
                <w:del w:id="3299" w:author="Author"/>
                <w:lang w:val="en-GB"/>
              </w:rPr>
            </w:pPr>
            <w:del w:id="3300" w:author="Author">
              <w:r w:rsidRPr="00FF353C" w:rsidDel="00DC5353">
                <w:rPr>
                  <w:lang w:val="en-GB"/>
                </w:rPr>
                <w:delText>See EIOPA Guidelines on loss-absorbing capacity of technical provisions and deferred taxes (EIOPA-BoS-14/177</w:delText>
              </w:r>
              <w:r w:rsidRPr="00FF353C" w:rsidDel="00DC5353">
                <w:rPr>
                  <w:rStyle w:val="FootnoteReference"/>
                  <w:lang w:val="en-GB"/>
                </w:rPr>
                <w:footnoteReference w:id="4"/>
              </w:r>
              <w:r w:rsidRPr="00FF353C" w:rsidDel="00DC5353">
                <w:rPr>
                  <w:lang w:val="en-GB"/>
                </w:rPr>
                <w:delText xml:space="preserve">)  </w:delText>
              </w:r>
            </w:del>
          </w:p>
        </w:tc>
      </w:tr>
      <w:tr w:rsidR="00DC5353" w:rsidRPr="00FF353C" w:rsidDel="00DC5353" w14:paraId="2A362095" w14:textId="69F49FB8" w:rsidTr="00216F5F">
        <w:trPr>
          <w:del w:id="3301" w:author="Author"/>
        </w:trPr>
        <w:tc>
          <w:tcPr>
            <w:tcW w:w="1671" w:type="dxa"/>
            <w:tcBorders>
              <w:top w:val="single" w:sz="2" w:space="0" w:color="auto"/>
              <w:left w:val="single" w:sz="2" w:space="0" w:color="auto"/>
              <w:bottom w:val="single" w:sz="2" w:space="0" w:color="auto"/>
              <w:right w:val="single" w:sz="2" w:space="0" w:color="auto"/>
            </w:tcBorders>
          </w:tcPr>
          <w:p w14:paraId="127074C1" w14:textId="22107E61" w:rsidR="00DC5353" w:rsidRPr="00FF353C" w:rsidDel="00DC5353" w:rsidRDefault="00DC5353" w:rsidP="00216F5F">
            <w:pPr>
              <w:pStyle w:val="NormalCentered"/>
              <w:rPr>
                <w:del w:id="3302" w:author="Author"/>
                <w:lang w:val="en-GB"/>
              </w:rPr>
            </w:pPr>
            <w:del w:id="3303" w:author="Author">
              <w:r w:rsidRPr="00FF353C" w:rsidDel="00DC5353">
                <w:rPr>
                  <w:i/>
                  <w:iCs/>
                  <w:lang w:val="en-GB"/>
                </w:rPr>
                <w:delText>Calculation of adjustment for loss-absorbing capacity of deferred taxes</w:delText>
              </w:r>
              <w:r w:rsidRPr="00FF353C" w:rsidDel="00DC5353">
                <w:rPr>
                  <w:lang w:val="en-GB"/>
                </w:rPr>
                <w:delText xml:space="preserve"> </w:delText>
              </w:r>
              <w:r w:rsidRPr="00FF353C" w:rsidDel="00DC5353">
                <w:rPr>
                  <w:lang w:val="en-GB"/>
                </w:rPr>
                <w:lastRenderedPageBreak/>
                <w:delText>(voluntary until 31 December 2019, compulsory from 1 January 2020)</w:delText>
              </w:r>
            </w:del>
          </w:p>
        </w:tc>
        <w:tc>
          <w:tcPr>
            <w:tcW w:w="2322" w:type="dxa"/>
            <w:tcBorders>
              <w:top w:val="single" w:sz="2" w:space="0" w:color="auto"/>
              <w:left w:val="single" w:sz="2" w:space="0" w:color="auto"/>
              <w:bottom w:val="single" w:sz="2" w:space="0" w:color="auto"/>
              <w:right w:val="single" w:sz="2" w:space="0" w:color="auto"/>
            </w:tcBorders>
          </w:tcPr>
          <w:p w14:paraId="7F3BBECA" w14:textId="6DCD1F7C" w:rsidR="00DC5353" w:rsidRPr="00FF353C" w:rsidDel="00DC5353" w:rsidRDefault="00DC5353" w:rsidP="00216F5F">
            <w:pPr>
              <w:pStyle w:val="NormalCentered"/>
              <w:rPr>
                <w:del w:id="3304" w:author="Author"/>
                <w:lang w:val="en-GB"/>
              </w:rPr>
            </w:pPr>
          </w:p>
        </w:tc>
        <w:tc>
          <w:tcPr>
            <w:tcW w:w="5293" w:type="dxa"/>
            <w:tcBorders>
              <w:top w:val="single" w:sz="2" w:space="0" w:color="auto"/>
              <w:left w:val="single" w:sz="2" w:space="0" w:color="auto"/>
              <w:bottom w:val="single" w:sz="2" w:space="0" w:color="auto"/>
              <w:right w:val="single" w:sz="2" w:space="0" w:color="auto"/>
            </w:tcBorders>
          </w:tcPr>
          <w:p w14:paraId="321351CE" w14:textId="713DC67D" w:rsidR="00DC5353" w:rsidRPr="00FF353C" w:rsidDel="00DC5353" w:rsidRDefault="00DC5353" w:rsidP="00216F5F">
            <w:pPr>
              <w:pStyle w:val="NormalCentered"/>
              <w:rPr>
                <w:del w:id="3305" w:author="Author"/>
                <w:lang w:val="en-GB"/>
              </w:rPr>
            </w:pPr>
          </w:p>
        </w:tc>
      </w:tr>
      <w:tr w:rsidR="00DC5353" w:rsidRPr="00FF353C" w:rsidDel="00DC5353" w14:paraId="611B56B7" w14:textId="59B76E84" w:rsidTr="00216F5F">
        <w:trPr>
          <w:del w:id="3306" w:author="Author"/>
        </w:trPr>
        <w:tc>
          <w:tcPr>
            <w:tcW w:w="1671" w:type="dxa"/>
            <w:tcBorders>
              <w:top w:val="single" w:sz="2" w:space="0" w:color="auto"/>
              <w:left w:val="single" w:sz="2" w:space="0" w:color="auto"/>
              <w:bottom w:val="single" w:sz="2" w:space="0" w:color="auto"/>
              <w:right w:val="single" w:sz="2" w:space="0" w:color="auto"/>
            </w:tcBorders>
          </w:tcPr>
          <w:p w14:paraId="798CB84F" w14:textId="6FCB42CA" w:rsidR="00DC5353" w:rsidRPr="00FF353C" w:rsidDel="00DC5353" w:rsidRDefault="00DC5353" w:rsidP="00216F5F">
            <w:pPr>
              <w:pStyle w:val="NormalLeft"/>
              <w:rPr>
                <w:del w:id="3307" w:author="Author"/>
                <w:lang w:val="en-GB"/>
              </w:rPr>
            </w:pPr>
            <w:del w:id="3308" w:author="Author">
              <w:r w:rsidRPr="00FF353C" w:rsidDel="00DC5353">
                <w:rPr>
                  <w:lang w:val="en-GB"/>
                </w:rPr>
                <w:delText xml:space="preserve">R0600/C0110  </w:delText>
              </w:r>
            </w:del>
          </w:p>
        </w:tc>
        <w:tc>
          <w:tcPr>
            <w:tcW w:w="2322" w:type="dxa"/>
            <w:tcBorders>
              <w:top w:val="single" w:sz="2" w:space="0" w:color="auto"/>
              <w:left w:val="single" w:sz="2" w:space="0" w:color="auto"/>
              <w:bottom w:val="single" w:sz="2" w:space="0" w:color="auto"/>
              <w:right w:val="single" w:sz="2" w:space="0" w:color="auto"/>
            </w:tcBorders>
          </w:tcPr>
          <w:p w14:paraId="2687BA25" w14:textId="45D920BD" w:rsidR="00DC5353" w:rsidRPr="00FF353C" w:rsidDel="00DC5353" w:rsidRDefault="00DC5353" w:rsidP="00216F5F">
            <w:pPr>
              <w:pStyle w:val="NormalLeft"/>
              <w:rPr>
                <w:del w:id="3309" w:author="Author"/>
                <w:lang w:val="en-GB"/>
              </w:rPr>
            </w:pPr>
            <w:del w:id="3310" w:author="Author">
              <w:r w:rsidRPr="00FF353C" w:rsidDel="00DC5353">
                <w:rPr>
                  <w:lang w:val="en-GB"/>
                </w:rPr>
                <w:delText xml:space="preserve">DTA Before the shock  </w:delText>
              </w:r>
            </w:del>
          </w:p>
        </w:tc>
        <w:tc>
          <w:tcPr>
            <w:tcW w:w="5293" w:type="dxa"/>
            <w:tcBorders>
              <w:top w:val="single" w:sz="2" w:space="0" w:color="auto"/>
              <w:left w:val="single" w:sz="2" w:space="0" w:color="auto"/>
              <w:bottom w:val="single" w:sz="2" w:space="0" w:color="auto"/>
              <w:right w:val="single" w:sz="2" w:space="0" w:color="auto"/>
            </w:tcBorders>
          </w:tcPr>
          <w:p w14:paraId="3FFCD244" w14:textId="7D3447E7" w:rsidR="00DC5353" w:rsidRPr="00FF353C" w:rsidDel="00DC5353" w:rsidRDefault="00DC5353" w:rsidP="00216F5F">
            <w:pPr>
              <w:pStyle w:val="NormalLeft"/>
              <w:rPr>
                <w:del w:id="3311" w:author="Author"/>
                <w:lang w:val="en-GB"/>
              </w:rPr>
            </w:pPr>
            <w:del w:id="3312" w:author="Author">
              <w:r w:rsidRPr="00FF353C" w:rsidDel="00DC5353">
                <w:rPr>
                  <w:lang w:val="en-GB"/>
                </w:rPr>
                <w:delText xml:space="preserve">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  </w:delText>
              </w:r>
            </w:del>
          </w:p>
        </w:tc>
      </w:tr>
      <w:tr w:rsidR="00DC5353" w:rsidRPr="00FF353C" w:rsidDel="00DC5353" w14:paraId="05C666A0" w14:textId="6191390E" w:rsidTr="00216F5F">
        <w:trPr>
          <w:del w:id="3313" w:author="Author"/>
        </w:trPr>
        <w:tc>
          <w:tcPr>
            <w:tcW w:w="1671" w:type="dxa"/>
            <w:tcBorders>
              <w:top w:val="single" w:sz="2" w:space="0" w:color="auto"/>
              <w:left w:val="single" w:sz="2" w:space="0" w:color="auto"/>
              <w:bottom w:val="single" w:sz="2" w:space="0" w:color="auto"/>
              <w:right w:val="single" w:sz="2" w:space="0" w:color="auto"/>
            </w:tcBorders>
          </w:tcPr>
          <w:p w14:paraId="70DA866A" w14:textId="552C79D8" w:rsidR="00DC5353" w:rsidRPr="00FF353C" w:rsidDel="00DC5353" w:rsidRDefault="00DC5353" w:rsidP="00216F5F">
            <w:pPr>
              <w:pStyle w:val="NormalLeft"/>
              <w:rPr>
                <w:del w:id="3314" w:author="Author"/>
                <w:lang w:val="en-GB"/>
              </w:rPr>
            </w:pPr>
            <w:del w:id="3315" w:author="Author">
              <w:r w:rsidRPr="00FF353C" w:rsidDel="00DC5353">
                <w:rPr>
                  <w:lang w:val="en-GB"/>
                </w:rPr>
                <w:delText xml:space="preserve">R0600/C0120  </w:delText>
              </w:r>
            </w:del>
          </w:p>
        </w:tc>
        <w:tc>
          <w:tcPr>
            <w:tcW w:w="2322" w:type="dxa"/>
            <w:tcBorders>
              <w:top w:val="single" w:sz="2" w:space="0" w:color="auto"/>
              <w:left w:val="single" w:sz="2" w:space="0" w:color="auto"/>
              <w:bottom w:val="single" w:sz="2" w:space="0" w:color="auto"/>
              <w:right w:val="single" w:sz="2" w:space="0" w:color="auto"/>
            </w:tcBorders>
          </w:tcPr>
          <w:p w14:paraId="0A638BD8" w14:textId="32156AB5" w:rsidR="00DC5353" w:rsidRPr="00FF353C" w:rsidDel="00DC5353" w:rsidRDefault="00DC5353" w:rsidP="00216F5F">
            <w:pPr>
              <w:pStyle w:val="NormalLeft"/>
              <w:rPr>
                <w:del w:id="3316" w:author="Author"/>
                <w:lang w:val="en-GB"/>
              </w:rPr>
            </w:pPr>
            <w:del w:id="3317" w:author="Author">
              <w:r w:rsidRPr="00FF353C" w:rsidDel="00DC5353">
                <w:rPr>
                  <w:lang w:val="en-GB"/>
                </w:rPr>
                <w:delText xml:space="preserve">DTA After the shock  </w:delText>
              </w:r>
            </w:del>
          </w:p>
        </w:tc>
        <w:tc>
          <w:tcPr>
            <w:tcW w:w="5293" w:type="dxa"/>
            <w:tcBorders>
              <w:top w:val="single" w:sz="2" w:space="0" w:color="auto"/>
              <w:left w:val="single" w:sz="2" w:space="0" w:color="auto"/>
              <w:bottom w:val="single" w:sz="2" w:space="0" w:color="auto"/>
              <w:right w:val="single" w:sz="2" w:space="0" w:color="auto"/>
            </w:tcBorders>
          </w:tcPr>
          <w:p w14:paraId="27F89059" w14:textId="157FC40F" w:rsidR="00DC5353" w:rsidRPr="00FF353C" w:rsidDel="00DC5353" w:rsidRDefault="00DC5353" w:rsidP="00216F5F">
            <w:pPr>
              <w:pStyle w:val="NormalLeft"/>
              <w:rPr>
                <w:del w:id="3318" w:author="Author"/>
                <w:lang w:val="en-GB"/>
              </w:rPr>
            </w:pPr>
            <w:del w:id="3319" w:author="Author">
              <w:r w:rsidRPr="00FF353C" w:rsidDel="00DC5353">
                <w:rPr>
                  <w:lang w:val="en-GB"/>
                </w:rPr>
                <w:delText xml:space="preserve">Total amount/estimate of the Deferred Tax Assets (DTA) if a balance-sheet using Solvency II valuation was set up after the instantaneous loss, as provided for in Article 207(1) and (2) of Delegated Regulation (EU) 2015/35. This cell shall be left blank where R0590/C0109 is filled with ‘1-Yes’.  </w:delText>
              </w:r>
            </w:del>
          </w:p>
        </w:tc>
      </w:tr>
      <w:tr w:rsidR="00DC5353" w:rsidRPr="00FF353C" w:rsidDel="00DC5353" w14:paraId="1C35C5CB" w14:textId="46EBE635" w:rsidTr="00216F5F">
        <w:trPr>
          <w:del w:id="3320" w:author="Author"/>
        </w:trPr>
        <w:tc>
          <w:tcPr>
            <w:tcW w:w="1671" w:type="dxa"/>
            <w:tcBorders>
              <w:top w:val="single" w:sz="2" w:space="0" w:color="auto"/>
              <w:left w:val="single" w:sz="2" w:space="0" w:color="auto"/>
              <w:bottom w:val="single" w:sz="2" w:space="0" w:color="auto"/>
              <w:right w:val="single" w:sz="2" w:space="0" w:color="auto"/>
            </w:tcBorders>
          </w:tcPr>
          <w:p w14:paraId="275BB5C2" w14:textId="73E6F74C" w:rsidR="00DC5353" w:rsidRPr="00FF353C" w:rsidDel="00DC5353" w:rsidRDefault="00DC5353" w:rsidP="00216F5F">
            <w:pPr>
              <w:pStyle w:val="NormalLeft"/>
              <w:rPr>
                <w:del w:id="3321" w:author="Author"/>
                <w:lang w:val="en-GB"/>
              </w:rPr>
            </w:pPr>
            <w:del w:id="3322" w:author="Author">
              <w:r w:rsidRPr="00FF353C" w:rsidDel="00DC5353">
                <w:rPr>
                  <w:lang w:val="en-GB"/>
                </w:rPr>
                <w:delText xml:space="preserve">R0610/C0110  </w:delText>
              </w:r>
            </w:del>
          </w:p>
        </w:tc>
        <w:tc>
          <w:tcPr>
            <w:tcW w:w="2322" w:type="dxa"/>
            <w:tcBorders>
              <w:top w:val="single" w:sz="2" w:space="0" w:color="auto"/>
              <w:left w:val="single" w:sz="2" w:space="0" w:color="auto"/>
              <w:bottom w:val="single" w:sz="2" w:space="0" w:color="auto"/>
              <w:right w:val="single" w:sz="2" w:space="0" w:color="auto"/>
            </w:tcBorders>
          </w:tcPr>
          <w:p w14:paraId="04589EB5" w14:textId="1161EAB8" w:rsidR="00DC5353" w:rsidRPr="00FF353C" w:rsidDel="00DC5353" w:rsidRDefault="00DC5353" w:rsidP="00216F5F">
            <w:pPr>
              <w:pStyle w:val="NormalLeft"/>
              <w:rPr>
                <w:del w:id="3323" w:author="Author"/>
                <w:lang w:val="en-GB"/>
              </w:rPr>
            </w:pPr>
            <w:del w:id="3324" w:author="Author">
              <w:r w:rsidRPr="00FF353C" w:rsidDel="00DC5353">
                <w:rPr>
                  <w:lang w:val="en-GB"/>
                </w:rPr>
                <w:delText xml:space="preserve">DTA carry forward- Before the shock  </w:delText>
              </w:r>
            </w:del>
          </w:p>
        </w:tc>
        <w:tc>
          <w:tcPr>
            <w:tcW w:w="5293" w:type="dxa"/>
            <w:tcBorders>
              <w:top w:val="single" w:sz="2" w:space="0" w:color="auto"/>
              <w:left w:val="single" w:sz="2" w:space="0" w:color="auto"/>
              <w:bottom w:val="single" w:sz="2" w:space="0" w:color="auto"/>
              <w:right w:val="single" w:sz="2" w:space="0" w:color="auto"/>
            </w:tcBorders>
          </w:tcPr>
          <w:p w14:paraId="56CD4751" w14:textId="0E6B56C1" w:rsidR="00DC5353" w:rsidRPr="00FF353C" w:rsidDel="00DC5353" w:rsidRDefault="00DC5353" w:rsidP="00216F5F">
            <w:pPr>
              <w:pStyle w:val="NormalLeft"/>
              <w:rPr>
                <w:del w:id="3325" w:author="Author"/>
                <w:lang w:val="en-GB"/>
              </w:rPr>
            </w:pPr>
            <w:del w:id="3326" w:author="Author">
              <w:r w:rsidRPr="00FF353C" w:rsidDel="00DC5353">
                <w:rPr>
                  <w:lang w:val="en-GB"/>
                </w:rPr>
                <w:delText xml:space="preserve">Amount of deferred tax assets (DTA) in the balance-sheet using Solvency II valuation due to carry forward of previous loses or tax deductions before the instantaneous loss described in Article 207(1) and (2) of Delegated Regulation (EU) 2015/35  </w:delText>
              </w:r>
            </w:del>
          </w:p>
        </w:tc>
      </w:tr>
      <w:tr w:rsidR="00DC5353" w:rsidRPr="00FF353C" w:rsidDel="00DC5353" w14:paraId="7B946709" w14:textId="70EAA6F3" w:rsidTr="00216F5F">
        <w:trPr>
          <w:del w:id="3327" w:author="Author"/>
        </w:trPr>
        <w:tc>
          <w:tcPr>
            <w:tcW w:w="1671" w:type="dxa"/>
            <w:tcBorders>
              <w:top w:val="single" w:sz="2" w:space="0" w:color="auto"/>
              <w:left w:val="single" w:sz="2" w:space="0" w:color="auto"/>
              <w:bottom w:val="single" w:sz="2" w:space="0" w:color="auto"/>
              <w:right w:val="single" w:sz="2" w:space="0" w:color="auto"/>
            </w:tcBorders>
          </w:tcPr>
          <w:p w14:paraId="55F1CEA4" w14:textId="30A38EDE" w:rsidR="00DC5353" w:rsidRPr="00FF353C" w:rsidDel="00DC5353" w:rsidRDefault="00DC5353" w:rsidP="00216F5F">
            <w:pPr>
              <w:pStyle w:val="NormalLeft"/>
              <w:rPr>
                <w:del w:id="3328" w:author="Author"/>
                <w:lang w:val="en-GB"/>
              </w:rPr>
            </w:pPr>
            <w:del w:id="3329" w:author="Author">
              <w:r w:rsidRPr="00FF353C" w:rsidDel="00DC5353">
                <w:rPr>
                  <w:lang w:val="en-GB"/>
                </w:rPr>
                <w:delText xml:space="preserve">R0610/C0120  </w:delText>
              </w:r>
            </w:del>
          </w:p>
        </w:tc>
        <w:tc>
          <w:tcPr>
            <w:tcW w:w="2322" w:type="dxa"/>
            <w:tcBorders>
              <w:top w:val="single" w:sz="2" w:space="0" w:color="auto"/>
              <w:left w:val="single" w:sz="2" w:space="0" w:color="auto"/>
              <w:bottom w:val="single" w:sz="2" w:space="0" w:color="auto"/>
              <w:right w:val="single" w:sz="2" w:space="0" w:color="auto"/>
            </w:tcBorders>
          </w:tcPr>
          <w:p w14:paraId="389157E0" w14:textId="68F217A5" w:rsidR="00DC5353" w:rsidRPr="00FF353C" w:rsidDel="00DC5353" w:rsidRDefault="00DC5353" w:rsidP="00216F5F">
            <w:pPr>
              <w:pStyle w:val="NormalLeft"/>
              <w:rPr>
                <w:del w:id="3330" w:author="Author"/>
                <w:lang w:val="en-GB"/>
              </w:rPr>
            </w:pPr>
            <w:del w:id="3331" w:author="Author">
              <w:r w:rsidRPr="00FF353C" w:rsidDel="00DC5353">
                <w:rPr>
                  <w:lang w:val="en-GB"/>
                </w:rPr>
                <w:delText xml:space="preserve">DTA carry forward — After the shock </w:delText>
              </w:r>
            </w:del>
          </w:p>
        </w:tc>
        <w:tc>
          <w:tcPr>
            <w:tcW w:w="5293" w:type="dxa"/>
            <w:tcBorders>
              <w:top w:val="single" w:sz="2" w:space="0" w:color="auto"/>
              <w:left w:val="single" w:sz="2" w:space="0" w:color="auto"/>
              <w:bottom w:val="single" w:sz="2" w:space="0" w:color="auto"/>
              <w:right w:val="single" w:sz="2" w:space="0" w:color="auto"/>
            </w:tcBorders>
          </w:tcPr>
          <w:p w14:paraId="3AE4EE3D" w14:textId="42C09396" w:rsidR="00DC5353" w:rsidRPr="00FF353C" w:rsidDel="00DC5353" w:rsidRDefault="00DC5353" w:rsidP="00216F5F">
            <w:pPr>
              <w:pStyle w:val="NormalLeft"/>
              <w:rPr>
                <w:del w:id="3332" w:author="Author"/>
                <w:lang w:val="en-GB"/>
              </w:rPr>
            </w:pPr>
            <w:del w:id="3333" w:author="Author">
              <w:r w:rsidRPr="00FF353C" w:rsidDel="00DC5353">
                <w:rPr>
                  <w:lang w:val="en-GB"/>
                </w:rPr>
                <w:delText xml:space="preserve">Amount/estimate of deferred tax assets (DTA) due to carry forward of previous loses or tax deductions if a balance-sheet using Solvency II valuation was set up after the instantaneous loss, as provided for in Article 207(1) and (2) of Delegated Regulation (EU) 2015/35. This cell shall be left blank where R0590/C0109 is filled with ‘1-Yes’.  </w:delText>
              </w:r>
            </w:del>
          </w:p>
        </w:tc>
      </w:tr>
      <w:tr w:rsidR="00DC5353" w:rsidRPr="00FF353C" w:rsidDel="00DC5353" w14:paraId="32C7E1C1" w14:textId="655DFE16" w:rsidTr="00216F5F">
        <w:trPr>
          <w:del w:id="3334" w:author="Author"/>
        </w:trPr>
        <w:tc>
          <w:tcPr>
            <w:tcW w:w="1671" w:type="dxa"/>
            <w:tcBorders>
              <w:top w:val="single" w:sz="2" w:space="0" w:color="auto"/>
              <w:left w:val="single" w:sz="2" w:space="0" w:color="auto"/>
              <w:bottom w:val="single" w:sz="2" w:space="0" w:color="auto"/>
              <w:right w:val="single" w:sz="2" w:space="0" w:color="auto"/>
            </w:tcBorders>
          </w:tcPr>
          <w:p w14:paraId="0741AC0D" w14:textId="4F1CD4EC" w:rsidR="00DC5353" w:rsidRPr="00FF353C" w:rsidDel="00DC5353" w:rsidRDefault="00DC5353" w:rsidP="00216F5F">
            <w:pPr>
              <w:pStyle w:val="NormalLeft"/>
              <w:rPr>
                <w:del w:id="3335" w:author="Author"/>
                <w:lang w:val="en-GB"/>
              </w:rPr>
            </w:pPr>
            <w:del w:id="3336" w:author="Author">
              <w:r w:rsidRPr="00FF353C" w:rsidDel="00DC5353">
                <w:rPr>
                  <w:lang w:val="en-GB"/>
                </w:rPr>
                <w:delText xml:space="preserve">R0620/C0110  </w:delText>
              </w:r>
            </w:del>
          </w:p>
        </w:tc>
        <w:tc>
          <w:tcPr>
            <w:tcW w:w="2322" w:type="dxa"/>
            <w:tcBorders>
              <w:top w:val="single" w:sz="2" w:space="0" w:color="auto"/>
              <w:left w:val="single" w:sz="2" w:space="0" w:color="auto"/>
              <w:bottom w:val="single" w:sz="2" w:space="0" w:color="auto"/>
              <w:right w:val="single" w:sz="2" w:space="0" w:color="auto"/>
            </w:tcBorders>
          </w:tcPr>
          <w:p w14:paraId="7D7211DC" w14:textId="449F387A" w:rsidR="00DC5353" w:rsidRPr="00FF353C" w:rsidDel="00DC5353" w:rsidRDefault="00DC5353" w:rsidP="00216F5F">
            <w:pPr>
              <w:pStyle w:val="NormalLeft"/>
              <w:rPr>
                <w:del w:id="3337" w:author="Author"/>
                <w:lang w:val="en-GB"/>
              </w:rPr>
            </w:pPr>
            <w:del w:id="3338" w:author="Author">
              <w:r w:rsidRPr="00FF353C" w:rsidDel="00DC5353">
                <w:rPr>
                  <w:lang w:val="en-GB"/>
                </w:rPr>
                <w:delText xml:space="preserve">DTA due to deductible temporary differences- Before the shock  </w:delText>
              </w:r>
            </w:del>
          </w:p>
        </w:tc>
        <w:tc>
          <w:tcPr>
            <w:tcW w:w="5293" w:type="dxa"/>
            <w:tcBorders>
              <w:top w:val="single" w:sz="2" w:space="0" w:color="auto"/>
              <w:left w:val="single" w:sz="2" w:space="0" w:color="auto"/>
              <w:bottom w:val="single" w:sz="2" w:space="0" w:color="auto"/>
              <w:right w:val="single" w:sz="2" w:space="0" w:color="auto"/>
            </w:tcBorders>
          </w:tcPr>
          <w:p w14:paraId="1C242C65" w14:textId="4F6EB68C" w:rsidR="00DC5353" w:rsidRPr="00FF353C" w:rsidDel="00DC5353" w:rsidRDefault="00DC5353" w:rsidP="00216F5F">
            <w:pPr>
              <w:pStyle w:val="NormalLeft"/>
              <w:rPr>
                <w:del w:id="3339" w:author="Author"/>
                <w:lang w:val="en-GB"/>
              </w:rPr>
            </w:pPr>
            <w:del w:id="3340" w:author="Author">
              <w:r w:rsidRPr="00FF353C" w:rsidDel="00DC5353">
                <w:rPr>
                  <w:lang w:val="en-GB"/>
                </w:rPr>
                <w:delText xml:space="preserve">Amount of deferred tax assets (DTA) in the balance-sheet using Solvency II valuation due to differences between the Solvency II valuation of an asset or liability and its tax base before the instantaneous loss described in Article 207(1) and (2) of Delegated Regulation (EU) 2015/35  </w:delText>
              </w:r>
            </w:del>
          </w:p>
        </w:tc>
      </w:tr>
      <w:tr w:rsidR="00DC5353" w:rsidRPr="00FF353C" w:rsidDel="00DC5353" w14:paraId="40952D8E" w14:textId="3AD3F779" w:rsidTr="00216F5F">
        <w:trPr>
          <w:del w:id="3341" w:author="Author"/>
        </w:trPr>
        <w:tc>
          <w:tcPr>
            <w:tcW w:w="1671" w:type="dxa"/>
            <w:tcBorders>
              <w:top w:val="single" w:sz="2" w:space="0" w:color="auto"/>
              <w:left w:val="single" w:sz="2" w:space="0" w:color="auto"/>
              <w:bottom w:val="single" w:sz="2" w:space="0" w:color="auto"/>
              <w:right w:val="single" w:sz="2" w:space="0" w:color="auto"/>
            </w:tcBorders>
          </w:tcPr>
          <w:p w14:paraId="392C7265" w14:textId="19776FEB" w:rsidR="00DC5353" w:rsidRPr="00FF353C" w:rsidDel="00DC5353" w:rsidRDefault="00DC5353" w:rsidP="00216F5F">
            <w:pPr>
              <w:pStyle w:val="NormalLeft"/>
              <w:rPr>
                <w:del w:id="3342" w:author="Author"/>
                <w:lang w:val="en-GB"/>
              </w:rPr>
            </w:pPr>
            <w:del w:id="3343" w:author="Author">
              <w:r w:rsidRPr="00FF353C" w:rsidDel="00DC5353">
                <w:rPr>
                  <w:lang w:val="en-GB"/>
                </w:rPr>
                <w:delText xml:space="preserve">R0620/C0120  </w:delText>
              </w:r>
            </w:del>
          </w:p>
        </w:tc>
        <w:tc>
          <w:tcPr>
            <w:tcW w:w="2322" w:type="dxa"/>
            <w:tcBorders>
              <w:top w:val="single" w:sz="2" w:space="0" w:color="auto"/>
              <w:left w:val="single" w:sz="2" w:space="0" w:color="auto"/>
              <w:bottom w:val="single" w:sz="2" w:space="0" w:color="auto"/>
              <w:right w:val="single" w:sz="2" w:space="0" w:color="auto"/>
            </w:tcBorders>
          </w:tcPr>
          <w:p w14:paraId="792D58E4" w14:textId="3E58FF67" w:rsidR="00DC5353" w:rsidRPr="00FF353C" w:rsidDel="00DC5353" w:rsidRDefault="00DC5353" w:rsidP="00216F5F">
            <w:pPr>
              <w:pStyle w:val="NormalLeft"/>
              <w:rPr>
                <w:del w:id="3344" w:author="Author"/>
                <w:lang w:val="en-GB"/>
              </w:rPr>
            </w:pPr>
            <w:del w:id="3345" w:author="Author">
              <w:r w:rsidRPr="00FF353C" w:rsidDel="00DC5353">
                <w:rPr>
                  <w:lang w:val="en-GB"/>
                </w:rPr>
                <w:delText xml:space="preserve">DTA due to deductible temporary differences — After the shock  </w:delText>
              </w:r>
            </w:del>
          </w:p>
        </w:tc>
        <w:tc>
          <w:tcPr>
            <w:tcW w:w="5293" w:type="dxa"/>
            <w:tcBorders>
              <w:top w:val="single" w:sz="2" w:space="0" w:color="auto"/>
              <w:left w:val="single" w:sz="2" w:space="0" w:color="auto"/>
              <w:bottom w:val="single" w:sz="2" w:space="0" w:color="auto"/>
              <w:right w:val="single" w:sz="2" w:space="0" w:color="auto"/>
            </w:tcBorders>
          </w:tcPr>
          <w:p w14:paraId="5BB8189D" w14:textId="75F1082F" w:rsidR="00DC5353" w:rsidRPr="00FF353C" w:rsidDel="00DC5353" w:rsidRDefault="00DC5353" w:rsidP="00216F5F">
            <w:pPr>
              <w:pStyle w:val="NormalLeft"/>
              <w:rPr>
                <w:del w:id="3346" w:author="Author"/>
                <w:lang w:val="en-GB"/>
              </w:rPr>
            </w:pPr>
            <w:del w:id="3347" w:author="Author">
              <w:r w:rsidRPr="00FF353C" w:rsidDel="00DC5353">
                <w:rPr>
                  <w:lang w:val="en-GB"/>
                </w:rPr>
                <w:delText xml:space="preserve">Amount/estimate of deferred tax assets (DTA) due to differences between the Solvency II valuation of an asset or liability and its tax base if a balance-sheet using Solvency II valuation was set up after the instantaneous loss, as provided for in Article 207(1) and (2) of Delegated Regulation (EU) 2015/35. This cell shall be left blank where R0590/C0109 is filled with ‘1-Yes’.  </w:delText>
              </w:r>
            </w:del>
          </w:p>
        </w:tc>
      </w:tr>
      <w:tr w:rsidR="00DC5353" w:rsidRPr="00FF353C" w:rsidDel="00DC5353" w14:paraId="0877EF6B" w14:textId="15B9BFFC" w:rsidTr="00216F5F">
        <w:trPr>
          <w:del w:id="3348" w:author="Author"/>
        </w:trPr>
        <w:tc>
          <w:tcPr>
            <w:tcW w:w="1671" w:type="dxa"/>
            <w:tcBorders>
              <w:top w:val="single" w:sz="2" w:space="0" w:color="auto"/>
              <w:left w:val="single" w:sz="2" w:space="0" w:color="auto"/>
              <w:bottom w:val="single" w:sz="2" w:space="0" w:color="auto"/>
              <w:right w:val="single" w:sz="2" w:space="0" w:color="auto"/>
            </w:tcBorders>
          </w:tcPr>
          <w:p w14:paraId="3601775B" w14:textId="10DD6963" w:rsidR="00DC5353" w:rsidRPr="00FF353C" w:rsidDel="00DC5353" w:rsidRDefault="00DC5353" w:rsidP="00216F5F">
            <w:pPr>
              <w:pStyle w:val="NormalLeft"/>
              <w:rPr>
                <w:del w:id="3349" w:author="Author"/>
                <w:lang w:val="en-GB"/>
              </w:rPr>
            </w:pPr>
            <w:del w:id="3350" w:author="Author">
              <w:r w:rsidRPr="00FF353C" w:rsidDel="00DC5353">
                <w:rPr>
                  <w:lang w:val="en-GB"/>
                </w:rPr>
                <w:lastRenderedPageBreak/>
                <w:delText xml:space="preserve">R0630/C0110  </w:delText>
              </w:r>
            </w:del>
          </w:p>
        </w:tc>
        <w:tc>
          <w:tcPr>
            <w:tcW w:w="2322" w:type="dxa"/>
            <w:tcBorders>
              <w:top w:val="single" w:sz="2" w:space="0" w:color="auto"/>
              <w:left w:val="single" w:sz="2" w:space="0" w:color="auto"/>
              <w:bottom w:val="single" w:sz="2" w:space="0" w:color="auto"/>
              <w:right w:val="single" w:sz="2" w:space="0" w:color="auto"/>
            </w:tcBorders>
          </w:tcPr>
          <w:p w14:paraId="714C9E92" w14:textId="539B6624" w:rsidR="00DC5353" w:rsidRPr="00FF353C" w:rsidDel="00DC5353" w:rsidRDefault="00DC5353" w:rsidP="00216F5F">
            <w:pPr>
              <w:pStyle w:val="NormalLeft"/>
              <w:rPr>
                <w:del w:id="3351" w:author="Author"/>
                <w:lang w:val="en-GB"/>
              </w:rPr>
            </w:pPr>
            <w:del w:id="3352" w:author="Author">
              <w:r w:rsidRPr="00FF353C" w:rsidDel="00DC5353">
                <w:rPr>
                  <w:lang w:val="en-GB"/>
                </w:rPr>
                <w:delText xml:space="preserve">DTL — Before the shock  </w:delText>
              </w:r>
            </w:del>
          </w:p>
        </w:tc>
        <w:tc>
          <w:tcPr>
            <w:tcW w:w="5293" w:type="dxa"/>
            <w:tcBorders>
              <w:top w:val="single" w:sz="2" w:space="0" w:color="auto"/>
              <w:left w:val="single" w:sz="2" w:space="0" w:color="auto"/>
              <w:bottom w:val="single" w:sz="2" w:space="0" w:color="auto"/>
              <w:right w:val="single" w:sz="2" w:space="0" w:color="auto"/>
            </w:tcBorders>
          </w:tcPr>
          <w:p w14:paraId="236C2FF1" w14:textId="2DDD16A0" w:rsidR="00DC5353" w:rsidRPr="00FF353C" w:rsidDel="00DC5353" w:rsidRDefault="00DC5353" w:rsidP="00216F5F">
            <w:pPr>
              <w:pStyle w:val="NormalLeft"/>
              <w:rPr>
                <w:del w:id="3353" w:author="Author"/>
                <w:lang w:val="en-GB"/>
              </w:rPr>
            </w:pPr>
            <w:del w:id="3354" w:author="Author">
              <w:r w:rsidRPr="00FF353C" w:rsidDel="00DC5353">
                <w:rPr>
                  <w:lang w:val="en-GB"/>
                </w:rPr>
                <w:delText xml:space="preserve">Amount of Deferred Tax Liabilities (DTL) in balance-sheet using Solvency II valuation before the instantaneous loss described in Article 207(1) and (2) of Delegated Regulation (EU) 2015/35. The DTL amount of this cell shall be consistent with the value in the cell R0780/C0010 in S.02.01.  </w:delText>
              </w:r>
            </w:del>
          </w:p>
        </w:tc>
      </w:tr>
      <w:tr w:rsidR="00DC5353" w:rsidRPr="00FF353C" w:rsidDel="00DC5353" w14:paraId="6E8F5727" w14:textId="3FC8942D" w:rsidTr="00216F5F">
        <w:trPr>
          <w:del w:id="3355" w:author="Author"/>
        </w:trPr>
        <w:tc>
          <w:tcPr>
            <w:tcW w:w="1671" w:type="dxa"/>
            <w:tcBorders>
              <w:top w:val="single" w:sz="2" w:space="0" w:color="auto"/>
              <w:left w:val="single" w:sz="2" w:space="0" w:color="auto"/>
              <w:bottom w:val="single" w:sz="2" w:space="0" w:color="auto"/>
              <w:right w:val="single" w:sz="2" w:space="0" w:color="auto"/>
            </w:tcBorders>
          </w:tcPr>
          <w:p w14:paraId="7C289E8E" w14:textId="79E11CC2" w:rsidR="00DC5353" w:rsidRPr="00FF353C" w:rsidDel="00DC5353" w:rsidRDefault="00DC5353" w:rsidP="00216F5F">
            <w:pPr>
              <w:pStyle w:val="NormalLeft"/>
              <w:rPr>
                <w:del w:id="3356" w:author="Author"/>
                <w:lang w:val="en-GB"/>
              </w:rPr>
            </w:pPr>
            <w:del w:id="3357" w:author="Author">
              <w:r w:rsidRPr="00FF353C" w:rsidDel="00DC5353">
                <w:rPr>
                  <w:lang w:val="en-GB"/>
                </w:rPr>
                <w:delText xml:space="preserve">R0630/C0120  </w:delText>
              </w:r>
            </w:del>
          </w:p>
        </w:tc>
        <w:tc>
          <w:tcPr>
            <w:tcW w:w="2322" w:type="dxa"/>
            <w:tcBorders>
              <w:top w:val="single" w:sz="2" w:space="0" w:color="auto"/>
              <w:left w:val="single" w:sz="2" w:space="0" w:color="auto"/>
              <w:bottom w:val="single" w:sz="2" w:space="0" w:color="auto"/>
              <w:right w:val="single" w:sz="2" w:space="0" w:color="auto"/>
            </w:tcBorders>
          </w:tcPr>
          <w:p w14:paraId="3D57A0C0" w14:textId="4B72F42B" w:rsidR="00DC5353" w:rsidRPr="00FF353C" w:rsidDel="00DC5353" w:rsidRDefault="00DC5353" w:rsidP="00216F5F">
            <w:pPr>
              <w:pStyle w:val="NormalLeft"/>
              <w:rPr>
                <w:del w:id="3358" w:author="Author"/>
                <w:lang w:val="en-GB"/>
              </w:rPr>
            </w:pPr>
            <w:del w:id="3359" w:author="Author">
              <w:r w:rsidRPr="00FF353C" w:rsidDel="00DC5353">
                <w:rPr>
                  <w:lang w:val="en-GB"/>
                </w:rPr>
                <w:delText xml:space="preserve">DTL — After the shock  </w:delText>
              </w:r>
            </w:del>
          </w:p>
        </w:tc>
        <w:tc>
          <w:tcPr>
            <w:tcW w:w="5293" w:type="dxa"/>
            <w:tcBorders>
              <w:top w:val="single" w:sz="2" w:space="0" w:color="auto"/>
              <w:left w:val="single" w:sz="2" w:space="0" w:color="auto"/>
              <w:bottom w:val="single" w:sz="2" w:space="0" w:color="auto"/>
              <w:right w:val="single" w:sz="2" w:space="0" w:color="auto"/>
            </w:tcBorders>
          </w:tcPr>
          <w:p w14:paraId="65BEC6A1" w14:textId="7529D93A" w:rsidR="00DC5353" w:rsidRPr="00FF353C" w:rsidDel="00DC5353" w:rsidRDefault="00DC5353" w:rsidP="00216F5F">
            <w:pPr>
              <w:pStyle w:val="NormalLeft"/>
              <w:rPr>
                <w:del w:id="3360" w:author="Author"/>
                <w:lang w:val="en-GB"/>
              </w:rPr>
            </w:pPr>
            <w:del w:id="3361" w:author="Author">
              <w:r w:rsidRPr="00FF353C" w:rsidDel="00DC5353">
                <w:rPr>
                  <w:lang w:val="en-GB"/>
                </w:rPr>
                <w:delText>Amount/estimate of Deferred Tax Liabilities (DTL) if a balance-sheet using Solvency II valuation was set up after the instantaneous loss, as provided for in Article 207(1) and (2) of Delegated Regulation (EU) 2015/35.</w:delText>
              </w:r>
            </w:del>
          </w:p>
          <w:p w14:paraId="62D7095E" w14:textId="5F043741" w:rsidR="00DC5353" w:rsidRPr="00FF353C" w:rsidDel="00DC5353" w:rsidRDefault="00DC5353" w:rsidP="00216F5F">
            <w:pPr>
              <w:pStyle w:val="NormalLeft"/>
              <w:rPr>
                <w:del w:id="3362" w:author="Author"/>
                <w:lang w:val="en-GB"/>
              </w:rPr>
            </w:pPr>
            <w:del w:id="3363" w:author="Author">
              <w:r w:rsidRPr="00FF353C" w:rsidDel="00DC5353">
                <w:rPr>
                  <w:lang w:val="en-GB"/>
                </w:rPr>
                <w:delText xml:space="preserve">This cell shall be left blank in case of an average tax rate approach and where R0590/C0109 is filled with ‘1-Yes’.  </w:delText>
              </w:r>
            </w:del>
          </w:p>
        </w:tc>
      </w:tr>
      <w:tr w:rsidR="00DC5353" w:rsidRPr="00FF353C" w:rsidDel="00DC5353" w14:paraId="02BCD04C" w14:textId="40D4D514" w:rsidTr="00216F5F">
        <w:trPr>
          <w:del w:id="3364" w:author="Author"/>
        </w:trPr>
        <w:tc>
          <w:tcPr>
            <w:tcW w:w="1671" w:type="dxa"/>
            <w:tcBorders>
              <w:top w:val="single" w:sz="2" w:space="0" w:color="auto"/>
              <w:left w:val="single" w:sz="2" w:space="0" w:color="auto"/>
              <w:bottom w:val="single" w:sz="2" w:space="0" w:color="auto"/>
              <w:right w:val="single" w:sz="2" w:space="0" w:color="auto"/>
            </w:tcBorders>
          </w:tcPr>
          <w:p w14:paraId="0C0F649D" w14:textId="38F9EC88" w:rsidR="00DC5353" w:rsidRPr="00FF353C" w:rsidDel="00DC5353" w:rsidRDefault="00DC5353" w:rsidP="00216F5F">
            <w:pPr>
              <w:pStyle w:val="NormalLeft"/>
              <w:rPr>
                <w:del w:id="3365" w:author="Author"/>
                <w:lang w:val="en-GB"/>
              </w:rPr>
            </w:pPr>
            <w:del w:id="3366" w:author="Author">
              <w:r w:rsidRPr="00FF353C" w:rsidDel="00DC5353">
                <w:rPr>
                  <w:lang w:val="en-GB"/>
                </w:rPr>
                <w:delText xml:space="preserve">R0640/C0130  </w:delText>
              </w:r>
            </w:del>
          </w:p>
        </w:tc>
        <w:tc>
          <w:tcPr>
            <w:tcW w:w="2322" w:type="dxa"/>
            <w:tcBorders>
              <w:top w:val="single" w:sz="2" w:space="0" w:color="auto"/>
              <w:left w:val="single" w:sz="2" w:space="0" w:color="auto"/>
              <w:bottom w:val="single" w:sz="2" w:space="0" w:color="auto"/>
              <w:right w:val="single" w:sz="2" w:space="0" w:color="auto"/>
            </w:tcBorders>
          </w:tcPr>
          <w:p w14:paraId="45938ED0" w14:textId="60CF4304" w:rsidR="00DC5353" w:rsidRPr="00FF353C" w:rsidDel="00DC5353" w:rsidRDefault="00DC5353" w:rsidP="00216F5F">
            <w:pPr>
              <w:pStyle w:val="NormalLeft"/>
              <w:rPr>
                <w:del w:id="3367" w:author="Author"/>
                <w:lang w:val="en-GB"/>
              </w:rPr>
            </w:pPr>
            <w:del w:id="3368" w:author="Author">
              <w:r w:rsidRPr="00FF353C" w:rsidDel="00DC5353">
                <w:rPr>
                  <w:lang w:val="en-GB"/>
                </w:rPr>
                <w:delText xml:space="preserve">Amount/estimate of LAC DT  </w:delText>
              </w:r>
            </w:del>
          </w:p>
        </w:tc>
        <w:tc>
          <w:tcPr>
            <w:tcW w:w="5293" w:type="dxa"/>
            <w:tcBorders>
              <w:top w:val="single" w:sz="2" w:space="0" w:color="auto"/>
              <w:left w:val="single" w:sz="2" w:space="0" w:color="auto"/>
              <w:bottom w:val="single" w:sz="2" w:space="0" w:color="auto"/>
              <w:right w:val="single" w:sz="2" w:space="0" w:color="auto"/>
            </w:tcBorders>
          </w:tcPr>
          <w:p w14:paraId="48DA88BF" w14:textId="4A7D37DC" w:rsidR="00DC5353" w:rsidRPr="00FF353C" w:rsidDel="00DC5353" w:rsidRDefault="00DC5353" w:rsidP="00216F5F">
            <w:pPr>
              <w:pStyle w:val="NormalLeft"/>
              <w:rPr>
                <w:del w:id="3369" w:author="Author"/>
                <w:lang w:val="en-GB"/>
              </w:rPr>
            </w:pPr>
            <w:del w:id="3370" w:author="Author">
              <w:r w:rsidRPr="00FF353C" w:rsidDel="00DC5353">
                <w:rPr>
                  <w:lang w:val="en-GB"/>
                </w:rPr>
                <w:delText xml:space="preserve">Amount/estimate of loss-absorbing capacity of deferred taxes, calculated in accordance with Article 207 of Delegated Regulation (EU) 2015/35. The LAC amount of this cell shall be the same as the value in the cell R0310/C0100 in S.25.02.01.  </w:delText>
              </w:r>
            </w:del>
          </w:p>
        </w:tc>
      </w:tr>
      <w:tr w:rsidR="00DC5353" w:rsidRPr="00FF353C" w:rsidDel="00DC5353" w14:paraId="38DADBF4" w14:textId="0ED78A89" w:rsidTr="00216F5F">
        <w:trPr>
          <w:del w:id="3371" w:author="Author"/>
        </w:trPr>
        <w:tc>
          <w:tcPr>
            <w:tcW w:w="1671" w:type="dxa"/>
            <w:tcBorders>
              <w:top w:val="single" w:sz="2" w:space="0" w:color="auto"/>
              <w:left w:val="single" w:sz="2" w:space="0" w:color="auto"/>
              <w:bottom w:val="single" w:sz="2" w:space="0" w:color="auto"/>
              <w:right w:val="single" w:sz="2" w:space="0" w:color="auto"/>
            </w:tcBorders>
          </w:tcPr>
          <w:p w14:paraId="208F9CF9" w14:textId="311D59EB" w:rsidR="00DC5353" w:rsidRPr="00FF353C" w:rsidDel="00DC5353" w:rsidRDefault="00DC5353" w:rsidP="00216F5F">
            <w:pPr>
              <w:pStyle w:val="NormalLeft"/>
              <w:rPr>
                <w:del w:id="3372" w:author="Author"/>
                <w:lang w:val="en-GB"/>
              </w:rPr>
            </w:pPr>
            <w:del w:id="3373" w:author="Author">
              <w:r w:rsidRPr="00FF353C" w:rsidDel="00DC5353">
                <w:rPr>
                  <w:lang w:val="en-GB"/>
                </w:rPr>
                <w:delText xml:space="preserve">R0650/C0130  </w:delText>
              </w:r>
            </w:del>
          </w:p>
        </w:tc>
        <w:tc>
          <w:tcPr>
            <w:tcW w:w="2322" w:type="dxa"/>
            <w:tcBorders>
              <w:top w:val="single" w:sz="2" w:space="0" w:color="auto"/>
              <w:left w:val="single" w:sz="2" w:space="0" w:color="auto"/>
              <w:bottom w:val="single" w:sz="2" w:space="0" w:color="auto"/>
              <w:right w:val="single" w:sz="2" w:space="0" w:color="auto"/>
            </w:tcBorders>
          </w:tcPr>
          <w:p w14:paraId="4085BA20" w14:textId="0A47C870" w:rsidR="00DC5353" w:rsidRPr="00FF353C" w:rsidDel="00DC5353" w:rsidRDefault="00DC5353" w:rsidP="00216F5F">
            <w:pPr>
              <w:pStyle w:val="NormalLeft"/>
              <w:rPr>
                <w:del w:id="3374" w:author="Author"/>
                <w:lang w:val="en-GB"/>
              </w:rPr>
            </w:pPr>
            <w:del w:id="3375" w:author="Author">
              <w:r w:rsidRPr="00FF353C" w:rsidDel="00DC5353">
                <w:rPr>
                  <w:lang w:val="en-GB"/>
                </w:rPr>
                <w:delText xml:space="preserve">Amount/estimate of LAC DT justified by reversion of deferred tax liabilities  </w:delText>
              </w:r>
            </w:del>
          </w:p>
        </w:tc>
        <w:tc>
          <w:tcPr>
            <w:tcW w:w="5293" w:type="dxa"/>
            <w:tcBorders>
              <w:top w:val="single" w:sz="2" w:space="0" w:color="auto"/>
              <w:left w:val="single" w:sz="2" w:space="0" w:color="auto"/>
              <w:bottom w:val="single" w:sz="2" w:space="0" w:color="auto"/>
              <w:right w:val="single" w:sz="2" w:space="0" w:color="auto"/>
            </w:tcBorders>
          </w:tcPr>
          <w:p w14:paraId="65423AE9" w14:textId="6A59B73D" w:rsidR="00DC5353" w:rsidRPr="00FF353C" w:rsidDel="00DC5353" w:rsidRDefault="00DC5353" w:rsidP="00216F5F">
            <w:pPr>
              <w:pStyle w:val="NormalLeft"/>
              <w:rPr>
                <w:del w:id="3376" w:author="Author"/>
                <w:lang w:val="en-GB"/>
              </w:rPr>
            </w:pPr>
            <w:del w:id="3377" w:author="Author">
              <w:r w:rsidRPr="00FF353C" w:rsidDel="00DC5353">
                <w:rPr>
                  <w:lang w:val="en-GB"/>
                </w:rPr>
                <w:delText xml:space="preserve">Amount/estimate of loss-absorbing capacity of deferred taxes, calculated in accordance with Article 207 of Delegated Regulation (EU) 2015/35, justified by reversion of deferred tax liabilities.  </w:delText>
              </w:r>
            </w:del>
          </w:p>
        </w:tc>
      </w:tr>
      <w:tr w:rsidR="00DC5353" w:rsidRPr="00FF353C" w:rsidDel="00DC5353" w14:paraId="28A6B7F2" w14:textId="47EE0A64" w:rsidTr="00216F5F">
        <w:trPr>
          <w:del w:id="3378" w:author="Author"/>
        </w:trPr>
        <w:tc>
          <w:tcPr>
            <w:tcW w:w="1671" w:type="dxa"/>
            <w:tcBorders>
              <w:top w:val="single" w:sz="2" w:space="0" w:color="auto"/>
              <w:left w:val="single" w:sz="2" w:space="0" w:color="auto"/>
              <w:bottom w:val="single" w:sz="2" w:space="0" w:color="auto"/>
              <w:right w:val="single" w:sz="2" w:space="0" w:color="auto"/>
            </w:tcBorders>
          </w:tcPr>
          <w:p w14:paraId="3F34FB47" w14:textId="35ABE820" w:rsidR="00DC5353" w:rsidRPr="00FF353C" w:rsidDel="00DC5353" w:rsidRDefault="00DC5353" w:rsidP="00216F5F">
            <w:pPr>
              <w:pStyle w:val="NormalLeft"/>
              <w:rPr>
                <w:del w:id="3379" w:author="Author"/>
                <w:lang w:val="en-GB"/>
              </w:rPr>
            </w:pPr>
            <w:del w:id="3380" w:author="Author">
              <w:r w:rsidRPr="00FF353C" w:rsidDel="00DC5353">
                <w:rPr>
                  <w:lang w:val="en-GB"/>
                </w:rPr>
                <w:delText xml:space="preserve">R0660/C0130  </w:delText>
              </w:r>
            </w:del>
          </w:p>
        </w:tc>
        <w:tc>
          <w:tcPr>
            <w:tcW w:w="2322" w:type="dxa"/>
            <w:tcBorders>
              <w:top w:val="single" w:sz="2" w:space="0" w:color="auto"/>
              <w:left w:val="single" w:sz="2" w:space="0" w:color="auto"/>
              <w:bottom w:val="single" w:sz="2" w:space="0" w:color="auto"/>
              <w:right w:val="single" w:sz="2" w:space="0" w:color="auto"/>
            </w:tcBorders>
          </w:tcPr>
          <w:p w14:paraId="6E98B240" w14:textId="1271CD98" w:rsidR="00DC5353" w:rsidRPr="00FF353C" w:rsidDel="00DC5353" w:rsidRDefault="00DC5353" w:rsidP="00216F5F">
            <w:pPr>
              <w:pStyle w:val="NormalLeft"/>
              <w:rPr>
                <w:del w:id="3381" w:author="Author"/>
                <w:lang w:val="en-GB"/>
              </w:rPr>
            </w:pPr>
            <w:del w:id="3382" w:author="Author">
              <w:r w:rsidRPr="00FF353C" w:rsidDel="00DC5353">
                <w:rPr>
                  <w:lang w:val="en-GB"/>
                </w:rPr>
                <w:delText>Amount/estimate of LAC DT justified by reference to probable future taxable economic profit</w:delText>
              </w:r>
            </w:del>
          </w:p>
        </w:tc>
        <w:tc>
          <w:tcPr>
            <w:tcW w:w="5293" w:type="dxa"/>
            <w:tcBorders>
              <w:top w:val="single" w:sz="2" w:space="0" w:color="auto"/>
              <w:left w:val="single" w:sz="2" w:space="0" w:color="auto"/>
              <w:bottom w:val="single" w:sz="2" w:space="0" w:color="auto"/>
              <w:right w:val="single" w:sz="2" w:space="0" w:color="auto"/>
            </w:tcBorders>
          </w:tcPr>
          <w:p w14:paraId="72FB2AD2" w14:textId="72DDF432" w:rsidR="00DC5353" w:rsidRPr="00FF353C" w:rsidDel="00DC5353" w:rsidRDefault="00DC5353" w:rsidP="00216F5F">
            <w:pPr>
              <w:pStyle w:val="NormalLeft"/>
              <w:rPr>
                <w:del w:id="3383" w:author="Author"/>
                <w:lang w:val="en-GB"/>
              </w:rPr>
            </w:pPr>
            <w:del w:id="3384" w:author="Author">
              <w:r w:rsidRPr="00FF353C" w:rsidDel="00DC5353">
                <w:rPr>
                  <w:lang w:val="en-GB"/>
                </w:rPr>
                <w:delText xml:space="preserve">Amount/estimate of loss-absorbing capacity of deferred taxes, calculated in accordance with Article 207 of Delegated Regulation (EU) 2015/35, justified by reference to probable future taxable economic profit.  </w:delText>
              </w:r>
            </w:del>
          </w:p>
        </w:tc>
      </w:tr>
      <w:tr w:rsidR="00DC5353" w:rsidRPr="00FF353C" w:rsidDel="00DC5353" w14:paraId="662AF738" w14:textId="1B720FFF" w:rsidTr="00216F5F">
        <w:trPr>
          <w:del w:id="3385" w:author="Author"/>
        </w:trPr>
        <w:tc>
          <w:tcPr>
            <w:tcW w:w="1671" w:type="dxa"/>
            <w:tcBorders>
              <w:top w:val="single" w:sz="2" w:space="0" w:color="auto"/>
              <w:left w:val="single" w:sz="2" w:space="0" w:color="auto"/>
              <w:bottom w:val="single" w:sz="2" w:space="0" w:color="auto"/>
              <w:right w:val="single" w:sz="2" w:space="0" w:color="auto"/>
            </w:tcBorders>
          </w:tcPr>
          <w:p w14:paraId="1EEB89EB" w14:textId="53098071" w:rsidR="00DC5353" w:rsidRPr="00FF353C" w:rsidDel="00DC5353" w:rsidRDefault="00DC5353" w:rsidP="00216F5F">
            <w:pPr>
              <w:pStyle w:val="NormalLeft"/>
              <w:rPr>
                <w:del w:id="3386" w:author="Author"/>
                <w:lang w:val="en-GB"/>
              </w:rPr>
            </w:pPr>
            <w:del w:id="3387" w:author="Author">
              <w:r w:rsidRPr="00FF353C" w:rsidDel="00DC5353">
                <w:rPr>
                  <w:lang w:val="en-GB"/>
                </w:rPr>
                <w:delText xml:space="preserve">R0670/C0130  </w:delText>
              </w:r>
            </w:del>
          </w:p>
        </w:tc>
        <w:tc>
          <w:tcPr>
            <w:tcW w:w="2322" w:type="dxa"/>
            <w:tcBorders>
              <w:top w:val="single" w:sz="2" w:space="0" w:color="auto"/>
              <w:left w:val="single" w:sz="2" w:space="0" w:color="auto"/>
              <w:bottom w:val="single" w:sz="2" w:space="0" w:color="auto"/>
              <w:right w:val="single" w:sz="2" w:space="0" w:color="auto"/>
            </w:tcBorders>
          </w:tcPr>
          <w:p w14:paraId="4D16CF64" w14:textId="219099E1" w:rsidR="00DC5353" w:rsidRPr="00FF353C" w:rsidDel="00DC5353" w:rsidRDefault="00DC5353" w:rsidP="00216F5F">
            <w:pPr>
              <w:pStyle w:val="NormalLeft"/>
              <w:rPr>
                <w:del w:id="3388" w:author="Author"/>
                <w:lang w:val="en-GB"/>
              </w:rPr>
            </w:pPr>
            <w:del w:id="3389" w:author="Author">
              <w:r w:rsidRPr="00FF353C" w:rsidDel="00DC5353">
                <w:rPr>
                  <w:lang w:val="en-GB"/>
                </w:rPr>
                <w:delText xml:space="preserve">Amount/estimate of LAC DT justified by carry back, current year  </w:delText>
              </w:r>
            </w:del>
          </w:p>
        </w:tc>
        <w:tc>
          <w:tcPr>
            <w:tcW w:w="5293" w:type="dxa"/>
            <w:tcBorders>
              <w:top w:val="single" w:sz="2" w:space="0" w:color="auto"/>
              <w:left w:val="single" w:sz="2" w:space="0" w:color="auto"/>
              <w:bottom w:val="single" w:sz="2" w:space="0" w:color="auto"/>
              <w:right w:val="single" w:sz="2" w:space="0" w:color="auto"/>
            </w:tcBorders>
          </w:tcPr>
          <w:p w14:paraId="7F1F130E" w14:textId="1AE6986B" w:rsidR="00DC5353" w:rsidRPr="00FF353C" w:rsidDel="00DC5353" w:rsidRDefault="00DC5353" w:rsidP="00216F5F">
            <w:pPr>
              <w:pStyle w:val="NormalLeft"/>
              <w:rPr>
                <w:del w:id="3390" w:author="Author"/>
                <w:lang w:val="en-GB"/>
              </w:rPr>
            </w:pPr>
            <w:del w:id="3391" w:author="Author">
              <w:r w:rsidRPr="00FF353C" w:rsidDel="00DC5353">
                <w:rPr>
                  <w:lang w:val="en-GB"/>
                </w:rPr>
                <w:delText xml:space="preserve">Amount/estimate of loss-absorbing capacity of deferred taxes, calculated in accordance with Article 207 of Delegated Regulation (EU) 2015/35, justified by profits from past years. Amount of the losses allocated to the next year. </w:delText>
              </w:r>
            </w:del>
          </w:p>
        </w:tc>
      </w:tr>
      <w:tr w:rsidR="00DC5353" w:rsidRPr="00FF353C" w:rsidDel="00DC5353" w14:paraId="596025DE" w14:textId="50006524" w:rsidTr="00216F5F">
        <w:trPr>
          <w:del w:id="3392" w:author="Author"/>
        </w:trPr>
        <w:tc>
          <w:tcPr>
            <w:tcW w:w="1671" w:type="dxa"/>
            <w:tcBorders>
              <w:top w:val="single" w:sz="2" w:space="0" w:color="auto"/>
              <w:left w:val="single" w:sz="2" w:space="0" w:color="auto"/>
              <w:bottom w:val="single" w:sz="2" w:space="0" w:color="auto"/>
              <w:right w:val="single" w:sz="2" w:space="0" w:color="auto"/>
            </w:tcBorders>
          </w:tcPr>
          <w:p w14:paraId="195B185B" w14:textId="38A7242A" w:rsidR="00DC5353" w:rsidRPr="00FF353C" w:rsidDel="00DC5353" w:rsidRDefault="00DC5353" w:rsidP="00216F5F">
            <w:pPr>
              <w:pStyle w:val="NormalLeft"/>
              <w:rPr>
                <w:del w:id="3393" w:author="Author"/>
                <w:lang w:val="en-GB"/>
              </w:rPr>
            </w:pPr>
            <w:del w:id="3394" w:author="Author">
              <w:r w:rsidRPr="00FF353C" w:rsidDel="00DC5353">
                <w:rPr>
                  <w:lang w:val="en-GB"/>
                </w:rPr>
                <w:delText xml:space="preserve">R0680/C0130  </w:delText>
              </w:r>
            </w:del>
          </w:p>
        </w:tc>
        <w:tc>
          <w:tcPr>
            <w:tcW w:w="2322" w:type="dxa"/>
            <w:tcBorders>
              <w:top w:val="single" w:sz="2" w:space="0" w:color="auto"/>
              <w:left w:val="single" w:sz="2" w:space="0" w:color="auto"/>
              <w:bottom w:val="single" w:sz="2" w:space="0" w:color="auto"/>
              <w:right w:val="single" w:sz="2" w:space="0" w:color="auto"/>
            </w:tcBorders>
          </w:tcPr>
          <w:p w14:paraId="56C21BF2" w14:textId="6F2E39C5" w:rsidR="00DC5353" w:rsidRPr="00FF353C" w:rsidDel="00DC5353" w:rsidRDefault="00DC5353" w:rsidP="00216F5F">
            <w:pPr>
              <w:pStyle w:val="NormalLeft"/>
              <w:rPr>
                <w:del w:id="3395" w:author="Author"/>
                <w:lang w:val="en-GB"/>
              </w:rPr>
            </w:pPr>
            <w:del w:id="3396" w:author="Author">
              <w:r w:rsidRPr="00FF353C" w:rsidDel="00DC5353">
                <w:rPr>
                  <w:lang w:val="en-GB"/>
                </w:rPr>
                <w:delText xml:space="preserve">Amount/estimate of LAC DT justified by carry back, future years  </w:delText>
              </w:r>
            </w:del>
          </w:p>
        </w:tc>
        <w:tc>
          <w:tcPr>
            <w:tcW w:w="5293" w:type="dxa"/>
            <w:tcBorders>
              <w:top w:val="single" w:sz="2" w:space="0" w:color="auto"/>
              <w:left w:val="single" w:sz="2" w:space="0" w:color="auto"/>
              <w:bottom w:val="single" w:sz="2" w:space="0" w:color="auto"/>
              <w:right w:val="single" w:sz="2" w:space="0" w:color="auto"/>
            </w:tcBorders>
          </w:tcPr>
          <w:p w14:paraId="6FB6F84A" w14:textId="4925F3A2" w:rsidR="00DC5353" w:rsidRPr="00FF353C" w:rsidDel="00DC5353" w:rsidRDefault="00DC5353" w:rsidP="00216F5F">
            <w:pPr>
              <w:pStyle w:val="NormalLeft"/>
              <w:rPr>
                <w:del w:id="3397" w:author="Author"/>
                <w:lang w:val="en-GB"/>
              </w:rPr>
            </w:pPr>
            <w:del w:id="3398" w:author="Author">
              <w:r w:rsidRPr="00FF353C" w:rsidDel="00DC5353">
                <w:rPr>
                  <w:lang w:val="en-GB"/>
                </w:rPr>
                <w:delText xml:space="preserve">Amount/estimate of loss-absorbing capacity of deferred taxes, calculated in accordance with Article 207 of Delegated Regulation (EU) 2015/35, justified by profits from past years Amount of losses allocated to the years after next year.  </w:delText>
              </w:r>
            </w:del>
          </w:p>
        </w:tc>
      </w:tr>
      <w:tr w:rsidR="00DC5353" w:rsidRPr="00FF353C" w:rsidDel="00DC5353" w14:paraId="19451F46" w14:textId="5A659625" w:rsidTr="00216F5F">
        <w:trPr>
          <w:del w:id="3399" w:author="Author"/>
        </w:trPr>
        <w:tc>
          <w:tcPr>
            <w:tcW w:w="1671" w:type="dxa"/>
            <w:tcBorders>
              <w:top w:val="single" w:sz="2" w:space="0" w:color="auto"/>
              <w:left w:val="single" w:sz="2" w:space="0" w:color="auto"/>
              <w:bottom w:val="single" w:sz="2" w:space="0" w:color="auto"/>
              <w:right w:val="single" w:sz="2" w:space="0" w:color="auto"/>
            </w:tcBorders>
          </w:tcPr>
          <w:p w14:paraId="5899A092" w14:textId="09F1E32B" w:rsidR="00DC5353" w:rsidRPr="00FF353C" w:rsidDel="00DC5353" w:rsidRDefault="00DC5353" w:rsidP="00216F5F">
            <w:pPr>
              <w:pStyle w:val="NormalLeft"/>
              <w:rPr>
                <w:del w:id="3400" w:author="Author"/>
                <w:lang w:val="en-GB"/>
              </w:rPr>
            </w:pPr>
            <w:del w:id="3401" w:author="Author">
              <w:r w:rsidRPr="00FF353C" w:rsidDel="00DC5353">
                <w:rPr>
                  <w:lang w:val="en-GB"/>
                </w:rPr>
                <w:delText xml:space="preserve">R0690/C0130  </w:delText>
              </w:r>
            </w:del>
          </w:p>
        </w:tc>
        <w:tc>
          <w:tcPr>
            <w:tcW w:w="2322" w:type="dxa"/>
            <w:tcBorders>
              <w:top w:val="single" w:sz="2" w:space="0" w:color="auto"/>
              <w:left w:val="single" w:sz="2" w:space="0" w:color="auto"/>
              <w:bottom w:val="single" w:sz="2" w:space="0" w:color="auto"/>
              <w:right w:val="single" w:sz="2" w:space="0" w:color="auto"/>
            </w:tcBorders>
          </w:tcPr>
          <w:p w14:paraId="18B1E299" w14:textId="62507347" w:rsidR="00DC5353" w:rsidRPr="00FF353C" w:rsidDel="00DC5353" w:rsidRDefault="00DC5353" w:rsidP="00216F5F">
            <w:pPr>
              <w:pStyle w:val="NormalLeft"/>
              <w:rPr>
                <w:del w:id="3402" w:author="Author"/>
                <w:lang w:val="en-GB"/>
              </w:rPr>
            </w:pPr>
            <w:del w:id="3403" w:author="Author">
              <w:r w:rsidRPr="00FF353C" w:rsidDel="00DC5353">
                <w:rPr>
                  <w:lang w:val="en-GB"/>
                </w:rPr>
                <w:delText xml:space="preserve">Amount/estimate of Maximum LAC DT  </w:delText>
              </w:r>
            </w:del>
          </w:p>
        </w:tc>
        <w:tc>
          <w:tcPr>
            <w:tcW w:w="5293" w:type="dxa"/>
            <w:tcBorders>
              <w:top w:val="single" w:sz="2" w:space="0" w:color="auto"/>
              <w:left w:val="single" w:sz="2" w:space="0" w:color="auto"/>
              <w:bottom w:val="single" w:sz="2" w:space="0" w:color="auto"/>
              <w:right w:val="single" w:sz="2" w:space="0" w:color="auto"/>
            </w:tcBorders>
          </w:tcPr>
          <w:p w14:paraId="7B4ECE16" w14:textId="72810339" w:rsidR="00DC5353" w:rsidRPr="00FF353C" w:rsidDel="00DC5353" w:rsidRDefault="00DC5353" w:rsidP="00216F5F">
            <w:pPr>
              <w:pStyle w:val="NormalLeft"/>
              <w:rPr>
                <w:del w:id="3404" w:author="Author"/>
                <w:lang w:val="en-GB"/>
              </w:rPr>
            </w:pPr>
            <w:del w:id="3405" w:author="Author">
              <w:r w:rsidRPr="00FF353C" w:rsidDel="00DC5353">
                <w:rPr>
                  <w:lang w:val="en-GB"/>
                </w:rPr>
                <w:delText xml:space="preserve">Maximal amount of loss-absorbing capacity of deferred taxes that could be available, before the assessment whether the increase in net deferred tax assets can be used for the purposes of the adjustment, as provided for in Article 207(2) of Delegated Regulation (EU) 2015/35  </w:delText>
              </w:r>
            </w:del>
          </w:p>
        </w:tc>
      </w:tr>
    </w:tbl>
    <w:p w14:paraId="52FF6F76" w14:textId="28C738DF" w:rsidR="00DC5353" w:rsidRPr="00FF353C" w:rsidDel="00DC5353" w:rsidRDefault="00DC5353" w:rsidP="00DC5353">
      <w:pPr>
        <w:pStyle w:val="ManualHeading2"/>
        <w:numPr>
          <w:ilvl w:val="0"/>
          <w:numId w:val="0"/>
        </w:numPr>
        <w:ind w:left="851" w:hanging="851"/>
        <w:rPr>
          <w:del w:id="3406" w:author="Author"/>
          <w:lang w:val="en-GB"/>
        </w:rPr>
      </w:pPr>
      <w:del w:id="3407" w:author="Author">
        <w:r w:rsidRPr="00FF353C" w:rsidDel="00DC5353">
          <w:rPr>
            <w:i/>
            <w:iCs/>
            <w:lang w:val="en-GB"/>
          </w:rPr>
          <w:lastRenderedPageBreak/>
          <w:delText>S.25.03 — Solvency Capital Requirement — for undertakings using full internal model</w:delText>
        </w:r>
      </w:del>
    </w:p>
    <w:p w14:paraId="2C63E3A6" w14:textId="37088933" w:rsidR="00DC5353" w:rsidRPr="00FF353C" w:rsidDel="00DC5353" w:rsidRDefault="00DC5353" w:rsidP="00DC5353">
      <w:pPr>
        <w:rPr>
          <w:del w:id="3408" w:author="Author"/>
          <w:lang w:val="en-GB"/>
        </w:rPr>
      </w:pPr>
      <w:del w:id="3409" w:author="Author">
        <w:r w:rsidRPr="00FF353C" w:rsidDel="00DC5353">
          <w:rPr>
            <w:i/>
            <w:iCs/>
            <w:lang w:val="en-GB"/>
          </w:rPr>
          <w:delText>General comments:</w:delText>
        </w:r>
      </w:del>
    </w:p>
    <w:p w14:paraId="0F2132B8" w14:textId="0B8AC06E" w:rsidR="00DC5353" w:rsidRPr="00FF353C" w:rsidDel="00DC5353" w:rsidRDefault="00DC5353" w:rsidP="00DC5353">
      <w:pPr>
        <w:rPr>
          <w:del w:id="3410" w:author="Author"/>
          <w:lang w:val="en-GB"/>
        </w:rPr>
      </w:pPr>
      <w:del w:id="3411" w:author="Author">
        <w:r w:rsidRPr="00FF353C" w:rsidDel="00DC5353">
          <w:rPr>
            <w:lang w:val="en-GB"/>
          </w:rPr>
          <w:delText>This section relates to opening and annual submission of information for individual entities, ring fenced–funds, matching adjustment portfolios and remaining part.</w:delText>
        </w:r>
      </w:del>
    </w:p>
    <w:p w14:paraId="07A38767" w14:textId="1A367284" w:rsidR="00DC5353" w:rsidRPr="00FF353C" w:rsidDel="00DC5353" w:rsidRDefault="00DC5353" w:rsidP="00DC5353">
      <w:pPr>
        <w:rPr>
          <w:del w:id="3412" w:author="Author"/>
          <w:lang w:val="en-GB"/>
        </w:rPr>
      </w:pPr>
      <w:del w:id="3413" w:author="Author">
        <w:r w:rsidRPr="00FF353C" w:rsidDel="00DC5353">
          <w:rPr>
            <w:lang w:val="en-GB"/>
          </w:rPr>
          <w:delText>The components to be reported shall be agreed between national supervisory authorities and insurance and reinsurance undertakings.</w:delText>
        </w:r>
      </w:del>
    </w:p>
    <w:p w14:paraId="278E23A1" w14:textId="07B6A2B8" w:rsidR="00DC5353" w:rsidRPr="00FF353C" w:rsidDel="00DC5353" w:rsidRDefault="00DC5353" w:rsidP="00DC5353">
      <w:pPr>
        <w:rPr>
          <w:del w:id="3414" w:author="Author"/>
          <w:lang w:val="en-GB"/>
        </w:rPr>
      </w:pPr>
      <w:del w:id="3415" w:author="Author">
        <w:r w:rsidRPr="00FF353C" w:rsidDel="00DC5353">
          <w:rPr>
            <w:lang w:val="en-GB"/>
          </w:rPr>
          <w:delText>Template SR.25.03 has to be filled in for each ring–fenced fund (RFF), each matching adjustment portfolio (MAP) and for the remaining part for every undertaking under a full internal model. However, where a RFF/MAP includes a MAP/RFF embedded, the fund should be treated as different funds. This template shall be reported for all sub–funds of a material RFF/MAP as identified in the second table of S.01.03.</w:delText>
        </w:r>
      </w:del>
    </w:p>
    <w:tbl>
      <w:tblPr>
        <w:tblW w:w="0" w:type="auto"/>
        <w:tblLayout w:type="fixed"/>
        <w:tblLook w:val="0000" w:firstRow="0" w:lastRow="0" w:firstColumn="0" w:lastColumn="0" w:noHBand="0" w:noVBand="0"/>
      </w:tblPr>
      <w:tblGrid>
        <w:gridCol w:w="1857"/>
        <w:gridCol w:w="2322"/>
        <w:gridCol w:w="5107"/>
      </w:tblGrid>
      <w:tr w:rsidR="00DC5353" w:rsidRPr="00FF353C" w:rsidDel="00DC5353" w14:paraId="3AEBA81A" w14:textId="2AA855E6" w:rsidTr="00216F5F">
        <w:trPr>
          <w:del w:id="3416" w:author="Author"/>
        </w:trPr>
        <w:tc>
          <w:tcPr>
            <w:tcW w:w="1857" w:type="dxa"/>
            <w:tcBorders>
              <w:top w:val="single" w:sz="2" w:space="0" w:color="auto"/>
              <w:left w:val="single" w:sz="2" w:space="0" w:color="auto"/>
              <w:bottom w:val="single" w:sz="2" w:space="0" w:color="auto"/>
              <w:right w:val="single" w:sz="2" w:space="0" w:color="auto"/>
            </w:tcBorders>
          </w:tcPr>
          <w:p w14:paraId="12F9AD95" w14:textId="048D238C" w:rsidR="00DC5353" w:rsidRPr="00FF353C" w:rsidDel="00DC5353" w:rsidRDefault="00DC5353" w:rsidP="00216F5F">
            <w:pPr>
              <w:adjustRightInd w:val="0"/>
              <w:spacing w:before="0" w:after="0"/>
              <w:jc w:val="left"/>
              <w:rPr>
                <w:del w:id="3417" w:author="Author"/>
                <w:lang w:val="en-GB"/>
              </w:rPr>
            </w:pPr>
          </w:p>
        </w:tc>
        <w:tc>
          <w:tcPr>
            <w:tcW w:w="2322" w:type="dxa"/>
            <w:tcBorders>
              <w:top w:val="single" w:sz="2" w:space="0" w:color="auto"/>
              <w:left w:val="single" w:sz="2" w:space="0" w:color="auto"/>
              <w:bottom w:val="single" w:sz="2" w:space="0" w:color="auto"/>
              <w:right w:val="single" w:sz="2" w:space="0" w:color="auto"/>
            </w:tcBorders>
          </w:tcPr>
          <w:p w14:paraId="0F84FBA8" w14:textId="5681408E" w:rsidR="00DC5353" w:rsidRPr="00FF353C" w:rsidDel="00DC5353" w:rsidRDefault="00DC5353" w:rsidP="00216F5F">
            <w:pPr>
              <w:pStyle w:val="NormalCentered"/>
              <w:rPr>
                <w:del w:id="3418" w:author="Author"/>
                <w:lang w:val="en-GB"/>
              </w:rPr>
            </w:pPr>
            <w:del w:id="3419" w:author="Author">
              <w:r w:rsidRPr="00FF353C" w:rsidDel="00DC5353">
                <w:rPr>
                  <w:lang w:val="en-GB"/>
                </w:rPr>
                <w:delText>ITEM</w:delText>
              </w:r>
            </w:del>
          </w:p>
        </w:tc>
        <w:tc>
          <w:tcPr>
            <w:tcW w:w="5107" w:type="dxa"/>
            <w:tcBorders>
              <w:top w:val="single" w:sz="2" w:space="0" w:color="auto"/>
              <w:left w:val="single" w:sz="2" w:space="0" w:color="auto"/>
              <w:bottom w:val="single" w:sz="2" w:space="0" w:color="auto"/>
              <w:right w:val="single" w:sz="2" w:space="0" w:color="auto"/>
            </w:tcBorders>
          </w:tcPr>
          <w:p w14:paraId="7BB71D4A" w14:textId="1FD0DC83" w:rsidR="00DC5353" w:rsidRPr="00FF353C" w:rsidDel="00DC5353" w:rsidRDefault="00DC5353" w:rsidP="00216F5F">
            <w:pPr>
              <w:pStyle w:val="NormalCentered"/>
              <w:rPr>
                <w:del w:id="3420" w:author="Author"/>
                <w:lang w:val="en-GB"/>
              </w:rPr>
            </w:pPr>
            <w:del w:id="3421" w:author="Author">
              <w:r w:rsidRPr="00FF353C" w:rsidDel="00DC5353">
                <w:rPr>
                  <w:lang w:val="en-GB"/>
                </w:rPr>
                <w:delText>INSTRUCTIONS</w:delText>
              </w:r>
            </w:del>
          </w:p>
        </w:tc>
      </w:tr>
      <w:tr w:rsidR="00DC5353" w:rsidRPr="00FF353C" w:rsidDel="00DC5353" w14:paraId="1B670138" w14:textId="53F3F7A9" w:rsidTr="00216F5F">
        <w:trPr>
          <w:del w:id="3422" w:author="Author"/>
        </w:trPr>
        <w:tc>
          <w:tcPr>
            <w:tcW w:w="1857" w:type="dxa"/>
            <w:tcBorders>
              <w:top w:val="single" w:sz="2" w:space="0" w:color="auto"/>
              <w:left w:val="single" w:sz="2" w:space="0" w:color="auto"/>
              <w:bottom w:val="single" w:sz="2" w:space="0" w:color="auto"/>
              <w:right w:val="single" w:sz="2" w:space="0" w:color="auto"/>
            </w:tcBorders>
          </w:tcPr>
          <w:p w14:paraId="7D9CCFF9" w14:textId="2D1F2DD4" w:rsidR="00DC5353" w:rsidRPr="00FF353C" w:rsidDel="00DC5353" w:rsidRDefault="00DC5353" w:rsidP="00216F5F">
            <w:pPr>
              <w:pStyle w:val="NormalLeft"/>
              <w:rPr>
                <w:del w:id="3423" w:author="Author"/>
                <w:lang w:val="en-GB"/>
              </w:rPr>
            </w:pPr>
            <w:del w:id="3424" w:author="Author">
              <w:r w:rsidRPr="00FF353C" w:rsidDel="00DC5353">
                <w:rPr>
                  <w:lang w:val="en-GB"/>
                </w:rPr>
                <w:delText>Z0020</w:delText>
              </w:r>
            </w:del>
          </w:p>
        </w:tc>
        <w:tc>
          <w:tcPr>
            <w:tcW w:w="2322" w:type="dxa"/>
            <w:tcBorders>
              <w:top w:val="single" w:sz="2" w:space="0" w:color="auto"/>
              <w:left w:val="single" w:sz="2" w:space="0" w:color="auto"/>
              <w:bottom w:val="single" w:sz="2" w:space="0" w:color="auto"/>
              <w:right w:val="single" w:sz="2" w:space="0" w:color="auto"/>
            </w:tcBorders>
          </w:tcPr>
          <w:p w14:paraId="03E37E32" w14:textId="148355BD" w:rsidR="00DC5353" w:rsidRPr="00FF353C" w:rsidDel="00DC5353" w:rsidRDefault="00DC5353" w:rsidP="00216F5F">
            <w:pPr>
              <w:pStyle w:val="NormalLeft"/>
              <w:rPr>
                <w:del w:id="3425" w:author="Author"/>
                <w:lang w:val="en-GB"/>
              </w:rPr>
            </w:pPr>
            <w:del w:id="3426" w:author="Author">
              <w:r w:rsidRPr="00FF353C" w:rsidDel="00DC5353">
                <w:rPr>
                  <w:lang w:val="en-GB"/>
                </w:rPr>
                <w:delText>Ring–fenced fund, matching adjustment portfolio or Remaining Part</w:delText>
              </w:r>
            </w:del>
          </w:p>
        </w:tc>
        <w:tc>
          <w:tcPr>
            <w:tcW w:w="5107" w:type="dxa"/>
            <w:tcBorders>
              <w:top w:val="single" w:sz="2" w:space="0" w:color="auto"/>
              <w:left w:val="single" w:sz="2" w:space="0" w:color="auto"/>
              <w:bottom w:val="single" w:sz="2" w:space="0" w:color="auto"/>
              <w:right w:val="single" w:sz="2" w:space="0" w:color="auto"/>
            </w:tcBorders>
          </w:tcPr>
          <w:p w14:paraId="496CE5A8" w14:textId="0A578B6D" w:rsidR="00DC5353" w:rsidRPr="00FF353C" w:rsidDel="00DC5353" w:rsidRDefault="00DC5353" w:rsidP="00216F5F">
            <w:pPr>
              <w:pStyle w:val="NormalLeft"/>
              <w:rPr>
                <w:del w:id="3427" w:author="Author"/>
                <w:lang w:val="en-GB"/>
              </w:rPr>
            </w:pPr>
            <w:del w:id="3428" w:author="Author">
              <w:r w:rsidRPr="00FF353C" w:rsidDel="00DC5353">
                <w:rPr>
                  <w:lang w:val="en-GB"/>
                </w:rPr>
                <w:delText>Identifies whether the reported figures are with regard to a RFF, matching adjustment portfolio or to the remaining part. One of the options in the following closed list shall be used:</w:delText>
              </w:r>
            </w:del>
          </w:p>
          <w:p w14:paraId="71B33F49" w14:textId="3B133E24" w:rsidR="00DC5353" w:rsidRPr="00FF353C" w:rsidDel="00DC5353" w:rsidRDefault="00DC5353" w:rsidP="00216F5F">
            <w:pPr>
              <w:pStyle w:val="NormalLeft"/>
              <w:rPr>
                <w:del w:id="3429" w:author="Author"/>
                <w:lang w:val="en-GB"/>
              </w:rPr>
            </w:pPr>
            <w:del w:id="3430" w:author="Author">
              <w:r w:rsidRPr="00FF353C" w:rsidDel="00DC5353">
                <w:rPr>
                  <w:lang w:val="en-GB"/>
                </w:rPr>
                <w:delText>1 — RFF/MAP</w:delText>
              </w:r>
            </w:del>
          </w:p>
          <w:p w14:paraId="048FCAE2" w14:textId="7EFD3C01" w:rsidR="00DC5353" w:rsidRPr="00FF353C" w:rsidDel="00DC5353" w:rsidRDefault="00DC5353" w:rsidP="00216F5F">
            <w:pPr>
              <w:pStyle w:val="NormalLeft"/>
              <w:rPr>
                <w:del w:id="3431" w:author="Author"/>
                <w:lang w:val="en-GB"/>
              </w:rPr>
            </w:pPr>
            <w:del w:id="3432" w:author="Author">
              <w:r w:rsidRPr="00FF353C" w:rsidDel="00DC5353">
                <w:rPr>
                  <w:lang w:val="en-GB"/>
                </w:rPr>
                <w:delText>2 — Remaining part</w:delText>
              </w:r>
            </w:del>
          </w:p>
        </w:tc>
      </w:tr>
      <w:tr w:rsidR="00DC5353" w:rsidRPr="00FF353C" w:rsidDel="00DC5353" w14:paraId="3E3AD3AF" w14:textId="3CE73829" w:rsidTr="00216F5F">
        <w:trPr>
          <w:del w:id="3433" w:author="Author"/>
        </w:trPr>
        <w:tc>
          <w:tcPr>
            <w:tcW w:w="1857" w:type="dxa"/>
            <w:tcBorders>
              <w:top w:val="single" w:sz="2" w:space="0" w:color="auto"/>
              <w:left w:val="single" w:sz="2" w:space="0" w:color="auto"/>
              <w:bottom w:val="single" w:sz="2" w:space="0" w:color="auto"/>
              <w:right w:val="single" w:sz="2" w:space="0" w:color="auto"/>
            </w:tcBorders>
          </w:tcPr>
          <w:p w14:paraId="59A66EE6" w14:textId="74590E28" w:rsidR="00DC5353" w:rsidRPr="00FF353C" w:rsidDel="00DC5353" w:rsidRDefault="00DC5353" w:rsidP="00216F5F">
            <w:pPr>
              <w:pStyle w:val="NormalLeft"/>
              <w:rPr>
                <w:del w:id="3434" w:author="Author"/>
                <w:lang w:val="en-GB"/>
              </w:rPr>
            </w:pPr>
            <w:del w:id="3435" w:author="Author">
              <w:r w:rsidRPr="00FF353C" w:rsidDel="00DC5353">
                <w:rPr>
                  <w:lang w:val="en-GB"/>
                </w:rPr>
                <w:delText>Z0030</w:delText>
              </w:r>
            </w:del>
          </w:p>
        </w:tc>
        <w:tc>
          <w:tcPr>
            <w:tcW w:w="2322" w:type="dxa"/>
            <w:tcBorders>
              <w:top w:val="single" w:sz="2" w:space="0" w:color="auto"/>
              <w:left w:val="single" w:sz="2" w:space="0" w:color="auto"/>
              <w:bottom w:val="single" w:sz="2" w:space="0" w:color="auto"/>
              <w:right w:val="single" w:sz="2" w:space="0" w:color="auto"/>
            </w:tcBorders>
          </w:tcPr>
          <w:p w14:paraId="60F9582D" w14:textId="2DB17E1F" w:rsidR="00DC5353" w:rsidRPr="00FF353C" w:rsidDel="00DC5353" w:rsidRDefault="00DC5353" w:rsidP="00216F5F">
            <w:pPr>
              <w:pStyle w:val="NormalLeft"/>
              <w:rPr>
                <w:del w:id="3436" w:author="Author"/>
                <w:lang w:val="en-GB"/>
              </w:rPr>
            </w:pPr>
            <w:del w:id="3437" w:author="Author">
              <w:r w:rsidRPr="00FF353C" w:rsidDel="00DC5353">
                <w:rPr>
                  <w:lang w:val="en-GB"/>
                </w:rPr>
                <w:delText>Fund/Portfolio number</w:delText>
              </w:r>
            </w:del>
          </w:p>
        </w:tc>
        <w:tc>
          <w:tcPr>
            <w:tcW w:w="5107" w:type="dxa"/>
            <w:tcBorders>
              <w:top w:val="single" w:sz="2" w:space="0" w:color="auto"/>
              <w:left w:val="single" w:sz="2" w:space="0" w:color="auto"/>
              <w:bottom w:val="single" w:sz="2" w:space="0" w:color="auto"/>
              <w:right w:val="single" w:sz="2" w:space="0" w:color="auto"/>
            </w:tcBorders>
          </w:tcPr>
          <w:p w14:paraId="58B8A265" w14:textId="74D8D16D" w:rsidR="00DC5353" w:rsidRPr="00FF353C" w:rsidDel="00DC5353" w:rsidRDefault="00DC5353" w:rsidP="00216F5F">
            <w:pPr>
              <w:pStyle w:val="NormalLeft"/>
              <w:rPr>
                <w:del w:id="3438" w:author="Author"/>
                <w:lang w:val="en-GB"/>
              </w:rPr>
            </w:pPr>
            <w:del w:id="3439" w:author="Author">
              <w:r w:rsidRPr="00FF353C" w:rsidDel="00DC5353">
                <w:rPr>
                  <w:lang w:val="en-GB"/>
                </w:rPr>
                <w:delText>When item Z0020 = 1, identification number for a ring fenced fund or matching adjustment portfolio. This number is attributed by the undertaking and must be consistent over time and with the fund/portfolio number reported in other templates.</w:delText>
              </w:r>
            </w:del>
          </w:p>
        </w:tc>
      </w:tr>
      <w:tr w:rsidR="00DC5353" w:rsidRPr="00FF353C" w:rsidDel="00DC5353" w14:paraId="36EBCC3A" w14:textId="06CB3B57" w:rsidTr="00216F5F">
        <w:trPr>
          <w:del w:id="3440" w:author="Author"/>
        </w:trPr>
        <w:tc>
          <w:tcPr>
            <w:tcW w:w="1857" w:type="dxa"/>
            <w:tcBorders>
              <w:top w:val="single" w:sz="2" w:space="0" w:color="auto"/>
              <w:left w:val="single" w:sz="2" w:space="0" w:color="auto"/>
              <w:bottom w:val="single" w:sz="2" w:space="0" w:color="auto"/>
              <w:right w:val="single" w:sz="2" w:space="0" w:color="auto"/>
            </w:tcBorders>
          </w:tcPr>
          <w:p w14:paraId="71D7B5FD" w14:textId="10A07C3B" w:rsidR="00DC5353" w:rsidRPr="00FF353C" w:rsidDel="00DC5353" w:rsidRDefault="00DC5353" w:rsidP="00216F5F">
            <w:pPr>
              <w:pStyle w:val="NormalLeft"/>
              <w:rPr>
                <w:del w:id="3441" w:author="Author"/>
                <w:lang w:val="en-GB"/>
              </w:rPr>
            </w:pPr>
            <w:del w:id="3442" w:author="Author">
              <w:r w:rsidRPr="00FF353C" w:rsidDel="00DC5353">
                <w:rPr>
                  <w:lang w:val="en-GB"/>
                </w:rPr>
                <w:delText>C0010</w:delText>
              </w:r>
            </w:del>
          </w:p>
        </w:tc>
        <w:tc>
          <w:tcPr>
            <w:tcW w:w="2322" w:type="dxa"/>
            <w:tcBorders>
              <w:top w:val="single" w:sz="2" w:space="0" w:color="auto"/>
              <w:left w:val="single" w:sz="2" w:space="0" w:color="auto"/>
              <w:bottom w:val="single" w:sz="2" w:space="0" w:color="auto"/>
              <w:right w:val="single" w:sz="2" w:space="0" w:color="auto"/>
            </w:tcBorders>
          </w:tcPr>
          <w:p w14:paraId="7B6DADCE" w14:textId="33372CDE" w:rsidR="00DC5353" w:rsidRPr="00FF353C" w:rsidDel="00DC5353" w:rsidRDefault="00DC5353" w:rsidP="00216F5F">
            <w:pPr>
              <w:pStyle w:val="NormalLeft"/>
              <w:rPr>
                <w:del w:id="3443" w:author="Author"/>
                <w:lang w:val="en-GB"/>
              </w:rPr>
            </w:pPr>
            <w:del w:id="3444" w:author="Author">
              <w:r w:rsidRPr="00FF353C" w:rsidDel="00DC5353">
                <w:rPr>
                  <w:lang w:val="en-GB"/>
                </w:rPr>
                <w:delText>Unique number of component</w:delText>
              </w:r>
            </w:del>
          </w:p>
        </w:tc>
        <w:tc>
          <w:tcPr>
            <w:tcW w:w="5107" w:type="dxa"/>
            <w:tcBorders>
              <w:top w:val="single" w:sz="2" w:space="0" w:color="auto"/>
              <w:left w:val="single" w:sz="2" w:space="0" w:color="auto"/>
              <w:bottom w:val="single" w:sz="2" w:space="0" w:color="auto"/>
              <w:right w:val="single" w:sz="2" w:space="0" w:color="auto"/>
            </w:tcBorders>
          </w:tcPr>
          <w:p w14:paraId="39B1C4A0" w14:textId="26F59414" w:rsidR="00DC5353" w:rsidRPr="00FF353C" w:rsidDel="00DC5353" w:rsidRDefault="00DC5353" w:rsidP="00216F5F">
            <w:pPr>
              <w:pStyle w:val="NormalLeft"/>
              <w:rPr>
                <w:del w:id="3445" w:author="Author"/>
                <w:lang w:val="en-GB"/>
              </w:rPr>
            </w:pPr>
            <w:del w:id="3446" w:author="Author">
              <w:r w:rsidRPr="00FF353C" w:rsidDel="00DC5353">
                <w:rPr>
                  <w:lang w:val="en-GB"/>
                </w:rPr>
                <w:delText>Unique number of each component of the full internal model, agreed with their national supervisory authority to identify uniquely components from their model. This number shall always be used with the appropriate component description reported in each item C0020.</w:delText>
              </w:r>
            </w:del>
          </w:p>
          <w:p w14:paraId="73D113A6" w14:textId="19F5D3CE" w:rsidR="00DC5353" w:rsidRPr="00FF353C" w:rsidDel="00DC5353" w:rsidRDefault="00DC5353" w:rsidP="00216F5F">
            <w:pPr>
              <w:pStyle w:val="NormalLeft"/>
              <w:rPr>
                <w:del w:id="3447" w:author="Author"/>
                <w:lang w:val="en-GB"/>
              </w:rPr>
            </w:pPr>
            <w:del w:id="3448" w:author="Author">
              <w:r w:rsidRPr="00FF353C" w:rsidDel="00DC5353">
                <w:rPr>
                  <w:lang w:val="en-GB"/>
                </w:rPr>
                <w:delText>The numbers of the components shall be kept consistent over time.</w:delText>
              </w:r>
            </w:del>
          </w:p>
        </w:tc>
      </w:tr>
      <w:tr w:rsidR="00DC5353" w:rsidRPr="00FF353C" w:rsidDel="00DC5353" w14:paraId="56EF4633" w14:textId="2D5D1AAF" w:rsidTr="00216F5F">
        <w:trPr>
          <w:del w:id="3449" w:author="Author"/>
        </w:trPr>
        <w:tc>
          <w:tcPr>
            <w:tcW w:w="1857" w:type="dxa"/>
            <w:tcBorders>
              <w:top w:val="single" w:sz="2" w:space="0" w:color="auto"/>
              <w:left w:val="single" w:sz="2" w:space="0" w:color="auto"/>
              <w:bottom w:val="single" w:sz="2" w:space="0" w:color="auto"/>
              <w:right w:val="single" w:sz="2" w:space="0" w:color="auto"/>
            </w:tcBorders>
          </w:tcPr>
          <w:p w14:paraId="0F06AFE7" w14:textId="28D1C7BC" w:rsidR="00DC5353" w:rsidRPr="00FF353C" w:rsidDel="00DC5353" w:rsidRDefault="00DC5353" w:rsidP="00216F5F">
            <w:pPr>
              <w:pStyle w:val="NormalLeft"/>
              <w:rPr>
                <w:del w:id="3450" w:author="Author"/>
                <w:lang w:val="en-GB"/>
              </w:rPr>
            </w:pPr>
            <w:del w:id="3451" w:author="Author">
              <w:r w:rsidRPr="00FF353C" w:rsidDel="00DC5353">
                <w:rPr>
                  <w:lang w:val="en-GB"/>
                </w:rPr>
                <w:delText>C0020</w:delText>
              </w:r>
            </w:del>
          </w:p>
        </w:tc>
        <w:tc>
          <w:tcPr>
            <w:tcW w:w="2322" w:type="dxa"/>
            <w:tcBorders>
              <w:top w:val="single" w:sz="2" w:space="0" w:color="auto"/>
              <w:left w:val="single" w:sz="2" w:space="0" w:color="auto"/>
              <w:bottom w:val="single" w:sz="2" w:space="0" w:color="auto"/>
              <w:right w:val="single" w:sz="2" w:space="0" w:color="auto"/>
            </w:tcBorders>
          </w:tcPr>
          <w:p w14:paraId="0E96FACD" w14:textId="7543FFF8" w:rsidR="00DC5353" w:rsidRPr="00FF353C" w:rsidDel="00DC5353" w:rsidRDefault="00DC5353" w:rsidP="00216F5F">
            <w:pPr>
              <w:pStyle w:val="NormalLeft"/>
              <w:rPr>
                <w:del w:id="3452" w:author="Author"/>
                <w:lang w:val="en-GB"/>
              </w:rPr>
            </w:pPr>
            <w:del w:id="3453" w:author="Author">
              <w:r w:rsidRPr="00FF353C" w:rsidDel="00DC5353">
                <w:rPr>
                  <w:lang w:val="en-GB"/>
                </w:rPr>
                <w:delText>Components description</w:delText>
              </w:r>
            </w:del>
          </w:p>
        </w:tc>
        <w:tc>
          <w:tcPr>
            <w:tcW w:w="5107" w:type="dxa"/>
            <w:tcBorders>
              <w:top w:val="single" w:sz="2" w:space="0" w:color="auto"/>
              <w:left w:val="single" w:sz="2" w:space="0" w:color="auto"/>
              <w:bottom w:val="single" w:sz="2" w:space="0" w:color="auto"/>
              <w:right w:val="single" w:sz="2" w:space="0" w:color="auto"/>
            </w:tcBorders>
          </w:tcPr>
          <w:p w14:paraId="512041B2" w14:textId="4917F62B" w:rsidR="00DC5353" w:rsidRPr="00FF353C" w:rsidDel="00DC5353" w:rsidRDefault="00DC5353" w:rsidP="00216F5F">
            <w:pPr>
              <w:pStyle w:val="NormalLeft"/>
              <w:rPr>
                <w:del w:id="3454" w:author="Author"/>
                <w:lang w:val="en-GB"/>
              </w:rPr>
            </w:pPr>
            <w:del w:id="3455" w:author="Author">
              <w:r w:rsidRPr="00FF353C" w:rsidDel="00DC5353">
                <w:rPr>
                  <w:lang w:val="en-GB"/>
                </w:rPr>
                <w:delText>Identification, using free text, of each of the components that can be identified by the undertaking within the full internal model. These components may not exactly align with the risks defined for the standard formula. Each component shall be identified using a separate entry. Undertakings shall identify and report components consistently across different reporting periods, unless there has been some change to internal model affecting the categories.</w:delText>
              </w:r>
            </w:del>
          </w:p>
          <w:p w14:paraId="5D851E7B" w14:textId="6DF00E2F" w:rsidR="00DC5353" w:rsidRPr="00FF353C" w:rsidDel="00DC5353" w:rsidRDefault="00DC5353" w:rsidP="00216F5F">
            <w:pPr>
              <w:pStyle w:val="NormalLeft"/>
              <w:rPr>
                <w:del w:id="3456" w:author="Author"/>
                <w:lang w:val="en-GB"/>
              </w:rPr>
            </w:pPr>
            <w:del w:id="3457" w:author="Author">
              <w:r w:rsidRPr="00FF353C" w:rsidDel="00DC5353">
                <w:rPr>
                  <w:lang w:val="en-GB"/>
                </w:rPr>
                <w:delText xml:space="preserve">Loss–absorbing capacity of technical provisions and/or deferred taxes modelled but not within </w:delText>
              </w:r>
              <w:r w:rsidRPr="00FF353C" w:rsidDel="00DC5353">
                <w:rPr>
                  <w:lang w:val="en-GB"/>
                </w:rPr>
                <w:lastRenderedPageBreak/>
                <w:delText>components shall be reported as separated components.</w:delText>
              </w:r>
            </w:del>
          </w:p>
        </w:tc>
      </w:tr>
      <w:tr w:rsidR="00DC5353" w:rsidRPr="00FF353C" w:rsidDel="00DC5353" w14:paraId="02430580" w14:textId="4FC70529" w:rsidTr="00216F5F">
        <w:trPr>
          <w:del w:id="3458" w:author="Author"/>
        </w:trPr>
        <w:tc>
          <w:tcPr>
            <w:tcW w:w="1857" w:type="dxa"/>
            <w:tcBorders>
              <w:top w:val="single" w:sz="2" w:space="0" w:color="auto"/>
              <w:left w:val="single" w:sz="2" w:space="0" w:color="auto"/>
              <w:bottom w:val="single" w:sz="2" w:space="0" w:color="auto"/>
              <w:right w:val="single" w:sz="2" w:space="0" w:color="auto"/>
            </w:tcBorders>
          </w:tcPr>
          <w:p w14:paraId="3464F37C" w14:textId="044C921E" w:rsidR="00DC5353" w:rsidRPr="00FF353C" w:rsidDel="00DC5353" w:rsidRDefault="00DC5353" w:rsidP="00216F5F">
            <w:pPr>
              <w:pStyle w:val="NormalLeft"/>
              <w:rPr>
                <w:del w:id="3459" w:author="Author"/>
                <w:lang w:val="en-GB"/>
              </w:rPr>
            </w:pPr>
            <w:del w:id="3460" w:author="Author">
              <w:r w:rsidRPr="00FF353C" w:rsidDel="00DC5353">
                <w:rPr>
                  <w:lang w:val="en-GB"/>
                </w:rPr>
                <w:lastRenderedPageBreak/>
                <w:delText>C0030</w:delText>
              </w:r>
            </w:del>
          </w:p>
        </w:tc>
        <w:tc>
          <w:tcPr>
            <w:tcW w:w="2322" w:type="dxa"/>
            <w:tcBorders>
              <w:top w:val="single" w:sz="2" w:space="0" w:color="auto"/>
              <w:left w:val="single" w:sz="2" w:space="0" w:color="auto"/>
              <w:bottom w:val="single" w:sz="2" w:space="0" w:color="auto"/>
              <w:right w:val="single" w:sz="2" w:space="0" w:color="auto"/>
            </w:tcBorders>
          </w:tcPr>
          <w:p w14:paraId="1FDDB789" w14:textId="09BFBF57" w:rsidR="00DC5353" w:rsidRPr="00FF353C" w:rsidDel="00DC5353" w:rsidRDefault="00DC5353" w:rsidP="00216F5F">
            <w:pPr>
              <w:pStyle w:val="NormalLeft"/>
              <w:rPr>
                <w:del w:id="3461" w:author="Author"/>
                <w:lang w:val="en-GB"/>
              </w:rPr>
            </w:pPr>
            <w:del w:id="3462" w:author="Author">
              <w:r w:rsidRPr="00FF353C" w:rsidDel="00DC5353">
                <w:rPr>
                  <w:lang w:val="en-GB"/>
                </w:rPr>
                <w:delText>Calculation of the Solvency Capital Requirement</w:delText>
              </w:r>
            </w:del>
          </w:p>
        </w:tc>
        <w:tc>
          <w:tcPr>
            <w:tcW w:w="5107" w:type="dxa"/>
            <w:tcBorders>
              <w:top w:val="single" w:sz="2" w:space="0" w:color="auto"/>
              <w:left w:val="single" w:sz="2" w:space="0" w:color="auto"/>
              <w:bottom w:val="single" w:sz="2" w:space="0" w:color="auto"/>
              <w:right w:val="single" w:sz="2" w:space="0" w:color="auto"/>
            </w:tcBorders>
          </w:tcPr>
          <w:p w14:paraId="17D6D44B" w14:textId="1F8048CB" w:rsidR="00DC5353" w:rsidRPr="00FF353C" w:rsidDel="00DC5353" w:rsidRDefault="00DC5353" w:rsidP="00216F5F">
            <w:pPr>
              <w:pStyle w:val="NormalLeft"/>
              <w:rPr>
                <w:del w:id="3463" w:author="Author"/>
                <w:lang w:val="en-GB"/>
              </w:rPr>
            </w:pPr>
            <w:del w:id="3464" w:author="Author">
              <w:r w:rsidRPr="00FF353C" w:rsidDel="00DC5353">
                <w:rPr>
                  <w:lang w:val="en-GB"/>
                </w:rPr>
                <w:delTex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delText>
              </w:r>
            </w:del>
          </w:p>
          <w:p w14:paraId="279B0CB3" w14:textId="0BC99788" w:rsidR="00DC5353" w:rsidRPr="00FF353C" w:rsidDel="00DC5353" w:rsidRDefault="00DC5353" w:rsidP="00216F5F">
            <w:pPr>
              <w:pStyle w:val="NormalLeft"/>
              <w:rPr>
                <w:del w:id="3465" w:author="Author"/>
                <w:lang w:val="en-GB"/>
              </w:rPr>
            </w:pPr>
            <w:del w:id="3466" w:author="Author">
              <w:r w:rsidRPr="00FF353C" w:rsidDel="00DC5353">
                <w:rPr>
                  <w:lang w:val="en-GB"/>
                </w:rPr>
                <w:delText>Loss absorbing capacity of technical provisions and/or deferred taxes modelled but not within components shall be reported as negative values.</w:delText>
              </w:r>
            </w:del>
          </w:p>
        </w:tc>
      </w:tr>
      <w:tr w:rsidR="00DC5353" w:rsidRPr="00FF353C" w:rsidDel="00DC5353" w14:paraId="6B2A7F6A" w14:textId="27F897A2" w:rsidTr="00216F5F">
        <w:trPr>
          <w:del w:id="3467" w:author="Author"/>
        </w:trPr>
        <w:tc>
          <w:tcPr>
            <w:tcW w:w="1857" w:type="dxa"/>
            <w:tcBorders>
              <w:top w:val="single" w:sz="2" w:space="0" w:color="auto"/>
              <w:left w:val="single" w:sz="2" w:space="0" w:color="auto"/>
              <w:bottom w:val="single" w:sz="2" w:space="0" w:color="auto"/>
              <w:right w:val="single" w:sz="2" w:space="0" w:color="auto"/>
            </w:tcBorders>
          </w:tcPr>
          <w:p w14:paraId="6036A423" w14:textId="11DC3845" w:rsidR="00DC5353" w:rsidRPr="00FF353C" w:rsidDel="00DC5353" w:rsidRDefault="00DC5353" w:rsidP="00216F5F">
            <w:pPr>
              <w:pStyle w:val="NormalLeft"/>
              <w:rPr>
                <w:del w:id="3468" w:author="Author"/>
                <w:lang w:val="en-GB"/>
              </w:rPr>
            </w:pPr>
            <w:del w:id="3469" w:author="Author">
              <w:r w:rsidRPr="00FF353C" w:rsidDel="00DC5353">
                <w:rPr>
                  <w:lang w:val="en-GB"/>
                </w:rPr>
                <w:delText>C0060</w:delText>
              </w:r>
            </w:del>
          </w:p>
        </w:tc>
        <w:tc>
          <w:tcPr>
            <w:tcW w:w="2322" w:type="dxa"/>
            <w:tcBorders>
              <w:top w:val="single" w:sz="2" w:space="0" w:color="auto"/>
              <w:left w:val="single" w:sz="2" w:space="0" w:color="auto"/>
              <w:bottom w:val="single" w:sz="2" w:space="0" w:color="auto"/>
              <w:right w:val="single" w:sz="2" w:space="0" w:color="auto"/>
            </w:tcBorders>
          </w:tcPr>
          <w:p w14:paraId="2B43CC1A" w14:textId="0FC03AAA" w:rsidR="00DC5353" w:rsidRPr="00FF353C" w:rsidDel="00DC5353" w:rsidRDefault="00DC5353" w:rsidP="00216F5F">
            <w:pPr>
              <w:pStyle w:val="NormalLeft"/>
              <w:rPr>
                <w:del w:id="3470" w:author="Author"/>
                <w:lang w:val="en-GB"/>
              </w:rPr>
            </w:pPr>
            <w:del w:id="3471" w:author="Author">
              <w:r w:rsidRPr="00FF353C" w:rsidDel="00DC5353">
                <w:rPr>
                  <w:lang w:val="en-GB"/>
                </w:rPr>
                <w:delText>Consideration of the future management actions regarding technical provisions and/or deferred taxes</w:delText>
              </w:r>
            </w:del>
          </w:p>
        </w:tc>
        <w:tc>
          <w:tcPr>
            <w:tcW w:w="5107" w:type="dxa"/>
            <w:tcBorders>
              <w:top w:val="single" w:sz="2" w:space="0" w:color="auto"/>
              <w:left w:val="single" w:sz="2" w:space="0" w:color="auto"/>
              <w:bottom w:val="single" w:sz="2" w:space="0" w:color="auto"/>
              <w:right w:val="single" w:sz="2" w:space="0" w:color="auto"/>
            </w:tcBorders>
          </w:tcPr>
          <w:p w14:paraId="62F9D5D0" w14:textId="3F2F4024" w:rsidR="00DC5353" w:rsidRPr="00FF353C" w:rsidDel="00DC5353" w:rsidRDefault="00DC5353" w:rsidP="00216F5F">
            <w:pPr>
              <w:pStyle w:val="NormalLeft"/>
              <w:rPr>
                <w:del w:id="3472" w:author="Author"/>
                <w:lang w:val="en-GB"/>
              </w:rPr>
            </w:pPr>
            <w:del w:id="3473" w:author="Author">
              <w:r w:rsidRPr="00FF353C" w:rsidDel="00DC5353">
                <w:rPr>
                  <w:lang w:val="en-GB"/>
                </w:rPr>
                <w:delText>To identify if the future management actions relating to the loss absorbing capacity of technical provisions and/or deferred taxes are embedded in the calculation, the following closed list of options shall be used:</w:delText>
              </w:r>
            </w:del>
          </w:p>
          <w:p w14:paraId="258C7AA2" w14:textId="6415F246" w:rsidR="00DC5353" w:rsidRPr="00FF353C" w:rsidDel="00DC5353" w:rsidRDefault="00DC5353" w:rsidP="00216F5F">
            <w:pPr>
              <w:pStyle w:val="NormalLeft"/>
              <w:rPr>
                <w:del w:id="3474" w:author="Author"/>
                <w:lang w:val="en-GB"/>
              </w:rPr>
            </w:pPr>
            <w:del w:id="3475" w:author="Author">
              <w:r w:rsidRPr="00FF353C" w:rsidDel="00DC5353">
                <w:rPr>
                  <w:lang w:val="en-GB"/>
                </w:rPr>
                <w:delText>1 — Future management actions regarding the loss–absorbing capacity of technical provisions embedded within the component</w:delText>
              </w:r>
            </w:del>
          </w:p>
          <w:p w14:paraId="19496C2D" w14:textId="78737153" w:rsidR="00DC5353" w:rsidRPr="00FF353C" w:rsidDel="00DC5353" w:rsidRDefault="00DC5353" w:rsidP="00216F5F">
            <w:pPr>
              <w:pStyle w:val="NormalLeft"/>
              <w:rPr>
                <w:del w:id="3476" w:author="Author"/>
                <w:lang w:val="en-GB"/>
              </w:rPr>
            </w:pPr>
            <w:del w:id="3477" w:author="Author">
              <w:r w:rsidRPr="00FF353C" w:rsidDel="00DC5353">
                <w:rPr>
                  <w:lang w:val="en-GB"/>
                </w:rPr>
                <w:delText>2 — Future management actions regarding the loss–absorbing capacity of deferred taxes embedded within the component</w:delText>
              </w:r>
            </w:del>
          </w:p>
          <w:p w14:paraId="30C7AD3A" w14:textId="566A9968" w:rsidR="00DC5353" w:rsidRPr="00FF353C" w:rsidDel="00DC5353" w:rsidRDefault="00DC5353" w:rsidP="00216F5F">
            <w:pPr>
              <w:pStyle w:val="NormalLeft"/>
              <w:rPr>
                <w:del w:id="3478" w:author="Author"/>
                <w:lang w:val="en-GB"/>
              </w:rPr>
            </w:pPr>
            <w:del w:id="3479" w:author="Author">
              <w:r w:rsidRPr="00FF353C" w:rsidDel="00DC5353">
                <w:rPr>
                  <w:lang w:val="en-GB"/>
                </w:rPr>
                <w:delText>3 — Future management actions regarding the loss–absorbing capacity of technical provisions and deferred taxes embedded within the component</w:delText>
              </w:r>
            </w:del>
          </w:p>
          <w:p w14:paraId="774D4A5B" w14:textId="6396B708" w:rsidR="00DC5353" w:rsidRPr="00FF353C" w:rsidDel="00DC5353" w:rsidRDefault="00DC5353" w:rsidP="00216F5F">
            <w:pPr>
              <w:pStyle w:val="NormalLeft"/>
              <w:rPr>
                <w:del w:id="3480" w:author="Author"/>
                <w:lang w:val="en-GB"/>
              </w:rPr>
            </w:pPr>
            <w:del w:id="3481" w:author="Author">
              <w:r w:rsidRPr="00FF353C" w:rsidDel="00DC5353">
                <w:rPr>
                  <w:lang w:val="en-GB"/>
                </w:rPr>
                <w:delText>4 — No embedded consideration of future management actions.</w:delText>
              </w:r>
            </w:del>
          </w:p>
        </w:tc>
      </w:tr>
      <w:tr w:rsidR="00DC5353" w:rsidRPr="00FF353C" w:rsidDel="00DC5353" w14:paraId="381A2AB6" w14:textId="1FC36C78" w:rsidTr="00216F5F">
        <w:trPr>
          <w:del w:id="3482" w:author="Author"/>
        </w:trPr>
        <w:tc>
          <w:tcPr>
            <w:tcW w:w="1857" w:type="dxa"/>
            <w:tcBorders>
              <w:top w:val="single" w:sz="2" w:space="0" w:color="auto"/>
              <w:left w:val="single" w:sz="2" w:space="0" w:color="auto"/>
              <w:bottom w:val="single" w:sz="2" w:space="0" w:color="auto"/>
              <w:right w:val="single" w:sz="2" w:space="0" w:color="auto"/>
            </w:tcBorders>
          </w:tcPr>
          <w:p w14:paraId="5866F72C" w14:textId="08FFD5AA" w:rsidR="00DC5353" w:rsidRPr="00FF353C" w:rsidDel="00DC5353" w:rsidRDefault="00DC5353" w:rsidP="00216F5F">
            <w:pPr>
              <w:pStyle w:val="NormalLeft"/>
              <w:rPr>
                <w:del w:id="3483" w:author="Author"/>
                <w:lang w:val="en-GB"/>
              </w:rPr>
            </w:pPr>
            <w:del w:id="3484" w:author="Author">
              <w:r w:rsidRPr="00FF353C" w:rsidDel="00DC5353">
                <w:rPr>
                  <w:lang w:val="en-GB"/>
                </w:rPr>
                <w:delText>R0110/C0100</w:delText>
              </w:r>
            </w:del>
          </w:p>
        </w:tc>
        <w:tc>
          <w:tcPr>
            <w:tcW w:w="2322" w:type="dxa"/>
            <w:tcBorders>
              <w:top w:val="single" w:sz="2" w:space="0" w:color="auto"/>
              <w:left w:val="single" w:sz="2" w:space="0" w:color="auto"/>
              <w:bottom w:val="single" w:sz="2" w:space="0" w:color="auto"/>
              <w:right w:val="single" w:sz="2" w:space="0" w:color="auto"/>
            </w:tcBorders>
          </w:tcPr>
          <w:p w14:paraId="012541F5" w14:textId="19A34CFF" w:rsidR="00DC5353" w:rsidRPr="00FF353C" w:rsidDel="00DC5353" w:rsidRDefault="00DC5353" w:rsidP="00216F5F">
            <w:pPr>
              <w:pStyle w:val="NormalLeft"/>
              <w:rPr>
                <w:del w:id="3485" w:author="Author"/>
                <w:lang w:val="en-GB"/>
              </w:rPr>
            </w:pPr>
            <w:del w:id="3486" w:author="Author">
              <w:r w:rsidRPr="00FF353C" w:rsidDel="00DC5353">
                <w:rPr>
                  <w:lang w:val="en-GB"/>
                </w:rPr>
                <w:delText>Total of undiversified components</w:delText>
              </w:r>
            </w:del>
          </w:p>
        </w:tc>
        <w:tc>
          <w:tcPr>
            <w:tcW w:w="5107" w:type="dxa"/>
            <w:tcBorders>
              <w:top w:val="single" w:sz="2" w:space="0" w:color="auto"/>
              <w:left w:val="single" w:sz="2" w:space="0" w:color="auto"/>
              <w:bottom w:val="single" w:sz="2" w:space="0" w:color="auto"/>
              <w:right w:val="single" w:sz="2" w:space="0" w:color="auto"/>
            </w:tcBorders>
          </w:tcPr>
          <w:p w14:paraId="0D6007DC" w14:textId="72B83483" w:rsidR="00DC5353" w:rsidRPr="00FF353C" w:rsidDel="00DC5353" w:rsidRDefault="00DC5353" w:rsidP="00216F5F">
            <w:pPr>
              <w:pStyle w:val="NormalLeft"/>
              <w:rPr>
                <w:del w:id="3487" w:author="Author"/>
                <w:lang w:val="en-GB"/>
              </w:rPr>
            </w:pPr>
            <w:del w:id="3488" w:author="Author">
              <w:r w:rsidRPr="00FF353C" w:rsidDel="00DC5353">
                <w:rPr>
                  <w:lang w:val="en-GB"/>
                </w:rPr>
                <w:delText>Sum of all components.</w:delText>
              </w:r>
            </w:del>
          </w:p>
        </w:tc>
      </w:tr>
      <w:tr w:rsidR="00DC5353" w:rsidRPr="00FF353C" w:rsidDel="00DC5353" w14:paraId="62EED291" w14:textId="7BEAAD1D" w:rsidTr="00216F5F">
        <w:trPr>
          <w:del w:id="3489" w:author="Author"/>
        </w:trPr>
        <w:tc>
          <w:tcPr>
            <w:tcW w:w="1857" w:type="dxa"/>
            <w:tcBorders>
              <w:top w:val="single" w:sz="2" w:space="0" w:color="auto"/>
              <w:left w:val="single" w:sz="2" w:space="0" w:color="auto"/>
              <w:bottom w:val="single" w:sz="2" w:space="0" w:color="auto"/>
              <w:right w:val="single" w:sz="2" w:space="0" w:color="auto"/>
            </w:tcBorders>
          </w:tcPr>
          <w:p w14:paraId="5EE55867" w14:textId="509F8916" w:rsidR="00DC5353" w:rsidRPr="00FF353C" w:rsidDel="00DC5353" w:rsidRDefault="00DC5353" w:rsidP="00216F5F">
            <w:pPr>
              <w:pStyle w:val="NormalLeft"/>
              <w:rPr>
                <w:del w:id="3490" w:author="Author"/>
                <w:lang w:val="en-GB"/>
              </w:rPr>
            </w:pPr>
            <w:del w:id="3491" w:author="Author">
              <w:r w:rsidRPr="00FF353C" w:rsidDel="00DC5353">
                <w:rPr>
                  <w:lang w:val="en-GB"/>
                </w:rPr>
                <w:delText>R0060/C0100</w:delText>
              </w:r>
            </w:del>
          </w:p>
        </w:tc>
        <w:tc>
          <w:tcPr>
            <w:tcW w:w="2322" w:type="dxa"/>
            <w:tcBorders>
              <w:top w:val="single" w:sz="2" w:space="0" w:color="auto"/>
              <w:left w:val="single" w:sz="2" w:space="0" w:color="auto"/>
              <w:bottom w:val="single" w:sz="2" w:space="0" w:color="auto"/>
              <w:right w:val="single" w:sz="2" w:space="0" w:color="auto"/>
            </w:tcBorders>
          </w:tcPr>
          <w:p w14:paraId="1F7D4621" w14:textId="23992BEA" w:rsidR="00DC5353" w:rsidRPr="00FF353C" w:rsidDel="00DC5353" w:rsidRDefault="00DC5353" w:rsidP="00216F5F">
            <w:pPr>
              <w:pStyle w:val="NormalLeft"/>
              <w:rPr>
                <w:del w:id="3492" w:author="Author"/>
                <w:lang w:val="en-GB"/>
              </w:rPr>
            </w:pPr>
            <w:del w:id="3493" w:author="Author">
              <w:r w:rsidRPr="00FF353C" w:rsidDel="00DC5353">
                <w:rPr>
                  <w:lang w:val="en-GB"/>
                </w:rPr>
                <w:delText>Diversification</w:delText>
              </w:r>
            </w:del>
          </w:p>
        </w:tc>
        <w:tc>
          <w:tcPr>
            <w:tcW w:w="5107" w:type="dxa"/>
            <w:tcBorders>
              <w:top w:val="single" w:sz="2" w:space="0" w:color="auto"/>
              <w:left w:val="single" w:sz="2" w:space="0" w:color="auto"/>
              <w:bottom w:val="single" w:sz="2" w:space="0" w:color="auto"/>
              <w:right w:val="single" w:sz="2" w:space="0" w:color="auto"/>
            </w:tcBorders>
          </w:tcPr>
          <w:p w14:paraId="23F82A3F" w14:textId="301797C5" w:rsidR="00DC5353" w:rsidRPr="00FF353C" w:rsidDel="00DC5353" w:rsidRDefault="00DC5353" w:rsidP="00216F5F">
            <w:pPr>
              <w:pStyle w:val="NormalLeft"/>
              <w:rPr>
                <w:del w:id="3494" w:author="Author"/>
                <w:lang w:val="en-GB"/>
              </w:rPr>
            </w:pPr>
            <w:del w:id="3495" w:author="Author">
              <w:r w:rsidRPr="00FF353C" w:rsidDel="00DC5353">
                <w:rPr>
                  <w:lang w:val="en-GB"/>
                </w:rPr>
                <w:delText>The total amount of the diversification among components reported in C0030 calculated using the full internal model.</w:delText>
              </w:r>
            </w:del>
          </w:p>
          <w:p w14:paraId="02796697" w14:textId="53291DE8" w:rsidR="00DC5353" w:rsidRPr="00FF353C" w:rsidDel="00DC5353" w:rsidRDefault="00DC5353" w:rsidP="00216F5F">
            <w:pPr>
              <w:pStyle w:val="NormalLeft"/>
              <w:rPr>
                <w:del w:id="3496" w:author="Author"/>
                <w:lang w:val="en-GB"/>
              </w:rPr>
            </w:pPr>
            <w:del w:id="3497" w:author="Author">
              <w:r w:rsidRPr="00FF353C" w:rsidDel="00DC5353">
                <w:rPr>
                  <w:lang w:val="en-GB"/>
                </w:rPr>
                <w:delText>This amount does not include diversification effects inside each component, which shall be embedded in the values reported in C0030.</w:delText>
              </w:r>
            </w:del>
          </w:p>
          <w:p w14:paraId="06616F13" w14:textId="551E0676" w:rsidR="00DC5353" w:rsidRPr="00FF353C" w:rsidDel="00DC5353" w:rsidRDefault="00DC5353" w:rsidP="00216F5F">
            <w:pPr>
              <w:pStyle w:val="NormalLeft"/>
              <w:rPr>
                <w:del w:id="3498" w:author="Author"/>
                <w:lang w:val="en-GB"/>
              </w:rPr>
            </w:pPr>
            <w:del w:id="3499" w:author="Author">
              <w:r w:rsidRPr="00FF353C" w:rsidDel="00DC5353">
                <w:rPr>
                  <w:lang w:val="en-GB"/>
                </w:rPr>
                <w:delText>This amount shall be negative.</w:delText>
              </w:r>
            </w:del>
          </w:p>
        </w:tc>
      </w:tr>
      <w:tr w:rsidR="00DC5353" w:rsidRPr="00FF353C" w:rsidDel="00DC5353" w14:paraId="432BF42D" w14:textId="61563067" w:rsidTr="00216F5F">
        <w:trPr>
          <w:del w:id="3500" w:author="Author"/>
        </w:trPr>
        <w:tc>
          <w:tcPr>
            <w:tcW w:w="1857" w:type="dxa"/>
            <w:tcBorders>
              <w:top w:val="single" w:sz="2" w:space="0" w:color="auto"/>
              <w:left w:val="single" w:sz="2" w:space="0" w:color="auto"/>
              <w:bottom w:val="single" w:sz="2" w:space="0" w:color="auto"/>
              <w:right w:val="single" w:sz="2" w:space="0" w:color="auto"/>
            </w:tcBorders>
          </w:tcPr>
          <w:p w14:paraId="7F10EB04" w14:textId="20D7B022" w:rsidR="00DC5353" w:rsidRPr="00FF353C" w:rsidDel="00DC5353" w:rsidRDefault="00DC5353" w:rsidP="00216F5F">
            <w:pPr>
              <w:pStyle w:val="NormalLeft"/>
              <w:rPr>
                <w:del w:id="3501" w:author="Author"/>
                <w:lang w:val="en-GB"/>
              </w:rPr>
            </w:pPr>
            <w:del w:id="3502" w:author="Author">
              <w:r w:rsidRPr="00FF353C" w:rsidDel="00DC5353">
                <w:rPr>
                  <w:lang w:val="en-GB"/>
                </w:rPr>
                <w:delText>R0160/C0100</w:delText>
              </w:r>
            </w:del>
          </w:p>
        </w:tc>
        <w:tc>
          <w:tcPr>
            <w:tcW w:w="2322" w:type="dxa"/>
            <w:tcBorders>
              <w:top w:val="single" w:sz="2" w:space="0" w:color="auto"/>
              <w:left w:val="single" w:sz="2" w:space="0" w:color="auto"/>
              <w:bottom w:val="single" w:sz="2" w:space="0" w:color="auto"/>
              <w:right w:val="single" w:sz="2" w:space="0" w:color="auto"/>
            </w:tcBorders>
          </w:tcPr>
          <w:p w14:paraId="4714EE04" w14:textId="6FBA4FE3" w:rsidR="00DC5353" w:rsidRPr="00FF353C" w:rsidDel="00DC5353" w:rsidRDefault="00DC5353" w:rsidP="00216F5F">
            <w:pPr>
              <w:pStyle w:val="NormalLeft"/>
              <w:rPr>
                <w:del w:id="3503" w:author="Author"/>
                <w:lang w:val="en-GB"/>
              </w:rPr>
            </w:pPr>
            <w:del w:id="3504" w:author="Author">
              <w:r w:rsidRPr="00FF353C" w:rsidDel="00DC5353">
                <w:rPr>
                  <w:lang w:val="en-GB"/>
                </w:rPr>
                <w:delText>Capital requirement for business operated in accordance with Art. 4 of Directive 2003/41/EC</w:delText>
              </w:r>
            </w:del>
          </w:p>
        </w:tc>
        <w:tc>
          <w:tcPr>
            <w:tcW w:w="5107" w:type="dxa"/>
            <w:tcBorders>
              <w:top w:val="single" w:sz="2" w:space="0" w:color="auto"/>
              <w:left w:val="single" w:sz="2" w:space="0" w:color="auto"/>
              <w:bottom w:val="single" w:sz="2" w:space="0" w:color="auto"/>
              <w:right w:val="single" w:sz="2" w:space="0" w:color="auto"/>
            </w:tcBorders>
          </w:tcPr>
          <w:p w14:paraId="08FBE925" w14:textId="5520AB3D" w:rsidR="00DC5353" w:rsidRPr="00FF353C" w:rsidDel="00DC5353" w:rsidRDefault="00DC5353" w:rsidP="00216F5F">
            <w:pPr>
              <w:pStyle w:val="NormalLeft"/>
              <w:rPr>
                <w:del w:id="3505" w:author="Author"/>
                <w:lang w:val="en-GB"/>
              </w:rPr>
            </w:pPr>
            <w:del w:id="3506" w:author="Author">
              <w:r w:rsidRPr="00FF353C" w:rsidDel="00DC5353">
                <w:rPr>
                  <w:lang w:val="en-GB"/>
                </w:rPr>
                <w:delText xml:space="preserve">Amount of the capital requirement, calculated according to the rules stated in article 17 of Directive 2003/41/EC, for ring–fenced funds relating to pension business operated under article 4 of Directive 2003/41/EC to which transitional measures are applied. This item is reported only </w:delText>
              </w:r>
              <w:r w:rsidRPr="00FF353C" w:rsidDel="00DC5353">
                <w:rPr>
                  <w:lang w:val="en-GB"/>
                </w:rPr>
                <w:lastRenderedPageBreak/>
                <w:delText>during the transitional period.</w:delText>
              </w:r>
            </w:del>
          </w:p>
        </w:tc>
      </w:tr>
      <w:tr w:rsidR="00DC5353" w:rsidRPr="00FF353C" w:rsidDel="00DC5353" w14:paraId="39137DA0" w14:textId="59CF817D" w:rsidTr="00216F5F">
        <w:trPr>
          <w:del w:id="3507" w:author="Author"/>
        </w:trPr>
        <w:tc>
          <w:tcPr>
            <w:tcW w:w="1857" w:type="dxa"/>
            <w:tcBorders>
              <w:top w:val="single" w:sz="2" w:space="0" w:color="auto"/>
              <w:left w:val="single" w:sz="2" w:space="0" w:color="auto"/>
              <w:bottom w:val="single" w:sz="2" w:space="0" w:color="auto"/>
              <w:right w:val="single" w:sz="2" w:space="0" w:color="auto"/>
            </w:tcBorders>
          </w:tcPr>
          <w:p w14:paraId="084343FC" w14:textId="0A17738F" w:rsidR="00DC5353" w:rsidRPr="00FF353C" w:rsidDel="00DC5353" w:rsidRDefault="00DC5353" w:rsidP="00216F5F">
            <w:pPr>
              <w:pStyle w:val="NormalLeft"/>
              <w:rPr>
                <w:del w:id="3508" w:author="Author"/>
                <w:lang w:val="en-GB"/>
              </w:rPr>
            </w:pPr>
            <w:del w:id="3509" w:author="Author">
              <w:r w:rsidRPr="00FF353C" w:rsidDel="00DC5353">
                <w:rPr>
                  <w:lang w:val="en-GB"/>
                </w:rPr>
                <w:lastRenderedPageBreak/>
                <w:delText>R0200/C0100</w:delText>
              </w:r>
            </w:del>
          </w:p>
        </w:tc>
        <w:tc>
          <w:tcPr>
            <w:tcW w:w="2322" w:type="dxa"/>
            <w:tcBorders>
              <w:top w:val="single" w:sz="2" w:space="0" w:color="auto"/>
              <w:left w:val="single" w:sz="2" w:space="0" w:color="auto"/>
              <w:bottom w:val="single" w:sz="2" w:space="0" w:color="auto"/>
              <w:right w:val="single" w:sz="2" w:space="0" w:color="auto"/>
            </w:tcBorders>
          </w:tcPr>
          <w:p w14:paraId="1793C1AA" w14:textId="1206E045" w:rsidR="00DC5353" w:rsidRPr="00FF353C" w:rsidDel="00DC5353" w:rsidRDefault="00DC5353" w:rsidP="00216F5F">
            <w:pPr>
              <w:pStyle w:val="NormalLeft"/>
              <w:rPr>
                <w:del w:id="3510" w:author="Author"/>
                <w:lang w:val="en-GB"/>
              </w:rPr>
            </w:pPr>
            <w:del w:id="3511" w:author="Author">
              <w:r w:rsidRPr="00FF353C" w:rsidDel="00DC5353">
                <w:rPr>
                  <w:lang w:val="en-GB"/>
                </w:rPr>
                <w:delText>Solvency capital requirement, excluding capital add–on</w:delText>
              </w:r>
            </w:del>
          </w:p>
        </w:tc>
        <w:tc>
          <w:tcPr>
            <w:tcW w:w="5107" w:type="dxa"/>
            <w:tcBorders>
              <w:top w:val="single" w:sz="2" w:space="0" w:color="auto"/>
              <w:left w:val="single" w:sz="2" w:space="0" w:color="auto"/>
              <w:bottom w:val="single" w:sz="2" w:space="0" w:color="auto"/>
              <w:right w:val="single" w:sz="2" w:space="0" w:color="auto"/>
            </w:tcBorders>
          </w:tcPr>
          <w:p w14:paraId="1A794331" w14:textId="3BCA4540" w:rsidR="00DC5353" w:rsidRPr="00FF353C" w:rsidDel="00DC5353" w:rsidRDefault="00DC5353" w:rsidP="00216F5F">
            <w:pPr>
              <w:pStyle w:val="NormalLeft"/>
              <w:rPr>
                <w:del w:id="3512" w:author="Author"/>
                <w:lang w:val="en-GB"/>
              </w:rPr>
            </w:pPr>
            <w:del w:id="3513" w:author="Author">
              <w:r w:rsidRPr="00FF353C" w:rsidDel="00DC5353">
                <w:rPr>
                  <w:lang w:val="en-GB"/>
                </w:rPr>
                <w:delText>Amount of the total diversified SCR before any capital add–on.</w:delText>
              </w:r>
            </w:del>
          </w:p>
        </w:tc>
      </w:tr>
      <w:tr w:rsidR="00DC5353" w:rsidRPr="00FF353C" w:rsidDel="00DC5353" w14:paraId="0D652D59" w14:textId="3F66CE82" w:rsidTr="00216F5F">
        <w:trPr>
          <w:del w:id="3514" w:author="Author"/>
        </w:trPr>
        <w:tc>
          <w:tcPr>
            <w:tcW w:w="1857" w:type="dxa"/>
            <w:tcBorders>
              <w:top w:val="single" w:sz="2" w:space="0" w:color="auto"/>
              <w:left w:val="single" w:sz="2" w:space="0" w:color="auto"/>
              <w:bottom w:val="single" w:sz="2" w:space="0" w:color="auto"/>
              <w:right w:val="single" w:sz="2" w:space="0" w:color="auto"/>
            </w:tcBorders>
          </w:tcPr>
          <w:p w14:paraId="3BC74043" w14:textId="1CC25CCF" w:rsidR="00DC5353" w:rsidRPr="00FF353C" w:rsidDel="00DC5353" w:rsidRDefault="00DC5353" w:rsidP="00216F5F">
            <w:pPr>
              <w:pStyle w:val="NormalLeft"/>
              <w:rPr>
                <w:del w:id="3515" w:author="Author"/>
                <w:lang w:val="en-GB"/>
              </w:rPr>
            </w:pPr>
            <w:del w:id="3516" w:author="Author">
              <w:r w:rsidRPr="00FF353C" w:rsidDel="00DC5353">
                <w:rPr>
                  <w:lang w:val="en-GB"/>
                </w:rPr>
                <w:delText>R0210/C0100</w:delText>
              </w:r>
            </w:del>
          </w:p>
        </w:tc>
        <w:tc>
          <w:tcPr>
            <w:tcW w:w="2322" w:type="dxa"/>
            <w:tcBorders>
              <w:top w:val="single" w:sz="2" w:space="0" w:color="auto"/>
              <w:left w:val="single" w:sz="2" w:space="0" w:color="auto"/>
              <w:bottom w:val="single" w:sz="2" w:space="0" w:color="auto"/>
              <w:right w:val="single" w:sz="2" w:space="0" w:color="auto"/>
            </w:tcBorders>
          </w:tcPr>
          <w:p w14:paraId="65F91BB6" w14:textId="316E0986" w:rsidR="00DC5353" w:rsidRPr="00FF353C" w:rsidDel="00DC5353" w:rsidRDefault="00DC5353" w:rsidP="00216F5F">
            <w:pPr>
              <w:pStyle w:val="NormalLeft"/>
              <w:rPr>
                <w:del w:id="3517" w:author="Author"/>
                <w:lang w:val="en-GB"/>
              </w:rPr>
            </w:pPr>
            <w:del w:id="3518" w:author="Author">
              <w:r w:rsidRPr="00FF353C" w:rsidDel="00DC5353">
                <w:rPr>
                  <w:lang w:val="en-GB"/>
                </w:rPr>
                <w:delText>Capital add–ons already set</w:delText>
              </w:r>
            </w:del>
          </w:p>
        </w:tc>
        <w:tc>
          <w:tcPr>
            <w:tcW w:w="5107" w:type="dxa"/>
            <w:tcBorders>
              <w:top w:val="single" w:sz="2" w:space="0" w:color="auto"/>
              <w:left w:val="single" w:sz="2" w:space="0" w:color="auto"/>
              <w:bottom w:val="single" w:sz="2" w:space="0" w:color="auto"/>
              <w:right w:val="single" w:sz="2" w:space="0" w:color="auto"/>
            </w:tcBorders>
          </w:tcPr>
          <w:p w14:paraId="20A8F900" w14:textId="231D8AE9" w:rsidR="00DC5353" w:rsidRPr="00FF353C" w:rsidDel="00DC5353" w:rsidRDefault="00DC5353" w:rsidP="00216F5F">
            <w:pPr>
              <w:pStyle w:val="NormalLeft"/>
              <w:rPr>
                <w:del w:id="3519" w:author="Author"/>
                <w:lang w:val="en-GB"/>
              </w:rPr>
            </w:pPr>
            <w:del w:id="3520" w:author="Author">
              <w:r w:rsidRPr="00FF353C" w:rsidDel="00DC5353">
                <w:rPr>
                  <w:lang w:val="en-GB"/>
                </w:rPr>
                <w:delText>Amount of capital add–on that had been set at the reporting reference date. It will not include capital add–ons set between that date and the submission of the data to the supervisory authority, nor any set after the submission of the data.</w:delText>
              </w:r>
            </w:del>
          </w:p>
        </w:tc>
      </w:tr>
      <w:tr w:rsidR="00DC5353" w:rsidRPr="00FF353C" w:rsidDel="00DC5353" w14:paraId="2E4FDF07" w14:textId="5137191A" w:rsidTr="00216F5F">
        <w:trPr>
          <w:del w:id="3521" w:author="Author"/>
        </w:trPr>
        <w:tc>
          <w:tcPr>
            <w:tcW w:w="1857" w:type="dxa"/>
            <w:tcBorders>
              <w:top w:val="single" w:sz="2" w:space="0" w:color="auto"/>
              <w:left w:val="single" w:sz="2" w:space="0" w:color="auto"/>
              <w:bottom w:val="single" w:sz="2" w:space="0" w:color="auto"/>
              <w:right w:val="single" w:sz="2" w:space="0" w:color="auto"/>
            </w:tcBorders>
          </w:tcPr>
          <w:p w14:paraId="7D897995" w14:textId="2048B339" w:rsidR="00DC5353" w:rsidRPr="00FF353C" w:rsidDel="00DC5353" w:rsidRDefault="00DC5353" w:rsidP="00216F5F">
            <w:pPr>
              <w:pStyle w:val="NormalLeft"/>
              <w:rPr>
                <w:del w:id="3522" w:author="Author"/>
                <w:lang w:val="en-GB"/>
              </w:rPr>
            </w:pPr>
            <w:del w:id="3523" w:author="Author">
              <w:r w:rsidRPr="00FF353C" w:rsidDel="00DC5353">
                <w:rPr>
                  <w:lang w:val="en-GB"/>
                </w:rPr>
                <w:delText>R0220/C0100</w:delText>
              </w:r>
            </w:del>
          </w:p>
        </w:tc>
        <w:tc>
          <w:tcPr>
            <w:tcW w:w="2322" w:type="dxa"/>
            <w:tcBorders>
              <w:top w:val="single" w:sz="2" w:space="0" w:color="auto"/>
              <w:left w:val="single" w:sz="2" w:space="0" w:color="auto"/>
              <w:bottom w:val="single" w:sz="2" w:space="0" w:color="auto"/>
              <w:right w:val="single" w:sz="2" w:space="0" w:color="auto"/>
            </w:tcBorders>
          </w:tcPr>
          <w:p w14:paraId="1E0A498F" w14:textId="2E8527DB" w:rsidR="00DC5353" w:rsidRPr="00FF353C" w:rsidDel="00DC5353" w:rsidRDefault="00DC5353" w:rsidP="00216F5F">
            <w:pPr>
              <w:pStyle w:val="NormalLeft"/>
              <w:rPr>
                <w:del w:id="3524" w:author="Author"/>
                <w:lang w:val="en-GB"/>
              </w:rPr>
            </w:pPr>
            <w:del w:id="3525" w:author="Author">
              <w:r w:rsidRPr="00FF353C" w:rsidDel="00DC5353">
                <w:rPr>
                  <w:lang w:val="en-GB"/>
                </w:rPr>
                <w:delText>Solvency capital requirement</w:delText>
              </w:r>
            </w:del>
          </w:p>
        </w:tc>
        <w:tc>
          <w:tcPr>
            <w:tcW w:w="5107" w:type="dxa"/>
            <w:tcBorders>
              <w:top w:val="single" w:sz="2" w:space="0" w:color="auto"/>
              <w:left w:val="single" w:sz="2" w:space="0" w:color="auto"/>
              <w:bottom w:val="single" w:sz="2" w:space="0" w:color="auto"/>
              <w:right w:val="single" w:sz="2" w:space="0" w:color="auto"/>
            </w:tcBorders>
          </w:tcPr>
          <w:p w14:paraId="0BB4B351" w14:textId="14E93230" w:rsidR="00DC5353" w:rsidRPr="00FF353C" w:rsidDel="00DC5353" w:rsidRDefault="00DC5353" w:rsidP="00216F5F">
            <w:pPr>
              <w:pStyle w:val="NormalLeft"/>
              <w:rPr>
                <w:del w:id="3526" w:author="Author"/>
                <w:lang w:val="en-GB"/>
              </w:rPr>
            </w:pPr>
            <w:del w:id="3527" w:author="Author">
              <w:r w:rsidRPr="00FF353C" w:rsidDel="00DC5353">
                <w:rPr>
                  <w:lang w:val="en-GB"/>
                </w:rPr>
                <w:delText>Amount of total SCR calculated using full internal model.</w:delText>
              </w:r>
            </w:del>
          </w:p>
        </w:tc>
      </w:tr>
      <w:tr w:rsidR="00DC5353" w:rsidRPr="00FF353C" w:rsidDel="00DC5353" w14:paraId="4D9D07D2" w14:textId="7FA826FC" w:rsidTr="00216F5F">
        <w:trPr>
          <w:del w:id="3528" w:author="Author"/>
        </w:trPr>
        <w:tc>
          <w:tcPr>
            <w:tcW w:w="1857" w:type="dxa"/>
            <w:tcBorders>
              <w:top w:val="single" w:sz="2" w:space="0" w:color="auto"/>
              <w:left w:val="single" w:sz="2" w:space="0" w:color="auto"/>
              <w:bottom w:val="single" w:sz="2" w:space="0" w:color="auto"/>
              <w:right w:val="single" w:sz="2" w:space="0" w:color="auto"/>
            </w:tcBorders>
          </w:tcPr>
          <w:p w14:paraId="492BD6A6" w14:textId="081045BC" w:rsidR="00DC5353" w:rsidRPr="00FF353C" w:rsidDel="00DC5353" w:rsidRDefault="00DC5353" w:rsidP="00216F5F">
            <w:pPr>
              <w:pStyle w:val="NormalCentered"/>
              <w:rPr>
                <w:del w:id="3529" w:author="Author"/>
                <w:lang w:val="en-GB"/>
              </w:rPr>
            </w:pPr>
            <w:del w:id="3530" w:author="Author">
              <w:r w:rsidRPr="00FF353C" w:rsidDel="00DC5353">
                <w:rPr>
                  <w:i/>
                  <w:iCs/>
                  <w:lang w:val="en-GB"/>
                </w:rPr>
                <w:delText>Other information on SCR</w:delText>
              </w:r>
            </w:del>
          </w:p>
        </w:tc>
        <w:tc>
          <w:tcPr>
            <w:tcW w:w="2322" w:type="dxa"/>
            <w:tcBorders>
              <w:top w:val="single" w:sz="2" w:space="0" w:color="auto"/>
              <w:left w:val="single" w:sz="2" w:space="0" w:color="auto"/>
              <w:bottom w:val="single" w:sz="2" w:space="0" w:color="auto"/>
              <w:right w:val="single" w:sz="2" w:space="0" w:color="auto"/>
            </w:tcBorders>
          </w:tcPr>
          <w:p w14:paraId="31D6869B" w14:textId="734FF1BE" w:rsidR="00DC5353" w:rsidRPr="00FF353C" w:rsidDel="00DC5353" w:rsidRDefault="00DC5353" w:rsidP="00216F5F">
            <w:pPr>
              <w:pStyle w:val="NormalCentered"/>
              <w:rPr>
                <w:del w:id="3531" w:author="Author"/>
                <w:lang w:val="en-GB"/>
              </w:rPr>
            </w:pPr>
          </w:p>
        </w:tc>
        <w:tc>
          <w:tcPr>
            <w:tcW w:w="5107" w:type="dxa"/>
            <w:tcBorders>
              <w:top w:val="single" w:sz="2" w:space="0" w:color="auto"/>
              <w:left w:val="single" w:sz="2" w:space="0" w:color="auto"/>
              <w:bottom w:val="single" w:sz="2" w:space="0" w:color="auto"/>
              <w:right w:val="single" w:sz="2" w:space="0" w:color="auto"/>
            </w:tcBorders>
          </w:tcPr>
          <w:p w14:paraId="0DF6BC28" w14:textId="5CFA0BEB" w:rsidR="00DC5353" w:rsidRPr="00FF353C" w:rsidDel="00DC5353" w:rsidRDefault="00DC5353" w:rsidP="00216F5F">
            <w:pPr>
              <w:pStyle w:val="NormalCentered"/>
              <w:rPr>
                <w:del w:id="3532" w:author="Author"/>
                <w:lang w:val="en-GB"/>
              </w:rPr>
            </w:pPr>
          </w:p>
        </w:tc>
      </w:tr>
      <w:tr w:rsidR="00DC5353" w:rsidRPr="00FF353C" w:rsidDel="00DC5353" w14:paraId="7D40B1AA" w14:textId="64A9CC8B" w:rsidTr="00216F5F">
        <w:trPr>
          <w:del w:id="3533" w:author="Author"/>
        </w:trPr>
        <w:tc>
          <w:tcPr>
            <w:tcW w:w="1857" w:type="dxa"/>
            <w:tcBorders>
              <w:top w:val="single" w:sz="2" w:space="0" w:color="auto"/>
              <w:left w:val="single" w:sz="2" w:space="0" w:color="auto"/>
              <w:bottom w:val="single" w:sz="2" w:space="0" w:color="auto"/>
              <w:right w:val="single" w:sz="2" w:space="0" w:color="auto"/>
            </w:tcBorders>
          </w:tcPr>
          <w:p w14:paraId="1C41F376" w14:textId="3EA8E42F" w:rsidR="00DC5353" w:rsidRPr="00FF353C" w:rsidDel="00DC5353" w:rsidRDefault="00DC5353" w:rsidP="00216F5F">
            <w:pPr>
              <w:pStyle w:val="NormalLeft"/>
              <w:rPr>
                <w:del w:id="3534" w:author="Author"/>
                <w:lang w:val="en-GB"/>
              </w:rPr>
            </w:pPr>
            <w:del w:id="3535" w:author="Author">
              <w:r w:rsidRPr="00FF353C" w:rsidDel="00DC5353">
                <w:rPr>
                  <w:lang w:val="en-GB"/>
                </w:rPr>
                <w:delText>R0300/C0100</w:delText>
              </w:r>
            </w:del>
          </w:p>
        </w:tc>
        <w:tc>
          <w:tcPr>
            <w:tcW w:w="2322" w:type="dxa"/>
            <w:tcBorders>
              <w:top w:val="single" w:sz="2" w:space="0" w:color="auto"/>
              <w:left w:val="single" w:sz="2" w:space="0" w:color="auto"/>
              <w:bottom w:val="single" w:sz="2" w:space="0" w:color="auto"/>
              <w:right w:val="single" w:sz="2" w:space="0" w:color="auto"/>
            </w:tcBorders>
          </w:tcPr>
          <w:p w14:paraId="2925A61F" w14:textId="645EB89C" w:rsidR="00DC5353" w:rsidRPr="00FF353C" w:rsidDel="00DC5353" w:rsidRDefault="00DC5353" w:rsidP="00216F5F">
            <w:pPr>
              <w:pStyle w:val="NormalLeft"/>
              <w:rPr>
                <w:del w:id="3536" w:author="Author"/>
                <w:lang w:val="en-GB"/>
              </w:rPr>
            </w:pPr>
            <w:del w:id="3537" w:author="Author">
              <w:r w:rsidRPr="00FF353C" w:rsidDel="00DC5353">
                <w:rPr>
                  <w:lang w:val="en-GB"/>
                </w:rPr>
                <w:delText>Amount/estimate of the overall loss–absorbing capacity of technical provisions</w:delText>
              </w:r>
            </w:del>
          </w:p>
        </w:tc>
        <w:tc>
          <w:tcPr>
            <w:tcW w:w="5107" w:type="dxa"/>
            <w:tcBorders>
              <w:top w:val="single" w:sz="2" w:space="0" w:color="auto"/>
              <w:left w:val="single" w:sz="2" w:space="0" w:color="auto"/>
              <w:bottom w:val="single" w:sz="2" w:space="0" w:color="auto"/>
              <w:right w:val="single" w:sz="2" w:space="0" w:color="auto"/>
            </w:tcBorders>
          </w:tcPr>
          <w:p w14:paraId="2462CC34" w14:textId="0751B56D" w:rsidR="00DC5353" w:rsidRPr="00FF353C" w:rsidDel="00DC5353" w:rsidRDefault="00DC5353" w:rsidP="00216F5F">
            <w:pPr>
              <w:pStyle w:val="NormalLeft"/>
              <w:rPr>
                <w:del w:id="3538" w:author="Author"/>
                <w:lang w:val="en-GB"/>
              </w:rPr>
            </w:pPr>
            <w:del w:id="3539" w:author="Author">
              <w:r w:rsidRPr="00FF353C" w:rsidDel="00DC5353">
                <w:rPr>
                  <w:lang w:val="en-GB"/>
                </w:rPr>
                <w:delText>Amount/Estimate of the overall adjustment for loss–absorbing capacity of technical provisions, including the part embedded in each component and the part reported as a single component.</w:delText>
              </w:r>
            </w:del>
          </w:p>
        </w:tc>
      </w:tr>
      <w:tr w:rsidR="00DC5353" w:rsidRPr="00FF353C" w:rsidDel="00DC5353" w14:paraId="269A3517" w14:textId="30E781C7" w:rsidTr="00216F5F">
        <w:trPr>
          <w:del w:id="3540" w:author="Author"/>
        </w:trPr>
        <w:tc>
          <w:tcPr>
            <w:tcW w:w="1857" w:type="dxa"/>
            <w:tcBorders>
              <w:top w:val="single" w:sz="2" w:space="0" w:color="auto"/>
              <w:left w:val="single" w:sz="2" w:space="0" w:color="auto"/>
              <w:bottom w:val="single" w:sz="2" w:space="0" w:color="auto"/>
              <w:right w:val="single" w:sz="2" w:space="0" w:color="auto"/>
            </w:tcBorders>
          </w:tcPr>
          <w:p w14:paraId="35ECD19A" w14:textId="1394E330" w:rsidR="00DC5353" w:rsidRPr="00FF353C" w:rsidDel="00DC5353" w:rsidRDefault="00DC5353" w:rsidP="00216F5F">
            <w:pPr>
              <w:pStyle w:val="NormalLeft"/>
              <w:rPr>
                <w:del w:id="3541" w:author="Author"/>
                <w:lang w:val="en-GB"/>
              </w:rPr>
            </w:pPr>
            <w:del w:id="3542" w:author="Author">
              <w:r w:rsidRPr="00FF353C" w:rsidDel="00DC5353">
                <w:rPr>
                  <w:lang w:val="en-GB"/>
                </w:rPr>
                <w:delText>R0310/C0100</w:delText>
              </w:r>
            </w:del>
          </w:p>
        </w:tc>
        <w:tc>
          <w:tcPr>
            <w:tcW w:w="2322" w:type="dxa"/>
            <w:tcBorders>
              <w:top w:val="single" w:sz="2" w:space="0" w:color="auto"/>
              <w:left w:val="single" w:sz="2" w:space="0" w:color="auto"/>
              <w:bottom w:val="single" w:sz="2" w:space="0" w:color="auto"/>
              <w:right w:val="single" w:sz="2" w:space="0" w:color="auto"/>
            </w:tcBorders>
          </w:tcPr>
          <w:p w14:paraId="5931CAC0" w14:textId="0DDBB064" w:rsidR="00DC5353" w:rsidRPr="00FF353C" w:rsidDel="00DC5353" w:rsidRDefault="00DC5353" w:rsidP="00216F5F">
            <w:pPr>
              <w:pStyle w:val="NormalLeft"/>
              <w:rPr>
                <w:del w:id="3543" w:author="Author"/>
                <w:lang w:val="en-GB"/>
              </w:rPr>
            </w:pPr>
            <w:del w:id="3544" w:author="Author">
              <w:r w:rsidRPr="00FF353C" w:rsidDel="00DC5353">
                <w:rPr>
                  <w:lang w:val="en-GB"/>
                </w:rPr>
                <w:delText>Amount/estimate of the overall loss–absorbing capacity of deferred taxes</w:delText>
              </w:r>
            </w:del>
          </w:p>
        </w:tc>
        <w:tc>
          <w:tcPr>
            <w:tcW w:w="5107" w:type="dxa"/>
            <w:tcBorders>
              <w:top w:val="single" w:sz="2" w:space="0" w:color="auto"/>
              <w:left w:val="single" w:sz="2" w:space="0" w:color="auto"/>
              <w:bottom w:val="single" w:sz="2" w:space="0" w:color="auto"/>
              <w:right w:val="single" w:sz="2" w:space="0" w:color="auto"/>
            </w:tcBorders>
          </w:tcPr>
          <w:p w14:paraId="663BFE5D" w14:textId="42BEE86D" w:rsidR="00DC5353" w:rsidRPr="00FF353C" w:rsidDel="00DC5353" w:rsidRDefault="00DC5353" w:rsidP="00216F5F">
            <w:pPr>
              <w:pStyle w:val="NormalLeft"/>
              <w:rPr>
                <w:del w:id="3545" w:author="Author"/>
                <w:lang w:val="en-GB"/>
              </w:rPr>
            </w:pPr>
            <w:del w:id="3546" w:author="Author">
              <w:r w:rsidRPr="00FF353C" w:rsidDel="00DC5353">
                <w:rPr>
                  <w:lang w:val="en-GB"/>
                </w:rPr>
                <w:delText>Amount/Estimate of the overall adjustment for loss–absorbing capacity of deferred taxes, including the part embedded in each component and the part reported as a single component.</w:delText>
              </w:r>
            </w:del>
          </w:p>
        </w:tc>
      </w:tr>
      <w:tr w:rsidR="00DC5353" w:rsidRPr="00FF353C" w:rsidDel="00DC5353" w14:paraId="568914D2" w14:textId="693BC0FB" w:rsidTr="00216F5F">
        <w:trPr>
          <w:del w:id="3547" w:author="Author"/>
        </w:trPr>
        <w:tc>
          <w:tcPr>
            <w:tcW w:w="1857" w:type="dxa"/>
            <w:tcBorders>
              <w:top w:val="single" w:sz="2" w:space="0" w:color="auto"/>
              <w:left w:val="single" w:sz="2" w:space="0" w:color="auto"/>
              <w:bottom w:val="single" w:sz="2" w:space="0" w:color="auto"/>
              <w:right w:val="single" w:sz="2" w:space="0" w:color="auto"/>
            </w:tcBorders>
          </w:tcPr>
          <w:p w14:paraId="04F37E23" w14:textId="5D4418B9" w:rsidR="00DC5353" w:rsidRPr="00FF353C" w:rsidDel="00DC5353" w:rsidRDefault="00DC5353" w:rsidP="00216F5F">
            <w:pPr>
              <w:pStyle w:val="NormalLeft"/>
              <w:rPr>
                <w:del w:id="3548" w:author="Author"/>
                <w:lang w:val="en-GB"/>
              </w:rPr>
            </w:pPr>
            <w:del w:id="3549" w:author="Author">
              <w:r w:rsidRPr="00FF353C" w:rsidDel="00DC5353">
                <w:rPr>
                  <w:lang w:val="en-GB"/>
                </w:rPr>
                <w:delText>R0410/C0100</w:delText>
              </w:r>
            </w:del>
          </w:p>
        </w:tc>
        <w:tc>
          <w:tcPr>
            <w:tcW w:w="2322" w:type="dxa"/>
            <w:tcBorders>
              <w:top w:val="single" w:sz="2" w:space="0" w:color="auto"/>
              <w:left w:val="single" w:sz="2" w:space="0" w:color="auto"/>
              <w:bottom w:val="single" w:sz="2" w:space="0" w:color="auto"/>
              <w:right w:val="single" w:sz="2" w:space="0" w:color="auto"/>
            </w:tcBorders>
          </w:tcPr>
          <w:p w14:paraId="0C3AC2D5" w14:textId="670EFA0E" w:rsidR="00DC5353" w:rsidRPr="00FF353C" w:rsidDel="00DC5353" w:rsidRDefault="00DC5353" w:rsidP="00216F5F">
            <w:pPr>
              <w:pStyle w:val="NormalLeft"/>
              <w:rPr>
                <w:del w:id="3550" w:author="Author"/>
                <w:lang w:val="en-GB"/>
              </w:rPr>
            </w:pPr>
            <w:del w:id="3551" w:author="Author">
              <w:r w:rsidRPr="00FF353C" w:rsidDel="00DC5353">
                <w:rPr>
                  <w:lang w:val="en-GB"/>
                </w:rPr>
                <w:delText>Total amount of notional Solvency Capital Requirements for remaining part</w:delText>
              </w:r>
            </w:del>
          </w:p>
        </w:tc>
        <w:tc>
          <w:tcPr>
            <w:tcW w:w="5107" w:type="dxa"/>
            <w:tcBorders>
              <w:top w:val="single" w:sz="2" w:space="0" w:color="auto"/>
              <w:left w:val="single" w:sz="2" w:space="0" w:color="auto"/>
              <w:bottom w:val="single" w:sz="2" w:space="0" w:color="auto"/>
              <w:right w:val="single" w:sz="2" w:space="0" w:color="auto"/>
            </w:tcBorders>
          </w:tcPr>
          <w:p w14:paraId="45512F1C" w14:textId="29D84780" w:rsidR="00DC5353" w:rsidRPr="00FF353C" w:rsidDel="00DC5353" w:rsidRDefault="00DC5353" w:rsidP="00216F5F">
            <w:pPr>
              <w:pStyle w:val="NormalLeft"/>
              <w:rPr>
                <w:del w:id="3552" w:author="Author"/>
                <w:lang w:val="en-GB"/>
              </w:rPr>
            </w:pPr>
            <w:del w:id="3553" w:author="Author">
              <w:r w:rsidRPr="00FF353C" w:rsidDel="00DC5353">
                <w:rPr>
                  <w:lang w:val="en-GB"/>
                </w:rPr>
                <w:delText>Amount of the notional SCRs of remaining part when undertaking has RFF.</w:delText>
              </w:r>
            </w:del>
          </w:p>
        </w:tc>
      </w:tr>
      <w:tr w:rsidR="00DC5353" w:rsidRPr="00FF353C" w:rsidDel="00DC5353" w14:paraId="162E6AF7" w14:textId="4049BD05" w:rsidTr="00216F5F">
        <w:trPr>
          <w:del w:id="3554" w:author="Author"/>
        </w:trPr>
        <w:tc>
          <w:tcPr>
            <w:tcW w:w="1857" w:type="dxa"/>
            <w:tcBorders>
              <w:top w:val="single" w:sz="2" w:space="0" w:color="auto"/>
              <w:left w:val="single" w:sz="2" w:space="0" w:color="auto"/>
              <w:bottom w:val="single" w:sz="2" w:space="0" w:color="auto"/>
              <w:right w:val="single" w:sz="2" w:space="0" w:color="auto"/>
            </w:tcBorders>
          </w:tcPr>
          <w:p w14:paraId="63F09959" w14:textId="785A5FF8" w:rsidR="00DC5353" w:rsidRPr="00FF353C" w:rsidDel="00DC5353" w:rsidRDefault="00DC5353" w:rsidP="00216F5F">
            <w:pPr>
              <w:pStyle w:val="NormalLeft"/>
              <w:rPr>
                <w:del w:id="3555" w:author="Author"/>
                <w:lang w:val="en-GB"/>
              </w:rPr>
            </w:pPr>
            <w:del w:id="3556" w:author="Author">
              <w:r w:rsidRPr="00FF353C" w:rsidDel="00DC5353">
                <w:rPr>
                  <w:lang w:val="en-GB"/>
                </w:rPr>
                <w:delText>R0420/C0100</w:delText>
              </w:r>
            </w:del>
          </w:p>
        </w:tc>
        <w:tc>
          <w:tcPr>
            <w:tcW w:w="2322" w:type="dxa"/>
            <w:tcBorders>
              <w:top w:val="single" w:sz="2" w:space="0" w:color="auto"/>
              <w:left w:val="single" w:sz="2" w:space="0" w:color="auto"/>
              <w:bottom w:val="single" w:sz="2" w:space="0" w:color="auto"/>
              <w:right w:val="single" w:sz="2" w:space="0" w:color="auto"/>
            </w:tcBorders>
          </w:tcPr>
          <w:p w14:paraId="2037DC1A" w14:textId="2B395858" w:rsidR="00DC5353" w:rsidRPr="00FF353C" w:rsidDel="00DC5353" w:rsidRDefault="00DC5353" w:rsidP="00216F5F">
            <w:pPr>
              <w:pStyle w:val="NormalLeft"/>
              <w:rPr>
                <w:del w:id="3557" w:author="Author"/>
                <w:lang w:val="en-GB"/>
              </w:rPr>
            </w:pPr>
            <w:del w:id="3558" w:author="Author">
              <w:r w:rsidRPr="00FF353C" w:rsidDel="00DC5353">
                <w:rPr>
                  <w:lang w:val="en-GB"/>
                </w:rPr>
                <w:delText>Total amount of Notional Solvency Capital Requirements for ring fenced funds</w:delText>
              </w:r>
            </w:del>
          </w:p>
        </w:tc>
        <w:tc>
          <w:tcPr>
            <w:tcW w:w="5107" w:type="dxa"/>
            <w:tcBorders>
              <w:top w:val="single" w:sz="2" w:space="0" w:color="auto"/>
              <w:left w:val="single" w:sz="2" w:space="0" w:color="auto"/>
              <w:bottom w:val="single" w:sz="2" w:space="0" w:color="auto"/>
              <w:right w:val="single" w:sz="2" w:space="0" w:color="auto"/>
            </w:tcBorders>
          </w:tcPr>
          <w:p w14:paraId="1A039316" w14:textId="52667956" w:rsidR="00DC5353" w:rsidRPr="00FF353C" w:rsidDel="00DC5353" w:rsidRDefault="00DC5353" w:rsidP="00216F5F">
            <w:pPr>
              <w:pStyle w:val="NormalLeft"/>
              <w:rPr>
                <w:del w:id="3559" w:author="Author"/>
                <w:lang w:val="en-GB"/>
              </w:rPr>
            </w:pPr>
            <w:del w:id="3560" w:author="Author">
              <w:r w:rsidRPr="00FF353C" w:rsidDel="00DC5353">
                <w:rPr>
                  <w:lang w:val="en-GB"/>
                </w:rPr>
                <w:delText>Amount of the sum of notional SCRs of all ring–fenced funds when undertaking has RFF (other than those related to business operated in accordance with article 4 of Directive 2003/41/EC (transitional)).</w:delText>
              </w:r>
            </w:del>
          </w:p>
        </w:tc>
      </w:tr>
      <w:tr w:rsidR="00DC5353" w:rsidRPr="00FF353C" w:rsidDel="00DC5353" w14:paraId="4022B8CE" w14:textId="1460E2E8" w:rsidTr="00216F5F">
        <w:trPr>
          <w:del w:id="3561" w:author="Author"/>
        </w:trPr>
        <w:tc>
          <w:tcPr>
            <w:tcW w:w="1857" w:type="dxa"/>
            <w:tcBorders>
              <w:top w:val="single" w:sz="2" w:space="0" w:color="auto"/>
              <w:left w:val="single" w:sz="2" w:space="0" w:color="auto"/>
              <w:bottom w:val="single" w:sz="2" w:space="0" w:color="auto"/>
              <w:right w:val="single" w:sz="2" w:space="0" w:color="auto"/>
            </w:tcBorders>
          </w:tcPr>
          <w:p w14:paraId="0DCA5382" w14:textId="62FE4466" w:rsidR="00DC5353" w:rsidRPr="00FF353C" w:rsidDel="00DC5353" w:rsidRDefault="00DC5353" w:rsidP="00216F5F">
            <w:pPr>
              <w:pStyle w:val="NormalLeft"/>
              <w:rPr>
                <w:del w:id="3562" w:author="Author"/>
                <w:lang w:val="en-GB"/>
              </w:rPr>
            </w:pPr>
            <w:del w:id="3563" w:author="Author">
              <w:r w:rsidRPr="00FF353C" w:rsidDel="00DC5353">
                <w:rPr>
                  <w:lang w:val="en-GB"/>
                </w:rPr>
                <w:delText>R0430/C0100</w:delText>
              </w:r>
            </w:del>
          </w:p>
        </w:tc>
        <w:tc>
          <w:tcPr>
            <w:tcW w:w="2322" w:type="dxa"/>
            <w:tcBorders>
              <w:top w:val="single" w:sz="2" w:space="0" w:color="auto"/>
              <w:left w:val="single" w:sz="2" w:space="0" w:color="auto"/>
              <w:bottom w:val="single" w:sz="2" w:space="0" w:color="auto"/>
              <w:right w:val="single" w:sz="2" w:space="0" w:color="auto"/>
            </w:tcBorders>
          </w:tcPr>
          <w:p w14:paraId="25F26A89" w14:textId="4FFFF8B7" w:rsidR="00DC5353" w:rsidRPr="00FF353C" w:rsidDel="00DC5353" w:rsidRDefault="00DC5353" w:rsidP="00216F5F">
            <w:pPr>
              <w:pStyle w:val="NormalLeft"/>
              <w:rPr>
                <w:del w:id="3564" w:author="Author"/>
                <w:lang w:val="en-GB"/>
              </w:rPr>
            </w:pPr>
            <w:del w:id="3565" w:author="Author">
              <w:r w:rsidRPr="00FF353C" w:rsidDel="00DC5353">
                <w:rPr>
                  <w:lang w:val="en-GB"/>
                </w:rPr>
                <w:delText>Total amount of Notional Solvency Capital Requirements for matching adjustment portfolios</w:delText>
              </w:r>
            </w:del>
          </w:p>
        </w:tc>
        <w:tc>
          <w:tcPr>
            <w:tcW w:w="5107" w:type="dxa"/>
            <w:tcBorders>
              <w:top w:val="single" w:sz="2" w:space="0" w:color="auto"/>
              <w:left w:val="single" w:sz="2" w:space="0" w:color="auto"/>
              <w:bottom w:val="single" w:sz="2" w:space="0" w:color="auto"/>
              <w:right w:val="single" w:sz="2" w:space="0" w:color="auto"/>
            </w:tcBorders>
          </w:tcPr>
          <w:p w14:paraId="5FEDC81C" w14:textId="467512D9" w:rsidR="00DC5353" w:rsidRPr="00FF353C" w:rsidDel="00DC5353" w:rsidRDefault="00DC5353" w:rsidP="00216F5F">
            <w:pPr>
              <w:pStyle w:val="NormalLeft"/>
              <w:rPr>
                <w:del w:id="3566" w:author="Author"/>
                <w:lang w:val="en-GB"/>
              </w:rPr>
            </w:pPr>
            <w:del w:id="3567" w:author="Author">
              <w:r w:rsidRPr="00FF353C" w:rsidDel="00DC5353">
                <w:rPr>
                  <w:lang w:val="en-GB"/>
                </w:rPr>
                <w:delText>Amount of the sum of notional SCRs of all matching adjustment portfolios.</w:delText>
              </w:r>
            </w:del>
          </w:p>
        </w:tc>
      </w:tr>
      <w:tr w:rsidR="00DC5353" w:rsidRPr="00FF353C" w:rsidDel="00DC5353" w14:paraId="652C51C3" w14:textId="67291A29" w:rsidTr="00216F5F">
        <w:trPr>
          <w:del w:id="3568" w:author="Author"/>
        </w:trPr>
        <w:tc>
          <w:tcPr>
            <w:tcW w:w="1857" w:type="dxa"/>
            <w:tcBorders>
              <w:top w:val="single" w:sz="2" w:space="0" w:color="auto"/>
              <w:left w:val="single" w:sz="2" w:space="0" w:color="auto"/>
              <w:bottom w:val="single" w:sz="2" w:space="0" w:color="auto"/>
              <w:right w:val="single" w:sz="2" w:space="0" w:color="auto"/>
            </w:tcBorders>
          </w:tcPr>
          <w:p w14:paraId="0F18A07D" w14:textId="2AD85E57" w:rsidR="00DC5353" w:rsidRPr="00FF353C" w:rsidDel="00DC5353" w:rsidRDefault="00DC5353" w:rsidP="00216F5F">
            <w:pPr>
              <w:pStyle w:val="NormalLeft"/>
              <w:rPr>
                <w:del w:id="3569" w:author="Author"/>
                <w:lang w:val="en-GB"/>
              </w:rPr>
            </w:pPr>
            <w:del w:id="3570" w:author="Author">
              <w:r w:rsidRPr="00FF353C" w:rsidDel="00DC5353">
                <w:rPr>
                  <w:lang w:val="en-GB"/>
                </w:rPr>
                <w:delText>R0440/C0100</w:delText>
              </w:r>
            </w:del>
          </w:p>
        </w:tc>
        <w:tc>
          <w:tcPr>
            <w:tcW w:w="2322" w:type="dxa"/>
            <w:tcBorders>
              <w:top w:val="single" w:sz="2" w:space="0" w:color="auto"/>
              <w:left w:val="single" w:sz="2" w:space="0" w:color="auto"/>
              <w:bottom w:val="single" w:sz="2" w:space="0" w:color="auto"/>
              <w:right w:val="single" w:sz="2" w:space="0" w:color="auto"/>
            </w:tcBorders>
          </w:tcPr>
          <w:p w14:paraId="3ED1933B" w14:textId="70178C71" w:rsidR="00DC5353" w:rsidRPr="00FF353C" w:rsidDel="00DC5353" w:rsidRDefault="00DC5353" w:rsidP="00216F5F">
            <w:pPr>
              <w:pStyle w:val="NormalLeft"/>
              <w:rPr>
                <w:del w:id="3571" w:author="Author"/>
                <w:lang w:val="en-GB"/>
              </w:rPr>
            </w:pPr>
            <w:del w:id="3572" w:author="Author">
              <w:r w:rsidRPr="00FF353C" w:rsidDel="00DC5353">
                <w:rPr>
                  <w:lang w:val="en-GB"/>
                </w:rPr>
                <w:delText>Diversification effects due to RFF nSCR aggregation for article 304</w:delText>
              </w:r>
            </w:del>
          </w:p>
        </w:tc>
        <w:tc>
          <w:tcPr>
            <w:tcW w:w="5107" w:type="dxa"/>
            <w:tcBorders>
              <w:top w:val="single" w:sz="2" w:space="0" w:color="auto"/>
              <w:left w:val="single" w:sz="2" w:space="0" w:color="auto"/>
              <w:bottom w:val="single" w:sz="2" w:space="0" w:color="auto"/>
              <w:right w:val="single" w:sz="2" w:space="0" w:color="auto"/>
            </w:tcBorders>
          </w:tcPr>
          <w:p w14:paraId="090A24A4" w14:textId="3BF95470" w:rsidR="00DC5353" w:rsidRPr="00FF353C" w:rsidDel="00DC5353" w:rsidRDefault="00DC5353" w:rsidP="00216F5F">
            <w:pPr>
              <w:pStyle w:val="NormalLeft"/>
              <w:rPr>
                <w:del w:id="3573" w:author="Author"/>
                <w:lang w:val="en-GB"/>
              </w:rPr>
            </w:pPr>
            <w:del w:id="3574" w:author="Author">
              <w:r w:rsidRPr="00FF353C" w:rsidDel="00DC5353">
                <w:rPr>
                  <w:lang w:val="en-GB"/>
                </w:rPr>
                <w:delText>Amount of the adjustment for a diversification effect between ring fenced funds under Article 304 of Directive 2009/138/EC and remaining part where applicable.</w:delText>
              </w:r>
            </w:del>
          </w:p>
        </w:tc>
      </w:tr>
      <w:tr w:rsidR="00DC5353" w:rsidRPr="00FF353C" w:rsidDel="00DC5353" w14:paraId="1507D53F" w14:textId="18156B2B" w:rsidTr="00216F5F">
        <w:trPr>
          <w:del w:id="3575" w:author="Author"/>
        </w:trPr>
        <w:tc>
          <w:tcPr>
            <w:tcW w:w="1857" w:type="dxa"/>
            <w:tcBorders>
              <w:top w:val="single" w:sz="2" w:space="0" w:color="auto"/>
              <w:left w:val="single" w:sz="2" w:space="0" w:color="auto"/>
              <w:bottom w:val="single" w:sz="2" w:space="0" w:color="auto"/>
              <w:right w:val="single" w:sz="2" w:space="0" w:color="auto"/>
            </w:tcBorders>
          </w:tcPr>
          <w:p w14:paraId="704989CB" w14:textId="04EC37EA" w:rsidR="00DC5353" w:rsidRPr="00FF353C" w:rsidDel="00DC5353" w:rsidRDefault="00DC5353" w:rsidP="00216F5F">
            <w:pPr>
              <w:pStyle w:val="NormalLeft"/>
              <w:rPr>
                <w:del w:id="3576" w:author="Author"/>
                <w:lang w:val="en-GB"/>
              </w:rPr>
            </w:pPr>
            <w:del w:id="3577" w:author="Author">
              <w:r w:rsidRPr="00FF353C" w:rsidDel="00DC5353">
                <w:rPr>
                  <w:lang w:val="en-GB"/>
                </w:rPr>
                <w:lastRenderedPageBreak/>
                <w:delText>R0460/C0100</w:delText>
              </w:r>
            </w:del>
          </w:p>
        </w:tc>
        <w:tc>
          <w:tcPr>
            <w:tcW w:w="2322" w:type="dxa"/>
            <w:tcBorders>
              <w:top w:val="single" w:sz="2" w:space="0" w:color="auto"/>
              <w:left w:val="single" w:sz="2" w:space="0" w:color="auto"/>
              <w:bottom w:val="single" w:sz="2" w:space="0" w:color="auto"/>
              <w:right w:val="single" w:sz="2" w:space="0" w:color="auto"/>
            </w:tcBorders>
          </w:tcPr>
          <w:p w14:paraId="5038166C" w14:textId="5E224407" w:rsidR="00DC5353" w:rsidRPr="00FF353C" w:rsidDel="00DC5353" w:rsidRDefault="00DC5353" w:rsidP="00216F5F">
            <w:pPr>
              <w:pStyle w:val="NormalLeft"/>
              <w:rPr>
                <w:del w:id="3578" w:author="Author"/>
                <w:lang w:val="en-GB"/>
              </w:rPr>
            </w:pPr>
            <w:del w:id="3579" w:author="Author">
              <w:r w:rsidRPr="00FF353C" w:rsidDel="00DC5353">
                <w:rPr>
                  <w:lang w:val="en-GB"/>
                </w:rPr>
                <w:delText>Net future discretionary benefits</w:delText>
              </w:r>
            </w:del>
          </w:p>
        </w:tc>
        <w:tc>
          <w:tcPr>
            <w:tcW w:w="5107" w:type="dxa"/>
            <w:tcBorders>
              <w:top w:val="single" w:sz="2" w:space="0" w:color="auto"/>
              <w:left w:val="single" w:sz="2" w:space="0" w:color="auto"/>
              <w:bottom w:val="single" w:sz="2" w:space="0" w:color="auto"/>
              <w:right w:val="single" w:sz="2" w:space="0" w:color="auto"/>
            </w:tcBorders>
          </w:tcPr>
          <w:p w14:paraId="12C119CF" w14:textId="61265EF3" w:rsidR="00DC5353" w:rsidRPr="00FF353C" w:rsidDel="00DC5353" w:rsidRDefault="00DC5353" w:rsidP="00216F5F">
            <w:pPr>
              <w:pStyle w:val="NormalLeft"/>
              <w:rPr>
                <w:del w:id="3580" w:author="Author"/>
                <w:lang w:val="en-GB"/>
              </w:rPr>
            </w:pPr>
            <w:del w:id="3581" w:author="Author">
              <w:r w:rsidRPr="00FF353C" w:rsidDel="00DC5353">
                <w:rPr>
                  <w:lang w:val="en-GB"/>
                </w:rPr>
                <w:delText>Amount of technical provisions without risk margin in relation to future discretionary benefits net of reinsurance.</w:delText>
              </w:r>
            </w:del>
          </w:p>
        </w:tc>
      </w:tr>
      <w:tr w:rsidR="00DC5353" w:rsidRPr="00FF353C" w:rsidDel="00DC5353" w14:paraId="54E9972C" w14:textId="44C761D8" w:rsidTr="00216F5F">
        <w:trPr>
          <w:del w:id="3582" w:author="Author"/>
        </w:trPr>
        <w:tc>
          <w:tcPr>
            <w:tcW w:w="1857" w:type="dxa"/>
            <w:tcBorders>
              <w:top w:val="single" w:sz="2" w:space="0" w:color="auto"/>
              <w:left w:val="single" w:sz="2" w:space="0" w:color="auto"/>
              <w:bottom w:val="single" w:sz="2" w:space="0" w:color="auto"/>
              <w:right w:val="single" w:sz="2" w:space="0" w:color="auto"/>
            </w:tcBorders>
          </w:tcPr>
          <w:p w14:paraId="688C8A75" w14:textId="16662107" w:rsidR="00DC5353" w:rsidRPr="00FF353C" w:rsidDel="00DC5353" w:rsidRDefault="00DC5353" w:rsidP="00216F5F">
            <w:pPr>
              <w:pStyle w:val="NormalLeft"/>
              <w:rPr>
                <w:del w:id="3583" w:author="Author"/>
                <w:lang w:val="en-GB"/>
              </w:rPr>
            </w:pPr>
            <w:del w:id="3584" w:author="Author">
              <w:r w:rsidRPr="00FF353C" w:rsidDel="00DC5353">
                <w:rPr>
                  <w:lang w:val="en-GB"/>
                </w:rPr>
                <w:delText xml:space="preserve">R0590/C0109  </w:delText>
              </w:r>
            </w:del>
          </w:p>
        </w:tc>
        <w:tc>
          <w:tcPr>
            <w:tcW w:w="2322" w:type="dxa"/>
            <w:tcBorders>
              <w:top w:val="single" w:sz="2" w:space="0" w:color="auto"/>
              <w:left w:val="single" w:sz="2" w:space="0" w:color="auto"/>
              <w:bottom w:val="single" w:sz="2" w:space="0" w:color="auto"/>
              <w:right w:val="single" w:sz="2" w:space="0" w:color="auto"/>
            </w:tcBorders>
          </w:tcPr>
          <w:p w14:paraId="72A889A9" w14:textId="30DB4757" w:rsidR="00DC5353" w:rsidRPr="00FF353C" w:rsidDel="00DC5353" w:rsidRDefault="00DC5353" w:rsidP="00216F5F">
            <w:pPr>
              <w:pStyle w:val="NormalLeft"/>
              <w:rPr>
                <w:del w:id="3585" w:author="Author"/>
                <w:lang w:val="en-GB"/>
              </w:rPr>
            </w:pPr>
            <w:del w:id="3586" w:author="Author">
              <w:r w:rsidRPr="00FF353C" w:rsidDel="00DC5353">
                <w:rPr>
                  <w:lang w:val="en-GB"/>
                </w:rPr>
                <w:delText xml:space="preserve">Approach based on average tax rate  </w:delText>
              </w:r>
            </w:del>
          </w:p>
        </w:tc>
        <w:tc>
          <w:tcPr>
            <w:tcW w:w="5107" w:type="dxa"/>
            <w:tcBorders>
              <w:top w:val="single" w:sz="2" w:space="0" w:color="auto"/>
              <w:left w:val="single" w:sz="2" w:space="0" w:color="auto"/>
              <w:bottom w:val="single" w:sz="2" w:space="0" w:color="auto"/>
              <w:right w:val="single" w:sz="2" w:space="0" w:color="auto"/>
            </w:tcBorders>
          </w:tcPr>
          <w:p w14:paraId="46B60C75" w14:textId="008E6277" w:rsidR="00DC5353" w:rsidRPr="00FF353C" w:rsidDel="00DC5353" w:rsidRDefault="00DC5353" w:rsidP="00216F5F">
            <w:pPr>
              <w:pStyle w:val="NormalLeft"/>
              <w:rPr>
                <w:del w:id="3587" w:author="Author"/>
                <w:lang w:val="en-GB"/>
              </w:rPr>
            </w:pPr>
            <w:del w:id="3588" w:author="Author">
              <w:r w:rsidRPr="00FF353C" w:rsidDel="00DC5353">
                <w:rPr>
                  <w:lang w:val="en-GB"/>
                </w:rPr>
                <w:delText>One of the options in the following closed list shall be used:</w:delText>
              </w:r>
            </w:del>
          </w:p>
          <w:p w14:paraId="5108CC47" w14:textId="29C5293B" w:rsidR="00DC5353" w:rsidRPr="00FF353C" w:rsidDel="00DC5353" w:rsidRDefault="00DC5353" w:rsidP="00216F5F">
            <w:pPr>
              <w:pStyle w:val="Point0"/>
              <w:rPr>
                <w:del w:id="3589" w:author="Author"/>
                <w:lang w:val="en-GB"/>
              </w:rPr>
            </w:pPr>
            <w:del w:id="3590" w:author="Author">
              <w:r w:rsidRPr="00FF353C" w:rsidDel="00DC5353">
                <w:rPr>
                  <w:lang w:val="en-GB"/>
                </w:rPr>
                <w:tab/>
                <w:delText>1 –</w:delText>
              </w:r>
              <w:r w:rsidRPr="00FF353C" w:rsidDel="00DC5353">
                <w:rPr>
                  <w:lang w:val="en-GB"/>
                </w:rPr>
                <w:tab/>
                <w:delText>Yes</w:delText>
              </w:r>
            </w:del>
          </w:p>
          <w:p w14:paraId="5991AF96" w14:textId="193D308A" w:rsidR="00DC5353" w:rsidRPr="00FF353C" w:rsidDel="00DC5353" w:rsidRDefault="00DC5353" w:rsidP="00216F5F">
            <w:pPr>
              <w:pStyle w:val="Point0"/>
              <w:rPr>
                <w:del w:id="3591" w:author="Author"/>
                <w:lang w:val="en-GB"/>
              </w:rPr>
            </w:pPr>
            <w:del w:id="3592" w:author="Author">
              <w:r w:rsidRPr="00FF353C" w:rsidDel="00DC5353">
                <w:rPr>
                  <w:lang w:val="en-GB"/>
                </w:rPr>
                <w:tab/>
                <w:delText>2 –</w:delText>
              </w:r>
              <w:r w:rsidRPr="00FF353C" w:rsidDel="00DC5353">
                <w:rPr>
                  <w:lang w:val="en-GB"/>
                </w:rPr>
                <w:tab/>
                <w:delText>No</w:delText>
              </w:r>
            </w:del>
          </w:p>
          <w:p w14:paraId="4509E7A2" w14:textId="0E99A4BF" w:rsidR="00DC5353" w:rsidRPr="00FF353C" w:rsidDel="00DC5353" w:rsidRDefault="00DC5353" w:rsidP="00216F5F">
            <w:pPr>
              <w:pStyle w:val="Point0"/>
              <w:rPr>
                <w:del w:id="3593" w:author="Author"/>
                <w:lang w:val="en-GB"/>
              </w:rPr>
            </w:pPr>
            <w:del w:id="3594" w:author="Author">
              <w:r w:rsidRPr="00FF353C" w:rsidDel="00DC5353">
                <w:rPr>
                  <w:lang w:val="en-GB"/>
                </w:rPr>
                <w:tab/>
                <w:delText>3 –</w:delText>
              </w:r>
              <w:r w:rsidRPr="00FF353C" w:rsidDel="00DC5353">
                <w:rPr>
                  <w:lang w:val="en-GB"/>
                </w:rPr>
                <w:tab/>
                <w:delText>Not applicable as the adjustment for the loss-absorbing capacity of deferred tax (LAC DT) is not used (in this case R0600 to R0690 are not applicable).</w:delText>
              </w:r>
            </w:del>
          </w:p>
          <w:p w14:paraId="2807F909" w14:textId="273C0638" w:rsidR="00DC5353" w:rsidRPr="00FF353C" w:rsidDel="00DC5353" w:rsidRDefault="00DC5353" w:rsidP="00216F5F">
            <w:pPr>
              <w:pStyle w:val="NormalLeft"/>
              <w:rPr>
                <w:del w:id="3595" w:author="Author"/>
                <w:lang w:val="en-GB"/>
              </w:rPr>
            </w:pPr>
            <w:del w:id="3596" w:author="Author">
              <w:r w:rsidRPr="00FF353C" w:rsidDel="00DC5353">
                <w:rPr>
                  <w:lang w:val="en-GB"/>
                </w:rPr>
                <w:delText xml:space="preserve">See EIOPA Guidelines on loss-absorbing capacity of technical provisions and deferred taxes (EIOPA-BoS-14/177)  </w:delText>
              </w:r>
            </w:del>
          </w:p>
        </w:tc>
      </w:tr>
      <w:tr w:rsidR="00DC5353" w:rsidRPr="00FF353C" w:rsidDel="00DC5353" w14:paraId="2120BB92" w14:textId="3A6E3385" w:rsidTr="00216F5F">
        <w:trPr>
          <w:del w:id="3597" w:author="Author"/>
        </w:trPr>
        <w:tc>
          <w:tcPr>
            <w:tcW w:w="9286" w:type="dxa"/>
            <w:gridSpan w:val="3"/>
            <w:tcBorders>
              <w:top w:val="single" w:sz="2" w:space="0" w:color="auto"/>
              <w:left w:val="single" w:sz="2" w:space="0" w:color="auto"/>
              <w:bottom w:val="single" w:sz="2" w:space="0" w:color="auto"/>
              <w:right w:val="single" w:sz="2" w:space="0" w:color="auto"/>
            </w:tcBorders>
          </w:tcPr>
          <w:p w14:paraId="20596913" w14:textId="6D3F8F6D" w:rsidR="00DC5353" w:rsidRPr="00FF353C" w:rsidDel="00DC5353" w:rsidRDefault="00DC5353" w:rsidP="00216F5F">
            <w:pPr>
              <w:pStyle w:val="NormalLeft"/>
              <w:rPr>
                <w:del w:id="3598" w:author="Author"/>
                <w:lang w:val="en-GB"/>
              </w:rPr>
            </w:pPr>
            <w:del w:id="3599" w:author="Author">
              <w:r w:rsidRPr="00FF353C" w:rsidDel="00DC5353">
                <w:rPr>
                  <w:i/>
                  <w:iCs/>
                  <w:lang w:val="en-GB"/>
                </w:rPr>
                <w:delText>Calculation of adjustment for loss-absorbing capacity of deferred taxes</w:delText>
              </w:r>
              <w:r w:rsidRPr="00FF353C" w:rsidDel="00DC5353">
                <w:rPr>
                  <w:lang w:val="en-GB"/>
                </w:rPr>
                <w:delText xml:space="preserve"> (voluntary information until 31 December 2019, compulsory as from 1 January 2020)  </w:delText>
              </w:r>
            </w:del>
          </w:p>
        </w:tc>
      </w:tr>
      <w:tr w:rsidR="00DC5353" w:rsidRPr="00FF353C" w:rsidDel="00DC5353" w14:paraId="4D786FF1" w14:textId="2A35E2E2" w:rsidTr="00216F5F">
        <w:trPr>
          <w:del w:id="3600" w:author="Author"/>
        </w:trPr>
        <w:tc>
          <w:tcPr>
            <w:tcW w:w="1857" w:type="dxa"/>
            <w:tcBorders>
              <w:top w:val="single" w:sz="2" w:space="0" w:color="auto"/>
              <w:left w:val="single" w:sz="2" w:space="0" w:color="auto"/>
              <w:bottom w:val="single" w:sz="2" w:space="0" w:color="auto"/>
              <w:right w:val="single" w:sz="2" w:space="0" w:color="auto"/>
            </w:tcBorders>
          </w:tcPr>
          <w:p w14:paraId="7FC89651" w14:textId="05C93FEA" w:rsidR="00DC5353" w:rsidRPr="00FF353C" w:rsidDel="00DC5353" w:rsidRDefault="00DC5353" w:rsidP="00216F5F">
            <w:pPr>
              <w:pStyle w:val="NormalLeft"/>
              <w:rPr>
                <w:del w:id="3601" w:author="Author"/>
                <w:lang w:val="en-GB"/>
              </w:rPr>
            </w:pPr>
            <w:del w:id="3602" w:author="Author">
              <w:r w:rsidRPr="00FF353C" w:rsidDel="00DC5353">
                <w:rPr>
                  <w:lang w:val="en-GB"/>
                </w:rPr>
                <w:delText xml:space="preserve">R0600/C0110  </w:delText>
              </w:r>
            </w:del>
          </w:p>
        </w:tc>
        <w:tc>
          <w:tcPr>
            <w:tcW w:w="2322" w:type="dxa"/>
            <w:tcBorders>
              <w:top w:val="single" w:sz="2" w:space="0" w:color="auto"/>
              <w:left w:val="single" w:sz="2" w:space="0" w:color="auto"/>
              <w:bottom w:val="single" w:sz="2" w:space="0" w:color="auto"/>
              <w:right w:val="single" w:sz="2" w:space="0" w:color="auto"/>
            </w:tcBorders>
          </w:tcPr>
          <w:p w14:paraId="4D3BB02A" w14:textId="67A0CB4E" w:rsidR="00DC5353" w:rsidRPr="00FF353C" w:rsidDel="00DC5353" w:rsidRDefault="00DC5353" w:rsidP="00216F5F">
            <w:pPr>
              <w:pStyle w:val="NormalLeft"/>
              <w:rPr>
                <w:del w:id="3603" w:author="Author"/>
                <w:lang w:val="en-GB"/>
              </w:rPr>
            </w:pPr>
            <w:del w:id="3604" w:author="Author">
              <w:r w:rsidRPr="00FF353C" w:rsidDel="00DC5353">
                <w:rPr>
                  <w:lang w:val="en-GB"/>
                </w:rPr>
                <w:delText xml:space="preserve">DTA Before the shock  </w:delText>
              </w:r>
            </w:del>
          </w:p>
        </w:tc>
        <w:tc>
          <w:tcPr>
            <w:tcW w:w="5107" w:type="dxa"/>
            <w:tcBorders>
              <w:top w:val="single" w:sz="2" w:space="0" w:color="auto"/>
              <w:left w:val="single" w:sz="2" w:space="0" w:color="auto"/>
              <w:bottom w:val="single" w:sz="2" w:space="0" w:color="auto"/>
              <w:right w:val="single" w:sz="2" w:space="0" w:color="auto"/>
            </w:tcBorders>
          </w:tcPr>
          <w:p w14:paraId="05E21626" w14:textId="6E96CCA6" w:rsidR="00DC5353" w:rsidRPr="00FF353C" w:rsidDel="00DC5353" w:rsidRDefault="00DC5353" w:rsidP="00216F5F">
            <w:pPr>
              <w:pStyle w:val="NormalLeft"/>
              <w:rPr>
                <w:del w:id="3605" w:author="Author"/>
                <w:lang w:val="en-GB"/>
              </w:rPr>
            </w:pPr>
            <w:del w:id="3606" w:author="Author">
              <w:r w:rsidRPr="00FF353C" w:rsidDel="00DC5353">
                <w:rPr>
                  <w:lang w:val="en-GB"/>
                </w:rPr>
                <w:delText xml:space="preserve">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  </w:delText>
              </w:r>
            </w:del>
          </w:p>
        </w:tc>
      </w:tr>
      <w:tr w:rsidR="00DC5353" w:rsidRPr="00FF353C" w:rsidDel="00DC5353" w14:paraId="7CBD81D6" w14:textId="0725E45C" w:rsidTr="00216F5F">
        <w:trPr>
          <w:del w:id="3607" w:author="Author"/>
        </w:trPr>
        <w:tc>
          <w:tcPr>
            <w:tcW w:w="1857" w:type="dxa"/>
            <w:tcBorders>
              <w:top w:val="single" w:sz="2" w:space="0" w:color="auto"/>
              <w:left w:val="single" w:sz="2" w:space="0" w:color="auto"/>
              <w:bottom w:val="single" w:sz="2" w:space="0" w:color="auto"/>
              <w:right w:val="single" w:sz="2" w:space="0" w:color="auto"/>
            </w:tcBorders>
          </w:tcPr>
          <w:p w14:paraId="206B5CF9" w14:textId="13F9FEB0" w:rsidR="00DC5353" w:rsidRPr="00FF353C" w:rsidDel="00DC5353" w:rsidRDefault="00DC5353" w:rsidP="00216F5F">
            <w:pPr>
              <w:pStyle w:val="NormalLeft"/>
              <w:rPr>
                <w:del w:id="3608" w:author="Author"/>
                <w:lang w:val="en-GB"/>
              </w:rPr>
            </w:pPr>
            <w:del w:id="3609" w:author="Author">
              <w:r w:rsidRPr="00FF353C" w:rsidDel="00DC5353">
                <w:rPr>
                  <w:lang w:val="en-GB"/>
                </w:rPr>
                <w:delText xml:space="preserve">R0600/C0120  </w:delText>
              </w:r>
            </w:del>
          </w:p>
        </w:tc>
        <w:tc>
          <w:tcPr>
            <w:tcW w:w="2322" w:type="dxa"/>
            <w:tcBorders>
              <w:top w:val="single" w:sz="2" w:space="0" w:color="auto"/>
              <w:left w:val="single" w:sz="2" w:space="0" w:color="auto"/>
              <w:bottom w:val="single" w:sz="2" w:space="0" w:color="auto"/>
              <w:right w:val="single" w:sz="2" w:space="0" w:color="auto"/>
            </w:tcBorders>
          </w:tcPr>
          <w:p w14:paraId="51DA8FED" w14:textId="43BFCE78" w:rsidR="00DC5353" w:rsidRPr="00FF353C" w:rsidDel="00DC5353" w:rsidRDefault="00DC5353" w:rsidP="00216F5F">
            <w:pPr>
              <w:pStyle w:val="NormalLeft"/>
              <w:rPr>
                <w:del w:id="3610" w:author="Author"/>
                <w:lang w:val="en-GB"/>
              </w:rPr>
            </w:pPr>
            <w:del w:id="3611" w:author="Author">
              <w:r w:rsidRPr="00FF353C" w:rsidDel="00DC5353">
                <w:rPr>
                  <w:lang w:val="en-GB"/>
                </w:rPr>
                <w:delText xml:space="preserve">DTA After the shock  </w:delText>
              </w:r>
            </w:del>
          </w:p>
        </w:tc>
        <w:tc>
          <w:tcPr>
            <w:tcW w:w="5107" w:type="dxa"/>
            <w:tcBorders>
              <w:top w:val="single" w:sz="2" w:space="0" w:color="auto"/>
              <w:left w:val="single" w:sz="2" w:space="0" w:color="auto"/>
              <w:bottom w:val="single" w:sz="2" w:space="0" w:color="auto"/>
              <w:right w:val="single" w:sz="2" w:space="0" w:color="auto"/>
            </w:tcBorders>
          </w:tcPr>
          <w:p w14:paraId="48D05E46" w14:textId="0CB14161" w:rsidR="00DC5353" w:rsidRPr="00FF353C" w:rsidDel="00DC5353" w:rsidRDefault="00DC5353" w:rsidP="00216F5F">
            <w:pPr>
              <w:pStyle w:val="NormalLeft"/>
              <w:rPr>
                <w:del w:id="3612" w:author="Author"/>
                <w:lang w:val="en-GB"/>
              </w:rPr>
            </w:pPr>
            <w:del w:id="3613" w:author="Author">
              <w:r w:rsidRPr="00FF353C" w:rsidDel="00DC5353">
                <w:rPr>
                  <w:lang w:val="en-GB"/>
                </w:rPr>
                <w:delText xml:space="preserve">Total amount of the Deferred Tax Assets (DTA) if a balance-sheet using Solvency II valuation was set up after the instantaneous loss, as provided for in Article 207(1) and (2) of Delegated Regulation (EU) 2015/35. This cell shall be left blank where R0590/C0109 is filled with ‘1-Yes’.  </w:delText>
              </w:r>
            </w:del>
          </w:p>
        </w:tc>
      </w:tr>
      <w:tr w:rsidR="00DC5353" w:rsidRPr="00FF353C" w:rsidDel="00DC5353" w14:paraId="7A28126D" w14:textId="35EB74BE" w:rsidTr="00216F5F">
        <w:trPr>
          <w:del w:id="3614" w:author="Author"/>
        </w:trPr>
        <w:tc>
          <w:tcPr>
            <w:tcW w:w="1857" w:type="dxa"/>
            <w:tcBorders>
              <w:top w:val="single" w:sz="2" w:space="0" w:color="auto"/>
              <w:left w:val="single" w:sz="2" w:space="0" w:color="auto"/>
              <w:bottom w:val="single" w:sz="2" w:space="0" w:color="auto"/>
              <w:right w:val="single" w:sz="2" w:space="0" w:color="auto"/>
            </w:tcBorders>
          </w:tcPr>
          <w:p w14:paraId="0D2AE9DA" w14:textId="662AF0F7" w:rsidR="00DC5353" w:rsidRPr="00FF353C" w:rsidDel="00DC5353" w:rsidRDefault="00DC5353" w:rsidP="00216F5F">
            <w:pPr>
              <w:pStyle w:val="NormalLeft"/>
              <w:rPr>
                <w:del w:id="3615" w:author="Author"/>
                <w:lang w:val="en-GB"/>
              </w:rPr>
            </w:pPr>
            <w:del w:id="3616" w:author="Author">
              <w:r w:rsidRPr="00FF353C" w:rsidDel="00DC5353">
                <w:rPr>
                  <w:lang w:val="en-GB"/>
                </w:rPr>
                <w:delText xml:space="preserve">R0610/C0110  </w:delText>
              </w:r>
            </w:del>
          </w:p>
        </w:tc>
        <w:tc>
          <w:tcPr>
            <w:tcW w:w="2322" w:type="dxa"/>
            <w:tcBorders>
              <w:top w:val="single" w:sz="2" w:space="0" w:color="auto"/>
              <w:left w:val="single" w:sz="2" w:space="0" w:color="auto"/>
              <w:bottom w:val="single" w:sz="2" w:space="0" w:color="auto"/>
              <w:right w:val="single" w:sz="2" w:space="0" w:color="auto"/>
            </w:tcBorders>
          </w:tcPr>
          <w:p w14:paraId="425A1475" w14:textId="54FF910C" w:rsidR="00DC5353" w:rsidRPr="00FF353C" w:rsidDel="00DC5353" w:rsidRDefault="00DC5353" w:rsidP="00216F5F">
            <w:pPr>
              <w:pStyle w:val="NormalLeft"/>
              <w:rPr>
                <w:del w:id="3617" w:author="Author"/>
                <w:lang w:val="en-GB"/>
              </w:rPr>
            </w:pPr>
            <w:del w:id="3618" w:author="Author">
              <w:r w:rsidRPr="00FF353C" w:rsidDel="00DC5353">
                <w:rPr>
                  <w:lang w:val="en-GB"/>
                </w:rPr>
                <w:delText xml:space="preserve">DTA carry forward- Before the shock  </w:delText>
              </w:r>
            </w:del>
          </w:p>
        </w:tc>
        <w:tc>
          <w:tcPr>
            <w:tcW w:w="5107" w:type="dxa"/>
            <w:tcBorders>
              <w:top w:val="single" w:sz="2" w:space="0" w:color="auto"/>
              <w:left w:val="single" w:sz="2" w:space="0" w:color="auto"/>
              <w:bottom w:val="single" w:sz="2" w:space="0" w:color="auto"/>
              <w:right w:val="single" w:sz="2" w:space="0" w:color="auto"/>
            </w:tcBorders>
          </w:tcPr>
          <w:p w14:paraId="14CF9231" w14:textId="0CF88AA4" w:rsidR="00DC5353" w:rsidRPr="00FF353C" w:rsidDel="00DC5353" w:rsidRDefault="00DC5353" w:rsidP="00216F5F">
            <w:pPr>
              <w:pStyle w:val="NormalLeft"/>
              <w:rPr>
                <w:del w:id="3619" w:author="Author"/>
                <w:lang w:val="en-GB"/>
              </w:rPr>
            </w:pPr>
            <w:del w:id="3620" w:author="Author">
              <w:r w:rsidRPr="00FF353C" w:rsidDel="00DC5353">
                <w:rPr>
                  <w:lang w:val="en-GB"/>
                </w:rPr>
                <w:delText xml:space="preserve">Amount of deferred tax assets (DTA) in the balance-sheet using Solvency II valuation due to carry forward of previous loses or tax deductions before instantaneous loss described in Article 207(1) and (2) of Delegated Regulation (EU) 2015/35  </w:delText>
              </w:r>
            </w:del>
          </w:p>
        </w:tc>
      </w:tr>
      <w:tr w:rsidR="00DC5353" w:rsidRPr="00FF353C" w:rsidDel="00DC5353" w14:paraId="74202682" w14:textId="31C323C3" w:rsidTr="00216F5F">
        <w:trPr>
          <w:del w:id="3621" w:author="Author"/>
        </w:trPr>
        <w:tc>
          <w:tcPr>
            <w:tcW w:w="1857" w:type="dxa"/>
            <w:tcBorders>
              <w:top w:val="single" w:sz="2" w:space="0" w:color="auto"/>
              <w:left w:val="single" w:sz="2" w:space="0" w:color="auto"/>
              <w:bottom w:val="single" w:sz="2" w:space="0" w:color="auto"/>
              <w:right w:val="single" w:sz="2" w:space="0" w:color="auto"/>
            </w:tcBorders>
          </w:tcPr>
          <w:p w14:paraId="6E57DB60" w14:textId="0EE41882" w:rsidR="00DC5353" w:rsidRPr="00FF353C" w:rsidDel="00DC5353" w:rsidRDefault="00DC5353" w:rsidP="00216F5F">
            <w:pPr>
              <w:pStyle w:val="NormalLeft"/>
              <w:rPr>
                <w:del w:id="3622" w:author="Author"/>
                <w:lang w:val="en-GB"/>
              </w:rPr>
            </w:pPr>
            <w:del w:id="3623" w:author="Author">
              <w:r w:rsidRPr="00FF353C" w:rsidDel="00DC5353">
                <w:rPr>
                  <w:lang w:val="en-GB"/>
                </w:rPr>
                <w:delText xml:space="preserve">R0610/C0120  </w:delText>
              </w:r>
            </w:del>
          </w:p>
        </w:tc>
        <w:tc>
          <w:tcPr>
            <w:tcW w:w="2322" w:type="dxa"/>
            <w:tcBorders>
              <w:top w:val="single" w:sz="2" w:space="0" w:color="auto"/>
              <w:left w:val="single" w:sz="2" w:space="0" w:color="auto"/>
              <w:bottom w:val="single" w:sz="2" w:space="0" w:color="auto"/>
              <w:right w:val="single" w:sz="2" w:space="0" w:color="auto"/>
            </w:tcBorders>
          </w:tcPr>
          <w:p w14:paraId="3B87F4C6" w14:textId="7216C2B5" w:rsidR="00DC5353" w:rsidRPr="00FF353C" w:rsidDel="00DC5353" w:rsidRDefault="00DC5353" w:rsidP="00216F5F">
            <w:pPr>
              <w:pStyle w:val="NormalLeft"/>
              <w:rPr>
                <w:del w:id="3624" w:author="Author"/>
                <w:lang w:val="en-GB"/>
              </w:rPr>
            </w:pPr>
            <w:del w:id="3625" w:author="Author">
              <w:r w:rsidRPr="00FF353C" w:rsidDel="00DC5353">
                <w:rPr>
                  <w:lang w:val="en-GB"/>
                </w:rPr>
                <w:delText xml:space="preserve">DTA carry forward — After the shock  </w:delText>
              </w:r>
            </w:del>
          </w:p>
        </w:tc>
        <w:tc>
          <w:tcPr>
            <w:tcW w:w="5107" w:type="dxa"/>
            <w:tcBorders>
              <w:top w:val="single" w:sz="2" w:space="0" w:color="auto"/>
              <w:left w:val="single" w:sz="2" w:space="0" w:color="auto"/>
              <w:bottom w:val="single" w:sz="2" w:space="0" w:color="auto"/>
              <w:right w:val="single" w:sz="2" w:space="0" w:color="auto"/>
            </w:tcBorders>
          </w:tcPr>
          <w:p w14:paraId="69C6365B" w14:textId="3486C869" w:rsidR="00DC5353" w:rsidRPr="00FF353C" w:rsidDel="00DC5353" w:rsidRDefault="00DC5353" w:rsidP="00216F5F">
            <w:pPr>
              <w:pStyle w:val="NormalLeft"/>
              <w:rPr>
                <w:del w:id="3626" w:author="Author"/>
                <w:lang w:val="en-GB"/>
              </w:rPr>
            </w:pPr>
            <w:del w:id="3627" w:author="Author">
              <w:r w:rsidRPr="00FF353C" w:rsidDel="00DC5353">
                <w:rPr>
                  <w:lang w:val="en-GB"/>
                </w:rPr>
                <w:delText xml:space="preserve">Amount/estimate of deferred tax assets (DTA) due to carry forward of previous loses or tax deductions if a balance-sheet using Solvency II valuation was set up after the instantaneous loss, as provided for in Article 207(1) and (2) of Delegated Regulation (EU) 2015/35. This cell shall be left blank where R0590/C0109 is filled </w:delText>
              </w:r>
              <w:r w:rsidRPr="00FF353C" w:rsidDel="00DC5353">
                <w:rPr>
                  <w:lang w:val="en-GB"/>
                </w:rPr>
                <w:lastRenderedPageBreak/>
                <w:delText xml:space="preserve">with ‘1-Yes’.  </w:delText>
              </w:r>
            </w:del>
          </w:p>
        </w:tc>
      </w:tr>
      <w:tr w:rsidR="00DC5353" w:rsidRPr="00FF353C" w:rsidDel="00DC5353" w14:paraId="2AC59E8F" w14:textId="1D604F38" w:rsidTr="00216F5F">
        <w:trPr>
          <w:del w:id="3628" w:author="Author"/>
        </w:trPr>
        <w:tc>
          <w:tcPr>
            <w:tcW w:w="1857" w:type="dxa"/>
            <w:tcBorders>
              <w:top w:val="single" w:sz="2" w:space="0" w:color="auto"/>
              <w:left w:val="single" w:sz="2" w:space="0" w:color="auto"/>
              <w:bottom w:val="single" w:sz="2" w:space="0" w:color="auto"/>
              <w:right w:val="single" w:sz="2" w:space="0" w:color="auto"/>
            </w:tcBorders>
          </w:tcPr>
          <w:p w14:paraId="1072472F" w14:textId="3BC8AA8E" w:rsidR="00DC5353" w:rsidRPr="00FF353C" w:rsidDel="00DC5353" w:rsidRDefault="00DC5353" w:rsidP="00216F5F">
            <w:pPr>
              <w:pStyle w:val="NormalLeft"/>
              <w:rPr>
                <w:del w:id="3629" w:author="Author"/>
                <w:lang w:val="en-GB"/>
              </w:rPr>
            </w:pPr>
            <w:del w:id="3630" w:author="Author">
              <w:r w:rsidRPr="00FF353C" w:rsidDel="00DC5353">
                <w:rPr>
                  <w:lang w:val="en-GB"/>
                </w:rPr>
                <w:lastRenderedPageBreak/>
                <w:delText xml:space="preserve">R0620/C0110  </w:delText>
              </w:r>
            </w:del>
          </w:p>
        </w:tc>
        <w:tc>
          <w:tcPr>
            <w:tcW w:w="2322" w:type="dxa"/>
            <w:tcBorders>
              <w:top w:val="single" w:sz="2" w:space="0" w:color="auto"/>
              <w:left w:val="single" w:sz="2" w:space="0" w:color="auto"/>
              <w:bottom w:val="single" w:sz="2" w:space="0" w:color="auto"/>
              <w:right w:val="single" w:sz="2" w:space="0" w:color="auto"/>
            </w:tcBorders>
          </w:tcPr>
          <w:p w14:paraId="0B219697" w14:textId="703F3C78" w:rsidR="00DC5353" w:rsidRPr="00FF353C" w:rsidDel="00DC5353" w:rsidRDefault="00DC5353" w:rsidP="00216F5F">
            <w:pPr>
              <w:pStyle w:val="NormalLeft"/>
              <w:rPr>
                <w:del w:id="3631" w:author="Author"/>
                <w:lang w:val="en-GB"/>
              </w:rPr>
            </w:pPr>
            <w:del w:id="3632" w:author="Author">
              <w:r w:rsidRPr="00FF353C" w:rsidDel="00DC5353">
                <w:rPr>
                  <w:lang w:val="en-GB"/>
                </w:rPr>
                <w:delText xml:space="preserve">DTA due to deductible temporary differences- Before the shock  </w:delText>
              </w:r>
            </w:del>
          </w:p>
        </w:tc>
        <w:tc>
          <w:tcPr>
            <w:tcW w:w="5107" w:type="dxa"/>
            <w:tcBorders>
              <w:top w:val="single" w:sz="2" w:space="0" w:color="auto"/>
              <w:left w:val="single" w:sz="2" w:space="0" w:color="auto"/>
              <w:bottom w:val="single" w:sz="2" w:space="0" w:color="auto"/>
              <w:right w:val="single" w:sz="2" w:space="0" w:color="auto"/>
            </w:tcBorders>
          </w:tcPr>
          <w:p w14:paraId="229AE165" w14:textId="217840F2" w:rsidR="00DC5353" w:rsidRPr="00FF353C" w:rsidDel="00DC5353" w:rsidRDefault="00DC5353" w:rsidP="00216F5F">
            <w:pPr>
              <w:pStyle w:val="NormalLeft"/>
              <w:rPr>
                <w:del w:id="3633" w:author="Author"/>
                <w:lang w:val="en-GB"/>
              </w:rPr>
            </w:pPr>
            <w:del w:id="3634" w:author="Author">
              <w:r w:rsidRPr="00FF353C" w:rsidDel="00DC5353">
                <w:rPr>
                  <w:lang w:val="en-GB"/>
                </w:rPr>
                <w:delText xml:space="preserve">Amount of deferred tax assets (DTA) in the balance-sheet using Solvency II valuation due to differences between the Solvency II valuation of an asset or liability and its tax base before the instantaneous loss described in Article 207(1) and (2) of Delegated Regulation (EU) 2015/35  </w:delText>
              </w:r>
            </w:del>
          </w:p>
        </w:tc>
      </w:tr>
      <w:tr w:rsidR="00DC5353" w:rsidRPr="00FF353C" w:rsidDel="00DC5353" w14:paraId="7C3A81C2" w14:textId="3B881BDB" w:rsidTr="00216F5F">
        <w:trPr>
          <w:del w:id="3635" w:author="Author"/>
        </w:trPr>
        <w:tc>
          <w:tcPr>
            <w:tcW w:w="1857" w:type="dxa"/>
            <w:tcBorders>
              <w:top w:val="single" w:sz="2" w:space="0" w:color="auto"/>
              <w:left w:val="single" w:sz="2" w:space="0" w:color="auto"/>
              <w:bottom w:val="single" w:sz="2" w:space="0" w:color="auto"/>
              <w:right w:val="single" w:sz="2" w:space="0" w:color="auto"/>
            </w:tcBorders>
          </w:tcPr>
          <w:p w14:paraId="7A6096A2" w14:textId="048C1109" w:rsidR="00DC5353" w:rsidRPr="00FF353C" w:rsidDel="00DC5353" w:rsidRDefault="00DC5353" w:rsidP="00216F5F">
            <w:pPr>
              <w:pStyle w:val="NormalLeft"/>
              <w:rPr>
                <w:del w:id="3636" w:author="Author"/>
                <w:lang w:val="en-GB"/>
              </w:rPr>
            </w:pPr>
            <w:del w:id="3637" w:author="Author">
              <w:r w:rsidRPr="00FF353C" w:rsidDel="00DC5353">
                <w:rPr>
                  <w:lang w:val="en-GB"/>
                </w:rPr>
                <w:delText xml:space="preserve">R0620/C0120  </w:delText>
              </w:r>
            </w:del>
          </w:p>
        </w:tc>
        <w:tc>
          <w:tcPr>
            <w:tcW w:w="2322" w:type="dxa"/>
            <w:tcBorders>
              <w:top w:val="single" w:sz="2" w:space="0" w:color="auto"/>
              <w:left w:val="single" w:sz="2" w:space="0" w:color="auto"/>
              <w:bottom w:val="single" w:sz="2" w:space="0" w:color="auto"/>
              <w:right w:val="single" w:sz="2" w:space="0" w:color="auto"/>
            </w:tcBorders>
          </w:tcPr>
          <w:p w14:paraId="667FB804" w14:textId="11F46222" w:rsidR="00DC5353" w:rsidRPr="00FF353C" w:rsidDel="00DC5353" w:rsidRDefault="00DC5353" w:rsidP="00216F5F">
            <w:pPr>
              <w:pStyle w:val="NormalLeft"/>
              <w:rPr>
                <w:del w:id="3638" w:author="Author"/>
                <w:lang w:val="en-GB"/>
              </w:rPr>
            </w:pPr>
            <w:del w:id="3639" w:author="Author">
              <w:r w:rsidRPr="00FF353C" w:rsidDel="00DC5353">
                <w:rPr>
                  <w:lang w:val="en-GB"/>
                </w:rPr>
                <w:delText xml:space="preserve">DTA due to deductible temporary differences — After the shock  </w:delText>
              </w:r>
            </w:del>
          </w:p>
        </w:tc>
        <w:tc>
          <w:tcPr>
            <w:tcW w:w="5107" w:type="dxa"/>
            <w:tcBorders>
              <w:top w:val="single" w:sz="2" w:space="0" w:color="auto"/>
              <w:left w:val="single" w:sz="2" w:space="0" w:color="auto"/>
              <w:bottom w:val="single" w:sz="2" w:space="0" w:color="auto"/>
              <w:right w:val="single" w:sz="2" w:space="0" w:color="auto"/>
            </w:tcBorders>
          </w:tcPr>
          <w:p w14:paraId="4CC35256" w14:textId="15CB83B3" w:rsidR="00DC5353" w:rsidRPr="00FF353C" w:rsidDel="00DC5353" w:rsidRDefault="00DC5353" w:rsidP="00216F5F">
            <w:pPr>
              <w:pStyle w:val="NormalLeft"/>
              <w:rPr>
                <w:del w:id="3640" w:author="Author"/>
                <w:lang w:val="en-GB"/>
              </w:rPr>
            </w:pPr>
            <w:del w:id="3641" w:author="Author">
              <w:r w:rsidRPr="00FF353C" w:rsidDel="00DC5353">
                <w:rPr>
                  <w:lang w:val="en-GB"/>
                </w:rPr>
                <w:delText xml:space="preserve">Amount/estimate of deferred tax assets due to differences between the Solvency II valuation of an asset or liability and its tax base if a balance-sheet using Solvency II valuation was set up after the instantaneous loss, as provided for in Article 207(1) and (2) of Delegated Regulation (EU) 2015/35. This cell shall be left blank where R0590/C0109 is filled with ‘1-Yes’.  </w:delText>
              </w:r>
            </w:del>
          </w:p>
        </w:tc>
      </w:tr>
      <w:tr w:rsidR="00DC5353" w:rsidRPr="00FF353C" w:rsidDel="00DC5353" w14:paraId="15439868" w14:textId="7EB49D65" w:rsidTr="00216F5F">
        <w:trPr>
          <w:del w:id="3642" w:author="Author"/>
        </w:trPr>
        <w:tc>
          <w:tcPr>
            <w:tcW w:w="1857" w:type="dxa"/>
            <w:tcBorders>
              <w:top w:val="single" w:sz="2" w:space="0" w:color="auto"/>
              <w:left w:val="single" w:sz="2" w:space="0" w:color="auto"/>
              <w:bottom w:val="single" w:sz="2" w:space="0" w:color="auto"/>
              <w:right w:val="single" w:sz="2" w:space="0" w:color="auto"/>
            </w:tcBorders>
          </w:tcPr>
          <w:p w14:paraId="6B90EB7B" w14:textId="6BA6B2BB" w:rsidR="00DC5353" w:rsidRPr="00FF353C" w:rsidDel="00DC5353" w:rsidRDefault="00DC5353" w:rsidP="00216F5F">
            <w:pPr>
              <w:pStyle w:val="NormalLeft"/>
              <w:rPr>
                <w:del w:id="3643" w:author="Author"/>
                <w:lang w:val="en-GB"/>
              </w:rPr>
            </w:pPr>
            <w:del w:id="3644" w:author="Author">
              <w:r w:rsidRPr="00FF353C" w:rsidDel="00DC5353">
                <w:rPr>
                  <w:lang w:val="en-GB"/>
                </w:rPr>
                <w:delText xml:space="preserve">R0630/C0110  </w:delText>
              </w:r>
            </w:del>
          </w:p>
        </w:tc>
        <w:tc>
          <w:tcPr>
            <w:tcW w:w="2322" w:type="dxa"/>
            <w:tcBorders>
              <w:top w:val="single" w:sz="2" w:space="0" w:color="auto"/>
              <w:left w:val="single" w:sz="2" w:space="0" w:color="auto"/>
              <w:bottom w:val="single" w:sz="2" w:space="0" w:color="auto"/>
              <w:right w:val="single" w:sz="2" w:space="0" w:color="auto"/>
            </w:tcBorders>
          </w:tcPr>
          <w:p w14:paraId="31A6BF33" w14:textId="23A54677" w:rsidR="00DC5353" w:rsidRPr="00FF353C" w:rsidDel="00DC5353" w:rsidRDefault="00DC5353" w:rsidP="00216F5F">
            <w:pPr>
              <w:pStyle w:val="NormalLeft"/>
              <w:rPr>
                <w:del w:id="3645" w:author="Author"/>
                <w:lang w:val="en-GB"/>
              </w:rPr>
            </w:pPr>
            <w:del w:id="3646" w:author="Author">
              <w:r w:rsidRPr="00FF353C" w:rsidDel="00DC5353">
                <w:rPr>
                  <w:lang w:val="en-GB"/>
                </w:rPr>
                <w:delText xml:space="preserve">DTL — Before the shock  </w:delText>
              </w:r>
            </w:del>
          </w:p>
        </w:tc>
        <w:tc>
          <w:tcPr>
            <w:tcW w:w="5107" w:type="dxa"/>
            <w:tcBorders>
              <w:top w:val="single" w:sz="2" w:space="0" w:color="auto"/>
              <w:left w:val="single" w:sz="2" w:space="0" w:color="auto"/>
              <w:bottom w:val="single" w:sz="2" w:space="0" w:color="auto"/>
              <w:right w:val="single" w:sz="2" w:space="0" w:color="auto"/>
            </w:tcBorders>
          </w:tcPr>
          <w:p w14:paraId="6501E88F" w14:textId="3E708BEB" w:rsidR="00DC5353" w:rsidRPr="00FF353C" w:rsidDel="00DC5353" w:rsidRDefault="00DC5353" w:rsidP="00216F5F">
            <w:pPr>
              <w:pStyle w:val="NormalLeft"/>
              <w:rPr>
                <w:del w:id="3647" w:author="Author"/>
                <w:lang w:val="en-GB"/>
              </w:rPr>
            </w:pPr>
            <w:del w:id="3648" w:author="Author">
              <w:r w:rsidRPr="00FF353C" w:rsidDel="00DC5353">
                <w:rPr>
                  <w:lang w:val="en-GB"/>
                </w:rPr>
                <w:delText xml:space="preserve">Amount of Deferred Tax Liabilities (DTL) in the balance-sheet using Solvency II valuation before the instantaneous loss described in Article 207(1) and (2) of Delegated Regulation (EU) 2015/35. The DTL amount of this cell shall be consistent with the value in the cell R0780/C0010 in S.02.01.  </w:delText>
              </w:r>
            </w:del>
          </w:p>
        </w:tc>
      </w:tr>
      <w:tr w:rsidR="00DC5353" w:rsidRPr="00FF353C" w:rsidDel="00DC5353" w14:paraId="35BC7967" w14:textId="5997D321" w:rsidTr="00216F5F">
        <w:trPr>
          <w:del w:id="3649" w:author="Author"/>
        </w:trPr>
        <w:tc>
          <w:tcPr>
            <w:tcW w:w="1857" w:type="dxa"/>
            <w:tcBorders>
              <w:top w:val="single" w:sz="2" w:space="0" w:color="auto"/>
              <w:left w:val="single" w:sz="2" w:space="0" w:color="auto"/>
              <w:bottom w:val="single" w:sz="2" w:space="0" w:color="auto"/>
              <w:right w:val="single" w:sz="2" w:space="0" w:color="auto"/>
            </w:tcBorders>
          </w:tcPr>
          <w:p w14:paraId="5D3A9B2E" w14:textId="095D2029" w:rsidR="00DC5353" w:rsidRPr="00FF353C" w:rsidDel="00DC5353" w:rsidRDefault="00DC5353" w:rsidP="00216F5F">
            <w:pPr>
              <w:pStyle w:val="NormalLeft"/>
              <w:rPr>
                <w:del w:id="3650" w:author="Author"/>
                <w:lang w:val="en-GB"/>
              </w:rPr>
            </w:pPr>
            <w:del w:id="3651" w:author="Author">
              <w:r w:rsidRPr="00FF353C" w:rsidDel="00DC5353">
                <w:rPr>
                  <w:lang w:val="en-GB"/>
                </w:rPr>
                <w:delText xml:space="preserve">R0630/C0120  </w:delText>
              </w:r>
            </w:del>
          </w:p>
        </w:tc>
        <w:tc>
          <w:tcPr>
            <w:tcW w:w="2322" w:type="dxa"/>
            <w:tcBorders>
              <w:top w:val="single" w:sz="2" w:space="0" w:color="auto"/>
              <w:left w:val="single" w:sz="2" w:space="0" w:color="auto"/>
              <w:bottom w:val="single" w:sz="2" w:space="0" w:color="auto"/>
              <w:right w:val="single" w:sz="2" w:space="0" w:color="auto"/>
            </w:tcBorders>
          </w:tcPr>
          <w:p w14:paraId="2C6025E7" w14:textId="638117A4" w:rsidR="00DC5353" w:rsidRPr="00FF353C" w:rsidDel="00DC5353" w:rsidRDefault="00DC5353" w:rsidP="00216F5F">
            <w:pPr>
              <w:pStyle w:val="NormalLeft"/>
              <w:rPr>
                <w:del w:id="3652" w:author="Author"/>
                <w:lang w:val="en-GB"/>
              </w:rPr>
            </w:pPr>
            <w:del w:id="3653" w:author="Author">
              <w:r w:rsidRPr="00FF353C" w:rsidDel="00DC5353">
                <w:rPr>
                  <w:lang w:val="en-GB"/>
                </w:rPr>
                <w:delText xml:space="preserve">DTL — After the shock  </w:delText>
              </w:r>
            </w:del>
          </w:p>
        </w:tc>
        <w:tc>
          <w:tcPr>
            <w:tcW w:w="5107" w:type="dxa"/>
            <w:tcBorders>
              <w:top w:val="single" w:sz="2" w:space="0" w:color="auto"/>
              <w:left w:val="single" w:sz="2" w:space="0" w:color="auto"/>
              <w:bottom w:val="single" w:sz="2" w:space="0" w:color="auto"/>
              <w:right w:val="single" w:sz="2" w:space="0" w:color="auto"/>
            </w:tcBorders>
          </w:tcPr>
          <w:p w14:paraId="7F9AE1DC" w14:textId="5B0B7CB7" w:rsidR="00DC5353" w:rsidRPr="00FF353C" w:rsidDel="00DC5353" w:rsidRDefault="00DC5353" w:rsidP="00216F5F">
            <w:pPr>
              <w:pStyle w:val="NormalLeft"/>
              <w:rPr>
                <w:del w:id="3654" w:author="Author"/>
                <w:lang w:val="en-GB"/>
              </w:rPr>
            </w:pPr>
            <w:del w:id="3655" w:author="Author">
              <w:r w:rsidRPr="00FF353C" w:rsidDel="00DC5353">
                <w:rPr>
                  <w:lang w:val="en-GB"/>
                </w:rPr>
                <w:delText>Amount/estimate of Deferred Tax Liabilities if a balance-sheet using Solvency II valuation was set up after the instantaneous loss, as provided for in Article 207(1) and (2) of Delegated Regulation (EU) 2015/35.</w:delText>
              </w:r>
            </w:del>
          </w:p>
          <w:p w14:paraId="73D7B80B" w14:textId="6D546446" w:rsidR="00DC5353" w:rsidRPr="00FF353C" w:rsidDel="00DC5353" w:rsidRDefault="00DC5353" w:rsidP="00216F5F">
            <w:pPr>
              <w:pStyle w:val="NormalLeft"/>
              <w:rPr>
                <w:del w:id="3656" w:author="Author"/>
                <w:lang w:val="en-GB"/>
              </w:rPr>
            </w:pPr>
            <w:del w:id="3657" w:author="Author">
              <w:r w:rsidRPr="00FF353C" w:rsidDel="00DC5353">
                <w:rPr>
                  <w:lang w:val="en-GB"/>
                </w:rPr>
                <w:delText xml:space="preserve">This cell shall be left blank in case of an average tax rate approach and where R0590/C0109 is filled with ‘1-Yes’.  </w:delText>
              </w:r>
            </w:del>
          </w:p>
        </w:tc>
      </w:tr>
      <w:tr w:rsidR="00DC5353" w:rsidRPr="00FF353C" w:rsidDel="00DC5353" w14:paraId="58F453EC" w14:textId="2D088D09" w:rsidTr="00216F5F">
        <w:trPr>
          <w:del w:id="3658" w:author="Author"/>
        </w:trPr>
        <w:tc>
          <w:tcPr>
            <w:tcW w:w="1857" w:type="dxa"/>
            <w:tcBorders>
              <w:top w:val="single" w:sz="2" w:space="0" w:color="auto"/>
              <w:left w:val="single" w:sz="2" w:space="0" w:color="auto"/>
              <w:bottom w:val="single" w:sz="2" w:space="0" w:color="auto"/>
              <w:right w:val="single" w:sz="2" w:space="0" w:color="auto"/>
            </w:tcBorders>
          </w:tcPr>
          <w:p w14:paraId="1A8A448E" w14:textId="42AD91B6" w:rsidR="00DC5353" w:rsidRPr="00FF353C" w:rsidDel="00DC5353" w:rsidRDefault="00DC5353" w:rsidP="00216F5F">
            <w:pPr>
              <w:pStyle w:val="NormalLeft"/>
              <w:rPr>
                <w:del w:id="3659" w:author="Author"/>
                <w:lang w:val="en-GB"/>
              </w:rPr>
            </w:pPr>
            <w:del w:id="3660" w:author="Author">
              <w:r w:rsidRPr="00FF353C" w:rsidDel="00DC5353">
                <w:rPr>
                  <w:lang w:val="en-GB"/>
                </w:rPr>
                <w:delText xml:space="preserve">R0640/C0130  </w:delText>
              </w:r>
            </w:del>
          </w:p>
        </w:tc>
        <w:tc>
          <w:tcPr>
            <w:tcW w:w="2322" w:type="dxa"/>
            <w:tcBorders>
              <w:top w:val="single" w:sz="2" w:space="0" w:color="auto"/>
              <w:left w:val="single" w:sz="2" w:space="0" w:color="auto"/>
              <w:bottom w:val="single" w:sz="2" w:space="0" w:color="auto"/>
              <w:right w:val="single" w:sz="2" w:space="0" w:color="auto"/>
            </w:tcBorders>
          </w:tcPr>
          <w:p w14:paraId="4574B0C9" w14:textId="1B6FD0F4" w:rsidR="00DC5353" w:rsidRPr="00FF353C" w:rsidDel="00DC5353" w:rsidRDefault="00DC5353" w:rsidP="00216F5F">
            <w:pPr>
              <w:pStyle w:val="NormalLeft"/>
              <w:rPr>
                <w:del w:id="3661" w:author="Author"/>
                <w:lang w:val="en-GB"/>
              </w:rPr>
            </w:pPr>
            <w:del w:id="3662" w:author="Author">
              <w:r w:rsidRPr="00FF353C" w:rsidDel="00DC5353">
                <w:rPr>
                  <w:lang w:val="en-GB"/>
                </w:rPr>
                <w:delText xml:space="preserve">Amount/estimate of LAC DT  </w:delText>
              </w:r>
            </w:del>
          </w:p>
        </w:tc>
        <w:tc>
          <w:tcPr>
            <w:tcW w:w="5107" w:type="dxa"/>
            <w:tcBorders>
              <w:top w:val="single" w:sz="2" w:space="0" w:color="auto"/>
              <w:left w:val="single" w:sz="2" w:space="0" w:color="auto"/>
              <w:bottom w:val="single" w:sz="2" w:space="0" w:color="auto"/>
              <w:right w:val="single" w:sz="2" w:space="0" w:color="auto"/>
            </w:tcBorders>
          </w:tcPr>
          <w:p w14:paraId="28AEE783" w14:textId="0D1D02FE" w:rsidR="00DC5353" w:rsidRPr="00FF353C" w:rsidDel="00DC5353" w:rsidRDefault="00DC5353" w:rsidP="00216F5F">
            <w:pPr>
              <w:pStyle w:val="NormalLeft"/>
              <w:rPr>
                <w:del w:id="3663" w:author="Author"/>
                <w:lang w:val="en-GB"/>
              </w:rPr>
            </w:pPr>
            <w:del w:id="3664" w:author="Author">
              <w:r w:rsidRPr="00FF353C" w:rsidDel="00DC5353">
                <w:rPr>
                  <w:lang w:val="en-GB"/>
                </w:rPr>
                <w:delText xml:space="preserve">Amount/estimate of loss-absorbing capacity of deferred taxes, as defined in Article 207 of Delegated Regulation (EU) 2015/35. The LAC amount of this cell shall be the same as the value in the cell R0310/C0100 in S.25.02.01.03.  </w:delText>
              </w:r>
            </w:del>
          </w:p>
        </w:tc>
      </w:tr>
      <w:tr w:rsidR="00DC5353" w:rsidRPr="00FF353C" w:rsidDel="00DC5353" w14:paraId="04A2645D" w14:textId="667ECCB2" w:rsidTr="00216F5F">
        <w:trPr>
          <w:del w:id="3665" w:author="Author"/>
        </w:trPr>
        <w:tc>
          <w:tcPr>
            <w:tcW w:w="1857" w:type="dxa"/>
            <w:tcBorders>
              <w:top w:val="single" w:sz="2" w:space="0" w:color="auto"/>
              <w:left w:val="single" w:sz="2" w:space="0" w:color="auto"/>
              <w:bottom w:val="single" w:sz="2" w:space="0" w:color="auto"/>
              <w:right w:val="single" w:sz="2" w:space="0" w:color="auto"/>
            </w:tcBorders>
          </w:tcPr>
          <w:p w14:paraId="30445B94" w14:textId="1FA599B7" w:rsidR="00DC5353" w:rsidRPr="00FF353C" w:rsidDel="00DC5353" w:rsidRDefault="00DC5353" w:rsidP="00216F5F">
            <w:pPr>
              <w:pStyle w:val="NormalLeft"/>
              <w:rPr>
                <w:del w:id="3666" w:author="Author"/>
                <w:lang w:val="en-GB"/>
              </w:rPr>
            </w:pPr>
            <w:del w:id="3667" w:author="Author">
              <w:r w:rsidRPr="00FF353C" w:rsidDel="00DC5353">
                <w:rPr>
                  <w:lang w:val="en-GB"/>
                </w:rPr>
                <w:delText xml:space="preserve">R0650/C0130  </w:delText>
              </w:r>
            </w:del>
          </w:p>
        </w:tc>
        <w:tc>
          <w:tcPr>
            <w:tcW w:w="2322" w:type="dxa"/>
            <w:tcBorders>
              <w:top w:val="single" w:sz="2" w:space="0" w:color="auto"/>
              <w:left w:val="single" w:sz="2" w:space="0" w:color="auto"/>
              <w:bottom w:val="single" w:sz="2" w:space="0" w:color="auto"/>
              <w:right w:val="single" w:sz="2" w:space="0" w:color="auto"/>
            </w:tcBorders>
          </w:tcPr>
          <w:p w14:paraId="497A043F" w14:textId="1AEE8A79" w:rsidR="00DC5353" w:rsidRPr="00FF353C" w:rsidDel="00DC5353" w:rsidRDefault="00DC5353" w:rsidP="00216F5F">
            <w:pPr>
              <w:pStyle w:val="NormalLeft"/>
              <w:rPr>
                <w:del w:id="3668" w:author="Author"/>
                <w:lang w:val="en-GB"/>
              </w:rPr>
            </w:pPr>
            <w:del w:id="3669" w:author="Author">
              <w:r w:rsidRPr="00FF353C" w:rsidDel="00DC5353">
                <w:rPr>
                  <w:lang w:val="en-GB"/>
                </w:rPr>
                <w:delText xml:space="preserve">Amount/estimate of LAC DT justified by reversion of deferred tax liabilities  </w:delText>
              </w:r>
            </w:del>
          </w:p>
        </w:tc>
        <w:tc>
          <w:tcPr>
            <w:tcW w:w="5107" w:type="dxa"/>
            <w:tcBorders>
              <w:top w:val="single" w:sz="2" w:space="0" w:color="auto"/>
              <w:left w:val="single" w:sz="2" w:space="0" w:color="auto"/>
              <w:bottom w:val="single" w:sz="2" w:space="0" w:color="auto"/>
              <w:right w:val="single" w:sz="2" w:space="0" w:color="auto"/>
            </w:tcBorders>
          </w:tcPr>
          <w:p w14:paraId="6901C9AA" w14:textId="0B3E0CD4" w:rsidR="00DC5353" w:rsidRPr="00FF353C" w:rsidDel="00DC5353" w:rsidRDefault="00DC5353" w:rsidP="00216F5F">
            <w:pPr>
              <w:pStyle w:val="NormalLeft"/>
              <w:rPr>
                <w:del w:id="3670" w:author="Author"/>
                <w:lang w:val="en-GB"/>
              </w:rPr>
            </w:pPr>
            <w:del w:id="3671" w:author="Author">
              <w:r w:rsidRPr="00FF353C" w:rsidDel="00DC5353">
                <w:rPr>
                  <w:lang w:val="en-GB"/>
                </w:rPr>
                <w:delText xml:space="preserve">Amount/estimate of loss-absorbing capacity of deferred taxes, as calculated in accordance with Article 207 of Delegated Regulation (EU) 2015/35, justified by reversion of deferred tax liabilities  </w:delText>
              </w:r>
            </w:del>
          </w:p>
        </w:tc>
      </w:tr>
      <w:tr w:rsidR="00DC5353" w:rsidRPr="00FF353C" w:rsidDel="00DC5353" w14:paraId="02C8478B" w14:textId="05E5FA92" w:rsidTr="00216F5F">
        <w:trPr>
          <w:del w:id="3672" w:author="Author"/>
        </w:trPr>
        <w:tc>
          <w:tcPr>
            <w:tcW w:w="1857" w:type="dxa"/>
            <w:tcBorders>
              <w:top w:val="single" w:sz="2" w:space="0" w:color="auto"/>
              <w:left w:val="single" w:sz="2" w:space="0" w:color="auto"/>
              <w:bottom w:val="single" w:sz="2" w:space="0" w:color="auto"/>
              <w:right w:val="single" w:sz="2" w:space="0" w:color="auto"/>
            </w:tcBorders>
          </w:tcPr>
          <w:p w14:paraId="64F102F3" w14:textId="21833CFA" w:rsidR="00DC5353" w:rsidRPr="00FF353C" w:rsidDel="00DC5353" w:rsidRDefault="00DC5353" w:rsidP="00216F5F">
            <w:pPr>
              <w:pStyle w:val="NormalLeft"/>
              <w:rPr>
                <w:del w:id="3673" w:author="Author"/>
                <w:lang w:val="en-GB"/>
              </w:rPr>
            </w:pPr>
            <w:del w:id="3674" w:author="Author">
              <w:r w:rsidRPr="00FF353C" w:rsidDel="00DC5353">
                <w:rPr>
                  <w:lang w:val="en-GB"/>
                </w:rPr>
                <w:delText xml:space="preserve">R0660/C0130  </w:delText>
              </w:r>
            </w:del>
          </w:p>
        </w:tc>
        <w:tc>
          <w:tcPr>
            <w:tcW w:w="2322" w:type="dxa"/>
            <w:tcBorders>
              <w:top w:val="single" w:sz="2" w:space="0" w:color="auto"/>
              <w:left w:val="single" w:sz="2" w:space="0" w:color="auto"/>
              <w:bottom w:val="single" w:sz="2" w:space="0" w:color="auto"/>
              <w:right w:val="single" w:sz="2" w:space="0" w:color="auto"/>
            </w:tcBorders>
          </w:tcPr>
          <w:p w14:paraId="0D0B02D7" w14:textId="07E4187E" w:rsidR="00DC5353" w:rsidRPr="00FF353C" w:rsidDel="00DC5353" w:rsidRDefault="00DC5353" w:rsidP="00216F5F">
            <w:pPr>
              <w:pStyle w:val="NormalLeft"/>
              <w:rPr>
                <w:del w:id="3675" w:author="Author"/>
                <w:lang w:val="en-GB"/>
              </w:rPr>
            </w:pPr>
            <w:del w:id="3676" w:author="Author">
              <w:r w:rsidRPr="00FF353C" w:rsidDel="00DC5353">
                <w:rPr>
                  <w:lang w:val="en-GB"/>
                </w:rPr>
                <w:delText xml:space="preserve">Amount/estimate of LAC DT justified by reference to probable future taxable </w:delText>
              </w:r>
              <w:r w:rsidRPr="00FF353C" w:rsidDel="00DC5353">
                <w:rPr>
                  <w:lang w:val="en-GB"/>
                </w:rPr>
                <w:lastRenderedPageBreak/>
                <w:delText xml:space="preserve">economic profit  </w:delText>
              </w:r>
            </w:del>
          </w:p>
        </w:tc>
        <w:tc>
          <w:tcPr>
            <w:tcW w:w="5107" w:type="dxa"/>
            <w:tcBorders>
              <w:top w:val="single" w:sz="2" w:space="0" w:color="auto"/>
              <w:left w:val="single" w:sz="2" w:space="0" w:color="auto"/>
              <w:bottom w:val="single" w:sz="2" w:space="0" w:color="auto"/>
              <w:right w:val="single" w:sz="2" w:space="0" w:color="auto"/>
            </w:tcBorders>
          </w:tcPr>
          <w:p w14:paraId="7A78AE6B" w14:textId="1A4FE3E1" w:rsidR="00DC5353" w:rsidRPr="00FF353C" w:rsidDel="00DC5353" w:rsidRDefault="00DC5353" w:rsidP="00216F5F">
            <w:pPr>
              <w:pStyle w:val="NormalLeft"/>
              <w:rPr>
                <w:del w:id="3677" w:author="Author"/>
                <w:lang w:val="en-GB"/>
              </w:rPr>
            </w:pPr>
            <w:del w:id="3678" w:author="Author">
              <w:r w:rsidRPr="00FF353C" w:rsidDel="00DC5353">
                <w:rPr>
                  <w:lang w:val="en-GB"/>
                </w:rPr>
                <w:lastRenderedPageBreak/>
                <w:delText xml:space="preserve">Amount/estimate of loss-absorbing capacity of deferred taxes, as calculated in accordance with Article 207 of Delegated Regulation (EU) 2015/35, justified by reference to probable future </w:delText>
              </w:r>
              <w:r w:rsidRPr="00FF353C" w:rsidDel="00DC5353">
                <w:rPr>
                  <w:lang w:val="en-GB"/>
                </w:rPr>
                <w:lastRenderedPageBreak/>
                <w:delText xml:space="preserve">taxable economic profit.  </w:delText>
              </w:r>
            </w:del>
          </w:p>
        </w:tc>
      </w:tr>
      <w:tr w:rsidR="00DC5353" w:rsidRPr="00FF353C" w:rsidDel="00DC5353" w14:paraId="1B81FB35" w14:textId="24E2A66A" w:rsidTr="00216F5F">
        <w:trPr>
          <w:del w:id="3679" w:author="Author"/>
        </w:trPr>
        <w:tc>
          <w:tcPr>
            <w:tcW w:w="1857" w:type="dxa"/>
            <w:tcBorders>
              <w:top w:val="single" w:sz="2" w:space="0" w:color="auto"/>
              <w:left w:val="single" w:sz="2" w:space="0" w:color="auto"/>
              <w:bottom w:val="single" w:sz="2" w:space="0" w:color="auto"/>
              <w:right w:val="single" w:sz="2" w:space="0" w:color="auto"/>
            </w:tcBorders>
          </w:tcPr>
          <w:p w14:paraId="586D5EF6" w14:textId="439C7093" w:rsidR="00DC5353" w:rsidRPr="00FF353C" w:rsidDel="00DC5353" w:rsidRDefault="00DC5353" w:rsidP="00216F5F">
            <w:pPr>
              <w:pStyle w:val="NormalLeft"/>
              <w:rPr>
                <w:del w:id="3680" w:author="Author"/>
                <w:lang w:val="en-GB"/>
              </w:rPr>
            </w:pPr>
            <w:del w:id="3681" w:author="Author">
              <w:r w:rsidRPr="00FF353C" w:rsidDel="00DC5353">
                <w:rPr>
                  <w:lang w:val="en-GB"/>
                </w:rPr>
                <w:lastRenderedPageBreak/>
                <w:delText xml:space="preserve">R0670/C0130  </w:delText>
              </w:r>
            </w:del>
          </w:p>
        </w:tc>
        <w:tc>
          <w:tcPr>
            <w:tcW w:w="2322" w:type="dxa"/>
            <w:tcBorders>
              <w:top w:val="single" w:sz="2" w:space="0" w:color="auto"/>
              <w:left w:val="single" w:sz="2" w:space="0" w:color="auto"/>
              <w:bottom w:val="single" w:sz="2" w:space="0" w:color="auto"/>
              <w:right w:val="single" w:sz="2" w:space="0" w:color="auto"/>
            </w:tcBorders>
          </w:tcPr>
          <w:p w14:paraId="76E0D770" w14:textId="22FDC1D1" w:rsidR="00DC5353" w:rsidRPr="00FF353C" w:rsidDel="00DC5353" w:rsidRDefault="00DC5353" w:rsidP="00216F5F">
            <w:pPr>
              <w:pStyle w:val="NormalLeft"/>
              <w:rPr>
                <w:del w:id="3682" w:author="Author"/>
                <w:lang w:val="en-GB"/>
              </w:rPr>
            </w:pPr>
            <w:del w:id="3683" w:author="Author">
              <w:r w:rsidRPr="00FF353C" w:rsidDel="00DC5353">
                <w:rPr>
                  <w:lang w:val="en-GB"/>
                </w:rPr>
                <w:delText xml:space="preserve">Amount/estimate of LAC DT justified by carry back, current year  </w:delText>
              </w:r>
            </w:del>
          </w:p>
        </w:tc>
        <w:tc>
          <w:tcPr>
            <w:tcW w:w="5107" w:type="dxa"/>
            <w:tcBorders>
              <w:top w:val="single" w:sz="2" w:space="0" w:color="auto"/>
              <w:left w:val="single" w:sz="2" w:space="0" w:color="auto"/>
              <w:bottom w:val="single" w:sz="2" w:space="0" w:color="auto"/>
              <w:right w:val="single" w:sz="2" w:space="0" w:color="auto"/>
            </w:tcBorders>
          </w:tcPr>
          <w:p w14:paraId="2AB5CCE3" w14:textId="637F4764" w:rsidR="00DC5353" w:rsidRPr="00FF353C" w:rsidDel="00DC5353" w:rsidRDefault="00DC5353" w:rsidP="00216F5F">
            <w:pPr>
              <w:pStyle w:val="NormalLeft"/>
              <w:rPr>
                <w:del w:id="3684" w:author="Author"/>
                <w:lang w:val="en-GB"/>
              </w:rPr>
            </w:pPr>
            <w:del w:id="3685" w:author="Author">
              <w:r w:rsidRPr="00FF353C" w:rsidDel="00DC5353">
                <w:rPr>
                  <w:lang w:val="en-GB"/>
                </w:rPr>
                <w:delText xml:space="preserve">Amount/estimate of loss-absorbing capacity of deferred taxes, as calculated in accordance with Article 207 of Delegated Regulation (EU) 2015/35, justified by profits from past years. Amount of the losses allocated to the next year. </w:delText>
              </w:r>
            </w:del>
          </w:p>
        </w:tc>
      </w:tr>
      <w:tr w:rsidR="00DC5353" w:rsidRPr="00FF353C" w:rsidDel="00DC5353" w14:paraId="717122CE" w14:textId="129B5BDA" w:rsidTr="00216F5F">
        <w:trPr>
          <w:del w:id="3686" w:author="Author"/>
        </w:trPr>
        <w:tc>
          <w:tcPr>
            <w:tcW w:w="1857" w:type="dxa"/>
            <w:tcBorders>
              <w:top w:val="single" w:sz="2" w:space="0" w:color="auto"/>
              <w:left w:val="single" w:sz="2" w:space="0" w:color="auto"/>
              <w:bottom w:val="single" w:sz="2" w:space="0" w:color="auto"/>
              <w:right w:val="single" w:sz="2" w:space="0" w:color="auto"/>
            </w:tcBorders>
          </w:tcPr>
          <w:p w14:paraId="648ED274" w14:textId="5DD2E7A2" w:rsidR="00DC5353" w:rsidRPr="00FF353C" w:rsidDel="00DC5353" w:rsidRDefault="00DC5353" w:rsidP="00216F5F">
            <w:pPr>
              <w:pStyle w:val="NormalLeft"/>
              <w:rPr>
                <w:del w:id="3687" w:author="Author"/>
                <w:lang w:val="en-GB"/>
              </w:rPr>
            </w:pPr>
            <w:del w:id="3688" w:author="Author">
              <w:r w:rsidRPr="00FF353C" w:rsidDel="00DC5353">
                <w:rPr>
                  <w:lang w:val="en-GB"/>
                </w:rPr>
                <w:delText xml:space="preserve">R0680/C0130  </w:delText>
              </w:r>
            </w:del>
          </w:p>
        </w:tc>
        <w:tc>
          <w:tcPr>
            <w:tcW w:w="2322" w:type="dxa"/>
            <w:tcBorders>
              <w:top w:val="single" w:sz="2" w:space="0" w:color="auto"/>
              <w:left w:val="single" w:sz="2" w:space="0" w:color="auto"/>
              <w:bottom w:val="single" w:sz="2" w:space="0" w:color="auto"/>
              <w:right w:val="single" w:sz="2" w:space="0" w:color="auto"/>
            </w:tcBorders>
          </w:tcPr>
          <w:p w14:paraId="562CA0CE" w14:textId="0FEB4043" w:rsidR="00DC5353" w:rsidRPr="00FF353C" w:rsidDel="00DC5353" w:rsidRDefault="00DC5353" w:rsidP="00216F5F">
            <w:pPr>
              <w:pStyle w:val="NormalLeft"/>
              <w:rPr>
                <w:del w:id="3689" w:author="Author"/>
                <w:lang w:val="en-GB"/>
              </w:rPr>
            </w:pPr>
            <w:del w:id="3690" w:author="Author">
              <w:r w:rsidRPr="00FF353C" w:rsidDel="00DC5353">
                <w:rPr>
                  <w:lang w:val="en-GB"/>
                </w:rPr>
                <w:delText xml:space="preserve">Amount/estimate of LAC DT justified by carry back, future years  </w:delText>
              </w:r>
            </w:del>
          </w:p>
        </w:tc>
        <w:tc>
          <w:tcPr>
            <w:tcW w:w="5107" w:type="dxa"/>
            <w:tcBorders>
              <w:top w:val="single" w:sz="2" w:space="0" w:color="auto"/>
              <w:left w:val="single" w:sz="2" w:space="0" w:color="auto"/>
              <w:bottom w:val="single" w:sz="2" w:space="0" w:color="auto"/>
              <w:right w:val="single" w:sz="2" w:space="0" w:color="auto"/>
            </w:tcBorders>
          </w:tcPr>
          <w:p w14:paraId="0921D18F" w14:textId="43258CE7" w:rsidR="00DC5353" w:rsidRPr="00FF353C" w:rsidDel="00DC5353" w:rsidRDefault="00DC5353" w:rsidP="00216F5F">
            <w:pPr>
              <w:pStyle w:val="NormalLeft"/>
              <w:rPr>
                <w:del w:id="3691" w:author="Author"/>
                <w:lang w:val="en-GB"/>
              </w:rPr>
            </w:pPr>
            <w:del w:id="3692" w:author="Author">
              <w:r w:rsidRPr="00FF353C" w:rsidDel="00DC5353">
                <w:rPr>
                  <w:lang w:val="en-GB"/>
                </w:rPr>
                <w:delText xml:space="preserve">Amount/estimate of loss-absorbing capacity of deferred taxes, as defined in Article 207 of Delegated Regulation (EU) 2015/35, justified by profits from past years. Amount of losses allocated to the years after next year.  </w:delText>
              </w:r>
            </w:del>
          </w:p>
        </w:tc>
      </w:tr>
      <w:tr w:rsidR="00DC5353" w:rsidRPr="00FF353C" w:rsidDel="00DC5353" w14:paraId="5E0098FC" w14:textId="44ACF8C2" w:rsidTr="00216F5F">
        <w:trPr>
          <w:del w:id="3693" w:author="Author"/>
        </w:trPr>
        <w:tc>
          <w:tcPr>
            <w:tcW w:w="1857" w:type="dxa"/>
            <w:tcBorders>
              <w:top w:val="single" w:sz="2" w:space="0" w:color="auto"/>
              <w:left w:val="single" w:sz="2" w:space="0" w:color="auto"/>
              <w:bottom w:val="single" w:sz="2" w:space="0" w:color="auto"/>
              <w:right w:val="single" w:sz="2" w:space="0" w:color="auto"/>
            </w:tcBorders>
          </w:tcPr>
          <w:p w14:paraId="1C511A18" w14:textId="11BD445E" w:rsidR="00DC5353" w:rsidRPr="00FF353C" w:rsidDel="00DC5353" w:rsidRDefault="00DC5353" w:rsidP="00216F5F">
            <w:pPr>
              <w:pStyle w:val="NormalLeft"/>
              <w:rPr>
                <w:del w:id="3694" w:author="Author"/>
                <w:lang w:val="en-GB"/>
              </w:rPr>
            </w:pPr>
            <w:del w:id="3695" w:author="Author">
              <w:r w:rsidRPr="00FF353C" w:rsidDel="00DC5353">
                <w:rPr>
                  <w:lang w:val="en-GB"/>
                </w:rPr>
                <w:delText xml:space="preserve">R0690/C0130  </w:delText>
              </w:r>
            </w:del>
          </w:p>
        </w:tc>
        <w:tc>
          <w:tcPr>
            <w:tcW w:w="2322" w:type="dxa"/>
            <w:tcBorders>
              <w:top w:val="single" w:sz="2" w:space="0" w:color="auto"/>
              <w:left w:val="single" w:sz="2" w:space="0" w:color="auto"/>
              <w:bottom w:val="single" w:sz="2" w:space="0" w:color="auto"/>
              <w:right w:val="single" w:sz="2" w:space="0" w:color="auto"/>
            </w:tcBorders>
          </w:tcPr>
          <w:p w14:paraId="6E62DBDD" w14:textId="2B29A0F8" w:rsidR="00DC5353" w:rsidRPr="00FF353C" w:rsidDel="00DC5353" w:rsidRDefault="00DC5353" w:rsidP="00216F5F">
            <w:pPr>
              <w:pStyle w:val="NormalLeft"/>
              <w:rPr>
                <w:del w:id="3696" w:author="Author"/>
                <w:lang w:val="en-GB"/>
              </w:rPr>
            </w:pPr>
            <w:del w:id="3697" w:author="Author">
              <w:r w:rsidRPr="00FF353C" w:rsidDel="00DC5353">
                <w:rPr>
                  <w:lang w:val="en-GB"/>
                </w:rPr>
                <w:delText xml:space="preserve">Amount/estimate of Maximum LAC DT  </w:delText>
              </w:r>
            </w:del>
          </w:p>
        </w:tc>
        <w:tc>
          <w:tcPr>
            <w:tcW w:w="5107" w:type="dxa"/>
            <w:tcBorders>
              <w:top w:val="single" w:sz="2" w:space="0" w:color="auto"/>
              <w:left w:val="single" w:sz="2" w:space="0" w:color="auto"/>
              <w:bottom w:val="single" w:sz="2" w:space="0" w:color="auto"/>
              <w:right w:val="single" w:sz="2" w:space="0" w:color="auto"/>
            </w:tcBorders>
          </w:tcPr>
          <w:p w14:paraId="6199A29F" w14:textId="09F97F45" w:rsidR="00DC5353" w:rsidRPr="00FF353C" w:rsidDel="00DC5353" w:rsidRDefault="00DC5353" w:rsidP="00216F5F">
            <w:pPr>
              <w:pStyle w:val="NormalLeft"/>
              <w:rPr>
                <w:del w:id="3698" w:author="Author"/>
                <w:lang w:val="en-GB"/>
              </w:rPr>
            </w:pPr>
            <w:del w:id="3699" w:author="Author">
              <w:r w:rsidRPr="00FF353C" w:rsidDel="00DC5353">
                <w:rPr>
                  <w:lang w:val="en-GB"/>
                </w:rPr>
                <w:delText xml:space="preserve">Maximal amount of loss-absorbing capacity of deferred taxes that could be available, before the assessment whether the increase in net deferred tax assets can be used for the purposes of the adjustment as provided for in Article 207(2) of Delegated Regulation (EU) 2015/35  </w:delText>
              </w:r>
            </w:del>
          </w:p>
        </w:tc>
      </w:tr>
    </w:tbl>
    <w:p w14:paraId="5944CC70" w14:textId="3ACFFB2D" w:rsidR="00E6364D" w:rsidRPr="00FF353C" w:rsidDel="00DC5353" w:rsidRDefault="00E6364D" w:rsidP="00E6364D">
      <w:pPr>
        <w:rPr>
          <w:del w:id="3700" w:author="Author"/>
          <w:lang w:val="en-GB"/>
        </w:rPr>
      </w:pPr>
    </w:p>
    <w:p w14:paraId="427527F6" w14:textId="34766347" w:rsidR="00DC5353" w:rsidRPr="00FF353C" w:rsidRDefault="00DC5353" w:rsidP="00DC5353">
      <w:pPr>
        <w:pStyle w:val="ManualHeading2"/>
        <w:numPr>
          <w:ilvl w:val="0"/>
          <w:numId w:val="0"/>
        </w:numPr>
        <w:ind w:left="851" w:hanging="851"/>
        <w:rPr>
          <w:ins w:id="3701" w:author="Author"/>
          <w:i/>
          <w:iCs/>
          <w:lang w:val="en-GB"/>
        </w:rPr>
      </w:pPr>
      <w:ins w:id="3702" w:author="Author">
        <w:r w:rsidRPr="000776F2">
          <w:rPr>
            <w:i/>
            <w:iCs/>
            <w:lang w:val="en-GB"/>
          </w:rPr>
          <w:t>S.25.05 – Solvency Capital Requirement - for undertakings using an internal model (partial or full)</w:t>
        </w:r>
      </w:ins>
    </w:p>
    <w:p w14:paraId="238AD5C5" w14:textId="77777777" w:rsidR="00DC5353" w:rsidRPr="00FF353C" w:rsidRDefault="00DC5353" w:rsidP="00DC5353">
      <w:pPr>
        <w:rPr>
          <w:ins w:id="3703" w:author="Author"/>
          <w:bCs/>
          <w:i/>
          <w:lang w:val="en-GB"/>
        </w:rPr>
      </w:pPr>
      <w:ins w:id="3704" w:author="Author">
        <w:r w:rsidRPr="00FF353C">
          <w:rPr>
            <w:bCs/>
            <w:i/>
            <w:lang w:val="en-GB"/>
          </w:rPr>
          <w:t>General comments:</w:t>
        </w:r>
      </w:ins>
    </w:p>
    <w:p w14:paraId="6C53C648" w14:textId="21A8E92A" w:rsidR="003D1333" w:rsidRDefault="003D1333" w:rsidP="00DC5353">
      <w:pPr>
        <w:rPr>
          <w:ins w:id="3705" w:author="Author"/>
          <w:lang w:val="en-GB"/>
        </w:rPr>
      </w:pPr>
      <w:ins w:id="3706" w:author="Author">
        <w:r w:rsidRPr="00FF353C">
          <w:rPr>
            <w:lang w:val="en-GB"/>
          </w:rPr>
          <w:t>This section relates to annual submission of information for individual entities, ring</w:t>
        </w:r>
        <w:r w:rsidR="00DE4650" w:rsidRPr="00FF353C">
          <w:rPr>
            <w:lang w:val="en-GB"/>
          </w:rPr>
          <w:t>-</w:t>
        </w:r>
        <w:del w:id="3707" w:author="Author">
          <w:r w:rsidRPr="00FF353C" w:rsidDel="00DE4650">
            <w:rPr>
              <w:lang w:val="en-GB"/>
            </w:rPr>
            <w:delText xml:space="preserve"> </w:delText>
          </w:r>
        </w:del>
        <w:r w:rsidRPr="00FF353C">
          <w:rPr>
            <w:lang w:val="en-GB"/>
          </w:rPr>
          <w:t>fenced</w:t>
        </w:r>
        <w:del w:id="3708" w:author="Author">
          <w:r w:rsidRPr="00FF353C" w:rsidDel="00DE4650">
            <w:rPr>
              <w:lang w:val="en-GB"/>
            </w:rPr>
            <w:delText>–</w:delText>
          </w:r>
        </w:del>
        <w:r w:rsidR="00DE4650" w:rsidRPr="00FF353C">
          <w:rPr>
            <w:lang w:val="en-GB"/>
          </w:rPr>
          <w:t xml:space="preserve"> </w:t>
        </w:r>
        <w:r w:rsidRPr="00FF353C">
          <w:rPr>
            <w:lang w:val="en-GB"/>
          </w:rPr>
          <w:t xml:space="preserve">funds, matching adjustment portfolios and remaining part when </w:t>
        </w:r>
        <w:r w:rsidR="002E34DE" w:rsidRPr="00FF353C">
          <w:rPr>
            <w:lang w:val="en-GB"/>
          </w:rPr>
          <w:t>an internal model</w:t>
        </w:r>
        <w:r w:rsidRPr="00FF353C">
          <w:rPr>
            <w:lang w:val="en-GB"/>
          </w:rPr>
          <w:t xml:space="preserve"> is used for the calculation of the Solvency Capital Requirement.</w:t>
        </w:r>
      </w:ins>
    </w:p>
    <w:p w14:paraId="6805BD65" w14:textId="1EB0CC27" w:rsidR="000E1206" w:rsidRPr="00FF353C" w:rsidRDefault="001F15EB" w:rsidP="00DC5353">
      <w:pPr>
        <w:rPr>
          <w:ins w:id="3709" w:author="Author"/>
          <w:lang w:val="en-GB"/>
        </w:rPr>
      </w:pPr>
      <w:ins w:id="3710" w:author="Author">
        <w:r>
          <w:rPr>
            <w:rFonts w:cstheme="minorHAnsi"/>
            <w:bCs/>
          </w:rPr>
          <w:t xml:space="preserve">This template shall be reported based on availability according to the internal model architecture and risk profile when possible with reasonable effort. </w:t>
        </w:r>
        <w:r w:rsidRPr="00A56A51">
          <w:rPr>
            <w:rFonts w:cstheme="minorHAnsi"/>
            <w:bCs/>
            <w:rPrChange w:id="3711" w:author="Author">
              <w:rPr>
                <w:sz w:val="20"/>
                <w:szCs w:val="20"/>
                <w:lang w:val="en-GB"/>
              </w:rPr>
            </w:rPrChange>
          </w:rPr>
          <w:t xml:space="preserve">The </w:t>
        </w:r>
        <w:r>
          <w:rPr>
            <w:rFonts w:cstheme="minorHAnsi"/>
            <w:bCs/>
          </w:rPr>
          <w:t>data</w:t>
        </w:r>
        <w:r w:rsidRPr="00A56A51">
          <w:rPr>
            <w:rFonts w:cstheme="minorHAnsi"/>
            <w:bCs/>
            <w:rPrChange w:id="3712" w:author="Author">
              <w:rPr>
                <w:sz w:val="20"/>
                <w:szCs w:val="20"/>
                <w:lang w:val="en-GB"/>
              </w:rPr>
            </w:rPrChange>
          </w:rPr>
          <w:t xml:space="preserve"> to be reported shall be agreed between national supervisory authorities and insurance and reinsurance undertakings.</w:t>
        </w:r>
        <w:del w:id="3713" w:author="Author">
          <w:r w:rsidR="000E1206" w:rsidRPr="00A56A51" w:rsidDel="001F15EB">
            <w:rPr>
              <w:rFonts w:cstheme="minorHAnsi"/>
              <w:bCs/>
              <w:rPrChange w:id="3714" w:author="Author">
                <w:rPr>
                  <w:bCs/>
                  <w:lang w:val="en-GB"/>
                </w:rPr>
              </w:rPrChange>
            </w:rPr>
            <w:delText>Cells</w:delText>
          </w:r>
          <w:r w:rsidR="000E1206" w:rsidRPr="00B9042E" w:rsidDel="001F15EB">
            <w:rPr>
              <w:bCs/>
              <w:lang w:val="en-GB"/>
            </w:rPr>
            <w:delText xml:space="preserve"> </w:delText>
          </w:r>
          <w:r w:rsidR="000E1206" w:rsidDel="001F15EB">
            <w:rPr>
              <w:bCs/>
              <w:lang w:val="en-GB"/>
            </w:rPr>
            <w:delText>shall</w:delText>
          </w:r>
          <w:r w:rsidR="000E1206" w:rsidRPr="00B9042E" w:rsidDel="001F15EB">
            <w:rPr>
              <w:bCs/>
              <w:lang w:val="en-GB"/>
            </w:rPr>
            <w:delText xml:space="preserve"> be filled if this is possible with reasonable effort </w:delText>
          </w:r>
          <w:r w:rsidR="000E1206" w:rsidDel="001F15EB">
            <w:rPr>
              <w:bCs/>
              <w:lang w:val="en-GB"/>
            </w:rPr>
            <w:delText>to provide</w:delText>
          </w:r>
          <w:r w:rsidR="000E1206" w:rsidRPr="00B9042E" w:rsidDel="001F15EB">
            <w:rPr>
              <w:bCs/>
              <w:lang w:val="en-GB"/>
            </w:rPr>
            <w:delText xml:space="preserve"> values as close as possible to the undertaking’s internal model.</w:delText>
          </w:r>
        </w:del>
      </w:ins>
    </w:p>
    <w:p w14:paraId="2037B265" w14:textId="535CB4C9" w:rsidR="00DC5353" w:rsidRPr="00FF353C" w:rsidRDefault="00DC5353" w:rsidP="00DC5353">
      <w:pPr>
        <w:rPr>
          <w:ins w:id="3715" w:author="Author"/>
          <w:lang w:val="en-GB"/>
        </w:rPr>
      </w:pPr>
      <w:ins w:id="3716" w:author="Author">
        <w:r w:rsidRPr="00FF353C">
          <w:rPr>
            <w:lang w:val="en-GB"/>
          </w:rPr>
          <w:t xml:space="preserve">The purpose of this </w:t>
        </w:r>
        <w:del w:id="3717" w:author="Author">
          <w:r w:rsidRPr="00FF353C" w:rsidDel="00F81214">
            <w:rPr>
              <w:lang w:val="en-GB"/>
            </w:rPr>
            <w:delText>tab</w:delText>
          </w:r>
        </w:del>
        <w:r w:rsidR="00F81214">
          <w:rPr>
            <w:lang w:val="en-GB"/>
          </w:rPr>
          <w:t>template</w:t>
        </w:r>
        <w:r w:rsidRPr="00FF353C">
          <w:rPr>
            <w:lang w:val="en-GB"/>
          </w:rPr>
          <w:t xml:space="preserve"> is to collect data on an aggregate level and show diversification benefits between separate risk modules. </w:t>
        </w:r>
        <w:r w:rsidR="00F81214">
          <w:rPr>
            <w:lang w:val="en-GB"/>
          </w:rPr>
          <w:t>All values should be reported before any tax effects unless otherwise stated.</w:t>
        </w:r>
      </w:ins>
    </w:p>
    <w:p w14:paraId="128EA7B8" w14:textId="6A7625E5" w:rsidR="00DC5353" w:rsidRPr="00FF353C" w:rsidDel="000E1206" w:rsidRDefault="00DC5353" w:rsidP="00DC5353">
      <w:pPr>
        <w:rPr>
          <w:ins w:id="3718" w:author="Author"/>
          <w:del w:id="3719" w:author="Author"/>
          <w:lang w:val="en-GB"/>
        </w:rPr>
      </w:pPr>
      <w:ins w:id="3720" w:author="Author">
        <w:del w:id="3721" w:author="Author">
          <w:r w:rsidRPr="00FF353C" w:rsidDel="000E1206">
            <w:rPr>
              <w:lang w:val="en-GB"/>
            </w:rPr>
            <w:delText>All components that are supported by the model structure shall be reported. The components to be reported shall be agreed between national supervisory authorities and insurance and reinsurance undertakings.</w:delText>
          </w:r>
        </w:del>
      </w:ins>
    </w:p>
    <w:p w14:paraId="6E4295C7" w14:textId="362FBC34" w:rsidR="00DC5353" w:rsidRDefault="00DC5353" w:rsidP="00DC5353">
      <w:pPr>
        <w:rPr>
          <w:ins w:id="3722" w:author="Author"/>
          <w:u w:val="single"/>
          <w:lang w:val="en-GB"/>
        </w:rPr>
      </w:pPr>
      <w:ins w:id="3723" w:author="Author">
        <w:r w:rsidRPr="00FF353C">
          <w:rPr>
            <w:u w:val="single"/>
            <w:lang w:val="en-GB"/>
          </w:rPr>
          <w:t>Partial internal models:</w:t>
        </w:r>
      </w:ins>
    </w:p>
    <w:p w14:paraId="51419527" w14:textId="77777777" w:rsidR="00831F3A" w:rsidRPr="00BA3579" w:rsidRDefault="00831F3A" w:rsidP="00831F3A">
      <w:pPr>
        <w:spacing w:after="0"/>
        <w:rPr>
          <w:ins w:id="3724" w:author="Author"/>
          <w:rFonts w:eastAsia="Times New Roman"/>
          <w:lang w:val="en-GB" w:eastAsia="es-ES"/>
        </w:rPr>
      </w:pPr>
      <w:ins w:id="3725" w:author="Author">
        <w:r>
          <w:rPr>
            <w:lang w:val="en-GB"/>
          </w:rPr>
          <w:t xml:space="preserve">All rows for C0010 </w:t>
        </w:r>
        <w:r>
          <w:rPr>
            <w:rFonts w:eastAsia="Times New Roman"/>
            <w:lang w:val="en-GB" w:eastAsia="es-ES"/>
          </w:rPr>
          <w:t>refer to the a</w:t>
        </w:r>
        <w:r w:rsidRPr="00BA3579">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ins>
    </w:p>
    <w:p w14:paraId="5C03DE65" w14:textId="1E615D7B" w:rsidR="00831F3A" w:rsidRPr="00BA3579" w:rsidRDefault="00831F3A" w:rsidP="00831F3A">
      <w:pPr>
        <w:spacing w:after="0"/>
        <w:rPr>
          <w:ins w:id="3726" w:author="Author"/>
          <w:rFonts w:eastAsia="Times New Roman"/>
          <w:lang w:val="en-GB" w:eastAsia="es-ES"/>
        </w:rPr>
      </w:pPr>
      <w:ins w:id="3727" w:author="Author">
        <w:r w:rsidRPr="00BA3579">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r w:rsidR="0054141F">
          <w:rPr>
            <w:rFonts w:eastAsia="Times New Roman"/>
            <w:lang w:val="en-GB" w:eastAsia="es-ES"/>
          </w:rPr>
          <w:t>.</w:t>
        </w:r>
      </w:ins>
    </w:p>
    <w:p w14:paraId="1B77B1BE" w14:textId="77777777" w:rsidR="00831F3A" w:rsidRPr="00BA3579" w:rsidRDefault="00831F3A" w:rsidP="00831F3A">
      <w:pPr>
        <w:spacing w:after="0"/>
        <w:rPr>
          <w:ins w:id="3728" w:author="Author"/>
          <w:rFonts w:eastAsia="Times New Roman"/>
          <w:lang w:val="en-GB" w:eastAsia="es-ES"/>
        </w:rPr>
      </w:pPr>
      <w:ins w:id="3729" w:author="Author">
        <w:r w:rsidRPr="00BA3579">
          <w:rPr>
            <w:rFonts w:eastAsia="Times New Roman"/>
            <w:lang w:val="en-GB" w:eastAsia="es-ES"/>
          </w:rPr>
          <w:lastRenderedPageBreak/>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59EA92D3" w14:textId="77777777" w:rsidR="00831F3A" w:rsidRPr="00BA3579" w:rsidRDefault="00831F3A" w:rsidP="00831F3A">
      <w:pPr>
        <w:spacing w:after="0"/>
        <w:rPr>
          <w:ins w:id="3730" w:author="Author"/>
          <w:rFonts w:eastAsia="Times New Roman"/>
          <w:lang w:val="en-GB" w:eastAsia="es-ES"/>
        </w:rPr>
      </w:pPr>
      <w:ins w:id="3731" w:author="Author">
        <w:r w:rsidRPr="00BA3579">
          <w:rPr>
            <w:rFonts w:eastAsia="Times New Roman"/>
            <w:lang w:val="en-GB" w:eastAsia="es-ES"/>
          </w:rPr>
          <w:t>Th</w:t>
        </w:r>
        <w:r>
          <w:rPr>
            <w:rFonts w:eastAsia="Times New Roman"/>
            <w:lang w:val="en-GB" w:eastAsia="es-ES"/>
          </w:rPr>
          <w:t>ese</w:t>
        </w:r>
        <w:r w:rsidRPr="00BA3579">
          <w:rPr>
            <w:rFonts w:eastAsia="Times New Roman"/>
            <w:lang w:val="en-GB" w:eastAsia="es-ES"/>
          </w:rPr>
          <w:t xml:space="preserve"> amount</w:t>
        </w:r>
        <w:r>
          <w:rPr>
            <w:rFonts w:eastAsia="Times New Roman"/>
            <w:lang w:val="en-GB" w:eastAsia="es-ES"/>
          </w:rPr>
          <w:t>s</w:t>
        </w:r>
        <w:r w:rsidRPr="00BA3579">
          <w:rPr>
            <w:rFonts w:eastAsia="Times New Roman"/>
            <w:lang w:val="en-GB" w:eastAsia="es-ES"/>
          </w:rPr>
          <w:t xml:space="preserve"> shall fully consider diversification effects according to article 304 of Directive 2009/138/EC where applicable.</w:t>
        </w:r>
      </w:ins>
    </w:p>
    <w:p w14:paraId="6053E317" w14:textId="1D7A181C" w:rsidR="00831F3A" w:rsidRPr="00FF353C" w:rsidRDefault="00831F3A" w:rsidP="00831F3A">
      <w:pPr>
        <w:rPr>
          <w:ins w:id="3732" w:author="Author"/>
          <w:szCs w:val="20"/>
          <w:u w:val="single"/>
          <w:lang w:val="en-GB"/>
        </w:rPr>
      </w:pPr>
      <w:ins w:id="3733" w:author="Author">
        <w:r w:rsidRPr="00BA3579">
          <w:rPr>
            <w:rFonts w:eastAsia="Times New Roman"/>
            <w:lang w:val="en-GB" w:eastAsia="es-ES"/>
          </w:rPr>
          <w:t>When applicable, th</w:t>
        </w:r>
        <w:r>
          <w:rPr>
            <w:rFonts w:eastAsia="Times New Roman"/>
            <w:lang w:val="en-GB" w:eastAsia="es-ES"/>
          </w:rPr>
          <w:t>ese</w:t>
        </w:r>
        <w:r w:rsidRPr="00BA3579">
          <w:rPr>
            <w:rFonts w:eastAsia="Times New Roman"/>
            <w:lang w:val="en-GB" w:eastAsia="es-ES"/>
          </w:rPr>
          <w:t xml:space="preserve"> cell</w:t>
        </w:r>
        <w:r>
          <w:rPr>
            <w:rFonts w:eastAsia="Times New Roman"/>
            <w:lang w:val="en-GB" w:eastAsia="es-ES"/>
          </w:rPr>
          <w:t>s</w:t>
        </w:r>
        <w:r w:rsidRPr="00020EE9">
          <w:rPr>
            <w:rFonts w:eastAsia="Times New Roman"/>
            <w:lang w:val="en-GB" w:eastAsia="es-ES"/>
          </w:rPr>
          <w:t xml:space="preserve"> do</w:t>
        </w:r>
        <w:r w:rsidRPr="00BA3579">
          <w:rPr>
            <w:rFonts w:eastAsia="Times New Roman"/>
            <w:lang w:val="en-GB" w:eastAsia="es-ES"/>
          </w:rPr>
          <w:t xml:space="preserve"> not include the allocation of the adjustment due to the aggregation of the nSCR of the RFF/MAP at entity level.</w:t>
        </w:r>
      </w:ins>
    </w:p>
    <w:p w14:paraId="0B78F586" w14:textId="7F3C1DF4" w:rsidR="00DC5353" w:rsidRPr="00FF353C" w:rsidRDefault="00DC5353" w:rsidP="00DC5353">
      <w:pPr>
        <w:rPr>
          <w:ins w:id="3734" w:author="Author"/>
          <w:lang w:val="en-GB"/>
        </w:rPr>
      </w:pPr>
      <w:ins w:id="3735" w:author="Author">
        <w:r w:rsidRPr="00FF353C">
          <w:rPr>
            <w:lang w:val="en-GB"/>
          </w:rPr>
          <w:t>Template SR.25.05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ins>
    </w:p>
    <w:p w14:paraId="3A6FBD78" w14:textId="3ED34B60" w:rsidR="00DC5353" w:rsidRPr="00FF353C" w:rsidRDefault="00DC5353" w:rsidP="00DC5353">
      <w:pPr>
        <w:rPr>
          <w:ins w:id="3736" w:author="Author"/>
          <w:lang w:val="en-GB"/>
        </w:rPr>
      </w:pPr>
      <w:ins w:id="3737" w:author="Author">
        <w:r w:rsidRPr="00FF353C">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ins>
    </w:p>
    <w:p w14:paraId="6BC46960" w14:textId="1942BDAC" w:rsidR="00DC5353" w:rsidRPr="00FF353C" w:rsidRDefault="00DC5353" w:rsidP="00DC5353">
      <w:pPr>
        <w:pStyle w:val="ListParagraph"/>
        <w:numPr>
          <w:ilvl w:val="0"/>
          <w:numId w:val="31"/>
        </w:numPr>
        <w:spacing w:after="160" w:line="256" w:lineRule="auto"/>
        <w:contextualSpacing/>
        <w:jc w:val="both"/>
        <w:rPr>
          <w:ins w:id="3738" w:author="Author"/>
          <w:rFonts w:ascii="Times New Roman" w:hAnsi="Times New Roman" w:cs="Times New Roman"/>
          <w:sz w:val="24"/>
          <w:szCs w:val="24"/>
        </w:rPr>
      </w:pPr>
      <w:ins w:id="3739" w:author="Author">
        <w:r w:rsidRPr="00FF353C">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ins>
    </w:p>
    <w:p w14:paraId="690B7E56" w14:textId="2BCF4E6E" w:rsidR="00DC5353" w:rsidRPr="00FF353C" w:rsidRDefault="00DC5353" w:rsidP="00DC5353">
      <w:pPr>
        <w:pStyle w:val="ListParagraph"/>
        <w:numPr>
          <w:ilvl w:val="0"/>
          <w:numId w:val="31"/>
        </w:numPr>
        <w:spacing w:after="160" w:line="256" w:lineRule="auto"/>
        <w:contextualSpacing/>
        <w:jc w:val="both"/>
        <w:rPr>
          <w:ins w:id="3740" w:author="Author"/>
          <w:rFonts w:ascii="Times New Roman" w:hAnsi="Times New Roman" w:cs="Times New Roman"/>
          <w:sz w:val="24"/>
          <w:szCs w:val="24"/>
        </w:rPr>
      </w:pPr>
      <w:ins w:id="3741" w:author="Author">
        <w:r w:rsidRPr="00FF353C">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ins>
    </w:p>
    <w:p w14:paraId="78FA89D2" w14:textId="6E1AC3CA" w:rsidR="00DC5353" w:rsidRPr="00FF353C" w:rsidRDefault="00DC5353" w:rsidP="00DC5353">
      <w:pPr>
        <w:pStyle w:val="ListParagraph"/>
        <w:numPr>
          <w:ilvl w:val="0"/>
          <w:numId w:val="31"/>
        </w:numPr>
        <w:spacing w:after="160" w:line="256" w:lineRule="auto"/>
        <w:contextualSpacing/>
        <w:jc w:val="both"/>
        <w:rPr>
          <w:ins w:id="3742" w:author="Author"/>
          <w:rFonts w:ascii="Times New Roman" w:hAnsi="Times New Roman" w:cs="Times New Roman"/>
          <w:sz w:val="24"/>
          <w:szCs w:val="24"/>
        </w:rPr>
      </w:pPr>
      <w:ins w:id="3743" w:author="Author">
        <w:r w:rsidRPr="00FF353C">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ins>
    </w:p>
    <w:p w14:paraId="3E8642A9" w14:textId="7798FE21" w:rsidR="00DC5353" w:rsidRPr="00FF353C" w:rsidRDefault="00DC5353" w:rsidP="00DC5353">
      <w:pPr>
        <w:rPr>
          <w:ins w:id="3744" w:author="Author"/>
          <w:lang w:val="en-GB"/>
        </w:rPr>
      </w:pPr>
      <w:ins w:id="3745" w:author="Author">
        <w:r w:rsidRPr="00FF353C">
          <w:rPr>
            <w:lang w:val="en-GB"/>
          </w:rPr>
          <w:t>The adjustment due to the aggregation of the nSCR of the RFF/MAP at entity level shall be allocated (C00</w:t>
        </w:r>
        <w:del w:id="3746" w:author="Author">
          <w:r w:rsidRPr="00FF353C" w:rsidDel="00B51BE5">
            <w:rPr>
              <w:lang w:val="en-GB"/>
            </w:rPr>
            <w:delText>6</w:delText>
          </w:r>
        </w:del>
        <w:r w:rsidR="00B51BE5" w:rsidRPr="00FF353C">
          <w:rPr>
            <w:lang w:val="en-GB"/>
          </w:rPr>
          <w:t>5</w:t>
        </w:r>
        <w:r w:rsidRPr="00FF353C">
          <w:rPr>
            <w:lang w:val="en-GB"/>
          </w:rPr>
          <w:t>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ins>
    </w:p>
    <w:p w14:paraId="3FB83386" w14:textId="77777777" w:rsidR="00DC5353" w:rsidRPr="00FF353C" w:rsidRDefault="00DC5353" w:rsidP="00DC5353">
      <w:pPr>
        <w:pStyle w:val="ListParagraph"/>
        <w:numPr>
          <w:ilvl w:val="0"/>
          <w:numId w:val="31"/>
        </w:numPr>
        <w:spacing w:after="160" w:line="256" w:lineRule="auto"/>
        <w:contextualSpacing/>
        <w:rPr>
          <w:ins w:id="3747" w:author="Author"/>
          <w:rFonts w:ascii="Times New Roman" w:hAnsi="Times New Roman" w:cs="Times New Roman"/>
          <w:sz w:val="24"/>
          <w:szCs w:val="24"/>
        </w:rPr>
      </w:pPr>
      <w:ins w:id="3748" w:author="Author">
        <w:r w:rsidRPr="00FF353C">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FF353C">
          <w:rPr>
            <w:rFonts w:ascii="Times New Roman" w:hAnsi="Times New Roman" w:cs="Times New Roman"/>
            <w:sz w:val="24"/>
            <w:szCs w:val="24"/>
          </w:rPr>
          <w:t xml:space="preserve"> , where</w:t>
        </w:r>
      </w:ins>
    </w:p>
    <w:p w14:paraId="189D6543" w14:textId="77777777" w:rsidR="00DC5353" w:rsidRPr="00FF353C" w:rsidRDefault="00DC5353" w:rsidP="00DC5353">
      <w:pPr>
        <w:pStyle w:val="ListParagraph"/>
        <w:numPr>
          <w:ilvl w:val="1"/>
          <w:numId w:val="31"/>
        </w:numPr>
        <w:spacing w:after="160" w:line="256" w:lineRule="auto"/>
        <w:contextualSpacing/>
        <w:rPr>
          <w:ins w:id="3749" w:author="Author"/>
          <w:rFonts w:ascii="Times New Roman" w:hAnsi="Times New Roman" w:cs="Times New Roman"/>
          <w:sz w:val="24"/>
          <w:szCs w:val="24"/>
        </w:rPr>
      </w:pPr>
      <m:oMath>
        <m:r>
          <w:ins w:id="3750" w:author="Author">
            <w:rPr>
              <w:rFonts w:ascii="Cambria Math" w:hAnsi="Cambria Math" w:cs="Times New Roman"/>
              <w:sz w:val="24"/>
              <w:szCs w:val="24"/>
            </w:rPr>
            <m:t>adjustment</m:t>
          </w:ins>
        </m:r>
      </m:oMath>
      <w:ins w:id="3751" w:author="Author">
        <w:r w:rsidRPr="00FF353C">
          <w:rPr>
            <w:rFonts w:ascii="Times New Roman" w:eastAsiaTheme="minorEastAsia" w:hAnsi="Times New Roman" w:cs="Times New Roman"/>
            <w:sz w:val="24"/>
            <w:szCs w:val="24"/>
          </w:rPr>
          <w:t xml:space="preserve"> = Adjustment calculated according to one of the three methods referred above</w:t>
        </w:r>
      </w:ins>
    </w:p>
    <w:p w14:paraId="69427D0D" w14:textId="77777777" w:rsidR="00DC5353" w:rsidRPr="00FF353C" w:rsidRDefault="00DC5353" w:rsidP="00DC5353">
      <w:pPr>
        <w:pStyle w:val="ListParagraph"/>
        <w:numPr>
          <w:ilvl w:val="1"/>
          <w:numId w:val="31"/>
        </w:numPr>
        <w:spacing w:after="160" w:line="256" w:lineRule="auto"/>
        <w:contextualSpacing/>
        <w:rPr>
          <w:ins w:id="3752" w:author="Author"/>
          <w:rFonts w:ascii="Times New Roman" w:hAnsi="Times New Roman" w:cs="Times New Roman"/>
          <w:sz w:val="24"/>
          <w:szCs w:val="24"/>
        </w:rPr>
      </w:pPr>
      <m:oMath>
        <m:r>
          <w:ins w:id="3753" w:author="Author">
            <w:rPr>
              <w:rFonts w:ascii="Cambria Math" w:hAnsi="Cambria Math" w:cs="Times New Roman"/>
              <w:sz w:val="24"/>
              <w:szCs w:val="24"/>
            </w:rPr>
            <m:t>BSCR'</m:t>
          </w:ins>
        </m:r>
      </m:oMath>
      <w:ins w:id="3754" w:author="Author">
        <w:r w:rsidRPr="00FF353C">
          <w:rPr>
            <w:rFonts w:ascii="Times New Roman" w:eastAsiaTheme="minorEastAsia" w:hAnsi="Times New Roman" w:cs="Times New Roman"/>
            <w:sz w:val="24"/>
            <w:szCs w:val="24"/>
          </w:rPr>
          <w:t xml:space="preserve"> = Basic solvency capital requirement calculated according to the information reported in this template</w:t>
        </w:r>
      </w:ins>
    </w:p>
    <w:p w14:paraId="36C44107" w14:textId="77777777" w:rsidR="00DC5353" w:rsidRPr="00FF353C" w:rsidRDefault="00C05D01" w:rsidP="00DC5353">
      <w:pPr>
        <w:pStyle w:val="ListParagraph"/>
        <w:numPr>
          <w:ilvl w:val="1"/>
          <w:numId w:val="31"/>
        </w:numPr>
        <w:spacing w:after="160" w:line="256" w:lineRule="auto"/>
        <w:contextualSpacing/>
        <w:rPr>
          <w:ins w:id="3755" w:author="Author"/>
          <w:rFonts w:ascii="Times New Roman" w:hAnsi="Times New Roman" w:cs="Times New Roman"/>
          <w:sz w:val="24"/>
          <w:szCs w:val="24"/>
        </w:rPr>
      </w:pPr>
      <m:oMath>
        <m:sSub>
          <m:sSubPr>
            <m:ctrlPr>
              <w:ins w:id="3756" w:author="Author">
                <w:rPr>
                  <w:rFonts w:ascii="Cambria Math" w:hAnsi="Cambria Math" w:cs="Times New Roman"/>
                  <w:i/>
                  <w:sz w:val="24"/>
                  <w:szCs w:val="24"/>
                </w:rPr>
              </w:ins>
            </m:ctrlPr>
          </m:sSubPr>
          <m:e>
            <m:r>
              <w:ins w:id="3757" w:author="Author">
                <w:rPr>
                  <w:rFonts w:ascii="Cambria Math" w:hAnsi="Cambria Math" w:cs="Times New Roman"/>
                  <w:sz w:val="24"/>
                  <w:szCs w:val="24"/>
                </w:rPr>
                <m:t xml:space="preserve"> nSCR</m:t>
              </w:ins>
            </m:r>
          </m:e>
          <m:sub>
            <m:r>
              <w:ins w:id="3758" w:author="Author">
                <w:rPr>
                  <w:rFonts w:ascii="Cambria Math" w:hAnsi="Cambria Math" w:cs="Times New Roman"/>
                  <w:sz w:val="24"/>
                  <w:szCs w:val="24"/>
                </w:rPr>
                <m:t>int</m:t>
              </w:ins>
            </m:r>
          </m:sub>
        </m:sSub>
      </m:oMath>
      <w:ins w:id="3759" w:author="Author">
        <w:r w:rsidR="00DC5353" w:rsidRPr="00FF353C">
          <w:rPr>
            <w:rFonts w:ascii="Times New Roman" w:eastAsiaTheme="minorEastAsia" w:hAnsi="Times New Roman" w:cs="Times New Roman"/>
            <w:sz w:val="24"/>
            <w:szCs w:val="24"/>
          </w:rPr>
          <w:t xml:space="preserve"> = nSCR for intangible assets risk according to the information reported in this template</w:t>
        </w:r>
      </w:ins>
    </w:p>
    <w:p w14:paraId="21FF7333" w14:textId="5B1CA8D1" w:rsidR="00DC5353" w:rsidRPr="00FF353C" w:rsidRDefault="00DC5353" w:rsidP="00DC5353">
      <w:pPr>
        <w:pStyle w:val="ListParagraph"/>
        <w:numPr>
          <w:ilvl w:val="0"/>
          <w:numId w:val="31"/>
        </w:numPr>
        <w:spacing w:after="160" w:line="256" w:lineRule="auto"/>
        <w:contextualSpacing/>
        <w:rPr>
          <w:ins w:id="3760" w:author="Author"/>
          <w:rFonts w:ascii="Times New Roman" w:hAnsi="Times New Roman" w:cs="Times New Roman"/>
          <w:sz w:val="24"/>
          <w:szCs w:val="24"/>
        </w:rPr>
      </w:pPr>
      <w:ins w:id="3761" w:author="Author">
        <w:r w:rsidRPr="00FF353C">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ins>
    </w:p>
    <w:p w14:paraId="1026B670" w14:textId="77777777" w:rsidR="00DC5353" w:rsidRPr="00FF353C" w:rsidRDefault="00DC5353" w:rsidP="00DC5353">
      <w:pPr>
        <w:rPr>
          <w:ins w:id="3762" w:author="Author"/>
          <w:u w:val="single"/>
          <w:lang w:val="en-GB"/>
        </w:rPr>
      </w:pPr>
      <w:ins w:id="3763" w:author="Author">
        <w:r w:rsidRPr="00FF353C">
          <w:rPr>
            <w:u w:val="single"/>
            <w:lang w:val="en-GB"/>
          </w:rPr>
          <w:t>Full internal models:</w:t>
        </w:r>
      </w:ins>
    </w:p>
    <w:p w14:paraId="3831B0B8" w14:textId="0CED3F80" w:rsidR="00DC5353" w:rsidRPr="00FF353C" w:rsidRDefault="00DC5353" w:rsidP="00DC5353">
      <w:pPr>
        <w:rPr>
          <w:ins w:id="3764" w:author="Author"/>
          <w:lang w:val="en-GB"/>
        </w:rPr>
      </w:pPr>
      <w:ins w:id="3765" w:author="Author">
        <w:r w:rsidRPr="00FF353C">
          <w:rPr>
            <w:lang w:val="en-GB"/>
          </w:rPr>
          <w:lastRenderedPageBreak/>
          <w:t>Template SR.25.05 has to be filled in for each ring-fenced fund (RFF), each matching adjustment portfolio (MAP) and for the remaining part for every undertaking under a full internal model. However, where a RFF/MAP includes a MAP/RFF embedded, the fund should be treated as different funds. This template should be reported for all sub-funds of a material RFF/MAP as identified in the second table of S.01.03.</w:t>
        </w:r>
      </w:ins>
    </w:p>
    <w:p w14:paraId="65554800" w14:textId="77777777" w:rsidR="00DC5353" w:rsidRPr="00FF353C" w:rsidRDefault="00DC5353" w:rsidP="00DC5353">
      <w:pPr>
        <w:rPr>
          <w:ins w:id="3766" w:author="Author"/>
          <w:lang w:val="en-GB"/>
        </w:rPr>
      </w:pPr>
    </w:p>
    <w:tbl>
      <w:tblPr>
        <w:tblW w:w="9387" w:type="dxa"/>
        <w:tblLook w:val="04A0" w:firstRow="1" w:lastRow="0" w:firstColumn="1" w:lastColumn="0" w:noHBand="0" w:noVBand="1"/>
      </w:tblPr>
      <w:tblGrid>
        <w:gridCol w:w="2583"/>
        <w:gridCol w:w="2103"/>
        <w:gridCol w:w="4701"/>
      </w:tblGrid>
      <w:tr w:rsidR="00DC5353" w:rsidRPr="00FF353C" w14:paraId="634730B9" w14:textId="77777777" w:rsidTr="00216F5F">
        <w:trPr>
          <w:trHeight w:val="300"/>
          <w:ins w:id="376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81AF1" w14:textId="77777777" w:rsidR="00DC5353" w:rsidRPr="00FF353C" w:rsidRDefault="00DC5353" w:rsidP="00216F5F">
            <w:pPr>
              <w:jc w:val="left"/>
              <w:rPr>
                <w:ins w:id="3768" w:author="Author"/>
                <w:color w:val="000000"/>
                <w:lang w:val="en-GB"/>
              </w:rPr>
            </w:pPr>
            <w:ins w:id="3769" w:author="Author">
              <w:r w:rsidRPr="00FF353C">
                <w:rPr>
                  <w:color w:val="000000"/>
                  <w:lang w:val="en-GB"/>
                </w:rPr>
                <w:t>CODE</w:t>
              </w:r>
            </w:ins>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8EE5B75" w14:textId="77777777" w:rsidR="00DC5353" w:rsidRPr="00FF353C" w:rsidRDefault="00DC5353" w:rsidP="00216F5F">
            <w:pPr>
              <w:jc w:val="left"/>
              <w:rPr>
                <w:ins w:id="3770" w:author="Author"/>
                <w:color w:val="000000"/>
                <w:lang w:val="en-GB"/>
              </w:rPr>
            </w:pPr>
            <w:ins w:id="3771" w:author="Author">
              <w:r w:rsidRPr="00FF353C">
                <w:rPr>
                  <w:color w:val="000000"/>
                  <w:lang w:val="en-GB"/>
                </w:rPr>
                <w:t>ITEM</w:t>
              </w:r>
            </w:ins>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0B374B0F" w14:textId="77777777" w:rsidR="00DC5353" w:rsidRPr="00FF353C" w:rsidRDefault="00DC5353" w:rsidP="00216F5F">
            <w:pPr>
              <w:jc w:val="left"/>
              <w:rPr>
                <w:ins w:id="3772" w:author="Author"/>
                <w:color w:val="000000"/>
                <w:lang w:val="en-GB"/>
              </w:rPr>
            </w:pPr>
            <w:ins w:id="3773" w:author="Author">
              <w:r w:rsidRPr="00FF353C">
                <w:rPr>
                  <w:color w:val="000000"/>
                  <w:lang w:val="en-GB"/>
                </w:rPr>
                <w:t>INSTRUCTIONS</w:t>
              </w:r>
            </w:ins>
          </w:p>
        </w:tc>
      </w:tr>
      <w:tr w:rsidR="00DC5353" w:rsidRPr="00FF353C" w14:paraId="55031AB4" w14:textId="77777777" w:rsidTr="00216F5F">
        <w:trPr>
          <w:trHeight w:val="300"/>
          <w:ins w:id="3774"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524D7" w14:textId="77777777" w:rsidR="00DC5353" w:rsidRPr="00FF353C" w:rsidRDefault="00DC5353" w:rsidP="00216F5F">
            <w:pPr>
              <w:rPr>
                <w:ins w:id="3775" w:author="Author"/>
                <w:color w:val="000000"/>
                <w:lang w:val="en-GB"/>
              </w:rPr>
            </w:pPr>
            <w:ins w:id="3776" w:author="Author">
              <w:r w:rsidRPr="00FF353C">
                <w:rPr>
                  <w:lang w:val="en-GB" w:eastAsia="es-ES"/>
                </w:rPr>
                <w:t>Aggregation</w:t>
              </w:r>
            </w:ins>
          </w:p>
        </w:tc>
      </w:tr>
      <w:tr w:rsidR="00DC5353" w:rsidRPr="00FF353C" w14:paraId="512F55CA" w14:textId="77777777" w:rsidTr="00216F5F">
        <w:trPr>
          <w:trHeight w:val="300"/>
          <w:ins w:id="377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32459FB" w14:textId="77777777" w:rsidR="00DC5353" w:rsidRPr="00FF353C" w:rsidRDefault="00DC5353" w:rsidP="00216F5F">
            <w:pPr>
              <w:rPr>
                <w:ins w:id="3778" w:author="Author"/>
                <w:b/>
                <w:lang w:val="en-GB" w:eastAsia="es-ES"/>
              </w:rPr>
            </w:pPr>
            <w:ins w:id="3779" w:author="Author">
              <w:r w:rsidRPr="00FF353C">
                <w:rPr>
                  <w:lang w:val="en-GB" w:eastAsia="es-ES"/>
                </w:rPr>
                <w:t>Z0020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549CF648" w14:textId="77777777" w:rsidR="00DC5353" w:rsidRPr="00FF353C" w:rsidRDefault="00DC5353" w:rsidP="00216F5F">
            <w:pPr>
              <w:jc w:val="left"/>
              <w:rPr>
                <w:ins w:id="3780" w:author="Author"/>
                <w:b/>
                <w:lang w:val="en-GB" w:eastAsia="es-ES"/>
              </w:rPr>
            </w:pPr>
            <w:ins w:id="3781" w:author="Author">
              <w:r w:rsidRPr="00FF353C">
                <w:rPr>
                  <w:lang w:val="en-GB" w:eastAsia="es-ES"/>
                </w:rPr>
                <w:t>Ring-fenced fund, matching adjustment portfolio or Remaining Part</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4A10AFD" w14:textId="77777777" w:rsidR="00DC5353" w:rsidRPr="00FF353C" w:rsidRDefault="00DC5353" w:rsidP="00216F5F">
            <w:pPr>
              <w:jc w:val="left"/>
              <w:rPr>
                <w:ins w:id="3782" w:author="Author"/>
                <w:b/>
                <w:lang w:val="en-GB" w:eastAsia="es-ES"/>
              </w:rPr>
            </w:pPr>
            <w:ins w:id="3783" w:author="Author">
              <w:r w:rsidRPr="00FF353C">
                <w:rPr>
                  <w:lang w:val="en-GB" w:eastAsia="es-ES"/>
                </w:rPr>
                <w:t>Identifies whether the reported figures are with regard to a RFF, matching adjustment portfolio or to the remaining part. One of the options in the following closed list shall be used:</w:t>
              </w:r>
              <w:r w:rsidRPr="00FF353C">
                <w:rPr>
                  <w:lang w:val="en-GB" w:eastAsia="es-ES"/>
                </w:rPr>
                <w:br/>
                <w:t>1 – RFF/MAP</w:t>
              </w:r>
              <w:r w:rsidRPr="00FF353C">
                <w:rPr>
                  <w:lang w:val="en-GB" w:eastAsia="es-ES"/>
                </w:rPr>
                <w:br/>
                <w:t>2 – Remaining part</w:t>
              </w:r>
            </w:ins>
          </w:p>
        </w:tc>
      </w:tr>
      <w:tr w:rsidR="00DC5353" w:rsidRPr="00FF353C" w14:paraId="00635C8F" w14:textId="77777777" w:rsidTr="00216F5F">
        <w:trPr>
          <w:trHeight w:val="300"/>
          <w:ins w:id="3784"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FFB03F8" w14:textId="77777777" w:rsidR="00DC5353" w:rsidRPr="00FF353C" w:rsidRDefault="00DC5353" w:rsidP="00216F5F">
            <w:pPr>
              <w:rPr>
                <w:ins w:id="3785" w:author="Author"/>
                <w:b/>
                <w:lang w:val="en-GB" w:eastAsia="es-ES"/>
              </w:rPr>
            </w:pPr>
            <w:ins w:id="3786" w:author="Author">
              <w:r w:rsidRPr="00FF353C">
                <w:rPr>
                  <w:lang w:val="en-GB" w:eastAsia="es-ES"/>
                </w:rPr>
                <w:t>Z0030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7BD415E9" w14:textId="77777777" w:rsidR="00DC5353" w:rsidRPr="00FF353C" w:rsidRDefault="00DC5353" w:rsidP="00216F5F">
            <w:pPr>
              <w:rPr>
                <w:ins w:id="3787" w:author="Author"/>
                <w:b/>
                <w:lang w:val="en-GB" w:eastAsia="es-ES"/>
              </w:rPr>
            </w:pPr>
            <w:ins w:id="3788" w:author="Author">
              <w:r w:rsidRPr="00FF353C">
                <w:rPr>
                  <w:lang w:val="en-GB" w:eastAsia="es-ES"/>
                </w:rPr>
                <w:t>Fund/Portfolio number</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12597D2A" w14:textId="77777777" w:rsidR="00DC5353" w:rsidRPr="00FF353C" w:rsidRDefault="00DC5353" w:rsidP="00216F5F">
            <w:pPr>
              <w:jc w:val="left"/>
              <w:rPr>
                <w:ins w:id="3789" w:author="Author"/>
                <w:lang w:val="en-GB" w:eastAsia="es-ES"/>
              </w:rPr>
            </w:pPr>
            <w:ins w:id="3790" w:author="Author">
              <w:r w:rsidRPr="00FF353C">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ins>
          </w:p>
          <w:p w14:paraId="0E236EEE" w14:textId="77777777" w:rsidR="00DC5353" w:rsidRPr="00FF353C" w:rsidRDefault="00DC5353" w:rsidP="00216F5F">
            <w:pPr>
              <w:jc w:val="left"/>
              <w:rPr>
                <w:ins w:id="3791" w:author="Author"/>
                <w:b/>
                <w:lang w:val="en-GB" w:eastAsia="es-ES"/>
              </w:rPr>
            </w:pPr>
            <w:ins w:id="3792" w:author="Author">
              <w:r w:rsidRPr="00FF353C">
                <w:rPr>
                  <w:lang w:val="en-GB" w:eastAsia="es-ES"/>
                </w:rPr>
                <w:t>When item Z0020 = 2, then report “0”</w:t>
              </w:r>
            </w:ins>
          </w:p>
        </w:tc>
      </w:tr>
      <w:tr w:rsidR="00DC5353" w:rsidRPr="00FF353C" w14:paraId="08F7B361" w14:textId="77777777" w:rsidTr="00216F5F">
        <w:trPr>
          <w:trHeight w:val="300"/>
          <w:ins w:id="3793" w:author="Author"/>
        </w:trPr>
        <w:tc>
          <w:tcPr>
            <w:tcW w:w="2583" w:type="dxa"/>
            <w:tcBorders>
              <w:top w:val="nil"/>
              <w:left w:val="single" w:sz="4" w:space="0" w:color="auto"/>
              <w:bottom w:val="single" w:sz="4" w:space="0" w:color="auto"/>
              <w:right w:val="single" w:sz="4" w:space="0" w:color="auto"/>
            </w:tcBorders>
            <w:shd w:val="clear" w:color="auto" w:fill="auto"/>
            <w:noWrap/>
          </w:tcPr>
          <w:p w14:paraId="7EE280FC" w14:textId="77777777" w:rsidR="00DC5353" w:rsidRPr="00FF353C" w:rsidRDefault="00DC5353" w:rsidP="00216F5F">
            <w:pPr>
              <w:jc w:val="left"/>
              <w:rPr>
                <w:ins w:id="3794" w:author="Author"/>
                <w:color w:val="000000"/>
                <w:lang w:val="en-GB"/>
              </w:rPr>
            </w:pPr>
            <w:ins w:id="3795" w:author="Author">
              <w:r w:rsidRPr="00FF353C">
                <w:rPr>
                  <w:color w:val="000000"/>
                  <w:lang w:val="en-GB"/>
                </w:rPr>
                <w:t>C0010/R0020</w:t>
              </w:r>
            </w:ins>
          </w:p>
        </w:tc>
        <w:tc>
          <w:tcPr>
            <w:tcW w:w="2103" w:type="dxa"/>
            <w:tcBorders>
              <w:top w:val="nil"/>
              <w:left w:val="nil"/>
              <w:bottom w:val="single" w:sz="4" w:space="0" w:color="auto"/>
              <w:right w:val="single" w:sz="4" w:space="0" w:color="auto"/>
            </w:tcBorders>
            <w:shd w:val="clear" w:color="auto" w:fill="auto"/>
            <w:noWrap/>
          </w:tcPr>
          <w:p w14:paraId="527B35BD" w14:textId="77777777" w:rsidR="00DC5353" w:rsidRPr="00FF353C" w:rsidRDefault="00DC5353" w:rsidP="00216F5F">
            <w:pPr>
              <w:jc w:val="left"/>
              <w:rPr>
                <w:ins w:id="3796" w:author="Author"/>
                <w:color w:val="000000"/>
                <w:lang w:val="en-GB"/>
              </w:rPr>
            </w:pPr>
            <w:ins w:id="3797" w:author="Author">
              <w:r w:rsidRPr="00FF353C">
                <w:rPr>
                  <w:color w:val="000000"/>
                  <w:lang w:val="en-GB"/>
                </w:rPr>
                <w:t>Total diversification</w:t>
              </w:r>
            </w:ins>
          </w:p>
        </w:tc>
        <w:tc>
          <w:tcPr>
            <w:tcW w:w="4701" w:type="dxa"/>
            <w:tcBorders>
              <w:top w:val="nil"/>
              <w:left w:val="nil"/>
              <w:bottom w:val="single" w:sz="4" w:space="0" w:color="auto"/>
              <w:right w:val="single" w:sz="4" w:space="0" w:color="auto"/>
            </w:tcBorders>
            <w:shd w:val="clear" w:color="auto" w:fill="auto"/>
            <w:noWrap/>
          </w:tcPr>
          <w:p w14:paraId="5BC974FE" w14:textId="77777777" w:rsidR="00DC5353" w:rsidRPr="00FF353C" w:rsidRDefault="00DC5353" w:rsidP="00216F5F">
            <w:pPr>
              <w:jc w:val="left"/>
              <w:rPr>
                <w:ins w:id="3798" w:author="Author"/>
                <w:lang w:val="en-GB" w:eastAsia="es-ES"/>
              </w:rPr>
            </w:pPr>
            <w:ins w:id="3799" w:author="Author">
              <w:r w:rsidRPr="00FF353C">
                <w:rPr>
                  <w:lang w:val="en-GB" w:eastAsia="es-ES"/>
                </w:rPr>
                <w:t>Amount of the diversification effects between risk modules.</w:t>
              </w:r>
            </w:ins>
          </w:p>
          <w:p w14:paraId="5A9A0C3D" w14:textId="77777777" w:rsidR="00DC5353" w:rsidRPr="00FF353C" w:rsidRDefault="00DC5353" w:rsidP="00216F5F">
            <w:pPr>
              <w:jc w:val="left"/>
              <w:rPr>
                <w:ins w:id="3800" w:author="Author"/>
                <w:lang w:val="en-GB" w:eastAsia="es-ES"/>
              </w:rPr>
            </w:pPr>
            <w:ins w:id="3801" w:author="Author">
              <w:r w:rsidRPr="00FF353C">
                <w:rPr>
                  <w:lang w:val="en-GB" w:eastAsia="es-ES"/>
                </w:rPr>
                <w:t>This amount should be reported as a negative value</w:t>
              </w:r>
              <w:r w:rsidRPr="00FF353C">
                <w:rPr>
                  <w:bCs/>
                  <w:lang w:val="en-GB"/>
                </w:rPr>
                <w:t>.</w:t>
              </w:r>
            </w:ins>
          </w:p>
          <w:p w14:paraId="62D46370" w14:textId="77777777" w:rsidR="00DC5353" w:rsidRPr="00FF353C" w:rsidRDefault="00DC5353" w:rsidP="00216F5F">
            <w:pPr>
              <w:jc w:val="left"/>
              <w:rPr>
                <w:ins w:id="3802" w:author="Author"/>
                <w:lang w:val="en-GB" w:eastAsia="es-ES"/>
              </w:rPr>
            </w:pPr>
          </w:p>
        </w:tc>
      </w:tr>
      <w:tr w:rsidR="00DC5353" w:rsidRPr="00FF353C" w14:paraId="31E94594" w14:textId="77777777" w:rsidTr="00216F5F">
        <w:trPr>
          <w:trHeight w:val="300"/>
          <w:ins w:id="380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1A95519" w14:textId="77777777" w:rsidR="00DC5353" w:rsidRPr="00FF353C" w:rsidRDefault="00DC5353" w:rsidP="00216F5F">
            <w:pPr>
              <w:jc w:val="left"/>
              <w:rPr>
                <w:ins w:id="3804" w:author="Author"/>
                <w:color w:val="000000"/>
                <w:lang w:val="en-GB"/>
              </w:rPr>
            </w:pPr>
            <w:ins w:id="3805" w:author="Author">
              <w:r w:rsidRPr="00FF353C">
                <w:rPr>
                  <w:color w:val="000000"/>
                  <w:lang w:val="en-GB"/>
                </w:rPr>
                <w:t>C0010/R0030</w:t>
              </w:r>
            </w:ins>
          </w:p>
        </w:tc>
        <w:tc>
          <w:tcPr>
            <w:tcW w:w="2103" w:type="dxa"/>
            <w:tcBorders>
              <w:top w:val="nil"/>
              <w:left w:val="nil"/>
              <w:bottom w:val="single" w:sz="4" w:space="0" w:color="auto"/>
              <w:right w:val="single" w:sz="4" w:space="0" w:color="auto"/>
            </w:tcBorders>
            <w:shd w:val="clear" w:color="auto" w:fill="auto"/>
            <w:noWrap/>
            <w:hideMark/>
          </w:tcPr>
          <w:p w14:paraId="78327725" w14:textId="77777777" w:rsidR="00DC5353" w:rsidRPr="00FF353C" w:rsidRDefault="00DC5353" w:rsidP="00216F5F">
            <w:pPr>
              <w:jc w:val="left"/>
              <w:rPr>
                <w:ins w:id="3806" w:author="Author"/>
                <w:color w:val="000000"/>
                <w:lang w:val="en-GB"/>
              </w:rPr>
            </w:pPr>
            <w:ins w:id="3807" w:author="Author">
              <w:r w:rsidRPr="00FF353C">
                <w:rPr>
                  <w:color w:val="000000"/>
                  <w:lang w:val="en-GB"/>
                </w:rPr>
                <w:t>Total diversified risk before tax</w:t>
              </w:r>
            </w:ins>
          </w:p>
        </w:tc>
        <w:tc>
          <w:tcPr>
            <w:tcW w:w="4701" w:type="dxa"/>
            <w:tcBorders>
              <w:top w:val="nil"/>
              <w:left w:val="nil"/>
              <w:bottom w:val="single" w:sz="4" w:space="0" w:color="auto"/>
              <w:right w:val="single" w:sz="4" w:space="0" w:color="auto"/>
            </w:tcBorders>
            <w:shd w:val="clear" w:color="auto" w:fill="auto"/>
            <w:noWrap/>
            <w:hideMark/>
          </w:tcPr>
          <w:p w14:paraId="25ECCF68" w14:textId="77777777" w:rsidR="00642133" w:rsidRPr="00FF353C" w:rsidRDefault="00B468AA" w:rsidP="00216F5F">
            <w:pPr>
              <w:jc w:val="left"/>
              <w:rPr>
                <w:ins w:id="3808" w:author="Author"/>
                <w:lang w:val="en-GB"/>
              </w:rPr>
            </w:pPr>
            <w:ins w:id="3809" w:author="Author">
              <w:r w:rsidRPr="00FF353C">
                <w:rPr>
                  <w:lang w:val="en-GB" w:eastAsia="es-ES"/>
                </w:rPr>
                <w:t>Amount of diversified capital charges before tax.</w:t>
              </w:r>
            </w:ins>
          </w:p>
          <w:p w14:paraId="4311C931" w14:textId="645C11E9" w:rsidR="00DC5353" w:rsidRPr="00FF353C" w:rsidRDefault="00DC5353" w:rsidP="00216F5F">
            <w:pPr>
              <w:jc w:val="left"/>
              <w:rPr>
                <w:ins w:id="3810" w:author="Author"/>
                <w:lang w:val="en-GB" w:eastAsia="es-ES"/>
              </w:rPr>
            </w:pPr>
            <w:ins w:id="3811" w:author="Author">
              <w:r w:rsidRPr="00FF353C">
                <w:rPr>
                  <w:lang w:val="en-GB"/>
                </w:rPr>
                <w:t xml:space="preserve">Same as </w:t>
              </w:r>
              <w:r w:rsidR="008F4EA1" w:rsidRPr="00FF353C">
                <w:rPr>
                  <w:lang w:val="en-GB"/>
                </w:rPr>
                <w:t>S.26.08</w:t>
              </w:r>
              <w:r w:rsidRPr="00FF353C">
                <w:rPr>
                  <w:lang w:val="en-GB"/>
                </w:rPr>
                <w:t>.01 C0010/R0030.</w:t>
              </w:r>
            </w:ins>
          </w:p>
          <w:p w14:paraId="1C60354B" w14:textId="77777777" w:rsidR="00DC5353" w:rsidRPr="00FF353C" w:rsidRDefault="00DC5353" w:rsidP="00216F5F">
            <w:pPr>
              <w:jc w:val="left"/>
              <w:rPr>
                <w:ins w:id="3812" w:author="Author"/>
                <w:color w:val="000000"/>
                <w:lang w:val="en-GB"/>
              </w:rPr>
            </w:pPr>
          </w:p>
        </w:tc>
      </w:tr>
      <w:tr w:rsidR="00DC5353" w:rsidRPr="00FF353C" w14:paraId="095C1B7C" w14:textId="77777777" w:rsidTr="00216F5F">
        <w:trPr>
          <w:trHeight w:val="300"/>
          <w:ins w:id="381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5D1F159B" w14:textId="77777777" w:rsidR="00DC5353" w:rsidRPr="00FF353C" w:rsidRDefault="00DC5353" w:rsidP="00216F5F">
            <w:pPr>
              <w:jc w:val="left"/>
              <w:rPr>
                <w:ins w:id="3814" w:author="Author"/>
                <w:color w:val="000000"/>
                <w:lang w:val="en-GB"/>
              </w:rPr>
            </w:pPr>
            <w:ins w:id="3815" w:author="Author">
              <w:r w:rsidRPr="00FF353C">
                <w:rPr>
                  <w:color w:val="000000"/>
                  <w:lang w:val="en-GB"/>
                </w:rPr>
                <w:t>C0010/R0040</w:t>
              </w:r>
            </w:ins>
          </w:p>
        </w:tc>
        <w:tc>
          <w:tcPr>
            <w:tcW w:w="2103" w:type="dxa"/>
            <w:tcBorders>
              <w:top w:val="nil"/>
              <w:left w:val="nil"/>
              <w:bottom w:val="single" w:sz="4" w:space="0" w:color="auto"/>
              <w:right w:val="single" w:sz="4" w:space="0" w:color="auto"/>
            </w:tcBorders>
            <w:shd w:val="clear" w:color="auto" w:fill="auto"/>
            <w:noWrap/>
            <w:hideMark/>
          </w:tcPr>
          <w:p w14:paraId="0C8CC928" w14:textId="77777777" w:rsidR="00DC5353" w:rsidRPr="00FF353C" w:rsidRDefault="00DC5353" w:rsidP="00216F5F">
            <w:pPr>
              <w:jc w:val="left"/>
              <w:rPr>
                <w:ins w:id="3816" w:author="Author"/>
                <w:color w:val="000000"/>
                <w:lang w:val="en-GB"/>
              </w:rPr>
            </w:pPr>
            <w:ins w:id="3817" w:author="Author">
              <w:r w:rsidRPr="00FF353C">
                <w:rPr>
                  <w:color w:val="000000"/>
                  <w:lang w:val="en-GB"/>
                </w:rPr>
                <w:t>Total diversified risk after tax</w:t>
              </w:r>
            </w:ins>
          </w:p>
        </w:tc>
        <w:tc>
          <w:tcPr>
            <w:tcW w:w="4701" w:type="dxa"/>
            <w:tcBorders>
              <w:top w:val="nil"/>
              <w:left w:val="nil"/>
              <w:bottom w:val="single" w:sz="4" w:space="0" w:color="auto"/>
              <w:right w:val="single" w:sz="4" w:space="0" w:color="auto"/>
            </w:tcBorders>
            <w:shd w:val="clear" w:color="auto" w:fill="auto"/>
            <w:noWrap/>
            <w:hideMark/>
          </w:tcPr>
          <w:p w14:paraId="08A43E10" w14:textId="0EAE1309" w:rsidR="00B468AA" w:rsidRPr="00FF353C" w:rsidRDefault="00B468AA" w:rsidP="00216F5F">
            <w:pPr>
              <w:jc w:val="left"/>
              <w:rPr>
                <w:ins w:id="3818" w:author="Author"/>
                <w:lang w:val="en-GB"/>
              </w:rPr>
            </w:pPr>
            <w:ins w:id="3819" w:author="Author">
              <w:r w:rsidRPr="00FF353C">
                <w:rPr>
                  <w:lang w:val="en-GB" w:eastAsia="es-ES"/>
                </w:rPr>
                <w:t>Amount of diversified capital charges after tax.</w:t>
              </w:r>
            </w:ins>
          </w:p>
          <w:p w14:paraId="100DC1F3" w14:textId="3B280B42" w:rsidR="00DC5353" w:rsidRPr="00FF353C" w:rsidRDefault="00DC5353" w:rsidP="00216F5F">
            <w:pPr>
              <w:jc w:val="left"/>
              <w:rPr>
                <w:ins w:id="3820" w:author="Author"/>
                <w:lang w:val="en-GB" w:eastAsia="es-ES"/>
              </w:rPr>
            </w:pPr>
            <w:ins w:id="3821" w:author="Author">
              <w:r w:rsidRPr="00FF353C">
                <w:rPr>
                  <w:lang w:val="en-GB"/>
                </w:rPr>
                <w:t xml:space="preserve">Same as </w:t>
              </w:r>
              <w:r w:rsidR="008F4EA1" w:rsidRPr="00FF353C">
                <w:rPr>
                  <w:lang w:val="en-GB"/>
                </w:rPr>
                <w:t>S.26.08</w:t>
              </w:r>
              <w:r w:rsidRPr="00FF353C">
                <w:rPr>
                  <w:lang w:val="en-GB"/>
                </w:rPr>
                <w:t>.01 C0010/R0040.</w:t>
              </w:r>
            </w:ins>
          </w:p>
          <w:p w14:paraId="7AD64683" w14:textId="77777777" w:rsidR="00DC5353" w:rsidRPr="00FF353C" w:rsidRDefault="00DC5353" w:rsidP="00216F5F">
            <w:pPr>
              <w:jc w:val="left"/>
              <w:rPr>
                <w:ins w:id="3822" w:author="Author"/>
                <w:color w:val="000000"/>
                <w:lang w:val="en-GB"/>
              </w:rPr>
            </w:pPr>
          </w:p>
        </w:tc>
      </w:tr>
      <w:tr w:rsidR="00DC5353" w:rsidRPr="00FF353C" w:rsidDel="0054141F" w14:paraId="2427DE13" w14:textId="48E5FD32" w:rsidTr="008607B7">
        <w:trPr>
          <w:trHeight w:val="300"/>
          <w:ins w:id="3823" w:author="Author"/>
          <w:del w:id="3824" w:author="Author"/>
        </w:trPr>
        <w:tc>
          <w:tcPr>
            <w:tcW w:w="2583" w:type="dxa"/>
            <w:tcBorders>
              <w:top w:val="nil"/>
              <w:left w:val="single" w:sz="4" w:space="0" w:color="auto"/>
              <w:bottom w:val="single" w:sz="4" w:space="0" w:color="auto"/>
              <w:right w:val="single" w:sz="4" w:space="0" w:color="auto"/>
            </w:tcBorders>
            <w:shd w:val="clear" w:color="auto" w:fill="auto"/>
            <w:noWrap/>
          </w:tcPr>
          <w:p w14:paraId="2D971C52" w14:textId="569F482C" w:rsidR="00DC5353" w:rsidRPr="00FF353C" w:rsidDel="0054141F" w:rsidRDefault="00DC5353" w:rsidP="00216F5F">
            <w:pPr>
              <w:jc w:val="left"/>
              <w:rPr>
                <w:ins w:id="3825" w:author="Author"/>
                <w:del w:id="3826" w:author="Author"/>
                <w:color w:val="000000"/>
                <w:lang w:val="en-GB"/>
              </w:rPr>
            </w:pPr>
            <w:ins w:id="3827" w:author="Author">
              <w:del w:id="3828" w:author="Author">
                <w:r w:rsidRPr="00FF353C" w:rsidDel="0054141F">
                  <w:rPr>
                    <w:color w:val="000000"/>
                    <w:lang w:val="en-GB"/>
                  </w:rPr>
                  <w:delText>C0010/R0050</w:delText>
                </w:r>
              </w:del>
            </w:ins>
          </w:p>
        </w:tc>
        <w:tc>
          <w:tcPr>
            <w:tcW w:w="2103" w:type="dxa"/>
            <w:tcBorders>
              <w:top w:val="nil"/>
              <w:left w:val="nil"/>
              <w:bottom w:val="single" w:sz="4" w:space="0" w:color="auto"/>
              <w:right w:val="single" w:sz="4" w:space="0" w:color="auto"/>
            </w:tcBorders>
            <w:shd w:val="clear" w:color="auto" w:fill="auto"/>
            <w:noWrap/>
          </w:tcPr>
          <w:p w14:paraId="19263914" w14:textId="39458877" w:rsidR="00DC5353" w:rsidRPr="00FF353C" w:rsidDel="0054141F" w:rsidRDefault="00DC5353" w:rsidP="00216F5F">
            <w:pPr>
              <w:jc w:val="left"/>
              <w:rPr>
                <w:ins w:id="3829" w:author="Author"/>
                <w:del w:id="3830" w:author="Author"/>
                <w:color w:val="000000"/>
                <w:lang w:val="en-GB"/>
              </w:rPr>
            </w:pPr>
            <w:ins w:id="3831" w:author="Author">
              <w:del w:id="3832" w:author="Author">
                <w:r w:rsidRPr="00FF353C" w:rsidDel="0054141F">
                  <w:rPr>
                    <w:color w:val="000000"/>
                    <w:lang w:val="en-GB"/>
                  </w:rPr>
                  <w:delText>Loss absorbing capacity of deferred taxes</w:delText>
                </w:r>
              </w:del>
            </w:ins>
          </w:p>
        </w:tc>
        <w:tc>
          <w:tcPr>
            <w:tcW w:w="4701" w:type="dxa"/>
            <w:tcBorders>
              <w:top w:val="nil"/>
              <w:left w:val="nil"/>
              <w:bottom w:val="single" w:sz="4" w:space="0" w:color="auto"/>
              <w:right w:val="single" w:sz="4" w:space="0" w:color="auto"/>
            </w:tcBorders>
            <w:shd w:val="clear" w:color="auto" w:fill="auto"/>
            <w:noWrap/>
          </w:tcPr>
          <w:p w14:paraId="4BCDC8DC" w14:textId="3B911B31" w:rsidR="00B468AA" w:rsidRPr="00FF353C" w:rsidDel="0054141F" w:rsidRDefault="00B468AA" w:rsidP="00B468AA">
            <w:pPr>
              <w:jc w:val="left"/>
              <w:rPr>
                <w:ins w:id="3833" w:author="Author"/>
                <w:del w:id="3834" w:author="Author"/>
                <w:lang w:val="en-GB" w:eastAsia="es-ES"/>
              </w:rPr>
            </w:pPr>
            <w:ins w:id="3835" w:author="Author">
              <w:del w:id="3836" w:author="Author">
                <w:r w:rsidRPr="00FF353C" w:rsidDel="0054141F">
                  <w:rPr>
                    <w:lang w:val="en-GB" w:eastAsia="es-ES"/>
                  </w:rPr>
                  <w:delText>Amount of the adjustment for loss-absorbing capacity of deferred taxes.</w:delText>
                </w:r>
              </w:del>
            </w:ins>
          </w:p>
          <w:p w14:paraId="552BB1FF" w14:textId="6B43FA1A" w:rsidR="00B468AA" w:rsidRPr="00FF353C" w:rsidDel="0054141F" w:rsidRDefault="00B468AA" w:rsidP="00B468AA">
            <w:pPr>
              <w:jc w:val="left"/>
              <w:rPr>
                <w:ins w:id="3837" w:author="Author"/>
                <w:del w:id="3838" w:author="Author"/>
                <w:lang w:val="en-GB"/>
              </w:rPr>
            </w:pPr>
            <w:ins w:id="3839" w:author="Author">
              <w:del w:id="3840" w:author="Author">
                <w:r w:rsidRPr="00FF353C" w:rsidDel="0054141F">
                  <w:rPr>
                    <w:lang w:val="en-GB" w:eastAsia="es-ES"/>
                  </w:rPr>
                  <w:delText>This amount should be reported as a negative value.</w:delText>
                </w:r>
              </w:del>
            </w:ins>
          </w:p>
          <w:p w14:paraId="0F1B44B7" w14:textId="7FE680BE" w:rsidR="00DC5353" w:rsidRPr="00FF353C" w:rsidDel="0054141F" w:rsidRDefault="00DC5353" w:rsidP="00216F5F">
            <w:pPr>
              <w:jc w:val="left"/>
              <w:rPr>
                <w:ins w:id="3841" w:author="Author"/>
                <w:del w:id="3842" w:author="Author"/>
                <w:color w:val="000000"/>
                <w:lang w:val="en-GB"/>
              </w:rPr>
            </w:pPr>
            <w:ins w:id="3843" w:author="Author">
              <w:del w:id="3844" w:author="Author">
                <w:r w:rsidRPr="00FF353C" w:rsidDel="0054141F">
                  <w:rPr>
                    <w:lang w:val="en-GB"/>
                  </w:rPr>
                  <w:lastRenderedPageBreak/>
                  <w:delText xml:space="preserve">Same as </w:delText>
                </w:r>
                <w:r w:rsidR="008F4EA1" w:rsidRPr="00FF353C" w:rsidDel="0054141F">
                  <w:rPr>
                    <w:lang w:val="en-GB"/>
                  </w:rPr>
                  <w:delText>S.26.08</w:delText>
                </w:r>
                <w:r w:rsidRPr="00FF353C" w:rsidDel="0054141F">
                  <w:rPr>
                    <w:lang w:val="en-GB"/>
                  </w:rPr>
                  <w:delText>.01 C0010/R0050.</w:delText>
                </w:r>
              </w:del>
            </w:ins>
          </w:p>
        </w:tc>
      </w:tr>
      <w:tr w:rsidR="00DC5353" w:rsidRPr="00FF353C" w:rsidDel="0054141F" w14:paraId="52282006" w14:textId="22547025" w:rsidTr="008607B7">
        <w:trPr>
          <w:trHeight w:val="300"/>
          <w:ins w:id="3845" w:author="Author"/>
          <w:del w:id="3846" w:author="Author"/>
        </w:trPr>
        <w:tc>
          <w:tcPr>
            <w:tcW w:w="2583" w:type="dxa"/>
            <w:tcBorders>
              <w:top w:val="nil"/>
              <w:left w:val="single" w:sz="4" w:space="0" w:color="auto"/>
              <w:bottom w:val="single" w:sz="4" w:space="0" w:color="auto"/>
              <w:right w:val="single" w:sz="4" w:space="0" w:color="auto"/>
            </w:tcBorders>
            <w:shd w:val="clear" w:color="auto" w:fill="auto"/>
            <w:noWrap/>
          </w:tcPr>
          <w:p w14:paraId="287F3E38" w14:textId="345D5FEF" w:rsidR="00DC5353" w:rsidRPr="00FF353C" w:rsidDel="0054141F" w:rsidRDefault="00DC5353" w:rsidP="00216F5F">
            <w:pPr>
              <w:jc w:val="left"/>
              <w:rPr>
                <w:ins w:id="3847" w:author="Author"/>
                <w:del w:id="3848" w:author="Author"/>
                <w:color w:val="000000"/>
                <w:lang w:val="en-GB"/>
              </w:rPr>
            </w:pPr>
            <w:ins w:id="3849" w:author="Author">
              <w:del w:id="3850" w:author="Author">
                <w:r w:rsidRPr="00FF353C" w:rsidDel="0054141F">
                  <w:rPr>
                    <w:color w:val="000000"/>
                    <w:lang w:val="en-GB"/>
                  </w:rPr>
                  <w:lastRenderedPageBreak/>
                  <w:delText>C0010/R0060</w:delText>
                </w:r>
              </w:del>
            </w:ins>
          </w:p>
        </w:tc>
        <w:tc>
          <w:tcPr>
            <w:tcW w:w="2103" w:type="dxa"/>
            <w:tcBorders>
              <w:top w:val="nil"/>
              <w:left w:val="nil"/>
              <w:bottom w:val="single" w:sz="4" w:space="0" w:color="auto"/>
              <w:right w:val="single" w:sz="4" w:space="0" w:color="auto"/>
            </w:tcBorders>
            <w:shd w:val="clear" w:color="auto" w:fill="auto"/>
            <w:noWrap/>
          </w:tcPr>
          <w:p w14:paraId="3482B07A" w14:textId="3EE7B39B" w:rsidR="00DC5353" w:rsidRPr="00FF353C" w:rsidDel="0054141F" w:rsidRDefault="00DC5353" w:rsidP="00216F5F">
            <w:pPr>
              <w:jc w:val="left"/>
              <w:rPr>
                <w:ins w:id="3851" w:author="Author"/>
                <w:del w:id="3852" w:author="Author"/>
                <w:color w:val="000000"/>
                <w:lang w:val="en-GB"/>
              </w:rPr>
            </w:pPr>
            <w:ins w:id="3853" w:author="Author">
              <w:del w:id="3854" w:author="Author">
                <w:r w:rsidRPr="00FF353C" w:rsidDel="0054141F">
                  <w:rPr>
                    <w:color w:val="000000"/>
                    <w:lang w:val="en-GB"/>
                  </w:rPr>
                  <w:delText>Loss absorbing capacity of technical provisions</w:delText>
                </w:r>
              </w:del>
            </w:ins>
          </w:p>
        </w:tc>
        <w:tc>
          <w:tcPr>
            <w:tcW w:w="4701" w:type="dxa"/>
            <w:tcBorders>
              <w:top w:val="nil"/>
              <w:left w:val="nil"/>
              <w:bottom w:val="single" w:sz="4" w:space="0" w:color="auto"/>
              <w:right w:val="single" w:sz="4" w:space="0" w:color="auto"/>
            </w:tcBorders>
            <w:shd w:val="clear" w:color="auto" w:fill="auto"/>
            <w:noWrap/>
          </w:tcPr>
          <w:p w14:paraId="349B983B" w14:textId="59E221BD" w:rsidR="00B468AA" w:rsidRPr="00FF353C" w:rsidDel="0054141F" w:rsidRDefault="00B468AA" w:rsidP="00B468AA">
            <w:pPr>
              <w:jc w:val="left"/>
              <w:rPr>
                <w:ins w:id="3855" w:author="Author"/>
                <w:del w:id="3856" w:author="Author"/>
                <w:lang w:val="en-GB" w:eastAsia="es-ES"/>
              </w:rPr>
            </w:pPr>
            <w:ins w:id="3857" w:author="Author">
              <w:del w:id="3858" w:author="Author">
                <w:r w:rsidRPr="00FF353C" w:rsidDel="0054141F">
                  <w:rPr>
                    <w:lang w:val="en-GB" w:eastAsia="es-ES"/>
                  </w:rPr>
                  <w:delText>Amount of the adjustment for loss-absorbing capacity of technical provisions.</w:delText>
                </w:r>
              </w:del>
            </w:ins>
          </w:p>
          <w:p w14:paraId="4FB7BB52" w14:textId="3DF55217" w:rsidR="00B468AA" w:rsidRPr="00FF353C" w:rsidDel="0054141F" w:rsidRDefault="00B468AA" w:rsidP="00B468AA">
            <w:pPr>
              <w:jc w:val="left"/>
              <w:rPr>
                <w:ins w:id="3859" w:author="Author"/>
                <w:del w:id="3860" w:author="Author"/>
                <w:lang w:val="en-GB"/>
              </w:rPr>
            </w:pPr>
            <w:ins w:id="3861" w:author="Author">
              <w:del w:id="3862" w:author="Author">
                <w:r w:rsidRPr="00FF353C" w:rsidDel="0054141F">
                  <w:rPr>
                    <w:lang w:val="en-GB" w:eastAsia="es-ES"/>
                  </w:rPr>
                  <w:delText>This amount should be reported as a negative value.</w:delText>
                </w:r>
              </w:del>
            </w:ins>
          </w:p>
          <w:p w14:paraId="09566332" w14:textId="264AE589" w:rsidR="00DC5353" w:rsidRPr="00FF353C" w:rsidDel="0054141F" w:rsidRDefault="00DC5353" w:rsidP="00216F5F">
            <w:pPr>
              <w:jc w:val="left"/>
              <w:rPr>
                <w:ins w:id="3863" w:author="Author"/>
                <w:del w:id="3864" w:author="Author"/>
                <w:color w:val="000000"/>
                <w:lang w:val="en-GB"/>
              </w:rPr>
            </w:pPr>
            <w:ins w:id="3865" w:author="Author">
              <w:del w:id="3866" w:author="Author">
                <w:r w:rsidRPr="00FF353C" w:rsidDel="0054141F">
                  <w:rPr>
                    <w:lang w:val="en-GB"/>
                  </w:rPr>
                  <w:delText xml:space="preserve">Same as </w:delText>
                </w:r>
                <w:r w:rsidR="008F4EA1" w:rsidRPr="00FF353C" w:rsidDel="0054141F">
                  <w:rPr>
                    <w:lang w:val="en-GB"/>
                  </w:rPr>
                  <w:delText>S.26.08</w:delText>
                </w:r>
                <w:r w:rsidRPr="00FF353C" w:rsidDel="0054141F">
                  <w:rPr>
                    <w:lang w:val="en-GB"/>
                  </w:rPr>
                  <w:delText>.01 C0010/R0060.</w:delText>
                </w:r>
                <w:r w:rsidRPr="00FF353C" w:rsidDel="0054141F">
                  <w:rPr>
                    <w:lang w:val="en-GB" w:eastAsia="es-ES"/>
                  </w:rPr>
                  <w:delText xml:space="preserve"> </w:delText>
                </w:r>
              </w:del>
            </w:ins>
          </w:p>
        </w:tc>
      </w:tr>
      <w:tr w:rsidR="00DC5353" w:rsidRPr="00FF353C" w14:paraId="27ECD677" w14:textId="77777777" w:rsidTr="00216F5F">
        <w:trPr>
          <w:trHeight w:val="300"/>
          <w:ins w:id="3867" w:author="Author"/>
        </w:trPr>
        <w:tc>
          <w:tcPr>
            <w:tcW w:w="2583" w:type="dxa"/>
            <w:tcBorders>
              <w:top w:val="nil"/>
              <w:left w:val="single" w:sz="4" w:space="0" w:color="auto"/>
              <w:bottom w:val="single" w:sz="4" w:space="0" w:color="auto"/>
              <w:right w:val="single" w:sz="4" w:space="0" w:color="auto"/>
            </w:tcBorders>
            <w:shd w:val="clear" w:color="auto" w:fill="auto"/>
            <w:noWrap/>
          </w:tcPr>
          <w:p w14:paraId="68615C1F" w14:textId="15B021FE" w:rsidR="00DC5353" w:rsidRPr="00FF353C" w:rsidRDefault="00DC5353" w:rsidP="0054141F">
            <w:pPr>
              <w:jc w:val="left"/>
              <w:rPr>
                <w:ins w:id="3868" w:author="Author"/>
                <w:color w:val="000000"/>
                <w:lang w:val="en-GB"/>
              </w:rPr>
            </w:pPr>
            <w:ins w:id="3869" w:author="Author">
              <w:r w:rsidRPr="000776F2">
                <w:rPr>
                  <w:color w:val="000000"/>
                  <w:lang w:val="en-GB"/>
                </w:rPr>
                <w:t>C0010/R0070</w:t>
              </w:r>
            </w:ins>
          </w:p>
        </w:tc>
        <w:tc>
          <w:tcPr>
            <w:tcW w:w="2103" w:type="dxa"/>
            <w:tcBorders>
              <w:top w:val="nil"/>
              <w:left w:val="nil"/>
              <w:bottom w:val="single" w:sz="4" w:space="0" w:color="auto"/>
              <w:right w:val="single" w:sz="4" w:space="0" w:color="auto"/>
            </w:tcBorders>
            <w:shd w:val="clear" w:color="auto" w:fill="auto"/>
            <w:noWrap/>
          </w:tcPr>
          <w:p w14:paraId="7A17F836" w14:textId="77777777" w:rsidR="00DC5353" w:rsidRPr="00FF353C" w:rsidRDefault="00DC5353" w:rsidP="00216F5F">
            <w:pPr>
              <w:jc w:val="left"/>
              <w:rPr>
                <w:ins w:id="3870" w:author="Author"/>
                <w:color w:val="000000"/>
                <w:lang w:val="en-GB"/>
              </w:rPr>
            </w:pPr>
            <w:ins w:id="3871" w:author="Author">
              <w:r w:rsidRPr="00FF353C">
                <w:rPr>
                  <w:color w:val="000000"/>
                  <w:lang w:val="en-GB"/>
                </w:rPr>
                <w:t>Total market &amp; credit risk</w:t>
              </w:r>
            </w:ins>
          </w:p>
        </w:tc>
        <w:tc>
          <w:tcPr>
            <w:tcW w:w="4701" w:type="dxa"/>
            <w:tcBorders>
              <w:top w:val="nil"/>
              <w:left w:val="nil"/>
              <w:bottom w:val="single" w:sz="4" w:space="0" w:color="auto"/>
              <w:right w:val="single" w:sz="4" w:space="0" w:color="auto"/>
            </w:tcBorders>
            <w:shd w:val="clear" w:color="auto" w:fill="auto"/>
            <w:noWrap/>
          </w:tcPr>
          <w:p w14:paraId="3F0F78FD" w14:textId="148BFCFC" w:rsidR="00CB2A62" w:rsidRPr="00FF353C" w:rsidRDefault="00CB2A62" w:rsidP="00CB2A62">
            <w:pPr>
              <w:pStyle w:val="Default"/>
              <w:rPr>
                <w:ins w:id="3872" w:author="Author"/>
                <w:rFonts w:ascii="Times New Roman" w:hAnsi="Times New Roman" w:cs="Times New Roman"/>
              </w:rPr>
            </w:pPr>
            <w:ins w:id="3873" w:author="Author">
              <w:r w:rsidRPr="00FF353C">
                <w:rPr>
                  <w:rFonts w:ascii="Times New Roman" w:hAnsi="Times New Roman" w:cs="Times New Roman"/>
                </w:rPr>
                <w:t xml:space="preserve">Sum of the respective following values from C0020 of </w:t>
              </w:r>
              <w:r w:rsidR="008F4EA1" w:rsidRPr="00FF353C">
                <w:rPr>
                  <w:rFonts w:ascii="Times New Roman" w:hAnsi="Times New Roman" w:cs="Times New Roman"/>
                </w:rPr>
                <w:t>S.26.09</w:t>
              </w:r>
              <w:r w:rsidRPr="00FF353C">
                <w:rPr>
                  <w:rFonts w:ascii="Times New Roman" w:hAnsi="Times New Roman" w:cs="Times New Roman"/>
                </w:rPr>
                <w:t>.01:</w:t>
              </w:r>
            </w:ins>
          </w:p>
          <w:p w14:paraId="4FA15022" w14:textId="77777777" w:rsidR="00CB2A62" w:rsidRPr="00FF353C" w:rsidRDefault="00CB2A62" w:rsidP="00CB2A62">
            <w:pPr>
              <w:pStyle w:val="Default"/>
              <w:numPr>
                <w:ilvl w:val="0"/>
                <w:numId w:val="44"/>
              </w:numPr>
              <w:rPr>
                <w:ins w:id="3874" w:author="Author"/>
                <w:rFonts w:ascii="Times New Roman" w:hAnsi="Times New Roman" w:cs="Times New Roman"/>
              </w:rPr>
            </w:pPr>
            <w:ins w:id="3875" w:author="Author">
              <w:r w:rsidRPr="00FF353C">
                <w:rPr>
                  <w:rFonts w:ascii="Times New Roman" w:hAnsi="Times New Roman" w:cs="Times New Roman"/>
                </w:rPr>
                <w:t>Interest rate risk diversified (R0050)</w:t>
              </w:r>
            </w:ins>
          </w:p>
          <w:p w14:paraId="7A8C1A77" w14:textId="77777777" w:rsidR="00CB2A62" w:rsidRPr="00FF353C" w:rsidRDefault="00CB2A62" w:rsidP="00CB2A62">
            <w:pPr>
              <w:pStyle w:val="Default"/>
              <w:numPr>
                <w:ilvl w:val="0"/>
                <w:numId w:val="44"/>
              </w:numPr>
              <w:rPr>
                <w:ins w:id="3876" w:author="Author"/>
                <w:rFonts w:ascii="Times New Roman" w:hAnsi="Times New Roman" w:cs="Times New Roman"/>
              </w:rPr>
            </w:pPr>
            <w:ins w:id="3877" w:author="Author">
              <w:r w:rsidRPr="00FF353C">
                <w:rPr>
                  <w:rFonts w:ascii="Times New Roman" w:hAnsi="Times New Roman" w:cs="Times New Roman"/>
                </w:rPr>
                <w:t>Inflation risk (R0080)</w:t>
              </w:r>
            </w:ins>
          </w:p>
          <w:p w14:paraId="6BE03992" w14:textId="77777777" w:rsidR="00CB2A62" w:rsidRPr="00FF353C" w:rsidRDefault="00CB2A62" w:rsidP="00CB2A62">
            <w:pPr>
              <w:pStyle w:val="Default"/>
              <w:numPr>
                <w:ilvl w:val="0"/>
                <w:numId w:val="44"/>
              </w:numPr>
              <w:rPr>
                <w:ins w:id="3878" w:author="Author"/>
                <w:rFonts w:ascii="Times New Roman" w:hAnsi="Times New Roman" w:cs="Times New Roman"/>
              </w:rPr>
            </w:pPr>
            <w:ins w:id="3879" w:author="Author">
              <w:r w:rsidRPr="00FF353C">
                <w:rPr>
                  <w:rFonts w:ascii="Times New Roman" w:hAnsi="Times New Roman" w:cs="Times New Roman"/>
                </w:rPr>
                <w:t>Equity risk diversified (R0100)</w:t>
              </w:r>
            </w:ins>
          </w:p>
          <w:p w14:paraId="140D7713" w14:textId="77777777" w:rsidR="00CB2A62" w:rsidRPr="00FF353C" w:rsidRDefault="00CB2A62" w:rsidP="00CB2A62">
            <w:pPr>
              <w:pStyle w:val="Default"/>
              <w:numPr>
                <w:ilvl w:val="0"/>
                <w:numId w:val="44"/>
              </w:numPr>
              <w:rPr>
                <w:ins w:id="3880" w:author="Author"/>
                <w:rFonts w:ascii="Times New Roman" w:hAnsi="Times New Roman" w:cs="Times New Roman"/>
              </w:rPr>
            </w:pPr>
            <w:ins w:id="3881" w:author="Author">
              <w:r w:rsidRPr="00FF353C">
                <w:rPr>
                  <w:rFonts w:ascii="Times New Roman" w:hAnsi="Times New Roman" w:cs="Times New Roman"/>
                </w:rPr>
                <w:t>Property risk (R0130)</w:t>
              </w:r>
            </w:ins>
          </w:p>
          <w:p w14:paraId="639DD011" w14:textId="3D7DDF03" w:rsidR="00CB2A62" w:rsidRPr="00FF353C" w:rsidRDefault="00CB2A62" w:rsidP="00CB2A62">
            <w:pPr>
              <w:pStyle w:val="Default"/>
              <w:numPr>
                <w:ilvl w:val="0"/>
                <w:numId w:val="44"/>
              </w:numPr>
              <w:rPr>
                <w:ins w:id="3882" w:author="Author"/>
                <w:rFonts w:ascii="Times New Roman" w:hAnsi="Times New Roman" w:cs="Times New Roman"/>
              </w:rPr>
            </w:pPr>
            <w:ins w:id="3883" w:author="Author">
              <w:r w:rsidRPr="00FF353C">
                <w:rPr>
                  <w:rFonts w:ascii="Times New Roman" w:hAnsi="Times New Roman" w:cs="Times New Roman"/>
                </w:rPr>
                <w:t>Currency risk (R0140)</w:t>
              </w:r>
            </w:ins>
          </w:p>
          <w:p w14:paraId="20E15075" w14:textId="707616B1" w:rsidR="00CB2A62" w:rsidRPr="00FF353C" w:rsidRDefault="00CB2A62" w:rsidP="00CB2A62">
            <w:pPr>
              <w:pStyle w:val="Default"/>
              <w:numPr>
                <w:ilvl w:val="0"/>
                <w:numId w:val="44"/>
              </w:numPr>
              <w:rPr>
                <w:ins w:id="3884" w:author="Author"/>
                <w:rFonts w:ascii="Times New Roman" w:hAnsi="Times New Roman" w:cs="Times New Roman"/>
              </w:rPr>
            </w:pPr>
            <w:ins w:id="3885" w:author="Author">
              <w:r w:rsidRPr="00FF353C">
                <w:rPr>
                  <w:rFonts w:ascii="Times New Roman" w:hAnsi="Times New Roman" w:cs="Times New Roman"/>
                </w:rPr>
                <w:t>Credit risk sum (R0150)</w:t>
              </w:r>
            </w:ins>
          </w:p>
          <w:p w14:paraId="27B6B93B" w14:textId="2AB2B26E" w:rsidR="00DC5353" w:rsidRPr="00FF353C" w:rsidRDefault="00DC5353" w:rsidP="00522497">
            <w:pPr>
              <w:jc w:val="left"/>
              <w:rPr>
                <w:ins w:id="3886" w:author="Author"/>
                <w:lang w:val="en-GB" w:eastAsia="es-ES"/>
              </w:rPr>
            </w:pPr>
            <w:ins w:id="3887" w:author="Author">
              <w:r w:rsidRPr="00FF353C">
                <w:rPr>
                  <w:lang w:val="en-GB"/>
                </w:rPr>
                <w:t xml:space="preserve">Same as </w:t>
              </w:r>
              <w:r w:rsidR="008F4EA1" w:rsidRPr="00FF353C">
                <w:rPr>
                  <w:lang w:val="en-GB"/>
                </w:rPr>
                <w:t>S.26.08</w:t>
              </w:r>
              <w:r w:rsidRPr="00FF353C">
                <w:rPr>
                  <w:lang w:val="en-GB"/>
                </w:rPr>
                <w:t>.01 C0010/R0070.</w:t>
              </w:r>
            </w:ins>
          </w:p>
        </w:tc>
      </w:tr>
      <w:tr w:rsidR="00DC5353" w:rsidRPr="00FF353C" w14:paraId="6A13668C" w14:textId="77777777" w:rsidTr="00216F5F">
        <w:trPr>
          <w:trHeight w:val="300"/>
          <w:ins w:id="3888" w:author="Author"/>
        </w:trPr>
        <w:tc>
          <w:tcPr>
            <w:tcW w:w="2583" w:type="dxa"/>
            <w:tcBorders>
              <w:top w:val="nil"/>
              <w:left w:val="single" w:sz="4" w:space="0" w:color="auto"/>
              <w:bottom w:val="single" w:sz="4" w:space="0" w:color="auto"/>
              <w:right w:val="single" w:sz="4" w:space="0" w:color="auto"/>
            </w:tcBorders>
            <w:shd w:val="clear" w:color="auto" w:fill="auto"/>
            <w:noWrap/>
          </w:tcPr>
          <w:p w14:paraId="43EC5864" w14:textId="79C1ACE2" w:rsidR="00DC5353" w:rsidRPr="00FF353C" w:rsidRDefault="00DC5353" w:rsidP="0054141F">
            <w:pPr>
              <w:jc w:val="left"/>
              <w:rPr>
                <w:ins w:id="3889" w:author="Author"/>
                <w:color w:val="000000"/>
                <w:lang w:val="en-GB"/>
              </w:rPr>
            </w:pPr>
            <w:ins w:id="3890" w:author="Author">
              <w:r w:rsidRPr="000776F2">
                <w:rPr>
                  <w:color w:val="000000"/>
                  <w:lang w:val="en-GB"/>
                </w:rPr>
                <w:t>C0010/R0080</w:t>
              </w:r>
            </w:ins>
          </w:p>
        </w:tc>
        <w:tc>
          <w:tcPr>
            <w:tcW w:w="2103" w:type="dxa"/>
            <w:tcBorders>
              <w:top w:val="nil"/>
              <w:left w:val="nil"/>
              <w:bottom w:val="single" w:sz="4" w:space="0" w:color="auto"/>
              <w:right w:val="single" w:sz="4" w:space="0" w:color="auto"/>
            </w:tcBorders>
            <w:shd w:val="clear" w:color="auto" w:fill="auto"/>
            <w:noWrap/>
          </w:tcPr>
          <w:p w14:paraId="5D07C0E7" w14:textId="77777777" w:rsidR="00DC5353" w:rsidRPr="00FF353C" w:rsidRDefault="00DC5353" w:rsidP="00216F5F">
            <w:pPr>
              <w:jc w:val="left"/>
              <w:rPr>
                <w:ins w:id="3891" w:author="Author"/>
                <w:color w:val="000000"/>
                <w:lang w:val="en-GB"/>
              </w:rPr>
            </w:pPr>
            <w:ins w:id="3892" w:author="Author">
              <w:r w:rsidRPr="00FF353C">
                <w:rPr>
                  <w:color w:val="000000"/>
                  <w:lang w:val="en-GB"/>
                </w:rPr>
                <w:t>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055E01E1" w14:textId="7E8F87B3" w:rsidR="00CB2A62" w:rsidRPr="00FF353C" w:rsidDel="0056705C" w:rsidRDefault="008F4EA1" w:rsidP="00216F5F">
            <w:pPr>
              <w:jc w:val="left"/>
              <w:rPr>
                <w:ins w:id="3893" w:author="Author"/>
                <w:del w:id="3894" w:author="Author"/>
                <w:lang w:val="en-GB"/>
              </w:rPr>
            </w:pPr>
            <w:ins w:id="3895" w:author="Author">
              <w:del w:id="3896" w:author="Author">
                <w:r w:rsidRPr="00FF353C" w:rsidDel="0056705C">
                  <w:rPr>
                    <w:lang w:val="en-GB"/>
                  </w:rPr>
                  <w:delText>S.26.08</w:delText>
                </w:r>
                <w:r w:rsidR="00FE5B31" w:rsidRPr="00FF353C" w:rsidDel="0056705C">
                  <w:rPr>
                    <w:lang w:val="en-GB"/>
                  </w:rPr>
                  <w:delText>.01 C0010/R0070 minus part of total diversification allocated to Market &amp; Credit risk by the undertaking’s algorithm.</w:delText>
                </w:r>
              </w:del>
            </w:ins>
          </w:p>
          <w:p w14:paraId="0E90F4FE" w14:textId="6A369716" w:rsidR="00DC5353" w:rsidRPr="00FF353C" w:rsidRDefault="00DC5353" w:rsidP="00522497">
            <w:pPr>
              <w:jc w:val="left"/>
              <w:rPr>
                <w:ins w:id="3897" w:author="Author"/>
                <w:color w:val="000000"/>
                <w:lang w:val="en-GB"/>
              </w:rPr>
            </w:pPr>
            <w:ins w:id="3898" w:author="Author">
              <w:r w:rsidRPr="00FF353C">
                <w:rPr>
                  <w:lang w:val="en-GB"/>
                </w:rPr>
                <w:t xml:space="preserve">Same as </w:t>
              </w:r>
              <w:r w:rsidR="008F4EA1" w:rsidRPr="00FF353C">
                <w:rPr>
                  <w:lang w:val="en-GB"/>
                </w:rPr>
                <w:t>S.26.08</w:t>
              </w:r>
              <w:r w:rsidRPr="00FF353C">
                <w:rPr>
                  <w:lang w:val="en-GB"/>
                </w:rPr>
                <w:t>.01 C0010/R0080.</w:t>
              </w:r>
            </w:ins>
          </w:p>
        </w:tc>
      </w:tr>
      <w:tr w:rsidR="00DC5353" w:rsidRPr="00FF353C" w14:paraId="017827AE" w14:textId="77777777" w:rsidTr="00216F5F">
        <w:trPr>
          <w:trHeight w:val="300"/>
          <w:ins w:id="3899" w:author="Author"/>
        </w:trPr>
        <w:tc>
          <w:tcPr>
            <w:tcW w:w="2583" w:type="dxa"/>
            <w:tcBorders>
              <w:top w:val="nil"/>
              <w:left w:val="single" w:sz="4" w:space="0" w:color="auto"/>
              <w:bottom w:val="single" w:sz="4" w:space="0" w:color="auto"/>
              <w:right w:val="single" w:sz="4" w:space="0" w:color="auto"/>
            </w:tcBorders>
            <w:shd w:val="clear" w:color="auto" w:fill="auto"/>
            <w:noWrap/>
          </w:tcPr>
          <w:p w14:paraId="0552047F" w14:textId="77777777" w:rsidR="00DC5353" w:rsidRPr="00FF353C" w:rsidRDefault="00DC5353" w:rsidP="00216F5F">
            <w:pPr>
              <w:jc w:val="left"/>
              <w:rPr>
                <w:ins w:id="3900" w:author="Author"/>
                <w:color w:val="000000"/>
                <w:lang w:val="en-GB"/>
              </w:rPr>
            </w:pPr>
            <w:ins w:id="3901" w:author="Author">
              <w:r w:rsidRPr="00FF353C">
                <w:rPr>
                  <w:color w:val="000000"/>
                  <w:lang w:val="en-GB"/>
                </w:rPr>
                <w:t>C0010/R0190</w:t>
              </w:r>
            </w:ins>
          </w:p>
        </w:tc>
        <w:tc>
          <w:tcPr>
            <w:tcW w:w="2103" w:type="dxa"/>
            <w:tcBorders>
              <w:top w:val="nil"/>
              <w:left w:val="nil"/>
              <w:bottom w:val="single" w:sz="4" w:space="0" w:color="auto"/>
              <w:right w:val="single" w:sz="4" w:space="0" w:color="auto"/>
            </w:tcBorders>
            <w:shd w:val="clear" w:color="auto" w:fill="auto"/>
            <w:noWrap/>
          </w:tcPr>
          <w:p w14:paraId="36832460" w14:textId="77777777" w:rsidR="00DC5353" w:rsidRPr="00FF353C" w:rsidRDefault="00DC5353" w:rsidP="00216F5F">
            <w:pPr>
              <w:jc w:val="left"/>
              <w:rPr>
                <w:ins w:id="3902" w:author="Author"/>
                <w:color w:val="000000"/>
                <w:lang w:val="en-GB"/>
              </w:rPr>
            </w:pPr>
            <w:ins w:id="3903" w:author="Author">
              <w:r w:rsidRPr="00FF353C">
                <w:rPr>
                  <w:color w:val="000000"/>
                  <w:lang w:val="en-GB"/>
                </w:rPr>
                <w:t>Credit event risk not covered in market &amp; credit risk</w:t>
              </w:r>
            </w:ins>
          </w:p>
        </w:tc>
        <w:tc>
          <w:tcPr>
            <w:tcW w:w="4701" w:type="dxa"/>
            <w:tcBorders>
              <w:top w:val="nil"/>
              <w:left w:val="nil"/>
              <w:bottom w:val="single" w:sz="4" w:space="0" w:color="auto"/>
              <w:right w:val="single" w:sz="4" w:space="0" w:color="auto"/>
            </w:tcBorders>
            <w:shd w:val="clear" w:color="auto" w:fill="auto"/>
            <w:noWrap/>
          </w:tcPr>
          <w:p w14:paraId="0C4597F0" w14:textId="09202E08" w:rsidR="00B468AA" w:rsidRPr="00FF353C" w:rsidDel="0056705C" w:rsidRDefault="00B468AA" w:rsidP="00216F5F">
            <w:pPr>
              <w:jc w:val="left"/>
              <w:rPr>
                <w:ins w:id="3904" w:author="Author"/>
                <w:del w:id="3905" w:author="Author"/>
                <w:lang w:val="en-GB"/>
              </w:rPr>
            </w:pPr>
            <w:ins w:id="3906" w:author="Author">
              <w:del w:id="3907" w:author="Author">
                <w:r w:rsidRPr="00FF353C" w:rsidDel="0056705C">
                  <w:rPr>
                    <w:color w:val="000000"/>
                    <w:lang w:val="en-GB"/>
                  </w:rPr>
                  <w:delText>SCR allocated to credit event risk that is not covered by the market &amp; credit risk module.</w:delText>
                </w:r>
              </w:del>
            </w:ins>
          </w:p>
          <w:p w14:paraId="0F9FD341" w14:textId="27565559" w:rsidR="00DC5353" w:rsidRPr="00FF353C" w:rsidRDefault="00DC5353" w:rsidP="00522497">
            <w:pPr>
              <w:jc w:val="left"/>
              <w:rPr>
                <w:ins w:id="3908" w:author="Author"/>
                <w:color w:val="000000"/>
                <w:lang w:val="en-GB"/>
              </w:rPr>
            </w:pPr>
            <w:ins w:id="3909" w:author="Author">
              <w:r w:rsidRPr="00FF353C">
                <w:rPr>
                  <w:lang w:val="en-GB"/>
                </w:rPr>
                <w:t xml:space="preserve">Same as </w:t>
              </w:r>
              <w:r w:rsidR="008F4EA1" w:rsidRPr="00FF353C">
                <w:rPr>
                  <w:lang w:val="en-GB"/>
                </w:rPr>
                <w:t>S.26.08</w:t>
              </w:r>
              <w:r w:rsidRPr="00FF353C">
                <w:rPr>
                  <w:lang w:val="en-GB"/>
                </w:rPr>
                <w:t>.01 C0010/R0190.</w:t>
              </w:r>
            </w:ins>
          </w:p>
        </w:tc>
      </w:tr>
      <w:tr w:rsidR="00DC5353" w:rsidRPr="00FF353C" w14:paraId="3C23C20C" w14:textId="77777777" w:rsidTr="00216F5F">
        <w:trPr>
          <w:trHeight w:val="300"/>
          <w:ins w:id="3910" w:author="Author"/>
        </w:trPr>
        <w:tc>
          <w:tcPr>
            <w:tcW w:w="2583" w:type="dxa"/>
            <w:tcBorders>
              <w:top w:val="nil"/>
              <w:left w:val="single" w:sz="4" w:space="0" w:color="auto"/>
              <w:bottom w:val="single" w:sz="4" w:space="0" w:color="auto"/>
              <w:right w:val="single" w:sz="4" w:space="0" w:color="auto"/>
            </w:tcBorders>
            <w:shd w:val="clear" w:color="auto" w:fill="auto"/>
            <w:noWrap/>
          </w:tcPr>
          <w:p w14:paraId="7996E120" w14:textId="77777777" w:rsidR="00DC5353" w:rsidRPr="00FF353C" w:rsidRDefault="00DC5353" w:rsidP="00216F5F">
            <w:pPr>
              <w:jc w:val="left"/>
              <w:rPr>
                <w:ins w:id="3911" w:author="Author"/>
                <w:color w:val="000000"/>
                <w:lang w:val="en-GB"/>
              </w:rPr>
            </w:pPr>
            <w:ins w:id="3912" w:author="Author">
              <w:r w:rsidRPr="00FF353C">
                <w:rPr>
                  <w:color w:val="000000"/>
                  <w:lang w:val="en-GB"/>
                </w:rPr>
                <w:t>C0010/R0200</w:t>
              </w:r>
            </w:ins>
          </w:p>
        </w:tc>
        <w:tc>
          <w:tcPr>
            <w:tcW w:w="2103" w:type="dxa"/>
            <w:tcBorders>
              <w:top w:val="nil"/>
              <w:left w:val="nil"/>
              <w:bottom w:val="single" w:sz="4" w:space="0" w:color="auto"/>
              <w:right w:val="single" w:sz="4" w:space="0" w:color="auto"/>
            </w:tcBorders>
            <w:shd w:val="clear" w:color="auto" w:fill="auto"/>
            <w:noWrap/>
          </w:tcPr>
          <w:p w14:paraId="2C477B31" w14:textId="77777777" w:rsidR="00DC5353" w:rsidRPr="00FF353C" w:rsidRDefault="00DC5353" w:rsidP="00216F5F">
            <w:pPr>
              <w:jc w:val="left"/>
              <w:rPr>
                <w:ins w:id="3913" w:author="Author"/>
                <w:color w:val="000000"/>
                <w:lang w:val="en-GB"/>
              </w:rPr>
            </w:pPr>
            <w:ins w:id="3914" w:author="Author">
              <w:r w:rsidRPr="00FF353C">
                <w:rPr>
                  <w:color w:val="000000"/>
                  <w:lang w:val="en-GB"/>
                </w:rPr>
                <w:t>Credit event risk not covered in 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68E426A9" w14:textId="033AA379" w:rsidR="00B468AA" w:rsidRPr="00FF353C" w:rsidDel="0056705C" w:rsidRDefault="008F4EA1" w:rsidP="00216F5F">
            <w:pPr>
              <w:jc w:val="left"/>
              <w:rPr>
                <w:ins w:id="3915" w:author="Author"/>
                <w:del w:id="3916" w:author="Author"/>
                <w:lang w:val="en-GB"/>
              </w:rPr>
            </w:pPr>
            <w:ins w:id="3917" w:author="Author">
              <w:del w:id="3918" w:author="Author">
                <w:r w:rsidRPr="00FF353C" w:rsidDel="0056705C">
                  <w:rPr>
                    <w:color w:val="000000"/>
                    <w:lang w:val="en-GB"/>
                  </w:rPr>
                  <w:delText>S.26.08</w:delText>
                </w:r>
                <w:r w:rsidR="00B468AA" w:rsidRPr="00FF353C" w:rsidDel="0056705C">
                  <w:rPr>
                    <w:color w:val="000000"/>
                    <w:lang w:val="en-GB"/>
                  </w:rPr>
                  <w:delText>.01 C0010/R0190 minus diversification allocated to credit event risk that is not covered by the market &amp; credit risk module.</w:delText>
                </w:r>
              </w:del>
            </w:ins>
          </w:p>
          <w:p w14:paraId="39959FE4" w14:textId="2AC3A178" w:rsidR="00DC5353" w:rsidRPr="00FF353C" w:rsidRDefault="00DC5353" w:rsidP="00216F5F">
            <w:pPr>
              <w:jc w:val="left"/>
              <w:rPr>
                <w:ins w:id="3919" w:author="Author"/>
                <w:color w:val="000000"/>
                <w:lang w:val="en-GB"/>
              </w:rPr>
            </w:pPr>
            <w:ins w:id="3920" w:author="Author">
              <w:r w:rsidRPr="00FF353C">
                <w:rPr>
                  <w:lang w:val="en-GB"/>
                </w:rPr>
                <w:t xml:space="preserve">Same as </w:t>
              </w:r>
              <w:r w:rsidR="008F4EA1" w:rsidRPr="00FF353C">
                <w:rPr>
                  <w:lang w:val="en-GB"/>
                </w:rPr>
                <w:t>S.26.08</w:t>
              </w:r>
              <w:r w:rsidRPr="00FF353C">
                <w:rPr>
                  <w:lang w:val="en-GB"/>
                </w:rPr>
                <w:t>.01 C0010/R0200.</w:t>
              </w:r>
            </w:ins>
          </w:p>
        </w:tc>
      </w:tr>
      <w:tr w:rsidR="00DC5353" w:rsidRPr="00FF353C" w14:paraId="3C64A834" w14:textId="77777777" w:rsidTr="00216F5F">
        <w:trPr>
          <w:trHeight w:val="300"/>
          <w:ins w:id="3921"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42D8267E" w14:textId="77777777" w:rsidR="00DC5353" w:rsidRPr="00FF353C" w:rsidRDefault="00DC5353" w:rsidP="00216F5F">
            <w:pPr>
              <w:jc w:val="left"/>
              <w:rPr>
                <w:ins w:id="3922" w:author="Author"/>
                <w:color w:val="000000"/>
                <w:lang w:val="en-GB"/>
              </w:rPr>
            </w:pPr>
            <w:ins w:id="3923" w:author="Author">
              <w:r w:rsidRPr="00FF353C">
                <w:rPr>
                  <w:color w:val="000000"/>
                  <w:lang w:val="en-GB"/>
                </w:rPr>
                <w:t>C0010/R0270</w:t>
              </w:r>
            </w:ins>
          </w:p>
        </w:tc>
        <w:tc>
          <w:tcPr>
            <w:tcW w:w="2103" w:type="dxa"/>
            <w:tcBorders>
              <w:top w:val="nil"/>
              <w:left w:val="nil"/>
              <w:bottom w:val="single" w:sz="4" w:space="0" w:color="auto"/>
              <w:right w:val="single" w:sz="4" w:space="0" w:color="auto"/>
            </w:tcBorders>
            <w:shd w:val="clear" w:color="auto" w:fill="auto"/>
            <w:noWrap/>
            <w:hideMark/>
          </w:tcPr>
          <w:p w14:paraId="79498B55" w14:textId="77777777" w:rsidR="00DC5353" w:rsidRPr="00FF353C" w:rsidRDefault="00DC5353" w:rsidP="00216F5F">
            <w:pPr>
              <w:jc w:val="left"/>
              <w:rPr>
                <w:ins w:id="3924" w:author="Author"/>
                <w:color w:val="000000"/>
                <w:lang w:val="en-GB"/>
              </w:rPr>
            </w:pPr>
            <w:ins w:id="3925" w:author="Author">
              <w:r w:rsidRPr="00FF353C">
                <w:rPr>
                  <w:color w:val="000000"/>
                  <w:lang w:val="en-GB"/>
                </w:rPr>
                <w:t>Total Business risk</w:t>
              </w:r>
            </w:ins>
          </w:p>
        </w:tc>
        <w:tc>
          <w:tcPr>
            <w:tcW w:w="4701" w:type="dxa"/>
            <w:tcBorders>
              <w:top w:val="nil"/>
              <w:left w:val="nil"/>
              <w:bottom w:val="single" w:sz="4" w:space="0" w:color="auto"/>
              <w:right w:val="single" w:sz="4" w:space="0" w:color="auto"/>
            </w:tcBorders>
            <w:shd w:val="clear" w:color="auto" w:fill="auto"/>
            <w:noWrap/>
            <w:hideMark/>
          </w:tcPr>
          <w:p w14:paraId="23408A4A" w14:textId="3B37398A" w:rsidR="00B468AA" w:rsidRPr="00FF353C" w:rsidDel="0056705C" w:rsidRDefault="00B468AA" w:rsidP="00B468AA">
            <w:pPr>
              <w:jc w:val="left"/>
              <w:rPr>
                <w:ins w:id="3926" w:author="Author"/>
                <w:del w:id="3927" w:author="Author"/>
                <w:color w:val="000000"/>
                <w:lang w:val="en-GB"/>
              </w:rPr>
            </w:pPr>
            <w:ins w:id="3928" w:author="Author">
              <w:del w:id="3929" w:author="Author">
                <w:r w:rsidRPr="00FF353C" w:rsidDel="0056705C">
                  <w:rPr>
                    <w:color w:val="000000"/>
                    <w:lang w:val="en-GB"/>
                  </w:rPr>
                  <w:delText>Capital charge allocated to business risk.</w:delText>
                </w:r>
              </w:del>
            </w:ins>
          </w:p>
          <w:p w14:paraId="3416F4FE" w14:textId="2D2E1E79" w:rsidR="00B468AA" w:rsidRPr="00FF353C" w:rsidDel="0056705C" w:rsidRDefault="00B468AA" w:rsidP="00B468AA">
            <w:pPr>
              <w:jc w:val="left"/>
              <w:rPr>
                <w:ins w:id="3930" w:author="Author"/>
                <w:del w:id="3931" w:author="Author"/>
                <w:lang w:val="en-GB"/>
              </w:rPr>
            </w:pPr>
            <w:ins w:id="3932" w:author="Author">
              <w:del w:id="3933" w:author="Author">
                <w:r w:rsidRPr="00FF353C" w:rsidDel="0056705C">
                  <w:rPr>
                    <w:color w:val="000000"/>
                    <w:lang w:val="en-GB"/>
                  </w:rPr>
                  <w:delText>To be reported only if undertaking models this explicitly in its own module.</w:delText>
                </w:r>
              </w:del>
            </w:ins>
          </w:p>
          <w:p w14:paraId="00A105B5" w14:textId="5B182CDC" w:rsidR="00DC5353" w:rsidRPr="00FF353C" w:rsidRDefault="00DC5353" w:rsidP="00216F5F">
            <w:pPr>
              <w:jc w:val="left"/>
              <w:rPr>
                <w:ins w:id="3934" w:author="Author"/>
                <w:color w:val="000000"/>
                <w:lang w:val="en-GB"/>
              </w:rPr>
            </w:pPr>
            <w:ins w:id="3935" w:author="Author">
              <w:r w:rsidRPr="00FF353C">
                <w:rPr>
                  <w:lang w:val="en-GB"/>
                </w:rPr>
                <w:t xml:space="preserve">Same as </w:t>
              </w:r>
              <w:r w:rsidR="008F4EA1" w:rsidRPr="00FF353C">
                <w:rPr>
                  <w:lang w:val="en-GB"/>
                </w:rPr>
                <w:t>S.26.08</w:t>
              </w:r>
              <w:r w:rsidRPr="00FF353C">
                <w:rPr>
                  <w:lang w:val="en-GB"/>
                </w:rPr>
                <w:t>.01 C0010/R0270.</w:t>
              </w:r>
            </w:ins>
          </w:p>
        </w:tc>
      </w:tr>
      <w:tr w:rsidR="00DC5353" w:rsidRPr="00FF353C" w14:paraId="60D6DF90" w14:textId="77777777" w:rsidTr="00216F5F">
        <w:trPr>
          <w:trHeight w:val="300"/>
          <w:ins w:id="393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C959640" w14:textId="77777777" w:rsidR="00DC5353" w:rsidRPr="00FF353C" w:rsidRDefault="00DC5353" w:rsidP="00216F5F">
            <w:pPr>
              <w:jc w:val="left"/>
              <w:rPr>
                <w:ins w:id="3937" w:author="Author"/>
                <w:color w:val="000000"/>
                <w:lang w:val="en-GB"/>
              </w:rPr>
            </w:pPr>
            <w:ins w:id="3938" w:author="Author">
              <w:r w:rsidRPr="00FF353C">
                <w:rPr>
                  <w:color w:val="000000"/>
                  <w:lang w:val="en-GB"/>
                </w:rPr>
                <w:t>C0010/R0280</w:t>
              </w:r>
            </w:ins>
          </w:p>
        </w:tc>
        <w:tc>
          <w:tcPr>
            <w:tcW w:w="2103" w:type="dxa"/>
            <w:tcBorders>
              <w:top w:val="nil"/>
              <w:left w:val="nil"/>
              <w:bottom w:val="single" w:sz="4" w:space="0" w:color="auto"/>
              <w:right w:val="single" w:sz="4" w:space="0" w:color="auto"/>
            </w:tcBorders>
            <w:shd w:val="clear" w:color="auto" w:fill="auto"/>
            <w:noWrap/>
            <w:hideMark/>
          </w:tcPr>
          <w:p w14:paraId="11B205DF" w14:textId="77777777" w:rsidR="00DC5353" w:rsidRPr="00FF353C" w:rsidRDefault="00DC5353" w:rsidP="00216F5F">
            <w:pPr>
              <w:jc w:val="left"/>
              <w:rPr>
                <w:ins w:id="3939" w:author="Author"/>
                <w:color w:val="000000"/>
                <w:lang w:val="en-GB"/>
              </w:rPr>
            </w:pPr>
            <w:ins w:id="3940" w:author="Author">
              <w:r w:rsidRPr="00FF353C">
                <w:rPr>
                  <w:color w:val="000000"/>
                  <w:lang w:val="en-GB"/>
                </w:rPr>
                <w:t>Total Business risk - diversified</w:t>
              </w:r>
            </w:ins>
          </w:p>
        </w:tc>
        <w:tc>
          <w:tcPr>
            <w:tcW w:w="4701" w:type="dxa"/>
            <w:tcBorders>
              <w:top w:val="nil"/>
              <w:left w:val="nil"/>
              <w:bottom w:val="single" w:sz="4" w:space="0" w:color="auto"/>
              <w:right w:val="single" w:sz="4" w:space="0" w:color="auto"/>
            </w:tcBorders>
            <w:shd w:val="clear" w:color="auto" w:fill="auto"/>
            <w:noWrap/>
            <w:hideMark/>
          </w:tcPr>
          <w:p w14:paraId="4C5C953C" w14:textId="1B4A5977" w:rsidR="00B468AA" w:rsidRPr="00FF353C" w:rsidDel="0056705C" w:rsidRDefault="008F4EA1" w:rsidP="00216F5F">
            <w:pPr>
              <w:jc w:val="left"/>
              <w:rPr>
                <w:ins w:id="3941" w:author="Author"/>
                <w:del w:id="3942" w:author="Author"/>
                <w:lang w:val="en-GB"/>
              </w:rPr>
            </w:pPr>
            <w:ins w:id="3943" w:author="Author">
              <w:del w:id="3944" w:author="Author">
                <w:r w:rsidRPr="00FF353C" w:rsidDel="0056705C">
                  <w:rPr>
                    <w:color w:val="000000"/>
                    <w:lang w:val="en-GB"/>
                  </w:rPr>
                  <w:delText>S.26.08</w:delText>
                </w:r>
                <w:r w:rsidR="00B468AA" w:rsidRPr="00FF353C" w:rsidDel="0056705C">
                  <w:rPr>
                    <w:color w:val="000000"/>
                    <w:lang w:val="en-GB"/>
                  </w:rPr>
                  <w:delText>.01 C0010/R0240 minus part of total diversification allocated to Business risk by the undertaking’s algorithm.</w:delText>
                </w:r>
              </w:del>
            </w:ins>
          </w:p>
          <w:p w14:paraId="7597EFC9" w14:textId="29E42361" w:rsidR="00DC5353" w:rsidRPr="00FF353C" w:rsidRDefault="00DC5353" w:rsidP="00216F5F">
            <w:pPr>
              <w:jc w:val="left"/>
              <w:rPr>
                <w:ins w:id="3945" w:author="Author"/>
                <w:color w:val="000000"/>
                <w:lang w:val="en-GB"/>
              </w:rPr>
            </w:pPr>
            <w:ins w:id="3946" w:author="Author">
              <w:r w:rsidRPr="00FF353C">
                <w:rPr>
                  <w:lang w:val="en-GB"/>
                </w:rPr>
                <w:t xml:space="preserve">Same as </w:t>
              </w:r>
              <w:r w:rsidR="008F4EA1" w:rsidRPr="00FF353C">
                <w:rPr>
                  <w:lang w:val="en-GB"/>
                </w:rPr>
                <w:t>S.26.08</w:t>
              </w:r>
              <w:r w:rsidRPr="00FF353C">
                <w:rPr>
                  <w:lang w:val="en-GB"/>
                </w:rPr>
                <w:t>.01 C0010/R0280.</w:t>
              </w:r>
            </w:ins>
          </w:p>
        </w:tc>
      </w:tr>
      <w:tr w:rsidR="00DC5353" w:rsidRPr="00FF353C" w14:paraId="7B0C23C1" w14:textId="77777777" w:rsidTr="00216F5F">
        <w:trPr>
          <w:trHeight w:val="300"/>
          <w:ins w:id="3947" w:author="Author"/>
        </w:trPr>
        <w:tc>
          <w:tcPr>
            <w:tcW w:w="2583" w:type="dxa"/>
            <w:tcBorders>
              <w:top w:val="nil"/>
              <w:left w:val="single" w:sz="4" w:space="0" w:color="auto"/>
              <w:bottom w:val="single" w:sz="4" w:space="0" w:color="auto"/>
              <w:right w:val="single" w:sz="4" w:space="0" w:color="auto"/>
            </w:tcBorders>
            <w:shd w:val="clear" w:color="auto" w:fill="auto"/>
            <w:noWrap/>
          </w:tcPr>
          <w:p w14:paraId="2E4B86BB" w14:textId="77777777" w:rsidR="00DC5353" w:rsidRPr="00FF353C" w:rsidRDefault="00DC5353" w:rsidP="00216F5F">
            <w:pPr>
              <w:jc w:val="left"/>
              <w:rPr>
                <w:ins w:id="3948" w:author="Author"/>
                <w:color w:val="000000"/>
                <w:lang w:val="en-GB"/>
              </w:rPr>
            </w:pPr>
            <w:ins w:id="3949" w:author="Author">
              <w:r w:rsidRPr="00FF353C">
                <w:rPr>
                  <w:color w:val="000000"/>
                  <w:lang w:val="en-GB"/>
                </w:rPr>
                <w:t>C0010/R0310</w:t>
              </w:r>
            </w:ins>
          </w:p>
        </w:tc>
        <w:tc>
          <w:tcPr>
            <w:tcW w:w="2103" w:type="dxa"/>
            <w:tcBorders>
              <w:top w:val="nil"/>
              <w:left w:val="nil"/>
              <w:bottom w:val="single" w:sz="4" w:space="0" w:color="auto"/>
              <w:right w:val="single" w:sz="4" w:space="0" w:color="auto"/>
            </w:tcBorders>
            <w:shd w:val="clear" w:color="auto" w:fill="auto"/>
            <w:noWrap/>
          </w:tcPr>
          <w:p w14:paraId="227C9199" w14:textId="3F449406" w:rsidR="00DC5353" w:rsidRPr="00FF353C" w:rsidRDefault="00DC5353" w:rsidP="00216F5F">
            <w:pPr>
              <w:jc w:val="left"/>
              <w:rPr>
                <w:ins w:id="3950" w:author="Author"/>
                <w:color w:val="000000"/>
                <w:lang w:val="en-GB"/>
              </w:rPr>
            </w:pPr>
            <w:ins w:id="3951" w:author="Author">
              <w:r w:rsidRPr="00FF353C">
                <w:rPr>
                  <w:color w:val="000000"/>
                  <w:lang w:val="en-GB"/>
                </w:rPr>
                <w:t xml:space="preserve">Total Net Non-life </w:t>
              </w:r>
              <w:r w:rsidR="00605BF3">
                <w:rPr>
                  <w:color w:val="000000"/>
                  <w:lang w:val="en-GB"/>
                </w:rPr>
                <w:t xml:space="preserve">underwriting </w:t>
              </w:r>
              <w:r w:rsidRPr="00FF353C">
                <w:rPr>
                  <w:color w:val="000000"/>
                  <w:lang w:val="en-GB"/>
                </w:rPr>
                <w:t>risk</w:t>
              </w:r>
            </w:ins>
          </w:p>
        </w:tc>
        <w:tc>
          <w:tcPr>
            <w:tcW w:w="4701" w:type="dxa"/>
            <w:tcBorders>
              <w:top w:val="nil"/>
              <w:left w:val="nil"/>
              <w:bottom w:val="single" w:sz="4" w:space="0" w:color="auto"/>
              <w:right w:val="single" w:sz="4" w:space="0" w:color="auto"/>
            </w:tcBorders>
            <w:shd w:val="clear" w:color="auto" w:fill="auto"/>
            <w:noWrap/>
          </w:tcPr>
          <w:p w14:paraId="47F53A8F" w14:textId="793DB69B" w:rsidR="00B468AA" w:rsidRPr="00FF353C" w:rsidDel="0056705C" w:rsidRDefault="00B468AA" w:rsidP="00216F5F">
            <w:pPr>
              <w:jc w:val="left"/>
              <w:rPr>
                <w:ins w:id="3952" w:author="Author"/>
                <w:del w:id="3953" w:author="Author"/>
                <w:lang w:val="en-GB"/>
              </w:rPr>
            </w:pPr>
            <w:ins w:id="3954" w:author="Author">
              <w:del w:id="3955" w:author="Author">
                <w:r w:rsidRPr="00FF353C" w:rsidDel="0056705C">
                  <w:rPr>
                    <w:color w:val="000000"/>
                    <w:lang w:val="en-GB"/>
                  </w:rPr>
                  <w:delText xml:space="preserve">Sum of </w:delText>
                </w:r>
                <w:r w:rsidR="00F95AD9" w:rsidRPr="00FF353C" w:rsidDel="0056705C">
                  <w:rPr>
                    <w:color w:val="000000"/>
                    <w:lang w:val="en-GB"/>
                  </w:rPr>
                  <w:delText>S.26.08</w:delText>
                </w:r>
                <w:r w:rsidRPr="00FF353C" w:rsidDel="0056705C">
                  <w:rPr>
                    <w:color w:val="000000"/>
                    <w:lang w:val="en-GB"/>
                  </w:rPr>
                  <w:delText>.01 C0010/R0330-R0360, R0370.</w:delText>
                </w:r>
              </w:del>
            </w:ins>
          </w:p>
          <w:p w14:paraId="1FEA5002" w14:textId="0844273C" w:rsidR="00DC5353" w:rsidRPr="00FF353C" w:rsidRDefault="00DC5353" w:rsidP="0056705C">
            <w:pPr>
              <w:jc w:val="left"/>
              <w:rPr>
                <w:ins w:id="3956" w:author="Author"/>
                <w:color w:val="000000"/>
                <w:lang w:val="en-GB"/>
              </w:rPr>
            </w:pPr>
            <w:ins w:id="3957" w:author="Author">
              <w:r w:rsidRPr="00FF353C">
                <w:rPr>
                  <w:lang w:val="en-GB"/>
                </w:rPr>
                <w:t xml:space="preserve">Same as </w:t>
              </w:r>
              <w:r w:rsidR="008F4EA1" w:rsidRPr="00FF353C">
                <w:rPr>
                  <w:lang w:val="en-GB"/>
                </w:rPr>
                <w:t>S.26.08</w:t>
              </w:r>
              <w:r w:rsidRPr="00FF353C">
                <w:rPr>
                  <w:lang w:val="en-GB"/>
                </w:rPr>
                <w:t>.01 C0010/R0310.</w:t>
              </w:r>
            </w:ins>
          </w:p>
        </w:tc>
      </w:tr>
      <w:tr w:rsidR="00DC5353" w:rsidRPr="00FF353C" w14:paraId="2074725A" w14:textId="77777777" w:rsidTr="00216F5F">
        <w:trPr>
          <w:trHeight w:val="300"/>
          <w:ins w:id="3958" w:author="Author"/>
        </w:trPr>
        <w:tc>
          <w:tcPr>
            <w:tcW w:w="2583" w:type="dxa"/>
            <w:tcBorders>
              <w:top w:val="nil"/>
              <w:left w:val="single" w:sz="4" w:space="0" w:color="auto"/>
              <w:bottom w:val="single" w:sz="4" w:space="0" w:color="auto"/>
              <w:right w:val="single" w:sz="4" w:space="0" w:color="auto"/>
            </w:tcBorders>
            <w:shd w:val="clear" w:color="auto" w:fill="auto"/>
            <w:noWrap/>
          </w:tcPr>
          <w:p w14:paraId="1BC4AAD0" w14:textId="77777777" w:rsidR="00DC5353" w:rsidRPr="00FF353C" w:rsidRDefault="00DC5353" w:rsidP="00216F5F">
            <w:pPr>
              <w:jc w:val="left"/>
              <w:rPr>
                <w:ins w:id="3959" w:author="Author"/>
                <w:color w:val="000000"/>
                <w:lang w:val="en-GB"/>
              </w:rPr>
            </w:pPr>
            <w:ins w:id="3960" w:author="Author">
              <w:r w:rsidRPr="00FF353C">
                <w:rPr>
                  <w:color w:val="000000"/>
                  <w:lang w:val="en-GB"/>
                </w:rPr>
                <w:lastRenderedPageBreak/>
                <w:t>C0010/R0320</w:t>
              </w:r>
            </w:ins>
          </w:p>
        </w:tc>
        <w:tc>
          <w:tcPr>
            <w:tcW w:w="2103" w:type="dxa"/>
            <w:tcBorders>
              <w:top w:val="nil"/>
              <w:left w:val="nil"/>
              <w:bottom w:val="single" w:sz="4" w:space="0" w:color="auto"/>
              <w:right w:val="single" w:sz="4" w:space="0" w:color="auto"/>
            </w:tcBorders>
            <w:shd w:val="clear" w:color="auto" w:fill="auto"/>
            <w:noWrap/>
          </w:tcPr>
          <w:p w14:paraId="62D99F3D" w14:textId="3401A17B" w:rsidR="00DC5353" w:rsidRPr="00FF353C" w:rsidRDefault="00DC5353" w:rsidP="00216F5F">
            <w:pPr>
              <w:jc w:val="left"/>
              <w:rPr>
                <w:ins w:id="3961" w:author="Author"/>
                <w:color w:val="000000"/>
                <w:lang w:val="en-GB"/>
              </w:rPr>
            </w:pPr>
            <w:ins w:id="3962" w:author="Author">
              <w:r w:rsidRPr="00FF353C">
                <w:rPr>
                  <w:color w:val="000000"/>
                  <w:lang w:val="en-GB"/>
                </w:rPr>
                <w:t xml:space="preserve">Total Net Non-life </w:t>
              </w:r>
              <w:r w:rsidR="00605BF3">
                <w:rPr>
                  <w:color w:val="000000"/>
                  <w:lang w:val="en-GB"/>
                </w:rPr>
                <w:t xml:space="preserve">underwriting </w:t>
              </w:r>
              <w:r w:rsidRPr="00FF353C">
                <w:rPr>
                  <w:color w:val="000000"/>
                  <w:lang w:val="en-GB"/>
                </w:rPr>
                <w:t>risk - diversified</w:t>
              </w:r>
            </w:ins>
          </w:p>
        </w:tc>
        <w:tc>
          <w:tcPr>
            <w:tcW w:w="4701" w:type="dxa"/>
            <w:tcBorders>
              <w:top w:val="nil"/>
              <w:left w:val="nil"/>
              <w:bottom w:val="single" w:sz="4" w:space="0" w:color="auto"/>
              <w:right w:val="single" w:sz="4" w:space="0" w:color="auto"/>
            </w:tcBorders>
            <w:shd w:val="clear" w:color="auto" w:fill="auto"/>
            <w:noWrap/>
          </w:tcPr>
          <w:p w14:paraId="7592258B" w14:textId="60F723B9" w:rsidR="00B468AA" w:rsidRPr="00FF353C" w:rsidDel="0056705C" w:rsidRDefault="008F4EA1" w:rsidP="00216F5F">
            <w:pPr>
              <w:jc w:val="left"/>
              <w:rPr>
                <w:ins w:id="3963" w:author="Author"/>
                <w:del w:id="3964" w:author="Author"/>
                <w:lang w:val="en-GB"/>
              </w:rPr>
            </w:pPr>
            <w:ins w:id="3965" w:author="Author">
              <w:del w:id="3966" w:author="Author">
                <w:r w:rsidRPr="00FF353C" w:rsidDel="0056705C">
                  <w:rPr>
                    <w:lang w:val="en-GB"/>
                  </w:rPr>
                  <w:delText>S.26.08</w:delText>
                </w:r>
                <w:r w:rsidR="00B468AA" w:rsidRPr="00FF353C" w:rsidDel="0056705C">
                  <w:rPr>
                    <w:lang w:val="en-GB"/>
                  </w:rPr>
                  <w:delText>.01 C0010/R0310 minus part of total diversification allocated to Non-Life risk by the undertaking’s algorithm.</w:delText>
                </w:r>
              </w:del>
            </w:ins>
          </w:p>
          <w:p w14:paraId="51BED168" w14:textId="0D36346B" w:rsidR="00DC5353" w:rsidRPr="00FF353C" w:rsidRDefault="00DC5353" w:rsidP="00216F5F">
            <w:pPr>
              <w:jc w:val="left"/>
              <w:rPr>
                <w:ins w:id="3967" w:author="Author"/>
                <w:color w:val="000000"/>
                <w:lang w:val="en-GB"/>
              </w:rPr>
            </w:pPr>
            <w:ins w:id="3968" w:author="Author">
              <w:r w:rsidRPr="00FF353C">
                <w:rPr>
                  <w:lang w:val="en-GB"/>
                </w:rPr>
                <w:t xml:space="preserve">Same as </w:t>
              </w:r>
              <w:r w:rsidR="008F4EA1" w:rsidRPr="00FF353C">
                <w:rPr>
                  <w:lang w:val="en-GB"/>
                </w:rPr>
                <w:t>S.26.08</w:t>
              </w:r>
              <w:r w:rsidRPr="00FF353C">
                <w:rPr>
                  <w:lang w:val="en-GB"/>
                </w:rPr>
                <w:t>.01 C0010/R0320.</w:t>
              </w:r>
            </w:ins>
          </w:p>
        </w:tc>
      </w:tr>
      <w:tr w:rsidR="00DC5353" w:rsidRPr="00FF353C" w14:paraId="34044313" w14:textId="77777777" w:rsidTr="00216F5F">
        <w:trPr>
          <w:trHeight w:val="300"/>
          <w:ins w:id="3969" w:author="Author"/>
        </w:trPr>
        <w:tc>
          <w:tcPr>
            <w:tcW w:w="2583" w:type="dxa"/>
            <w:tcBorders>
              <w:top w:val="nil"/>
              <w:left w:val="single" w:sz="4" w:space="0" w:color="auto"/>
              <w:bottom w:val="single" w:sz="4" w:space="0" w:color="auto"/>
              <w:right w:val="single" w:sz="4" w:space="0" w:color="auto"/>
            </w:tcBorders>
            <w:shd w:val="clear" w:color="auto" w:fill="auto"/>
            <w:noWrap/>
          </w:tcPr>
          <w:p w14:paraId="2E53ABEE" w14:textId="77777777" w:rsidR="00DC5353" w:rsidRPr="00FF353C" w:rsidDel="00D62D59" w:rsidRDefault="00DC5353" w:rsidP="00216F5F">
            <w:pPr>
              <w:jc w:val="left"/>
              <w:rPr>
                <w:ins w:id="3970" w:author="Author"/>
                <w:color w:val="000000"/>
                <w:lang w:val="en-GB"/>
              </w:rPr>
            </w:pPr>
            <w:ins w:id="3971" w:author="Author">
              <w:r w:rsidRPr="00FF353C">
                <w:rPr>
                  <w:color w:val="000000"/>
                  <w:lang w:val="en-GB"/>
                </w:rPr>
                <w:t>C0010/R0400</w:t>
              </w:r>
            </w:ins>
          </w:p>
        </w:tc>
        <w:tc>
          <w:tcPr>
            <w:tcW w:w="2103" w:type="dxa"/>
            <w:tcBorders>
              <w:top w:val="nil"/>
              <w:left w:val="nil"/>
              <w:bottom w:val="single" w:sz="4" w:space="0" w:color="auto"/>
              <w:right w:val="single" w:sz="4" w:space="0" w:color="auto"/>
            </w:tcBorders>
            <w:shd w:val="clear" w:color="auto" w:fill="auto"/>
            <w:noWrap/>
          </w:tcPr>
          <w:p w14:paraId="5AF79D01" w14:textId="77777777" w:rsidR="00DC5353" w:rsidRPr="00FF353C" w:rsidDel="00D62D59" w:rsidRDefault="00DC5353" w:rsidP="00216F5F">
            <w:pPr>
              <w:jc w:val="left"/>
              <w:rPr>
                <w:ins w:id="3972" w:author="Author"/>
                <w:color w:val="000000"/>
                <w:lang w:val="en-GB"/>
              </w:rPr>
            </w:pPr>
            <w:ins w:id="3973" w:author="Author">
              <w:r w:rsidRPr="00FF353C">
                <w:rPr>
                  <w:color w:val="000000"/>
                  <w:lang w:val="en-GB"/>
                </w:rPr>
                <w:t>Total Life &amp; Health underwriting risk</w:t>
              </w:r>
            </w:ins>
          </w:p>
        </w:tc>
        <w:tc>
          <w:tcPr>
            <w:tcW w:w="4701" w:type="dxa"/>
            <w:tcBorders>
              <w:top w:val="nil"/>
              <w:left w:val="nil"/>
              <w:bottom w:val="single" w:sz="4" w:space="0" w:color="auto"/>
              <w:right w:val="single" w:sz="4" w:space="0" w:color="auto"/>
            </w:tcBorders>
            <w:shd w:val="clear" w:color="auto" w:fill="auto"/>
            <w:noWrap/>
          </w:tcPr>
          <w:p w14:paraId="3958ED32" w14:textId="217A9A8C" w:rsidR="00B468AA" w:rsidRPr="00FF353C" w:rsidDel="0056705C" w:rsidRDefault="00B468AA" w:rsidP="00B468AA">
            <w:pPr>
              <w:jc w:val="left"/>
              <w:rPr>
                <w:ins w:id="3974" w:author="Author"/>
                <w:del w:id="3975" w:author="Author"/>
                <w:lang w:val="en-GB"/>
              </w:rPr>
            </w:pPr>
            <w:ins w:id="3976" w:author="Author">
              <w:del w:id="3977" w:author="Author">
                <w:r w:rsidRPr="00FF353C" w:rsidDel="0056705C">
                  <w:rPr>
                    <w:lang w:val="en-GB"/>
                  </w:rPr>
                  <w:delText xml:space="preserve">Sum of </w:delText>
                </w:r>
                <w:r w:rsidR="008F4EA1" w:rsidRPr="00FF353C" w:rsidDel="0056705C">
                  <w:rPr>
                    <w:lang w:val="en-GB"/>
                  </w:rPr>
                  <w:delText>S.26.08</w:delText>
                </w:r>
                <w:r w:rsidRPr="00FF353C" w:rsidDel="0056705C">
                  <w:rPr>
                    <w:lang w:val="en-GB"/>
                  </w:rPr>
                  <w:delText>.01 C0010/R0420-R0480</w:delText>
                </w:r>
              </w:del>
            </w:ins>
            <w:del w:id="3978" w:author="Author">
              <w:r w:rsidR="00A0459A" w:rsidRPr="00FF353C" w:rsidDel="0056705C">
                <w:rPr>
                  <w:lang w:val="en-GB"/>
                </w:rPr>
                <w:delText xml:space="preserve"> </w:delText>
              </w:r>
            </w:del>
            <w:ins w:id="3979" w:author="Author">
              <w:del w:id="3980" w:author="Author">
                <w:r w:rsidRPr="00FF353C" w:rsidDel="0056705C">
                  <w:rPr>
                    <w:lang w:val="en-GB"/>
                  </w:rPr>
                  <w:delText xml:space="preserve">or sum of </w:delText>
                </w:r>
                <w:r w:rsidR="008F4EA1" w:rsidRPr="00FF353C" w:rsidDel="0056705C">
                  <w:rPr>
                    <w:lang w:val="en-GB"/>
                  </w:rPr>
                  <w:delText>S.26.08</w:delText>
                </w:r>
                <w:r w:rsidRPr="00FF353C" w:rsidDel="0056705C">
                  <w:rPr>
                    <w:lang w:val="en-GB"/>
                  </w:rPr>
                  <w:delText>.01 C0010/R0480-R0500.</w:delText>
                </w:r>
              </w:del>
            </w:ins>
          </w:p>
          <w:p w14:paraId="3E2BDE84" w14:textId="7ECE91B7" w:rsidR="00DC5353" w:rsidRPr="00FF353C" w:rsidDel="00D62D59" w:rsidRDefault="00DC5353" w:rsidP="00216F5F">
            <w:pPr>
              <w:jc w:val="left"/>
              <w:rPr>
                <w:ins w:id="3981" w:author="Author"/>
                <w:color w:val="000000"/>
                <w:lang w:val="en-GB"/>
              </w:rPr>
            </w:pPr>
            <w:ins w:id="3982" w:author="Author">
              <w:r w:rsidRPr="00FF353C">
                <w:rPr>
                  <w:lang w:val="en-GB"/>
                </w:rPr>
                <w:t xml:space="preserve">Same as </w:t>
              </w:r>
              <w:r w:rsidR="008F4EA1" w:rsidRPr="00FF353C">
                <w:rPr>
                  <w:lang w:val="en-GB"/>
                </w:rPr>
                <w:t>S.26.08</w:t>
              </w:r>
              <w:r w:rsidRPr="00FF353C">
                <w:rPr>
                  <w:lang w:val="en-GB"/>
                </w:rPr>
                <w:t>.01 C0010/R0400.</w:t>
              </w:r>
            </w:ins>
          </w:p>
        </w:tc>
      </w:tr>
      <w:tr w:rsidR="00DC5353" w:rsidRPr="00FF353C" w14:paraId="1600982F" w14:textId="77777777" w:rsidTr="00216F5F">
        <w:trPr>
          <w:trHeight w:val="300"/>
          <w:ins w:id="3983" w:author="Author"/>
        </w:trPr>
        <w:tc>
          <w:tcPr>
            <w:tcW w:w="2583" w:type="dxa"/>
            <w:tcBorders>
              <w:top w:val="nil"/>
              <w:left w:val="single" w:sz="4" w:space="0" w:color="auto"/>
              <w:bottom w:val="single" w:sz="4" w:space="0" w:color="auto"/>
              <w:right w:val="single" w:sz="4" w:space="0" w:color="auto"/>
            </w:tcBorders>
            <w:shd w:val="clear" w:color="auto" w:fill="auto"/>
            <w:noWrap/>
          </w:tcPr>
          <w:p w14:paraId="228DF091" w14:textId="77777777" w:rsidR="00DC5353" w:rsidRPr="00FF353C" w:rsidDel="00D62D59" w:rsidRDefault="00DC5353" w:rsidP="00216F5F">
            <w:pPr>
              <w:jc w:val="left"/>
              <w:rPr>
                <w:ins w:id="3984" w:author="Author"/>
                <w:color w:val="000000"/>
                <w:lang w:val="en-GB"/>
              </w:rPr>
            </w:pPr>
            <w:ins w:id="3985" w:author="Author">
              <w:r w:rsidRPr="00FF353C">
                <w:rPr>
                  <w:color w:val="000000"/>
                  <w:lang w:val="en-GB"/>
                </w:rPr>
                <w:t>C0010/R0410</w:t>
              </w:r>
            </w:ins>
          </w:p>
        </w:tc>
        <w:tc>
          <w:tcPr>
            <w:tcW w:w="2103" w:type="dxa"/>
            <w:tcBorders>
              <w:top w:val="nil"/>
              <w:left w:val="nil"/>
              <w:bottom w:val="single" w:sz="4" w:space="0" w:color="auto"/>
              <w:right w:val="single" w:sz="4" w:space="0" w:color="auto"/>
            </w:tcBorders>
            <w:shd w:val="clear" w:color="auto" w:fill="auto"/>
            <w:noWrap/>
          </w:tcPr>
          <w:p w14:paraId="3A52BB26" w14:textId="77777777" w:rsidR="00DC5353" w:rsidRPr="00FF353C" w:rsidDel="00D62D59" w:rsidRDefault="00DC5353" w:rsidP="00216F5F">
            <w:pPr>
              <w:jc w:val="left"/>
              <w:rPr>
                <w:ins w:id="3986" w:author="Author"/>
                <w:color w:val="000000"/>
                <w:lang w:val="en-GB"/>
              </w:rPr>
            </w:pPr>
            <w:ins w:id="3987" w:author="Author">
              <w:r w:rsidRPr="00FF353C">
                <w:rPr>
                  <w:color w:val="000000"/>
                  <w:lang w:val="en-GB"/>
                </w:rPr>
                <w:t>Total Life &amp; Health underwriting risk - diversified</w:t>
              </w:r>
            </w:ins>
          </w:p>
        </w:tc>
        <w:tc>
          <w:tcPr>
            <w:tcW w:w="4701" w:type="dxa"/>
            <w:tcBorders>
              <w:top w:val="nil"/>
              <w:left w:val="nil"/>
              <w:bottom w:val="single" w:sz="4" w:space="0" w:color="auto"/>
              <w:right w:val="single" w:sz="4" w:space="0" w:color="auto"/>
            </w:tcBorders>
            <w:shd w:val="clear" w:color="auto" w:fill="auto"/>
            <w:noWrap/>
          </w:tcPr>
          <w:p w14:paraId="33C529BF" w14:textId="2924769B" w:rsidR="00B468AA" w:rsidRPr="00FF353C" w:rsidDel="0056705C" w:rsidRDefault="008F4EA1" w:rsidP="00216F5F">
            <w:pPr>
              <w:jc w:val="left"/>
              <w:rPr>
                <w:ins w:id="3988" w:author="Author"/>
                <w:del w:id="3989" w:author="Author"/>
                <w:lang w:val="en-GB"/>
              </w:rPr>
            </w:pPr>
            <w:ins w:id="3990" w:author="Author">
              <w:del w:id="3991" w:author="Author">
                <w:r w:rsidRPr="00FF353C" w:rsidDel="0056705C">
                  <w:rPr>
                    <w:lang w:val="en-GB"/>
                  </w:rPr>
                  <w:delText>S.26.08</w:delText>
                </w:r>
                <w:r w:rsidR="00B468AA" w:rsidRPr="00FF353C" w:rsidDel="0056705C">
                  <w:rPr>
                    <w:lang w:val="en-GB"/>
                  </w:rPr>
                  <w:delText>.01 C0010/R0400 minus part of total diversification allocated to Life &amp; Health risk by the undertaking’s algorithm.</w:delText>
                </w:r>
              </w:del>
            </w:ins>
          </w:p>
          <w:p w14:paraId="12E27DCB" w14:textId="53091640" w:rsidR="00DC5353" w:rsidRPr="00FF353C" w:rsidDel="00D62D59" w:rsidRDefault="00DC5353" w:rsidP="00216F5F">
            <w:pPr>
              <w:jc w:val="left"/>
              <w:rPr>
                <w:ins w:id="3992" w:author="Author"/>
                <w:color w:val="000000"/>
                <w:lang w:val="en-GB"/>
              </w:rPr>
            </w:pPr>
            <w:ins w:id="3993" w:author="Author">
              <w:r w:rsidRPr="00FF353C">
                <w:rPr>
                  <w:lang w:val="en-GB"/>
                </w:rPr>
                <w:t xml:space="preserve">Same as </w:t>
              </w:r>
              <w:r w:rsidR="008F4EA1" w:rsidRPr="00FF353C">
                <w:rPr>
                  <w:lang w:val="en-GB"/>
                </w:rPr>
                <w:t>S.26.08</w:t>
              </w:r>
              <w:r w:rsidRPr="00FF353C">
                <w:rPr>
                  <w:lang w:val="en-GB"/>
                </w:rPr>
                <w:t>.01 C0010/R0410.</w:t>
              </w:r>
            </w:ins>
          </w:p>
        </w:tc>
      </w:tr>
      <w:tr w:rsidR="00DC5353" w:rsidRPr="00FF353C" w14:paraId="5C2752EC" w14:textId="77777777" w:rsidTr="00A75973">
        <w:trPr>
          <w:trHeight w:val="1346"/>
          <w:ins w:id="3994"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FDB08D5" w14:textId="77777777" w:rsidR="00DC5353" w:rsidRPr="00FF353C" w:rsidRDefault="00DC5353" w:rsidP="00216F5F">
            <w:pPr>
              <w:jc w:val="left"/>
              <w:rPr>
                <w:ins w:id="3995" w:author="Author"/>
                <w:color w:val="000000"/>
                <w:lang w:val="en-GB"/>
              </w:rPr>
            </w:pPr>
            <w:ins w:id="3996" w:author="Author">
              <w:r w:rsidRPr="00FF353C">
                <w:rPr>
                  <w:color w:val="000000"/>
                  <w:lang w:val="en-GB"/>
                </w:rPr>
                <w:t>C0010/R0510</w:t>
              </w:r>
            </w:ins>
          </w:p>
        </w:tc>
        <w:tc>
          <w:tcPr>
            <w:tcW w:w="2103" w:type="dxa"/>
            <w:tcBorders>
              <w:top w:val="nil"/>
              <w:left w:val="nil"/>
              <w:bottom w:val="single" w:sz="4" w:space="0" w:color="auto"/>
              <w:right w:val="single" w:sz="4" w:space="0" w:color="auto"/>
            </w:tcBorders>
            <w:shd w:val="clear" w:color="auto" w:fill="auto"/>
            <w:noWrap/>
            <w:hideMark/>
          </w:tcPr>
          <w:p w14:paraId="00EEB158" w14:textId="77777777" w:rsidR="00DC5353" w:rsidRPr="00FF353C" w:rsidRDefault="00DC5353" w:rsidP="00216F5F">
            <w:pPr>
              <w:jc w:val="left"/>
              <w:rPr>
                <w:ins w:id="3997" w:author="Author"/>
                <w:color w:val="000000"/>
                <w:lang w:val="en-GB"/>
              </w:rPr>
            </w:pPr>
            <w:ins w:id="3998" w:author="Author">
              <w:r w:rsidRPr="00FF353C">
                <w:rPr>
                  <w:color w:val="000000"/>
                  <w:lang w:val="en-GB"/>
                </w:rPr>
                <w:t>Total Operational risk</w:t>
              </w:r>
            </w:ins>
          </w:p>
        </w:tc>
        <w:tc>
          <w:tcPr>
            <w:tcW w:w="4701" w:type="dxa"/>
            <w:tcBorders>
              <w:top w:val="nil"/>
              <w:left w:val="nil"/>
              <w:bottom w:val="single" w:sz="4" w:space="0" w:color="auto"/>
              <w:right w:val="single" w:sz="4" w:space="0" w:color="auto"/>
            </w:tcBorders>
            <w:shd w:val="clear" w:color="auto" w:fill="auto"/>
            <w:noWrap/>
            <w:hideMark/>
          </w:tcPr>
          <w:p w14:paraId="135ED45D" w14:textId="2EE3BB52" w:rsidR="00597341" w:rsidRPr="00FF353C" w:rsidDel="0056705C" w:rsidRDefault="00597341" w:rsidP="00216F5F">
            <w:pPr>
              <w:jc w:val="left"/>
              <w:rPr>
                <w:ins w:id="3999" w:author="Author"/>
                <w:del w:id="4000" w:author="Author"/>
                <w:lang w:val="en-GB"/>
              </w:rPr>
            </w:pPr>
            <w:ins w:id="4001" w:author="Author">
              <w:del w:id="4002" w:author="Author">
                <w:r w:rsidRPr="00FF353C" w:rsidDel="0056705C">
                  <w:rPr>
                    <w:lang w:val="en-GB"/>
                  </w:rPr>
                  <w:delText>Diversified operational risk capital requirement net of risk mitigating contracts.</w:delText>
                </w:r>
              </w:del>
            </w:ins>
          </w:p>
          <w:p w14:paraId="6CB7A44F" w14:textId="4C5B34BA" w:rsidR="00DC5353" w:rsidRPr="00FF353C" w:rsidRDefault="00DC5353" w:rsidP="00522497">
            <w:pPr>
              <w:jc w:val="left"/>
              <w:rPr>
                <w:ins w:id="4003" w:author="Author"/>
                <w:color w:val="000000"/>
                <w:lang w:val="en-GB"/>
              </w:rPr>
            </w:pPr>
            <w:ins w:id="4004" w:author="Author">
              <w:r w:rsidRPr="00FF353C">
                <w:rPr>
                  <w:lang w:val="en-GB"/>
                </w:rPr>
                <w:t xml:space="preserve">Same as </w:t>
              </w:r>
              <w:r w:rsidR="008F4EA1" w:rsidRPr="00FF353C">
                <w:rPr>
                  <w:lang w:val="en-GB"/>
                </w:rPr>
                <w:t>S.26.08</w:t>
              </w:r>
              <w:r w:rsidRPr="00FF353C">
                <w:rPr>
                  <w:lang w:val="en-GB"/>
                </w:rPr>
                <w:t>.01 C0010/R0510.</w:t>
              </w:r>
            </w:ins>
          </w:p>
        </w:tc>
      </w:tr>
      <w:tr w:rsidR="00DC5353" w:rsidRPr="00FF353C" w14:paraId="4599DAC4" w14:textId="77777777" w:rsidTr="00216F5F">
        <w:trPr>
          <w:trHeight w:val="300"/>
          <w:ins w:id="4005"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BA51B0C" w14:textId="77777777" w:rsidR="00DC5353" w:rsidRPr="00FF353C" w:rsidRDefault="00DC5353" w:rsidP="00216F5F">
            <w:pPr>
              <w:jc w:val="left"/>
              <w:rPr>
                <w:ins w:id="4006" w:author="Author"/>
                <w:color w:val="000000"/>
                <w:lang w:val="en-GB"/>
              </w:rPr>
            </w:pPr>
            <w:ins w:id="4007" w:author="Author">
              <w:r w:rsidRPr="00FF353C">
                <w:rPr>
                  <w:color w:val="000000"/>
                  <w:lang w:val="en-GB"/>
                </w:rPr>
                <w:t>C0010/R0520</w:t>
              </w:r>
            </w:ins>
          </w:p>
        </w:tc>
        <w:tc>
          <w:tcPr>
            <w:tcW w:w="2103" w:type="dxa"/>
            <w:tcBorders>
              <w:top w:val="nil"/>
              <w:left w:val="nil"/>
              <w:bottom w:val="single" w:sz="4" w:space="0" w:color="auto"/>
              <w:right w:val="single" w:sz="4" w:space="0" w:color="auto"/>
            </w:tcBorders>
            <w:shd w:val="clear" w:color="auto" w:fill="auto"/>
            <w:noWrap/>
            <w:hideMark/>
          </w:tcPr>
          <w:p w14:paraId="380B8A1B" w14:textId="77777777" w:rsidR="00DC5353" w:rsidRPr="00FF353C" w:rsidRDefault="00DC5353" w:rsidP="00216F5F">
            <w:pPr>
              <w:jc w:val="left"/>
              <w:rPr>
                <w:ins w:id="4008" w:author="Author"/>
                <w:color w:val="000000"/>
                <w:lang w:val="en-GB"/>
              </w:rPr>
            </w:pPr>
            <w:ins w:id="4009" w:author="Author">
              <w:r w:rsidRPr="00FF353C">
                <w:rPr>
                  <w:color w:val="000000"/>
                  <w:lang w:val="en-GB"/>
                </w:rPr>
                <w:t>Total Operational risk - diversified</w:t>
              </w:r>
            </w:ins>
          </w:p>
        </w:tc>
        <w:tc>
          <w:tcPr>
            <w:tcW w:w="4701" w:type="dxa"/>
            <w:tcBorders>
              <w:top w:val="nil"/>
              <w:left w:val="nil"/>
              <w:bottom w:val="single" w:sz="4" w:space="0" w:color="auto"/>
              <w:right w:val="single" w:sz="4" w:space="0" w:color="auto"/>
            </w:tcBorders>
            <w:shd w:val="clear" w:color="auto" w:fill="auto"/>
            <w:noWrap/>
            <w:hideMark/>
          </w:tcPr>
          <w:p w14:paraId="043A68DA" w14:textId="0BF3D6FA" w:rsidR="00B468AA" w:rsidRPr="00FF353C" w:rsidDel="0056705C" w:rsidRDefault="008F4EA1" w:rsidP="00216F5F">
            <w:pPr>
              <w:jc w:val="left"/>
              <w:rPr>
                <w:ins w:id="4010" w:author="Author"/>
                <w:del w:id="4011" w:author="Author"/>
                <w:lang w:val="en-GB"/>
              </w:rPr>
            </w:pPr>
            <w:ins w:id="4012" w:author="Author">
              <w:del w:id="4013" w:author="Author">
                <w:r w:rsidRPr="00FF353C" w:rsidDel="0056705C">
                  <w:rPr>
                    <w:lang w:val="en-GB"/>
                  </w:rPr>
                  <w:delText>S.26.08</w:delText>
                </w:r>
                <w:r w:rsidR="00B468AA" w:rsidRPr="00FF353C" w:rsidDel="0056705C">
                  <w:rPr>
                    <w:lang w:val="en-GB"/>
                  </w:rPr>
                  <w:delText>.01 C0010/R0510 minus part of total diversification allocated to Operational risk by the undertaking’s algorithm.</w:delText>
                </w:r>
              </w:del>
            </w:ins>
          </w:p>
          <w:p w14:paraId="53B799F3" w14:textId="4D6C8298" w:rsidR="00DC5353" w:rsidRPr="00FF353C" w:rsidRDefault="00DC5353" w:rsidP="00216F5F">
            <w:pPr>
              <w:jc w:val="left"/>
              <w:rPr>
                <w:ins w:id="4014" w:author="Author"/>
                <w:color w:val="000000"/>
                <w:lang w:val="en-GB"/>
              </w:rPr>
            </w:pPr>
            <w:ins w:id="4015" w:author="Author">
              <w:r w:rsidRPr="00FF353C">
                <w:rPr>
                  <w:lang w:val="en-GB"/>
                </w:rPr>
                <w:t xml:space="preserve">Same as </w:t>
              </w:r>
              <w:r w:rsidR="008F4EA1" w:rsidRPr="00FF353C">
                <w:rPr>
                  <w:lang w:val="en-GB"/>
                </w:rPr>
                <w:t>S.26.08</w:t>
              </w:r>
              <w:r w:rsidRPr="00FF353C">
                <w:rPr>
                  <w:lang w:val="en-GB"/>
                </w:rPr>
                <w:t>.01 C0010/R0520.</w:t>
              </w:r>
            </w:ins>
          </w:p>
        </w:tc>
      </w:tr>
      <w:tr w:rsidR="00DC5353" w:rsidRPr="00FF353C" w14:paraId="40A01F93" w14:textId="77777777" w:rsidTr="00216F5F">
        <w:trPr>
          <w:trHeight w:val="300"/>
          <w:ins w:id="401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3A6A62BA" w14:textId="77777777" w:rsidR="00DC5353" w:rsidRPr="00FF353C" w:rsidRDefault="00DC5353" w:rsidP="00216F5F">
            <w:pPr>
              <w:jc w:val="left"/>
              <w:rPr>
                <w:ins w:id="4017" w:author="Author"/>
                <w:color w:val="000000"/>
                <w:lang w:val="en-GB"/>
              </w:rPr>
            </w:pPr>
            <w:ins w:id="4018" w:author="Author">
              <w:r w:rsidRPr="00FF353C">
                <w:rPr>
                  <w:color w:val="000000"/>
                  <w:lang w:val="en-GB"/>
                </w:rPr>
                <w:t>C0010/R0530</w:t>
              </w:r>
            </w:ins>
          </w:p>
        </w:tc>
        <w:tc>
          <w:tcPr>
            <w:tcW w:w="2103" w:type="dxa"/>
            <w:tcBorders>
              <w:top w:val="nil"/>
              <w:left w:val="nil"/>
              <w:bottom w:val="single" w:sz="4" w:space="0" w:color="auto"/>
              <w:right w:val="single" w:sz="4" w:space="0" w:color="auto"/>
            </w:tcBorders>
            <w:shd w:val="clear" w:color="auto" w:fill="auto"/>
            <w:noWrap/>
            <w:hideMark/>
          </w:tcPr>
          <w:p w14:paraId="1E5A4507" w14:textId="77777777" w:rsidR="00DC5353" w:rsidRPr="00FF353C" w:rsidRDefault="00DC5353" w:rsidP="00216F5F">
            <w:pPr>
              <w:jc w:val="left"/>
              <w:rPr>
                <w:ins w:id="4019" w:author="Author"/>
                <w:color w:val="000000"/>
                <w:lang w:val="en-GB"/>
              </w:rPr>
            </w:pPr>
            <w:ins w:id="4020" w:author="Author">
              <w:r w:rsidRPr="00FF353C">
                <w:rPr>
                  <w:color w:val="000000"/>
                  <w:lang w:val="en-GB"/>
                </w:rPr>
                <w:t>Other risk</w:t>
              </w:r>
            </w:ins>
          </w:p>
        </w:tc>
        <w:tc>
          <w:tcPr>
            <w:tcW w:w="4701" w:type="dxa"/>
            <w:tcBorders>
              <w:top w:val="nil"/>
              <w:left w:val="nil"/>
              <w:bottom w:val="single" w:sz="4" w:space="0" w:color="auto"/>
              <w:right w:val="single" w:sz="4" w:space="0" w:color="auto"/>
            </w:tcBorders>
            <w:shd w:val="clear" w:color="auto" w:fill="auto"/>
            <w:noWrap/>
            <w:hideMark/>
          </w:tcPr>
          <w:p w14:paraId="3E60B199" w14:textId="2DE23D75" w:rsidR="00B468AA" w:rsidRPr="00FF353C" w:rsidDel="0056705C" w:rsidRDefault="00B468AA" w:rsidP="00216F5F">
            <w:pPr>
              <w:jc w:val="left"/>
              <w:rPr>
                <w:ins w:id="4021" w:author="Author"/>
                <w:del w:id="4022" w:author="Author"/>
                <w:lang w:val="en-GB"/>
              </w:rPr>
            </w:pPr>
            <w:ins w:id="4023" w:author="Author">
              <w:del w:id="4024" w:author="Author">
                <w:r w:rsidRPr="00FF353C" w:rsidDel="0056705C">
                  <w:rPr>
                    <w:color w:val="000000"/>
                    <w:lang w:val="en-GB"/>
                  </w:rPr>
                  <w:delText>Capital charge not allocated to the categories listed here.</w:delText>
                </w:r>
              </w:del>
            </w:ins>
          </w:p>
          <w:p w14:paraId="3169BDB9" w14:textId="16B304A4" w:rsidR="00DC5353" w:rsidRPr="00FF353C" w:rsidRDefault="00DC5353" w:rsidP="00216F5F">
            <w:pPr>
              <w:jc w:val="left"/>
              <w:rPr>
                <w:ins w:id="4025" w:author="Author"/>
                <w:color w:val="000000"/>
                <w:lang w:val="en-GB"/>
              </w:rPr>
            </w:pPr>
            <w:ins w:id="4026" w:author="Author">
              <w:r w:rsidRPr="00FF353C">
                <w:rPr>
                  <w:lang w:val="en-GB"/>
                </w:rPr>
                <w:t xml:space="preserve">Same as </w:t>
              </w:r>
              <w:r w:rsidR="008F4EA1" w:rsidRPr="00FF353C">
                <w:rPr>
                  <w:lang w:val="en-GB"/>
                </w:rPr>
                <w:t>S.26.08</w:t>
              </w:r>
              <w:r w:rsidRPr="00FF353C">
                <w:rPr>
                  <w:lang w:val="en-GB"/>
                </w:rPr>
                <w:t>.01 C0010/R0530.</w:t>
              </w:r>
            </w:ins>
          </w:p>
        </w:tc>
      </w:tr>
      <w:tr w:rsidR="00DC5353" w:rsidRPr="00FF353C" w14:paraId="2C0E7847" w14:textId="77777777" w:rsidTr="00216F5F">
        <w:trPr>
          <w:trHeight w:val="300"/>
          <w:ins w:id="4027" w:author="Author"/>
        </w:trPr>
        <w:tc>
          <w:tcPr>
            <w:tcW w:w="2583" w:type="dxa"/>
            <w:tcBorders>
              <w:top w:val="nil"/>
              <w:left w:val="single" w:sz="4" w:space="0" w:color="auto"/>
              <w:bottom w:val="single" w:sz="4" w:space="0" w:color="auto"/>
              <w:right w:val="single" w:sz="4" w:space="0" w:color="auto"/>
            </w:tcBorders>
            <w:shd w:val="clear" w:color="auto" w:fill="auto"/>
            <w:noWrap/>
          </w:tcPr>
          <w:p w14:paraId="59E81B2C" w14:textId="42E61E76" w:rsidR="00DC5353" w:rsidRPr="00FF353C" w:rsidRDefault="00DC5353" w:rsidP="00216F5F">
            <w:pPr>
              <w:jc w:val="left"/>
              <w:rPr>
                <w:ins w:id="4028" w:author="Author"/>
                <w:color w:val="000000"/>
                <w:lang w:val="en-GB"/>
              </w:rPr>
            </w:pPr>
            <w:ins w:id="4029" w:author="Author">
              <w:r w:rsidRPr="00FF353C">
                <w:rPr>
                  <w:color w:val="000000"/>
                  <w:lang w:val="en-GB"/>
                </w:rPr>
                <w:t>C0050</w:t>
              </w:r>
              <w:r w:rsidR="0093744F">
                <w:rPr>
                  <w:color w:val="000000"/>
                  <w:lang w:val="en-GB"/>
                </w:rPr>
                <w:t>/R0020-R0530</w:t>
              </w:r>
            </w:ins>
          </w:p>
        </w:tc>
        <w:tc>
          <w:tcPr>
            <w:tcW w:w="2103" w:type="dxa"/>
            <w:tcBorders>
              <w:top w:val="nil"/>
              <w:left w:val="nil"/>
              <w:bottom w:val="single" w:sz="4" w:space="0" w:color="auto"/>
              <w:right w:val="single" w:sz="4" w:space="0" w:color="auto"/>
            </w:tcBorders>
            <w:shd w:val="clear" w:color="auto" w:fill="auto"/>
            <w:noWrap/>
          </w:tcPr>
          <w:p w14:paraId="38675FD8" w14:textId="77777777" w:rsidR="00DC5353" w:rsidRPr="00FF353C" w:rsidRDefault="00DC5353" w:rsidP="00216F5F">
            <w:pPr>
              <w:jc w:val="left"/>
              <w:rPr>
                <w:ins w:id="4030" w:author="Author"/>
                <w:color w:val="000000"/>
                <w:lang w:val="en-GB"/>
              </w:rPr>
            </w:pPr>
            <w:ins w:id="4031" w:author="Author">
              <w:r w:rsidRPr="00FF353C">
                <w:rPr>
                  <w:lang w:val="en-GB" w:eastAsia="es-ES"/>
                </w:rPr>
                <w:t>Allocation from adjustments due to RFF and Matching adjustment portfolios</w:t>
              </w:r>
            </w:ins>
          </w:p>
        </w:tc>
        <w:tc>
          <w:tcPr>
            <w:tcW w:w="4701" w:type="dxa"/>
            <w:tcBorders>
              <w:top w:val="nil"/>
              <w:left w:val="nil"/>
              <w:bottom w:val="single" w:sz="4" w:space="0" w:color="auto"/>
              <w:right w:val="single" w:sz="4" w:space="0" w:color="auto"/>
            </w:tcBorders>
            <w:shd w:val="clear" w:color="auto" w:fill="auto"/>
            <w:noWrap/>
          </w:tcPr>
          <w:p w14:paraId="70D4BAC8" w14:textId="77777777" w:rsidR="00DC5353" w:rsidRPr="00FF353C" w:rsidRDefault="00DC5353" w:rsidP="00216F5F">
            <w:pPr>
              <w:jc w:val="left"/>
              <w:rPr>
                <w:ins w:id="4032" w:author="Author"/>
                <w:color w:val="000000"/>
                <w:lang w:val="en-GB"/>
              </w:rPr>
            </w:pPr>
            <w:ins w:id="4033" w:author="Author">
              <w:r w:rsidRPr="00FF353C">
                <w:rPr>
                  <w:lang w:val="en-GB" w:eastAsia="es-ES"/>
                </w:rPr>
                <w:t>Where applicable, part of the adjustment allocated to each risk module according to the procedure described in the general comments. This amount shall be positive.</w:t>
              </w:r>
            </w:ins>
          </w:p>
        </w:tc>
      </w:tr>
      <w:tr w:rsidR="00DC5353" w:rsidRPr="00FF353C" w14:paraId="7230119B" w14:textId="77777777" w:rsidTr="00216F5F">
        <w:trPr>
          <w:trHeight w:val="300"/>
          <w:ins w:id="4034" w:author="Author"/>
        </w:trPr>
        <w:tc>
          <w:tcPr>
            <w:tcW w:w="2583" w:type="dxa"/>
            <w:tcBorders>
              <w:top w:val="nil"/>
              <w:left w:val="single" w:sz="4" w:space="0" w:color="auto"/>
              <w:bottom w:val="single" w:sz="4" w:space="0" w:color="auto"/>
              <w:right w:val="single" w:sz="4" w:space="0" w:color="auto"/>
            </w:tcBorders>
            <w:shd w:val="clear" w:color="auto" w:fill="auto"/>
            <w:noWrap/>
          </w:tcPr>
          <w:p w14:paraId="42290BBE" w14:textId="47473E86" w:rsidR="00DC5353" w:rsidRPr="00FF353C" w:rsidRDefault="00DC5353" w:rsidP="00216F5F">
            <w:pPr>
              <w:jc w:val="left"/>
              <w:rPr>
                <w:ins w:id="4035" w:author="Author"/>
                <w:color w:val="000000"/>
                <w:lang w:val="en-GB"/>
              </w:rPr>
            </w:pPr>
            <w:ins w:id="4036" w:author="Author">
              <w:r w:rsidRPr="00FF353C">
                <w:rPr>
                  <w:color w:val="000000"/>
                  <w:lang w:val="en-GB"/>
                </w:rPr>
                <w:t>C0060</w:t>
              </w:r>
              <w:r w:rsidR="0093744F">
                <w:rPr>
                  <w:color w:val="000000"/>
                  <w:lang w:val="en-GB"/>
                </w:rPr>
                <w:t>/R0020-R0530</w:t>
              </w:r>
            </w:ins>
          </w:p>
        </w:tc>
        <w:tc>
          <w:tcPr>
            <w:tcW w:w="2103" w:type="dxa"/>
            <w:tcBorders>
              <w:top w:val="nil"/>
              <w:left w:val="nil"/>
              <w:bottom w:val="single" w:sz="4" w:space="0" w:color="auto"/>
              <w:right w:val="single" w:sz="4" w:space="0" w:color="auto"/>
            </w:tcBorders>
            <w:shd w:val="clear" w:color="auto" w:fill="auto"/>
            <w:noWrap/>
          </w:tcPr>
          <w:p w14:paraId="3BB44A98" w14:textId="77777777" w:rsidR="00DC5353" w:rsidRPr="00FF353C" w:rsidRDefault="00DC5353" w:rsidP="00216F5F">
            <w:pPr>
              <w:jc w:val="left"/>
              <w:rPr>
                <w:ins w:id="4037" w:author="Author"/>
                <w:color w:val="000000"/>
                <w:lang w:val="en-GB"/>
              </w:rPr>
            </w:pPr>
            <w:ins w:id="4038" w:author="Author">
              <w:r w:rsidRPr="00FF353C">
                <w:rPr>
                  <w:lang w:val="en-GB" w:eastAsia="es-ES"/>
                </w:rPr>
                <w:t>Consideration of the future management actions regarding technical provisions and/or deferred taxes</w:t>
              </w:r>
            </w:ins>
          </w:p>
        </w:tc>
        <w:tc>
          <w:tcPr>
            <w:tcW w:w="4701" w:type="dxa"/>
            <w:tcBorders>
              <w:top w:val="nil"/>
              <w:left w:val="nil"/>
              <w:bottom w:val="single" w:sz="4" w:space="0" w:color="auto"/>
              <w:right w:val="single" w:sz="4" w:space="0" w:color="auto"/>
            </w:tcBorders>
            <w:shd w:val="clear" w:color="auto" w:fill="auto"/>
            <w:noWrap/>
          </w:tcPr>
          <w:p w14:paraId="0E9E8981" w14:textId="77777777" w:rsidR="00DC5353" w:rsidRPr="00FF353C" w:rsidRDefault="00DC5353" w:rsidP="00216F5F">
            <w:pPr>
              <w:jc w:val="left"/>
              <w:rPr>
                <w:ins w:id="4039" w:author="Author"/>
                <w:lang w:val="en-GB" w:eastAsia="es-ES"/>
              </w:rPr>
            </w:pPr>
            <w:ins w:id="4040" w:author="Author">
              <w:r w:rsidRPr="00FF353C">
                <w:rPr>
                  <w:lang w:val="en-GB" w:eastAsia="es-ES"/>
                </w:rPr>
                <w:t>To identify if the future management actions relating to the loss absorbing capacity of technical provisions and/or deferred taxes are embedded in the calculation, the following closed list of options shall be used:</w:t>
              </w:r>
            </w:ins>
          </w:p>
          <w:p w14:paraId="730DDCFF" w14:textId="77777777" w:rsidR="00DC5353" w:rsidRPr="00FF353C" w:rsidRDefault="00DC5353" w:rsidP="00216F5F">
            <w:pPr>
              <w:jc w:val="left"/>
              <w:rPr>
                <w:ins w:id="4041" w:author="Author"/>
                <w:lang w:val="en-GB" w:eastAsia="es-ES"/>
              </w:rPr>
            </w:pPr>
            <w:ins w:id="4042" w:author="Author">
              <w:r w:rsidRPr="00FF353C">
                <w:rPr>
                  <w:lang w:val="en-GB" w:eastAsia="es-ES"/>
                </w:rPr>
                <w:t>1 - Future management actions regarding the loss–absorbing capacity of technical provisions embedded within the component</w:t>
              </w:r>
            </w:ins>
          </w:p>
          <w:p w14:paraId="75E4193F" w14:textId="77777777" w:rsidR="00DC5353" w:rsidRPr="00FF353C" w:rsidRDefault="00DC5353" w:rsidP="00216F5F">
            <w:pPr>
              <w:jc w:val="left"/>
              <w:rPr>
                <w:ins w:id="4043" w:author="Author"/>
                <w:lang w:val="en-GB" w:eastAsia="es-ES"/>
              </w:rPr>
            </w:pPr>
            <w:ins w:id="4044" w:author="Author">
              <w:r w:rsidRPr="00FF353C">
                <w:rPr>
                  <w:lang w:val="en-GB" w:eastAsia="es-ES"/>
                </w:rPr>
                <w:t>2 - Future management actions regarding the loss–absorbing capacity of deferred taxes embedded within the component</w:t>
              </w:r>
            </w:ins>
          </w:p>
          <w:p w14:paraId="4AA97468" w14:textId="77777777" w:rsidR="00DC5353" w:rsidRPr="00FF353C" w:rsidRDefault="00DC5353" w:rsidP="00216F5F">
            <w:pPr>
              <w:jc w:val="left"/>
              <w:rPr>
                <w:ins w:id="4045" w:author="Author"/>
                <w:lang w:val="en-GB" w:eastAsia="es-ES"/>
              </w:rPr>
            </w:pPr>
            <w:ins w:id="4046" w:author="Author">
              <w:r w:rsidRPr="00FF353C">
                <w:rPr>
                  <w:lang w:val="en-GB" w:eastAsia="es-ES"/>
                </w:rPr>
                <w:t xml:space="preserve">3 - Future management actions regarding the loss–absorbing capacity of technical provisions and deferred taxes embedded </w:t>
              </w:r>
              <w:r w:rsidRPr="00FF353C">
                <w:rPr>
                  <w:lang w:val="en-GB" w:eastAsia="es-ES"/>
                </w:rPr>
                <w:lastRenderedPageBreak/>
                <w:t>within the component</w:t>
              </w:r>
            </w:ins>
          </w:p>
          <w:p w14:paraId="61E3909F" w14:textId="77777777" w:rsidR="00DC5353" w:rsidRPr="00FF353C" w:rsidRDefault="00DC5353" w:rsidP="00216F5F">
            <w:pPr>
              <w:jc w:val="left"/>
              <w:rPr>
                <w:ins w:id="4047" w:author="Author"/>
                <w:color w:val="000000"/>
                <w:lang w:val="en-GB"/>
              </w:rPr>
            </w:pPr>
            <w:ins w:id="4048" w:author="Author">
              <w:r w:rsidRPr="00FF353C">
                <w:rPr>
                  <w:lang w:val="en-GB" w:eastAsia="es-ES"/>
                </w:rPr>
                <w:t>4 - No embedded consideration of future management actions.</w:t>
              </w:r>
            </w:ins>
          </w:p>
        </w:tc>
      </w:tr>
      <w:tr w:rsidR="00DC5353" w:rsidRPr="00FF353C" w14:paraId="70D258D6" w14:textId="77777777" w:rsidTr="00216F5F">
        <w:trPr>
          <w:trHeight w:val="300"/>
          <w:ins w:id="4049" w:author="Author"/>
        </w:trPr>
        <w:tc>
          <w:tcPr>
            <w:tcW w:w="2583" w:type="dxa"/>
            <w:tcBorders>
              <w:top w:val="nil"/>
              <w:left w:val="single" w:sz="4" w:space="0" w:color="auto"/>
              <w:bottom w:val="single" w:sz="4" w:space="0" w:color="auto"/>
              <w:right w:val="single" w:sz="4" w:space="0" w:color="auto"/>
            </w:tcBorders>
            <w:shd w:val="clear" w:color="auto" w:fill="auto"/>
            <w:noWrap/>
          </w:tcPr>
          <w:p w14:paraId="39204C17" w14:textId="5E08D486" w:rsidR="00DC5353" w:rsidRPr="00FF353C" w:rsidRDefault="00DC5353" w:rsidP="00216F5F">
            <w:pPr>
              <w:jc w:val="left"/>
              <w:rPr>
                <w:ins w:id="4050" w:author="Author"/>
                <w:color w:val="000000"/>
                <w:lang w:val="en-GB"/>
              </w:rPr>
            </w:pPr>
            <w:ins w:id="4051" w:author="Author">
              <w:r w:rsidRPr="00FF353C">
                <w:rPr>
                  <w:color w:val="000000"/>
                  <w:lang w:val="en-GB"/>
                </w:rPr>
                <w:lastRenderedPageBreak/>
                <w:t>C0070</w:t>
              </w:r>
              <w:r w:rsidR="0093744F">
                <w:rPr>
                  <w:color w:val="000000"/>
                  <w:lang w:val="en-GB"/>
                </w:rPr>
                <w:t>/R0020-R0530</w:t>
              </w:r>
            </w:ins>
          </w:p>
        </w:tc>
        <w:tc>
          <w:tcPr>
            <w:tcW w:w="2103" w:type="dxa"/>
            <w:tcBorders>
              <w:top w:val="nil"/>
              <w:left w:val="nil"/>
              <w:bottom w:val="single" w:sz="4" w:space="0" w:color="auto"/>
              <w:right w:val="single" w:sz="4" w:space="0" w:color="auto"/>
            </w:tcBorders>
            <w:shd w:val="clear" w:color="auto" w:fill="auto"/>
            <w:noWrap/>
          </w:tcPr>
          <w:p w14:paraId="2713CDAC" w14:textId="77777777" w:rsidR="00DC5353" w:rsidRPr="00FF353C" w:rsidRDefault="00DC5353" w:rsidP="00216F5F">
            <w:pPr>
              <w:jc w:val="left"/>
              <w:rPr>
                <w:ins w:id="4052" w:author="Author"/>
                <w:color w:val="000000"/>
                <w:lang w:val="en-GB"/>
              </w:rPr>
            </w:pPr>
            <w:ins w:id="4053" w:author="Author">
              <w:r w:rsidRPr="00FF353C">
                <w:rPr>
                  <w:lang w:val="en-GB" w:eastAsia="es-ES"/>
                </w:rPr>
                <w:t>Amount modelled</w:t>
              </w:r>
            </w:ins>
          </w:p>
        </w:tc>
        <w:tc>
          <w:tcPr>
            <w:tcW w:w="4701" w:type="dxa"/>
            <w:tcBorders>
              <w:top w:val="nil"/>
              <w:left w:val="nil"/>
              <w:bottom w:val="single" w:sz="4" w:space="0" w:color="auto"/>
              <w:right w:val="single" w:sz="4" w:space="0" w:color="auto"/>
            </w:tcBorders>
            <w:shd w:val="clear" w:color="auto" w:fill="auto"/>
            <w:noWrap/>
          </w:tcPr>
          <w:p w14:paraId="3DC6059E" w14:textId="77777777" w:rsidR="00DC5353" w:rsidRPr="00FF353C" w:rsidRDefault="00DC5353" w:rsidP="00216F5F">
            <w:pPr>
              <w:jc w:val="left"/>
              <w:rPr>
                <w:ins w:id="4054" w:author="Author"/>
                <w:color w:val="000000"/>
                <w:lang w:val="en-GB"/>
              </w:rPr>
            </w:pPr>
            <w:ins w:id="4055" w:author="Author">
              <w:r w:rsidRPr="00FF353C">
                <w:rPr>
                  <w:lang w:val="en-GB" w:eastAsia="es-ES"/>
                </w:rPr>
                <w:t>For each component this cell represents the amount calculated according to the partial internal model.</w:t>
              </w:r>
            </w:ins>
          </w:p>
        </w:tc>
      </w:tr>
      <w:tr w:rsidR="00DC5353" w:rsidRPr="00FF353C" w14:paraId="4D42723B" w14:textId="77777777" w:rsidTr="00216F5F">
        <w:trPr>
          <w:trHeight w:val="300"/>
          <w:ins w:id="4056" w:author="Author"/>
        </w:trPr>
        <w:tc>
          <w:tcPr>
            <w:tcW w:w="2583" w:type="dxa"/>
            <w:tcBorders>
              <w:top w:val="nil"/>
              <w:left w:val="single" w:sz="4" w:space="0" w:color="auto"/>
              <w:bottom w:val="single" w:sz="4" w:space="0" w:color="auto"/>
              <w:right w:val="single" w:sz="4" w:space="0" w:color="auto"/>
            </w:tcBorders>
            <w:shd w:val="clear" w:color="auto" w:fill="auto"/>
            <w:noWrap/>
          </w:tcPr>
          <w:p w14:paraId="50A6ECCC" w14:textId="77777777" w:rsidR="00DC5353" w:rsidRPr="00FF353C" w:rsidRDefault="00DC5353" w:rsidP="00216F5F">
            <w:pPr>
              <w:jc w:val="left"/>
              <w:rPr>
                <w:ins w:id="4057" w:author="Author"/>
                <w:color w:val="000000"/>
                <w:lang w:val="en-GB"/>
              </w:rPr>
            </w:pPr>
            <w:ins w:id="4058" w:author="Author">
              <w:r w:rsidRPr="00FF353C">
                <w:rPr>
                  <w:lang w:val="en-GB" w:eastAsia="es-ES"/>
                </w:rPr>
                <w:t>R0110/C0100</w:t>
              </w:r>
            </w:ins>
          </w:p>
        </w:tc>
        <w:tc>
          <w:tcPr>
            <w:tcW w:w="2103" w:type="dxa"/>
            <w:tcBorders>
              <w:top w:val="nil"/>
              <w:left w:val="nil"/>
              <w:bottom w:val="single" w:sz="4" w:space="0" w:color="auto"/>
              <w:right w:val="single" w:sz="4" w:space="0" w:color="auto"/>
            </w:tcBorders>
            <w:shd w:val="clear" w:color="auto" w:fill="auto"/>
            <w:noWrap/>
          </w:tcPr>
          <w:p w14:paraId="2ED72D0B" w14:textId="6BDCAEFF" w:rsidR="00DC5353" w:rsidRPr="00FF353C" w:rsidRDefault="00DC5353" w:rsidP="00216F5F">
            <w:pPr>
              <w:jc w:val="left"/>
              <w:rPr>
                <w:ins w:id="4059" w:author="Author"/>
                <w:color w:val="000000"/>
                <w:lang w:val="en-GB"/>
              </w:rPr>
            </w:pPr>
            <w:ins w:id="4060" w:author="Author">
              <w:r w:rsidRPr="00FF353C">
                <w:rPr>
                  <w:lang w:val="en-GB" w:eastAsia="es-ES"/>
                </w:rPr>
                <w:t>Total</w:t>
              </w:r>
              <w:del w:id="4061" w:author="Author">
                <w:r w:rsidRPr="00FF353C" w:rsidDel="00F83E31">
                  <w:rPr>
                    <w:lang w:val="en-GB" w:eastAsia="es-ES"/>
                  </w:rPr>
                  <w:delText xml:space="preserve"> of</w:delText>
                </w:r>
              </w:del>
              <w:r w:rsidR="008E07AB">
                <w:rPr>
                  <w:lang w:val="en-GB" w:eastAsia="es-ES"/>
                </w:rPr>
                <w:t xml:space="preserve"> </w:t>
              </w:r>
              <w:del w:id="4062" w:author="Author">
                <w:r w:rsidRPr="00FF353C" w:rsidDel="00F83E31">
                  <w:rPr>
                    <w:lang w:val="en-GB" w:eastAsia="es-ES"/>
                  </w:rPr>
                  <w:delText xml:space="preserve"> </w:delText>
                </w:r>
              </w:del>
              <w:r w:rsidRPr="00FF353C">
                <w:rPr>
                  <w:lang w:val="en-GB" w:eastAsia="es-ES"/>
                </w:rPr>
                <w:t>undiversified components</w:t>
              </w:r>
            </w:ins>
          </w:p>
        </w:tc>
        <w:tc>
          <w:tcPr>
            <w:tcW w:w="4701" w:type="dxa"/>
            <w:tcBorders>
              <w:top w:val="nil"/>
              <w:left w:val="nil"/>
              <w:bottom w:val="single" w:sz="4" w:space="0" w:color="auto"/>
              <w:right w:val="single" w:sz="4" w:space="0" w:color="auto"/>
            </w:tcBorders>
            <w:shd w:val="clear" w:color="auto" w:fill="auto"/>
            <w:noWrap/>
          </w:tcPr>
          <w:p w14:paraId="0FE7DE29" w14:textId="77777777" w:rsidR="00DC5353" w:rsidRPr="00FF353C" w:rsidRDefault="00DC5353" w:rsidP="00216F5F">
            <w:pPr>
              <w:jc w:val="left"/>
              <w:rPr>
                <w:ins w:id="4063" w:author="Author"/>
                <w:lang w:val="en-GB" w:eastAsia="es-ES"/>
              </w:rPr>
            </w:pPr>
            <w:ins w:id="4064" w:author="Author">
              <w:r w:rsidRPr="00FF353C">
                <w:rPr>
                  <w:lang w:val="en-GB" w:eastAsia="es-ES"/>
                </w:rPr>
                <w:t>Sum of all components.</w:t>
              </w:r>
            </w:ins>
          </w:p>
        </w:tc>
      </w:tr>
      <w:tr w:rsidR="00DC5353" w:rsidRPr="00FF353C" w14:paraId="12C4CA49" w14:textId="77777777" w:rsidTr="00216F5F">
        <w:trPr>
          <w:trHeight w:val="300"/>
          <w:ins w:id="4065" w:author="Author"/>
        </w:trPr>
        <w:tc>
          <w:tcPr>
            <w:tcW w:w="2583" w:type="dxa"/>
            <w:tcBorders>
              <w:top w:val="nil"/>
              <w:left w:val="single" w:sz="4" w:space="0" w:color="auto"/>
              <w:bottom w:val="single" w:sz="4" w:space="0" w:color="auto"/>
              <w:right w:val="single" w:sz="4" w:space="0" w:color="auto"/>
            </w:tcBorders>
            <w:shd w:val="clear" w:color="auto" w:fill="auto"/>
            <w:noWrap/>
          </w:tcPr>
          <w:p w14:paraId="09252923" w14:textId="77777777" w:rsidR="00DC5353" w:rsidRPr="00FF353C" w:rsidRDefault="00DC5353" w:rsidP="00216F5F">
            <w:pPr>
              <w:jc w:val="left"/>
              <w:rPr>
                <w:ins w:id="4066" w:author="Author"/>
                <w:color w:val="000000"/>
                <w:lang w:val="en-GB"/>
              </w:rPr>
            </w:pPr>
            <w:ins w:id="4067" w:author="Author">
              <w:r w:rsidRPr="00FF353C">
                <w:rPr>
                  <w:lang w:val="en-GB" w:eastAsia="es-ES"/>
                </w:rPr>
                <w:t>R0060/C0100</w:t>
              </w:r>
            </w:ins>
          </w:p>
        </w:tc>
        <w:tc>
          <w:tcPr>
            <w:tcW w:w="2103" w:type="dxa"/>
            <w:tcBorders>
              <w:top w:val="nil"/>
              <w:left w:val="nil"/>
              <w:bottom w:val="single" w:sz="4" w:space="0" w:color="auto"/>
              <w:right w:val="single" w:sz="4" w:space="0" w:color="auto"/>
            </w:tcBorders>
            <w:shd w:val="clear" w:color="auto" w:fill="auto"/>
            <w:noWrap/>
          </w:tcPr>
          <w:p w14:paraId="71A7E62C" w14:textId="77777777" w:rsidR="00DC5353" w:rsidRPr="00FF353C" w:rsidRDefault="00DC5353" w:rsidP="00216F5F">
            <w:pPr>
              <w:jc w:val="left"/>
              <w:rPr>
                <w:ins w:id="4068" w:author="Author"/>
                <w:color w:val="000000"/>
                <w:lang w:val="en-GB"/>
              </w:rPr>
            </w:pPr>
            <w:ins w:id="4069" w:author="Author">
              <w:r w:rsidRPr="00FF353C">
                <w:rPr>
                  <w:lang w:val="en-GB" w:eastAsia="es-ES"/>
                </w:rPr>
                <w:t>Diversification</w:t>
              </w:r>
            </w:ins>
          </w:p>
        </w:tc>
        <w:tc>
          <w:tcPr>
            <w:tcW w:w="4701" w:type="dxa"/>
            <w:tcBorders>
              <w:top w:val="nil"/>
              <w:left w:val="nil"/>
              <w:bottom w:val="single" w:sz="4" w:space="0" w:color="auto"/>
              <w:right w:val="single" w:sz="4" w:space="0" w:color="auto"/>
            </w:tcBorders>
            <w:shd w:val="clear" w:color="auto" w:fill="auto"/>
            <w:noWrap/>
          </w:tcPr>
          <w:p w14:paraId="51362A9B" w14:textId="77777777" w:rsidR="00DC5353" w:rsidRPr="00FF353C" w:rsidRDefault="00DC5353" w:rsidP="00216F5F">
            <w:pPr>
              <w:jc w:val="left"/>
              <w:rPr>
                <w:ins w:id="4070" w:author="Author"/>
                <w:lang w:val="en-GB" w:eastAsia="es-ES"/>
              </w:rPr>
            </w:pPr>
            <w:ins w:id="4071" w:author="Author">
              <w:r w:rsidRPr="00FF353C">
                <w:rPr>
                  <w:lang w:val="en-GB" w:eastAsia="es-ES"/>
                </w:rPr>
                <w:t>The total amount of the diversification among components reported in C0030.</w:t>
              </w:r>
            </w:ins>
          </w:p>
          <w:p w14:paraId="260D69A2" w14:textId="77777777" w:rsidR="00DC5353" w:rsidRPr="00FF353C" w:rsidRDefault="00DC5353" w:rsidP="00216F5F">
            <w:pPr>
              <w:jc w:val="left"/>
              <w:rPr>
                <w:ins w:id="4072" w:author="Author"/>
                <w:lang w:val="en-GB" w:eastAsia="es-ES"/>
              </w:rPr>
            </w:pPr>
            <w:ins w:id="4073" w:author="Author">
              <w:r w:rsidRPr="00FF353C">
                <w:rPr>
                  <w:lang w:val="en-GB" w:eastAsia="es-ES"/>
                </w:rPr>
                <w:t>This amount does not include diversification effects inside each component, which shall be embedded in the values reported in C0030.</w:t>
              </w:r>
            </w:ins>
          </w:p>
          <w:p w14:paraId="6B9A1FD9" w14:textId="77777777" w:rsidR="00DC5353" w:rsidRPr="00FF353C" w:rsidRDefault="00DC5353" w:rsidP="00216F5F">
            <w:pPr>
              <w:jc w:val="left"/>
              <w:rPr>
                <w:ins w:id="4074" w:author="Author"/>
                <w:lang w:val="en-GB" w:eastAsia="es-ES"/>
              </w:rPr>
            </w:pPr>
            <w:ins w:id="4075" w:author="Author">
              <w:r w:rsidRPr="00FF353C">
                <w:rPr>
                  <w:lang w:val="en-GB" w:eastAsia="es-ES"/>
                </w:rPr>
                <w:t>This amount should be reported as negative value.</w:t>
              </w:r>
            </w:ins>
          </w:p>
        </w:tc>
      </w:tr>
      <w:tr w:rsidR="00DC5353" w:rsidRPr="00FF353C" w14:paraId="3113A8AA" w14:textId="77777777" w:rsidTr="00216F5F">
        <w:trPr>
          <w:trHeight w:val="300"/>
          <w:ins w:id="4076" w:author="Author"/>
        </w:trPr>
        <w:tc>
          <w:tcPr>
            <w:tcW w:w="2583" w:type="dxa"/>
            <w:tcBorders>
              <w:top w:val="nil"/>
              <w:left w:val="single" w:sz="4" w:space="0" w:color="auto"/>
              <w:bottom w:val="single" w:sz="4" w:space="0" w:color="auto"/>
              <w:right w:val="single" w:sz="4" w:space="0" w:color="auto"/>
            </w:tcBorders>
            <w:shd w:val="clear" w:color="auto" w:fill="auto"/>
            <w:noWrap/>
          </w:tcPr>
          <w:p w14:paraId="22910F23" w14:textId="77777777" w:rsidR="00DC5353" w:rsidRPr="00FF353C" w:rsidRDefault="00DC5353" w:rsidP="00216F5F">
            <w:pPr>
              <w:jc w:val="left"/>
              <w:rPr>
                <w:ins w:id="4077" w:author="Author"/>
                <w:color w:val="000000"/>
                <w:lang w:val="en-GB"/>
              </w:rPr>
            </w:pPr>
            <w:ins w:id="4078" w:author="Author">
              <w:r w:rsidRPr="00FF353C">
                <w:rPr>
                  <w:lang w:val="en-GB" w:eastAsia="es-ES"/>
                </w:rPr>
                <w:t>R0120/C0100</w:t>
              </w:r>
            </w:ins>
          </w:p>
        </w:tc>
        <w:tc>
          <w:tcPr>
            <w:tcW w:w="2103" w:type="dxa"/>
            <w:tcBorders>
              <w:top w:val="nil"/>
              <w:left w:val="nil"/>
              <w:bottom w:val="single" w:sz="4" w:space="0" w:color="auto"/>
              <w:right w:val="single" w:sz="4" w:space="0" w:color="auto"/>
            </w:tcBorders>
            <w:shd w:val="clear" w:color="auto" w:fill="auto"/>
            <w:noWrap/>
          </w:tcPr>
          <w:p w14:paraId="31FE8988" w14:textId="77777777" w:rsidR="00DC5353" w:rsidRPr="00FF353C" w:rsidRDefault="00DC5353" w:rsidP="00216F5F">
            <w:pPr>
              <w:jc w:val="left"/>
              <w:rPr>
                <w:ins w:id="4079" w:author="Author"/>
                <w:color w:val="000000"/>
                <w:lang w:val="en-GB"/>
              </w:rPr>
            </w:pPr>
            <w:ins w:id="4080" w:author="Author">
              <w:r w:rsidRPr="00FF353C">
                <w:rPr>
                  <w:lang w:val="en-GB" w:eastAsia="es-ES"/>
                </w:rPr>
                <w:t>Adjustment due to RFF/MAP nSCR aggregation</w:t>
              </w:r>
            </w:ins>
          </w:p>
        </w:tc>
        <w:tc>
          <w:tcPr>
            <w:tcW w:w="4701" w:type="dxa"/>
            <w:tcBorders>
              <w:top w:val="nil"/>
              <w:left w:val="nil"/>
              <w:bottom w:val="single" w:sz="4" w:space="0" w:color="auto"/>
              <w:right w:val="single" w:sz="4" w:space="0" w:color="auto"/>
            </w:tcBorders>
            <w:shd w:val="clear" w:color="auto" w:fill="auto"/>
            <w:noWrap/>
          </w:tcPr>
          <w:p w14:paraId="0CEEFBC1" w14:textId="77777777" w:rsidR="00DC5353" w:rsidRPr="00FF353C" w:rsidRDefault="00DC5353" w:rsidP="00216F5F">
            <w:pPr>
              <w:jc w:val="left"/>
              <w:rPr>
                <w:ins w:id="4081" w:author="Author"/>
                <w:lang w:val="en-GB" w:eastAsia="es-ES"/>
              </w:rPr>
            </w:pPr>
            <w:ins w:id="4082" w:author="Author">
              <w:r w:rsidRPr="00FF353C">
                <w:rPr>
                  <w:lang w:val="en-GB" w:eastAsia="es-ES"/>
                </w:rPr>
                <w:t>When applicable, adjustment to correct the bias on SCR calculation due to aggregation of RFF/MAP nSCR at risk module level.</w:t>
              </w:r>
            </w:ins>
          </w:p>
          <w:p w14:paraId="473CCA51" w14:textId="77777777" w:rsidR="00DC5353" w:rsidRPr="00FF353C" w:rsidRDefault="00DC5353" w:rsidP="00216F5F">
            <w:pPr>
              <w:jc w:val="left"/>
              <w:rPr>
                <w:ins w:id="4083" w:author="Author"/>
                <w:lang w:val="en-GB" w:eastAsia="es-ES"/>
              </w:rPr>
            </w:pPr>
          </w:p>
          <w:p w14:paraId="022A6FE7" w14:textId="77777777" w:rsidR="00DC5353" w:rsidRPr="00FF353C" w:rsidRDefault="00DC5353" w:rsidP="00216F5F">
            <w:pPr>
              <w:jc w:val="left"/>
              <w:rPr>
                <w:ins w:id="4084" w:author="Author"/>
                <w:lang w:val="en-GB" w:eastAsia="es-ES"/>
              </w:rPr>
            </w:pPr>
            <w:ins w:id="4085" w:author="Author">
              <w:r w:rsidRPr="00FF353C">
                <w:rPr>
                  <w:lang w:val="en-GB" w:eastAsia="es-ES"/>
                </w:rPr>
                <w:t>Applicable only for partial internal models.</w:t>
              </w:r>
            </w:ins>
          </w:p>
        </w:tc>
      </w:tr>
      <w:tr w:rsidR="00DC5353" w:rsidRPr="00FF353C" w14:paraId="07E318A0" w14:textId="77777777" w:rsidTr="00216F5F">
        <w:trPr>
          <w:trHeight w:val="300"/>
          <w:ins w:id="4086" w:author="Author"/>
        </w:trPr>
        <w:tc>
          <w:tcPr>
            <w:tcW w:w="2583" w:type="dxa"/>
            <w:tcBorders>
              <w:top w:val="nil"/>
              <w:left w:val="single" w:sz="4" w:space="0" w:color="auto"/>
              <w:bottom w:val="single" w:sz="4" w:space="0" w:color="auto"/>
              <w:right w:val="single" w:sz="4" w:space="0" w:color="auto"/>
            </w:tcBorders>
            <w:shd w:val="clear" w:color="auto" w:fill="auto"/>
            <w:noWrap/>
          </w:tcPr>
          <w:p w14:paraId="5A3A60FE" w14:textId="77777777" w:rsidR="00DC5353" w:rsidRPr="00FF353C" w:rsidRDefault="00DC5353" w:rsidP="00216F5F">
            <w:pPr>
              <w:jc w:val="left"/>
              <w:rPr>
                <w:ins w:id="4087" w:author="Author"/>
                <w:color w:val="000000"/>
                <w:lang w:val="en-GB"/>
              </w:rPr>
            </w:pPr>
            <w:ins w:id="4088" w:author="Author">
              <w:r w:rsidRPr="00FF353C">
                <w:rPr>
                  <w:lang w:val="en-GB" w:eastAsia="es-ES"/>
                </w:rPr>
                <w:t>R0160/C0100</w:t>
              </w:r>
            </w:ins>
          </w:p>
        </w:tc>
        <w:tc>
          <w:tcPr>
            <w:tcW w:w="2103" w:type="dxa"/>
            <w:tcBorders>
              <w:top w:val="nil"/>
              <w:left w:val="nil"/>
              <w:bottom w:val="single" w:sz="4" w:space="0" w:color="auto"/>
              <w:right w:val="single" w:sz="4" w:space="0" w:color="auto"/>
            </w:tcBorders>
            <w:shd w:val="clear" w:color="auto" w:fill="auto"/>
            <w:noWrap/>
          </w:tcPr>
          <w:p w14:paraId="0CA7DBF3" w14:textId="77777777" w:rsidR="00DC5353" w:rsidRPr="00FF353C" w:rsidRDefault="00DC5353" w:rsidP="00216F5F">
            <w:pPr>
              <w:jc w:val="left"/>
              <w:rPr>
                <w:ins w:id="4089" w:author="Author"/>
                <w:color w:val="000000"/>
                <w:lang w:val="en-GB"/>
              </w:rPr>
            </w:pPr>
            <w:ins w:id="4090" w:author="Author">
              <w:r w:rsidRPr="00FF353C">
                <w:rPr>
                  <w:lang w:val="en-GB" w:eastAsia="es-ES"/>
                </w:rPr>
                <w:t>Capital requirement for business operated in accordance with Art. 4 of Directive 2003/41/EC</w:t>
              </w:r>
            </w:ins>
          </w:p>
        </w:tc>
        <w:tc>
          <w:tcPr>
            <w:tcW w:w="4701" w:type="dxa"/>
            <w:tcBorders>
              <w:top w:val="nil"/>
              <w:left w:val="nil"/>
              <w:bottom w:val="single" w:sz="4" w:space="0" w:color="auto"/>
              <w:right w:val="single" w:sz="4" w:space="0" w:color="auto"/>
            </w:tcBorders>
            <w:shd w:val="clear" w:color="auto" w:fill="auto"/>
            <w:noWrap/>
          </w:tcPr>
          <w:p w14:paraId="1EADAD6E" w14:textId="77777777" w:rsidR="00DC5353" w:rsidRPr="00FF353C" w:rsidRDefault="00DC5353" w:rsidP="00216F5F">
            <w:pPr>
              <w:jc w:val="left"/>
              <w:rPr>
                <w:ins w:id="4091" w:author="Author"/>
                <w:lang w:val="en-GB" w:eastAsia="es-ES"/>
              </w:rPr>
            </w:pPr>
            <w:ins w:id="4092" w:author="Author">
              <w:r w:rsidRPr="00FF353C">
                <w:rPr>
                  <w:lang w:val="en-GB" w:eastAsia="es-ES"/>
                </w:rPr>
                <w:t>Amount of the capital requirement, calculated according to the rules stated in Art. 17 of Directive 2003/41/EC, for ring-fenced funds relating to pension business operated under Art. 4 of Directive 2003/41/EC to which transitional measures are applied. This item is to be reported only during the transitional period.</w:t>
              </w:r>
            </w:ins>
          </w:p>
        </w:tc>
      </w:tr>
      <w:tr w:rsidR="00DC5353" w:rsidRPr="00FF353C" w14:paraId="46C8F9D7" w14:textId="77777777" w:rsidTr="00216F5F">
        <w:trPr>
          <w:trHeight w:val="300"/>
          <w:ins w:id="4093" w:author="Author"/>
        </w:trPr>
        <w:tc>
          <w:tcPr>
            <w:tcW w:w="2583" w:type="dxa"/>
            <w:tcBorders>
              <w:top w:val="nil"/>
              <w:left w:val="single" w:sz="4" w:space="0" w:color="auto"/>
              <w:bottom w:val="single" w:sz="4" w:space="0" w:color="auto"/>
              <w:right w:val="single" w:sz="4" w:space="0" w:color="auto"/>
            </w:tcBorders>
            <w:shd w:val="clear" w:color="auto" w:fill="auto"/>
            <w:noWrap/>
          </w:tcPr>
          <w:p w14:paraId="2E34666D" w14:textId="77777777" w:rsidR="00DC5353" w:rsidRPr="00FF353C" w:rsidRDefault="00DC5353" w:rsidP="00216F5F">
            <w:pPr>
              <w:jc w:val="left"/>
              <w:rPr>
                <w:ins w:id="4094" w:author="Author"/>
                <w:color w:val="000000"/>
                <w:lang w:val="en-GB"/>
              </w:rPr>
            </w:pPr>
            <w:ins w:id="4095" w:author="Author">
              <w:r w:rsidRPr="00FF353C">
                <w:rPr>
                  <w:lang w:val="en-GB" w:eastAsia="es-ES"/>
                </w:rPr>
                <w:t>R0200/C0100</w:t>
              </w:r>
            </w:ins>
          </w:p>
        </w:tc>
        <w:tc>
          <w:tcPr>
            <w:tcW w:w="2103" w:type="dxa"/>
            <w:tcBorders>
              <w:top w:val="nil"/>
              <w:left w:val="nil"/>
              <w:bottom w:val="single" w:sz="4" w:space="0" w:color="auto"/>
              <w:right w:val="single" w:sz="4" w:space="0" w:color="auto"/>
            </w:tcBorders>
            <w:shd w:val="clear" w:color="auto" w:fill="auto"/>
            <w:noWrap/>
          </w:tcPr>
          <w:p w14:paraId="2B4A3532" w14:textId="77777777" w:rsidR="00DC5353" w:rsidRPr="00FF353C" w:rsidRDefault="00DC5353" w:rsidP="00216F5F">
            <w:pPr>
              <w:jc w:val="left"/>
              <w:rPr>
                <w:ins w:id="4096" w:author="Author"/>
                <w:color w:val="000000"/>
                <w:lang w:val="en-GB"/>
              </w:rPr>
            </w:pPr>
            <w:ins w:id="4097" w:author="Author">
              <w:r w:rsidRPr="00FF353C">
                <w:rPr>
                  <w:lang w:val="en-GB" w:eastAsia="es-ES"/>
                </w:rPr>
                <w:t>Solvency capital requirement, excluding capital add-ons</w:t>
              </w:r>
            </w:ins>
          </w:p>
        </w:tc>
        <w:tc>
          <w:tcPr>
            <w:tcW w:w="4701" w:type="dxa"/>
            <w:tcBorders>
              <w:top w:val="nil"/>
              <w:left w:val="nil"/>
              <w:bottom w:val="single" w:sz="4" w:space="0" w:color="auto"/>
              <w:right w:val="single" w:sz="4" w:space="0" w:color="auto"/>
            </w:tcBorders>
            <w:shd w:val="clear" w:color="auto" w:fill="auto"/>
            <w:noWrap/>
          </w:tcPr>
          <w:p w14:paraId="58E79196" w14:textId="77777777" w:rsidR="00DC5353" w:rsidRPr="00FF353C" w:rsidRDefault="00DC5353" w:rsidP="00216F5F">
            <w:pPr>
              <w:jc w:val="left"/>
              <w:rPr>
                <w:ins w:id="4098" w:author="Author"/>
                <w:color w:val="000000"/>
                <w:lang w:val="en-GB"/>
              </w:rPr>
            </w:pPr>
            <w:ins w:id="4099" w:author="Author">
              <w:r w:rsidRPr="00FF353C">
                <w:rPr>
                  <w:lang w:val="en-GB" w:eastAsia="es-ES"/>
                </w:rPr>
                <w:t xml:space="preserve">Amount of the total diversified SCR before any capital add-on. </w:t>
              </w:r>
            </w:ins>
          </w:p>
        </w:tc>
      </w:tr>
      <w:tr w:rsidR="00E93A66" w:rsidRPr="00FF353C" w14:paraId="513986D0" w14:textId="77777777" w:rsidTr="00E93A66">
        <w:trPr>
          <w:trHeight w:val="300"/>
          <w:ins w:id="4100" w:author="Author"/>
        </w:trPr>
        <w:tc>
          <w:tcPr>
            <w:tcW w:w="2583" w:type="dxa"/>
            <w:tcBorders>
              <w:top w:val="nil"/>
              <w:left w:val="single" w:sz="4" w:space="0" w:color="auto"/>
              <w:bottom w:val="single" w:sz="4" w:space="0" w:color="auto"/>
              <w:right w:val="single" w:sz="4" w:space="0" w:color="auto"/>
            </w:tcBorders>
            <w:shd w:val="clear" w:color="auto" w:fill="auto"/>
            <w:noWrap/>
          </w:tcPr>
          <w:p w14:paraId="6BF7B96B" w14:textId="77777777" w:rsidR="00E93A66" w:rsidRPr="00FF353C" w:rsidRDefault="00E93A66" w:rsidP="00E93A66">
            <w:pPr>
              <w:rPr>
                <w:ins w:id="4101" w:author="Author"/>
                <w:lang w:val="en-GB" w:eastAsia="es-ES"/>
              </w:rPr>
            </w:pPr>
            <w:ins w:id="4102" w:author="Author">
              <w:r w:rsidRPr="00FF353C">
                <w:rPr>
                  <w:lang w:val="en-GB" w:eastAsia="es-ES"/>
                </w:rPr>
                <w:t>R0210/C0100</w:t>
              </w:r>
            </w:ins>
          </w:p>
        </w:tc>
        <w:tc>
          <w:tcPr>
            <w:tcW w:w="2103" w:type="dxa"/>
            <w:tcBorders>
              <w:top w:val="nil"/>
              <w:left w:val="nil"/>
              <w:bottom w:val="single" w:sz="4" w:space="0" w:color="auto"/>
              <w:right w:val="single" w:sz="4" w:space="0" w:color="auto"/>
            </w:tcBorders>
            <w:shd w:val="clear" w:color="auto" w:fill="auto"/>
            <w:noWrap/>
          </w:tcPr>
          <w:p w14:paraId="199131A3" w14:textId="77777777" w:rsidR="00E93A66" w:rsidRPr="00FF353C" w:rsidRDefault="00E93A66" w:rsidP="00E93A66">
            <w:pPr>
              <w:rPr>
                <w:ins w:id="4103" w:author="Author"/>
                <w:lang w:val="en-GB" w:eastAsia="es-ES"/>
              </w:rPr>
            </w:pPr>
            <w:ins w:id="4104" w:author="Author">
              <w:r w:rsidRPr="00FF353C">
                <w:rPr>
                  <w:lang w:val="en-GB" w:eastAsia="es-ES"/>
                </w:rPr>
                <w:t>Capital add–ons already set</w:t>
              </w:r>
            </w:ins>
          </w:p>
        </w:tc>
        <w:tc>
          <w:tcPr>
            <w:tcW w:w="4701" w:type="dxa"/>
            <w:tcBorders>
              <w:top w:val="nil"/>
              <w:left w:val="nil"/>
              <w:bottom w:val="single" w:sz="4" w:space="0" w:color="auto"/>
              <w:right w:val="single" w:sz="4" w:space="0" w:color="auto"/>
            </w:tcBorders>
            <w:shd w:val="clear" w:color="auto" w:fill="auto"/>
            <w:noWrap/>
          </w:tcPr>
          <w:p w14:paraId="722A061D" w14:textId="77777777" w:rsidR="00E93A66" w:rsidRPr="00FF353C" w:rsidRDefault="00E93A66" w:rsidP="00E93A66">
            <w:pPr>
              <w:rPr>
                <w:ins w:id="4105" w:author="Author"/>
                <w:lang w:val="en-GB" w:eastAsia="es-ES"/>
              </w:rPr>
            </w:pPr>
            <w:ins w:id="4106" w:author="Author">
              <w:r w:rsidRPr="00FF353C">
                <w:rPr>
                  <w:lang w:val="en-GB" w:eastAsia="es-ES"/>
                </w:rPr>
                <w:t>Amount of capital add–on set by the NSA by the reporting reference date. It does not include capital add–ons set between that date and the submission of the data to the supervisory authority.</w:t>
              </w:r>
            </w:ins>
          </w:p>
        </w:tc>
      </w:tr>
      <w:tr w:rsidR="00E93A66" w:rsidRPr="00FF353C" w14:paraId="0A42315F" w14:textId="77777777" w:rsidTr="00E93A66">
        <w:trPr>
          <w:trHeight w:val="300"/>
          <w:ins w:id="4107" w:author="Author"/>
        </w:trPr>
        <w:tc>
          <w:tcPr>
            <w:tcW w:w="2583" w:type="dxa"/>
            <w:tcBorders>
              <w:top w:val="nil"/>
              <w:left w:val="single" w:sz="4" w:space="0" w:color="auto"/>
              <w:bottom w:val="single" w:sz="4" w:space="0" w:color="auto"/>
              <w:right w:val="single" w:sz="4" w:space="0" w:color="auto"/>
            </w:tcBorders>
            <w:shd w:val="clear" w:color="auto" w:fill="auto"/>
            <w:noWrap/>
          </w:tcPr>
          <w:p w14:paraId="26F5B234" w14:textId="77777777" w:rsidR="00E93A66" w:rsidRPr="00FF353C" w:rsidRDefault="00E93A66" w:rsidP="00E93A66">
            <w:pPr>
              <w:rPr>
                <w:ins w:id="4108" w:author="Author"/>
                <w:lang w:val="en-GB" w:eastAsia="es-ES"/>
              </w:rPr>
            </w:pPr>
            <w:ins w:id="4109" w:author="Author">
              <w:r w:rsidRPr="00FF353C">
                <w:rPr>
                  <w:lang w:val="en-GB" w:eastAsia="es-ES"/>
                </w:rPr>
                <w:t>R0211/C0100</w:t>
              </w:r>
            </w:ins>
          </w:p>
        </w:tc>
        <w:tc>
          <w:tcPr>
            <w:tcW w:w="2103" w:type="dxa"/>
            <w:tcBorders>
              <w:top w:val="nil"/>
              <w:left w:val="nil"/>
              <w:bottom w:val="single" w:sz="4" w:space="0" w:color="auto"/>
              <w:right w:val="single" w:sz="4" w:space="0" w:color="auto"/>
            </w:tcBorders>
            <w:shd w:val="clear" w:color="auto" w:fill="auto"/>
            <w:noWrap/>
          </w:tcPr>
          <w:p w14:paraId="3AC24A29" w14:textId="77777777" w:rsidR="00E93A66" w:rsidRPr="00FF353C" w:rsidRDefault="00E93A66" w:rsidP="00E93A66">
            <w:pPr>
              <w:rPr>
                <w:ins w:id="4110" w:author="Author"/>
                <w:lang w:val="en-GB" w:eastAsia="es-ES"/>
              </w:rPr>
            </w:pPr>
            <w:ins w:id="4111" w:author="Author">
              <w:r w:rsidRPr="00FF353C">
                <w:rPr>
                  <w:lang w:val="en-GB" w:eastAsia="es-ES"/>
                </w:rPr>
                <w:t xml:space="preserve">of which, capital add–ons already set – Article 37 (1) </w:t>
              </w:r>
              <w:r w:rsidRPr="00FF353C">
                <w:rPr>
                  <w:lang w:val="en-GB" w:eastAsia="es-ES"/>
                </w:rPr>
                <w:lastRenderedPageBreak/>
                <w:t>Type a</w:t>
              </w:r>
            </w:ins>
          </w:p>
        </w:tc>
        <w:tc>
          <w:tcPr>
            <w:tcW w:w="4701" w:type="dxa"/>
            <w:tcBorders>
              <w:top w:val="nil"/>
              <w:left w:val="nil"/>
              <w:bottom w:val="single" w:sz="4" w:space="0" w:color="auto"/>
              <w:right w:val="single" w:sz="4" w:space="0" w:color="auto"/>
            </w:tcBorders>
            <w:shd w:val="clear" w:color="auto" w:fill="auto"/>
            <w:noWrap/>
          </w:tcPr>
          <w:p w14:paraId="4AA3D57E" w14:textId="129BD25E" w:rsidR="00E93A66" w:rsidRPr="00FF353C" w:rsidRDefault="00E93A66" w:rsidP="00E93A66">
            <w:pPr>
              <w:rPr>
                <w:ins w:id="4112" w:author="Author"/>
                <w:lang w:val="en-GB" w:eastAsia="es-ES"/>
              </w:rPr>
            </w:pPr>
            <w:ins w:id="4113" w:author="Author">
              <w:r w:rsidRPr="00FF353C">
                <w:rPr>
                  <w:lang w:val="en-GB" w:eastAsia="es-ES"/>
                </w:rPr>
                <w:lastRenderedPageBreak/>
                <w:t xml:space="preserve">Amount of capital add–on set by the NSA by the reporting reference date. It does </w:t>
              </w:r>
              <w:r w:rsidR="00C32EA6">
                <w:rPr>
                  <w:lang w:val="en-GB" w:eastAsia="es-ES"/>
                </w:rPr>
                <w:t xml:space="preserve">not </w:t>
              </w:r>
              <w:r w:rsidRPr="00FF353C">
                <w:rPr>
                  <w:lang w:val="en-GB" w:eastAsia="es-ES"/>
                </w:rPr>
                <w:t xml:space="preserve">include capital add–ons set between that date and the submission of the data to the </w:t>
              </w:r>
              <w:r w:rsidRPr="00FF353C">
                <w:rPr>
                  <w:lang w:val="en-GB" w:eastAsia="es-ES"/>
                </w:rPr>
                <w:lastRenderedPageBreak/>
                <w:t>supervisory authority.</w:t>
              </w:r>
            </w:ins>
          </w:p>
        </w:tc>
      </w:tr>
      <w:tr w:rsidR="00E93A66" w:rsidRPr="00FF353C" w14:paraId="5FF9DF29" w14:textId="77777777" w:rsidTr="00E93A66">
        <w:trPr>
          <w:trHeight w:val="300"/>
          <w:ins w:id="4114" w:author="Author"/>
        </w:trPr>
        <w:tc>
          <w:tcPr>
            <w:tcW w:w="2583" w:type="dxa"/>
            <w:tcBorders>
              <w:top w:val="nil"/>
              <w:left w:val="single" w:sz="4" w:space="0" w:color="auto"/>
              <w:bottom w:val="single" w:sz="4" w:space="0" w:color="auto"/>
              <w:right w:val="single" w:sz="4" w:space="0" w:color="auto"/>
            </w:tcBorders>
            <w:shd w:val="clear" w:color="auto" w:fill="auto"/>
            <w:noWrap/>
          </w:tcPr>
          <w:p w14:paraId="286CC0E3" w14:textId="77777777" w:rsidR="00E93A66" w:rsidRPr="00FF353C" w:rsidRDefault="00E93A66" w:rsidP="00E93A66">
            <w:pPr>
              <w:rPr>
                <w:ins w:id="4115" w:author="Author"/>
                <w:lang w:val="en-GB" w:eastAsia="es-ES"/>
              </w:rPr>
            </w:pPr>
            <w:ins w:id="4116" w:author="Author">
              <w:r w:rsidRPr="00FF353C">
                <w:rPr>
                  <w:lang w:val="en-GB" w:eastAsia="es-ES"/>
                </w:rPr>
                <w:lastRenderedPageBreak/>
                <w:t>R0212/C0100</w:t>
              </w:r>
            </w:ins>
          </w:p>
        </w:tc>
        <w:tc>
          <w:tcPr>
            <w:tcW w:w="2103" w:type="dxa"/>
            <w:tcBorders>
              <w:top w:val="nil"/>
              <w:left w:val="nil"/>
              <w:bottom w:val="single" w:sz="4" w:space="0" w:color="auto"/>
              <w:right w:val="single" w:sz="4" w:space="0" w:color="auto"/>
            </w:tcBorders>
            <w:shd w:val="clear" w:color="auto" w:fill="auto"/>
            <w:noWrap/>
          </w:tcPr>
          <w:p w14:paraId="6F3080DB" w14:textId="77777777" w:rsidR="00E93A66" w:rsidRPr="00FF353C" w:rsidRDefault="00E93A66" w:rsidP="00E93A66">
            <w:pPr>
              <w:rPr>
                <w:ins w:id="4117" w:author="Author"/>
                <w:lang w:val="en-GB" w:eastAsia="es-ES"/>
              </w:rPr>
            </w:pPr>
            <w:ins w:id="4118" w:author="Author">
              <w:r w:rsidRPr="00FF353C">
                <w:rPr>
                  <w:lang w:val="en-GB" w:eastAsia="es-ES"/>
                </w:rPr>
                <w:t>of which, capital add–ons already set - Article 37 (1) Type b</w:t>
              </w:r>
            </w:ins>
          </w:p>
        </w:tc>
        <w:tc>
          <w:tcPr>
            <w:tcW w:w="4701" w:type="dxa"/>
            <w:tcBorders>
              <w:top w:val="nil"/>
              <w:left w:val="nil"/>
              <w:bottom w:val="single" w:sz="4" w:space="0" w:color="auto"/>
              <w:right w:val="single" w:sz="4" w:space="0" w:color="auto"/>
            </w:tcBorders>
            <w:shd w:val="clear" w:color="auto" w:fill="auto"/>
            <w:noWrap/>
          </w:tcPr>
          <w:p w14:paraId="32CC3AD5" w14:textId="77777777" w:rsidR="00E93A66" w:rsidRPr="00FF353C" w:rsidRDefault="00E93A66" w:rsidP="00E93A66">
            <w:pPr>
              <w:rPr>
                <w:ins w:id="4119" w:author="Author"/>
                <w:lang w:val="en-GB" w:eastAsia="es-ES"/>
              </w:rPr>
            </w:pPr>
            <w:ins w:id="4120" w:author="Author">
              <w:r w:rsidRPr="00FF353C">
                <w:rPr>
                  <w:lang w:val="en-GB" w:eastAsia="es-ES"/>
                </w:rPr>
                <w:t>Amount of capital add–on set by the NSA by the reporting reference date. It does not include capital add–ons set between that date and the submission of the data to the supervisory authority.</w:t>
              </w:r>
            </w:ins>
          </w:p>
        </w:tc>
      </w:tr>
      <w:tr w:rsidR="00E93A66" w:rsidRPr="00FF353C" w14:paraId="027DB8AF" w14:textId="77777777" w:rsidTr="00E93A66">
        <w:trPr>
          <w:trHeight w:val="300"/>
          <w:ins w:id="4121" w:author="Author"/>
        </w:trPr>
        <w:tc>
          <w:tcPr>
            <w:tcW w:w="2583" w:type="dxa"/>
            <w:tcBorders>
              <w:top w:val="nil"/>
              <w:left w:val="single" w:sz="4" w:space="0" w:color="auto"/>
              <w:bottom w:val="single" w:sz="4" w:space="0" w:color="auto"/>
              <w:right w:val="single" w:sz="4" w:space="0" w:color="auto"/>
            </w:tcBorders>
            <w:shd w:val="clear" w:color="auto" w:fill="auto"/>
            <w:noWrap/>
          </w:tcPr>
          <w:p w14:paraId="0FF3034F" w14:textId="77777777" w:rsidR="00E93A66" w:rsidRPr="00FF353C" w:rsidRDefault="00E93A66" w:rsidP="00E93A66">
            <w:pPr>
              <w:rPr>
                <w:ins w:id="4122" w:author="Author"/>
                <w:lang w:val="en-GB" w:eastAsia="es-ES"/>
              </w:rPr>
            </w:pPr>
            <w:ins w:id="4123" w:author="Author">
              <w:r w:rsidRPr="00FF353C">
                <w:rPr>
                  <w:lang w:val="en-GB" w:eastAsia="es-ES"/>
                </w:rPr>
                <w:t>R0213/C0100</w:t>
              </w:r>
            </w:ins>
          </w:p>
        </w:tc>
        <w:tc>
          <w:tcPr>
            <w:tcW w:w="2103" w:type="dxa"/>
            <w:tcBorders>
              <w:top w:val="nil"/>
              <w:left w:val="nil"/>
              <w:bottom w:val="single" w:sz="4" w:space="0" w:color="auto"/>
              <w:right w:val="single" w:sz="4" w:space="0" w:color="auto"/>
            </w:tcBorders>
            <w:shd w:val="clear" w:color="auto" w:fill="auto"/>
            <w:noWrap/>
          </w:tcPr>
          <w:p w14:paraId="78D2B840" w14:textId="77777777" w:rsidR="00E93A66" w:rsidRPr="00FF353C" w:rsidRDefault="00E93A66" w:rsidP="00E93A66">
            <w:pPr>
              <w:rPr>
                <w:ins w:id="4124" w:author="Author"/>
                <w:lang w:val="en-GB" w:eastAsia="es-ES"/>
              </w:rPr>
            </w:pPr>
            <w:ins w:id="4125" w:author="Author">
              <w:r w:rsidRPr="00FF353C">
                <w:rPr>
                  <w:lang w:val="en-GB" w:eastAsia="es-ES"/>
                </w:rPr>
                <w:t>of which, capital add–ons already set - Article 37 (1) Type c</w:t>
              </w:r>
            </w:ins>
          </w:p>
        </w:tc>
        <w:tc>
          <w:tcPr>
            <w:tcW w:w="4701" w:type="dxa"/>
            <w:tcBorders>
              <w:top w:val="nil"/>
              <w:left w:val="nil"/>
              <w:bottom w:val="single" w:sz="4" w:space="0" w:color="auto"/>
              <w:right w:val="single" w:sz="4" w:space="0" w:color="auto"/>
            </w:tcBorders>
            <w:shd w:val="clear" w:color="auto" w:fill="auto"/>
            <w:noWrap/>
          </w:tcPr>
          <w:p w14:paraId="46F36530" w14:textId="77777777" w:rsidR="00E93A66" w:rsidRPr="00FF353C" w:rsidRDefault="00E93A66" w:rsidP="00E93A66">
            <w:pPr>
              <w:rPr>
                <w:ins w:id="4126" w:author="Author"/>
                <w:lang w:val="en-GB" w:eastAsia="es-ES"/>
              </w:rPr>
            </w:pPr>
            <w:ins w:id="4127" w:author="Author">
              <w:r w:rsidRPr="00FF353C">
                <w:rPr>
                  <w:lang w:val="en-GB" w:eastAsia="es-ES"/>
                </w:rPr>
                <w:t>Amount of capital add–on set by the NSA by the reporting reference date. It does not include capital add–ons set between that date and the submission of the data to the supervisory authority.</w:t>
              </w:r>
            </w:ins>
          </w:p>
        </w:tc>
      </w:tr>
      <w:tr w:rsidR="00E93A66" w:rsidRPr="00FF353C" w14:paraId="5965AC3F" w14:textId="77777777" w:rsidTr="00E93A66">
        <w:trPr>
          <w:trHeight w:val="300"/>
          <w:ins w:id="4128" w:author="Author"/>
        </w:trPr>
        <w:tc>
          <w:tcPr>
            <w:tcW w:w="2583" w:type="dxa"/>
            <w:tcBorders>
              <w:top w:val="nil"/>
              <w:left w:val="single" w:sz="4" w:space="0" w:color="auto"/>
              <w:bottom w:val="single" w:sz="4" w:space="0" w:color="auto"/>
              <w:right w:val="single" w:sz="4" w:space="0" w:color="auto"/>
            </w:tcBorders>
            <w:shd w:val="clear" w:color="auto" w:fill="auto"/>
            <w:noWrap/>
          </w:tcPr>
          <w:p w14:paraId="2C22C7AD" w14:textId="77777777" w:rsidR="00E93A66" w:rsidRPr="00FF353C" w:rsidRDefault="00E93A66" w:rsidP="00E93A66">
            <w:pPr>
              <w:rPr>
                <w:ins w:id="4129" w:author="Author"/>
                <w:lang w:val="en-GB" w:eastAsia="es-ES"/>
              </w:rPr>
            </w:pPr>
            <w:ins w:id="4130" w:author="Author">
              <w:r w:rsidRPr="00FF353C">
                <w:rPr>
                  <w:lang w:val="en-GB" w:eastAsia="es-ES"/>
                </w:rPr>
                <w:t>R0214/C0100</w:t>
              </w:r>
            </w:ins>
          </w:p>
        </w:tc>
        <w:tc>
          <w:tcPr>
            <w:tcW w:w="2103" w:type="dxa"/>
            <w:tcBorders>
              <w:top w:val="nil"/>
              <w:left w:val="nil"/>
              <w:bottom w:val="single" w:sz="4" w:space="0" w:color="auto"/>
              <w:right w:val="single" w:sz="4" w:space="0" w:color="auto"/>
            </w:tcBorders>
            <w:shd w:val="clear" w:color="auto" w:fill="auto"/>
            <w:noWrap/>
          </w:tcPr>
          <w:p w14:paraId="4D52F0DF" w14:textId="77777777" w:rsidR="00E93A66" w:rsidRPr="00FF353C" w:rsidRDefault="00E93A66" w:rsidP="00E93A66">
            <w:pPr>
              <w:rPr>
                <w:ins w:id="4131" w:author="Author"/>
                <w:lang w:val="en-GB" w:eastAsia="es-ES"/>
              </w:rPr>
            </w:pPr>
            <w:ins w:id="4132" w:author="Author">
              <w:r w:rsidRPr="00FF353C">
                <w:rPr>
                  <w:lang w:val="en-GB" w:eastAsia="es-ES"/>
                </w:rPr>
                <w:t>of which, capital add–ons already set - Article 37 (1) Type d</w:t>
              </w:r>
            </w:ins>
          </w:p>
        </w:tc>
        <w:tc>
          <w:tcPr>
            <w:tcW w:w="4701" w:type="dxa"/>
            <w:tcBorders>
              <w:top w:val="nil"/>
              <w:left w:val="nil"/>
              <w:bottom w:val="single" w:sz="4" w:space="0" w:color="auto"/>
              <w:right w:val="single" w:sz="4" w:space="0" w:color="auto"/>
            </w:tcBorders>
            <w:shd w:val="clear" w:color="auto" w:fill="auto"/>
            <w:noWrap/>
          </w:tcPr>
          <w:p w14:paraId="01EF6E43" w14:textId="77777777" w:rsidR="00E93A66" w:rsidRPr="00FF353C" w:rsidRDefault="00E93A66" w:rsidP="00E93A66">
            <w:pPr>
              <w:rPr>
                <w:ins w:id="4133" w:author="Author"/>
                <w:lang w:val="en-GB" w:eastAsia="es-ES"/>
              </w:rPr>
            </w:pPr>
            <w:ins w:id="4134" w:author="Author">
              <w:r w:rsidRPr="00FF353C">
                <w:rPr>
                  <w:lang w:val="en-GB" w:eastAsia="es-ES"/>
                </w:rPr>
                <w:t>Amount of capital add–on that set by the NSA by the reporting reference date. It does not include capital add–ons set between that date and the submission of the data to the supervisory authority.</w:t>
              </w:r>
            </w:ins>
          </w:p>
        </w:tc>
      </w:tr>
      <w:tr w:rsidR="00DC5353" w:rsidRPr="00FF353C" w14:paraId="2BDB9F34" w14:textId="77777777" w:rsidTr="00216F5F">
        <w:trPr>
          <w:trHeight w:val="300"/>
          <w:ins w:id="4135" w:author="Author"/>
        </w:trPr>
        <w:tc>
          <w:tcPr>
            <w:tcW w:w="2583" w:type="dxa"/>
            <w:tcBorders>
              <w:top w:val="nil"/>
              <w:left w:val="single" w:sz="4" w:space="0" w:color="auto"/>
              <w:bottom w:val="single" w:sz="4" w:space="0" w:color="auto"/>
              <w:right w:val="single" w:sz="4" w:space="0" w:color="auto"/>
            </w:tcBorders>
            <w:shd w:val="clear" w:color="auto" w:fill="auto"/>
            <w:noWrap/>
          </w:tcPr>
          <w:p w14:paraId="5D0F725E" w14:textId="77777777" w:rsidR="00DC5353" w:rsidRPr="00FF353C" w:rsidRDefault="00DC5353" w:rsidP="00216F5F">
            <w:pPr>
              <w:jc w:val="left"/>
              <w:rPr>
                <w:ins w:id="4136" w:author="Author"/>
                <w:lang w:val="en-GB" w:eastAsia="es-ES"/>
              </w:rPr>
            </w:pPr>
            <w:ins w:id="4137" w:author="Author">
              <w:r w:rsidRPr="00FF353C">
                <w:rPr>
                  <w:lang w:val="en-GB" w:eastAsia="es-ES"/>
                </w:rPr>
                <w:t>R0220/C0100</w:t>
              </w:r>
            </w:ins>
          </w:p>
        </w:tc>
        <w:tc>
          <w:tcPr>
            <w:tcW w:w="2103" w:type="dxa"/>
            <w:tcBorders>
              <w:top w:val="nil"/>
              <w:left w:val="nil"/>
              <w:bottom w:val="single" w:sz="4" w:space="0" w:color="auto"/>
              <w:right w:val="single" w:sz="4" w:space="0" w:color="auto"/>
            </w:tcBorders>
            <w:shd w:val="clear" w:color="auto" w:fill="auto"/>
            <w:noWrap/>
          </w:tcPr>
          <w:p w14:paraId="34A36F45" w14:textId="77777777" w:rsidR="00DC5353" w:rsidRPr="00FF353C" w:rsidRDefault="00DC5353" w:rsidP="00216F5F">
            <w:pPr>
              <w:jc w:val="left"/>
              <w:rPr>
                <w:ins w:id="4138" w:author="Author"/>
                <w:lang w:val="en-GB" w:eastAsia="es-ES"/>
              </w:rPr>
            </w:pPr>
            <w:ins w:id="4139" w:author="Author">
              <w:r w:rsidRPr="00FF353C">
                <w:rPr>
                  <w:lang w:val="en-GB" w:eastAsia="es-ES"/>
                </w:rPr>
                <w:t>Solvency Capital Requirement</w:t>
              </w:r>
            </w:ins>
          </w:p>
        </w:tc>
        <w:tc>
          <w:tcPr>
            <w:tcW w:w="4701" w:type="dxa"/>
            <w:tcBorders>
              <w:top w:val="nil"/>
              <w:left w:val="nil"/>
              <w:bottom w:val="single" w:sz="4" w:space="0" w:color="auto"/>
              <w:right w:val="single" w:sz="4" w:space="0" w:color="auto"/>
            </w:tcBorders>
            <w:shd w:val="clear" w:color="auto" w:fill="auto"/>
            <w:noWrap/>
          </w:tcPr>
          <w:p w14:paraId="2E667678" w14:textId="30B2674C" w:rsidR="00DC5353" w:rsidRPr="00FF353C" w:rsidRDefault="00DC5353" w:rsidP="00216F5F">
            <w:pPr>
              <w:jc w:val="left"/>
              <w:rPr>
                <w:ins w:id="4140" w:author="Author"/>
                <w:lang w:val="en-GB" w:eastAsia="es-ES"/>
              </w:rPr>
            </w:pPr>
            <w:ins w:id="4141" w:author="Author">
              <w:r w:rsidRPr="00FF353C">
                <w:rPr>
                  <w:lang w:val="en-GB" w:eastAsia="es-ES"/>
                </w:rPr>
                <w:t>Overall capital requirement including capital add-ons.</w:t>
              </w:r>
            </w:ins>
          </w:p>
        </w:tc>
      </w:tr>
      <w:tr w:rsidR="00DC5353" w:rsidRPr="00FF353C" w14:paraId="355AB38C" w14:textId="77777777" w:rsidTr="00216F5F">
        <w:trPr>
          <w:trHeight w:val="300"/>
          <w:ins w:id="4142" w:author="Author"/>
        </w:trPr>
        <w:tc>
          <w:tcPr>
            <w:tcW w:w="9387" w:type="dxa"/>
            <w:gridSpan w:val="3"/>
            <w:tcBorders>
              <w:top w:val="nil"/>
              <w:left w:val="single" w:sz="4" w:space="0" w:color="auto"/>
              <w:bottom w:val="single" w:sz="4" w:space="0" w:color="auto"/>
              <w:right w:val="single" w:sz="4" w:space="0" w:color="auto"/>
            </w:tcBorders>
            <w:shd w:val="clear" w:color="auto" w:fill="auto"/>
            <w:noWrap/>
          </w:tcPr>
          <w:p w14:paraId="23775DEB" w14:textId="77777777" w:rsidR="00DC5353" w:rsidRPr="00FF353C" w:rsidRDefault="00DC5353" w:rsidP="00216F5F">
            <w:pPr>
              <w:jc w:val="left"/>
              <w:rPr>
                <w:ins w:id="4143" w:author="Author"/>
                <w:lang w:val="en-GB" w:eastAsia="es-ES"/>
              </w:rPr>
            </w:pPr>
            <w:ins w:id="4144" w:author="Author">
              <w:r w:rsidRPr="00FF353C">
                <w:rPr>
                  <w:lang w:val="en-GB" w:eastAsia="es-ES"/>
                </w:rPr>
                <w:t>Other information on SCR</w:t>
              </w:r>
            </w:ins>
          </w:p>
        </w:tc>
      </w:tr>
      <w:tr w:rsidR="00DC5353" w:rsidRPr="00FF353C" w14:paraId="52DCF440" w14:textId="77777777" w:rsidTr="00216F5F">
        <w:trPr>
          <w:trHeight w:val="300"/>
          <w:ins w:id="4145" w:author="Author"/>
        </w:trPr>
        <w:tc>
          <w:tcPr>
            <w:tcW w:w="2583" w:type="dxa"/>
            <w:tcBorders>
              <w:top w:val="nil"/>
              <w:left w:val="single" w:sz="4" w:space="0" w:color="auto"/>
              <w:bottom w:val="single" w:sz="4" w:space="0" w:color="auto"/>
              <w:right w:val="single" w:sz="4" w:space="0" w:color="auto"/>
            </w:tcBorders>
            <w:shd w:val="clear" w:color="auto" w:fill="auto"/>
            <w:noWrap/>
          </w:tcPr>
          <w:p w14:paraId="73A6DE05" w14:textId="77777777" w:rsidR="00DC5353" w:rsidRPr="00FF353C" w:rsidRDefault="00DC5353" w:rsidP="00216F5F">
            <w:pPr>
              <w:jc w:val="left"/>
              <w:rPr>
                <w:ins w:id="4146" w:author="Author"/>
                <w:lang w:val="en-GB" w:eastAsia="es-ES"/>
              </w:rPr>
            </w:pPr>
            <w:ins w:id="4147" w:author="Author">
              <w:r w:rsidRPr="00FF353C">
                <w:rPr>
                  <w:lang w:val="en-GB" w:eastAsia="es-ES"/>
                </w:rPr>
                <w:t>R0300/C0100</w:t>
              </w:r>
            </w:ins>
          </w:p>
        </w:tc>
        <w:tc>
          <w:tcPr>
            <w:tcW w:w="2103" w:type="dxa"/>
            <w:tcBorders>
              <w:top w:val="nil"/>
              <w:left w:val="nil"/>
              <w:bottom w:val="single" w:sz="4" w:space="0" w:color="auto"/>
              <w:right w:val="single" w:sz="4" w:space="0" w:color="auto"/>
            </w:tcBorders>
            <w:shd w:val="clear" w:color="auto" w:fill="auto"/>
            <w:noWrap/>
          </w:tcPr>
          <w:p w14:paraId="63A04FB0" w14:textId="4EB94113" w:rsidR="00DC5353" w:rsidRPr="00FF353C" w:rsidRDefault="00DC5353" w:rsidP="00216F5F">
            <w:pPr>
              <w:jc w:val="left"/>
              <w:rPr>
                <w:ins w:id="4148" w:author="Author"/>
                <w:lang w:val="en-GB" w:eastAsia="es-ES"/>
              </w:rPr>
            </w:pPr>
            <w:ins w:id="4149" w:author="Author">
              <w:r w:rsidRPr="00FF353C">
                <w:rPr>
                  <w:lang w:val="en-GB" w:eastAsia="es-ES"/>
                </w:rPr>
                <w:t>Amount/</w:t>
              </w:r>
              <w:r w:rsidR="00DB511F">
                <w:rPr>
                  <w:lang w:val="en-GB" w:eastAsia="es-ES"/>
                </w:rPr>
                <w:t>e</w:t>
              </w:r>
              <w:del w:id="4150" w:author="Author">
                <w:r w:rsidRPr="00FF353C" w:rsidDel="00DB511F">
                  <w:rPr>
                    <w:lang w:val="en-GB" w:eastAsia="es-ES"/>
                  </w:rPr>
                  <w:delText>E</w:delText>
                </w:r>
              </w:del>
              <w:r w:rsidRPr="00FF353C">
                <w:rPr>
                  <w:lang w:val="en-GB" w:eastAsia="es-ES"/>
                </w:rPr>
                <w:t>stimate of the overall loss-absorbing capacity of technical provisions</w:t>
              </w:r>
            </w:ins>
          </w:p>
        </w:tc>
        <w:tc>
          <w:tcPr>
            <w:tcW w:w="4701" w:type="dxa"/>
            <w:tcBorders>
              <w:top w:val="nil"/>
              <w:left w:val="nil"/>
              <w:bottom w:val="single" w:sz="4" w:space="0" w:color="auto"/>
              <w:right w:val="single" w:sz="4" w:space="0" w:color="auto"/>
            </w:tcBorders>
            <w:shd w:val="clear" w:color="auto" w:fill="auto"/>
            <w:noWrap/>
          </w:tcPr>
          <w:p w14:paraId="181E061B" w14:textId="77777777" w:rsidR="00DC5353" w:rsidRPr="00FF353C" w:rsidRDefault="00DC5353" w:rsidP="00216F5F">
            <w:pPr>
              <w:jc w:val="left"/>
              <w:rPr>
                <w:ins w:id="4151" w:author="Author"/>
                <w:lang w:val="en-GB" w:eastAsia="es-ES"/>
              </w:rPr>
            </w:pPr>
            <w:ins w:id="4152" w:author="Author">
              <w:r w:rsidRPr="00FF353C">
                <w:rPr>
                  <w:lang w:val="en-GB" w:eastAsia="es-ES"/>
                </w:rPr>
                <w:t>Amount/Estimate of the overall adjustment for loss-absorbing capacity of technical provisions, including the part embedded in the components and the part reported as a single component. This amount shall be reported as a negative amount.</w:t>
              </w:r>
            </w:ins>
          </w:p>
        </w:tc>
      </w:tr>
      <w:tr w:rsidR="00DC5353" w:rsidRPr="00FF353C" w14:paraId="3838AF1C" w14:textId="77777777" w:rsidTr="00216F5F">
        <w:trPr>
          <w:trHeight w:val="300"/>
          <w:ins w:id="4153" w:author="Author"/>
        </w:trPr>
        <w:tc>
          <w:tcPr>
            <w:tcW w:w="2583" w:type="dxa"/>
            <w:tcBorders>
              <w:top w:val="nil"/>
              <w:left w:val="single" w:sz="4" w:space="0" w:color="auto"/>
              <w:bottom w:val="single" w:sz="4" w:space="0" w:color="auto"/>
              <w:right w:val="single" w:sz="4" w:space="0" w:color="auto"/>
            </w:tcBorders>
            <w:shd w:val="clear" w:color="auto" w:fill="auto"/>
            <w:noWrap/>
          </w:tcPr>
          <w:p w14:paraId="01932F2B" w14:textId="77777777" w:rsidR="00DC5353" w:rsidRPr="00FF353C" w:rsidRDefault="00DC5353" w:rsidP="00216F5F">
            <w:pPr>
              <w:jc w:val="left"/>
              <w:rPr>
                <w:ins w:id="4154" w:author="Author"/>
                <w:lang w:val="en-GB" w:eastAsia="es-ES"/>
              </w:rPr>
            </w:pPr>
            <w:ins w:id="4155" w:author="Author">
              <w:r w:rsidRPr="00FF353C">
                <w:rPr>
                  <w:lang w:val="en-GB" w:eastAsia="es-ES"/>
                </w:rPr>
                <w:t>R0310/C0100</w:t>
              </w:r>
            </w:ins>
          </w:p>
        </w:tc>
        <w:tc>
          <w:tcPr>
            <w:tcW w:w="2103" w:type="dxa"/>
            <w:tcBorders>
              <w:top w:val="nil"/>
              <w:left w:val="nil"/>
              <w:bottom w:val="single" w:sz="4" w:space="0" w:color="auto"/>
              <w:right w:val="single" w:sz="4" w:space="0" w:color="auto"/>
            </w:tcBorders>
            <w:shd w:val="clear" w:color="auto" w:fill="auto"/>
            <w:noWrap/>
          </w:tcPr>
          <w:p w14:paraId="06853807" w14:textId="7E78A0DE" w:rsidR="00DC5353" w:rsidRPr="00FF353C" w:rsidRDefault="00DC5353" w:rsidP="00216F5F">
            <w:pPr>
              <w:jc w:val="left"/>
              <w:rPr>
                <w:ins w:id="4156" w:author="Author"/>
                <w:lang w:val="en-GB" w:eastAsia="es-ES"/>
              </w:rPr>
            </w:pPr>
            <w:ins w:id="4157" w:author="Author">
              <w:r w:rsidRPr="00FF353C">
                <w:rPr>
                  <w:lang w:val="en-GB" w:eastAsia="es-ES"/>
                </w:rPr>
                <w:t>Amount/</w:t>
              </w:r>
              <w:r w:rsidR="00DB511F">
                <w:rPr>
                  <w:lang w:val="en-GB" w:eastAsia="es-ES"/>
                </w:rPr>
                <w:t>e</w:t>
              </w:r>
              <w:del w:id="4158" w:author="Author">
                <w:r w:rsidRPr="00FF353C" w:rsidDel="00DB511F">
                  <w:rPr>
                    <w:lang w:val="en-GB" w:eastAsia="es-ES"/>
                  </w:rPr>
                  <w:delText>E</w:delText>
                </w:r>
              </w:del>
              <w:r w:rsidRPr="00FF353C">
                <w:rPr>
                  <w:lang w:val="en-GB" w:eastAsia="es-ES"/>
                </w:rPr>
                <w:t>stimate of the loss absorbing capacity for deferred taxes</w:t>
              </w:r>
            </w:ins>
          </w:p>
        </w:tc>
        <w:tc>
          <w:tcPr>
            <w:tcW w:w="4701" w:type="dxa"/>
            <w:tcBorders>
              <w:top w:val="nil"/>
              <w:left w:val="nil"/>
              <w:bottom w:val="single" w:sz="4" w:space="0" w:color="auto"/>
              <w:right w:val="single" w:sz="4" w:space="0" w:color="auto"/>
            </w:tcBorders>
            <w:shd w:val="clear" w:color="auto" w:fill="auto"/>
            <w:noWrap/>
          </w:tcPr>
          <w:p w14:paraId="3FC308E2" w14:textId="77777777" w:rsidR="00DC5353" w:rsidRPr="00FF353C" w:rsidRDefault="00DC5353" w:rsidP="00216F5F">
            <w:pPr>
              <w:jc w:val="left"/>
              <w:rPr>
                <w:ins w:id="4159" w:author="Author"/>
                <w:lang w:val="en-GB" w:eastAsia="es-ES"/>
              </w:rPr>
            </w:pPr>
            <w:ins w:id="4160" w:author="Author">
              <w:r w:rsidRPr="00FF353C">
                <w:rPr>
                  <w:lang w:val="en-GB" w:eastAsia="es-ES"/>
                </w:rPr>
                <w:t xml:space="preserve">Amount/Estimate of the overall adjustment for deferred taxes, including the part embedded in the components and the part reported as a single component. This amount shall be reported as a negative amount. </w:t>
              </w:r>
            </w:ins>
          </w:p>
        </w:tc>
      </w:tr>
      <w:tr w:rsidR="00DC5353" w:rsidRPr="00FF353C" w14:paraId="2A5C1F09" w14:textId="77777777" w:rsidTr="00216F5F">
        <w:trPr>
          <w:trHeight w:val="300"/>
          <w:ins w:id="4161" w:author="Author"/>
        </w:trPr>
        <w:tc>
          <w:tcPr>
            <w:tcW w:w="2583" w:type="dxa"/>
            <w:tcBorders>
              <w:top w:val="nil"/>
              <w:left w:val="single" w:sz="4" w:space="0" w:color="auto"/>
              <w:bottom w:val="single" w:sz="4" w:space="0" w:color="auto"/>
              <w:right w:val="single" w:sz="4" w:space="0" w:color="auto"/>
            </w:tcBorders>
            <w:shd w:val="clear" w:color="auto" w:fill="auto"/>
            <w:noWrap/>
          </w:tcPr>
          <w:p w14:paraId="71A29A10" w14:textId="77777777" w:rsidR="00DC5353" w:rsidRPr="00FF353C" w:rsidRDefault="00DC5353" w:rsidP="00216F5F">
            <w:pPr>
              <w:jc w:val="left"/>
              <w:rPr>
                <w:ins w:id="4162" w:author="Author"/>
                <w:lang w:val="en-GB" w:eastAsia="es-ES"/>
              </w:rPr>
            </w:pPr>
            <w:ins w:id="4163" w:author="Author">
              <w:r w:rsidRPr="00FF353C">
                <w:rPr>
                  <w:lang w:val="en-GB" w:eastAsia="es-ES"/>
                </w:rPr>
                <w:t>R0400/C0100</w:t>
              </w:r>
            </w:ins>
          </w:p>
        </w:tc>
        <w:tc>
          <w:tcPr>
            <w:tcW w:w="2103" w:type="dxa"/>
            <w:tcBorders>
              <w:top w:val="nil"/>
              <w:left w:val="nil"/>
              <w:bottom w:val="single" w:sz="4" w:space="0" w:color="auto"/>
              <w:right w:val="single" w:sz="4" w:space="0" w:color="auto"/>
            </w:tcBorders>
            <w:shd w:val="clear" w:color="auto" w:fill="auto"/>
            <w:noWrap/>
          </w:tcPr>
          <w:p w14:paraId="05FD504D" w14:textId="77777777" w:rsidR="00DC5353" w:rsidRPr="00FF353C" w:rsidRDefault="00DC5353" w:rsidP="00216F5F">
            <w:pPr>
              <w:jc w:val="left"/>
              <w:rPr>
                <w:ins w:id="4164" w:author="Author"/>
                <w:lang w:val="en-GB" w:eastAsia="es-ES"/>
              </w:rPr>
            </w:pPr>
            <w:ins w:id="4165" w:author="Author">
              <w:r w:rsidRPr="00FF353C">
                <w:rPr>
                  <w:lang w:val="en-GB" w:eastAsia="es-ES"/>
                </w:rPr>
                <w:t>Capital requirement for duration-based equity risk sub-module</w:t>
              </w:r>
            </w:ins>
          </w:p>
        </w:tc>
        <w:tc>
          <w:tcPr>
            <w:tcW w:w="4701" w:type="dxa"/>
            <w:tcBorders>
              <w:top w:val="nil"/>
              <w:left w:val="nil"/>
              <w:bottom w:val="single" w:sz="4" w:space="0" w:color="auto"/>
              <w:right w:val="single" w:sz="4" w:space="0" w:color="auto"/>
            </w:tcBorders>
            <w:shd w:val="clear" w:color="auto" w:fill="auto"/>
            <w:noWrap/>
          </w:tcPr>
          <w:p w14:paraId="61FE5072" w14:textId="77777777" w:rsidR="00DC5353" w:rsidRPr="00FF353C" w:rsidRDefault="00DC5353" w:rsidP="00216F5F">
            <w:pPr>
              <w:jc w:val="left"/>
              <w:rPr>
                <w:ins w:id="4166" w:author="Author"/>
                <w:lang w:val="en-GB" w:eastAsia="es-ES"/>
              </w:rPr>
            </w:pPr>
            <w:ins w:id="4167" w:author="Author">
              <w:r w:rsidRPr="00FF353C">
                <w:rPr>
                  <w:lang w:val="en-GB" w:eastAsia="es-ES"/>
                </w:rPr>
                <w:t>Amount of the capital requirement for duration-based equity risk sub-module.</w:t>
              </w:r>
            </w:ins>
          </w:p>
          <w:p w14:paraId="74610146" w14:textId="77777777" w:rsidR="00DC5353" w:rsidRPr="00FF353C" w:rsidRDefault="00DC5353" w:rsidP="00216F5F">
            <w:pPr>
              <w:jc w:val="left"/>
              <w:rPr>
                <w:ins w:id="4168" w:author="Author"/>
                <w:lang w:val="en-GB" w:eastAsia="es-ES"/>
              </w:rPr>
            </w:pPr>
          </w:p>
          <w:p w14:paraId="487ACECB" w14:textId="77777777" w:rsidR="00DC5353" w:rsidRPr="00FF353C" w:rsidRDefault="00DC5353" w:rsidP="00216F5F">
            <w:pPr>
              <w:jc w:val="left"/>
              <w:rPr>
                <w:ins w:id="4169" w:author="Author"/>
                <w:lang w:val="en-GB" w:eastAsia="es-ES"/>
              </w:rPr>
            </w:pPr>
            <w:ins w:id="4170" w:author="Author">
              <w:r w:rsidRPr="00FF353C">
                <w:rPr>
                  <w:lang w:val="en-GB" w:eastAsia="es-ES"/>
                </w:rPr>
                <w:t>Applicable only for partial internal models.</w:t>
              </w:r>
            </w:ins>
          </w:p>
        </w:tc>
      </w:tr>
      <w:tr w:rsidR="00DC5353" w:rsidRPr="00FF353C" w14:paraId="113D6C63" w14:textId="77777777" w:rsidTr="00216F5F">
        <w:trPr>
          <w:trHeight w:val="300"/>
          <w:ins w:id="4171" w:author="Author"/>
        </w:trPr>
        <w:tc>
          <w:tcPr>
            <w:tcW w:w="2583" w:type="dxa"/>
            <w:tcBorders>
              <w:top w:val="nil"/>
              <w:left w:val="single" w:sz="4" w:space="0" w:color="auto"/>
              <w:bottom w:val="single" w:sz="4" w:space="0" w:color="auto"/>
              <w:right w:val="single" w:sz="4" w:space="0" w:color="auto"/>
            </w:tcBorders>
            <w:shd w:val="clear" w:color="auto" w:fill="auto"/>
            <w:noWrap/>
          </w:tcPr>
          <w:p w14:paraId="2B1F5537" w14:textId="77777777" w:rsidR="00DC5353" w:rsidRPr="00FF353C" w:rsidRDefault="00DC5353" w:rsidP="00216F5F">
            <w:pPr>
              <w:jc w:val="left"/>
              <w:rPr>
                <w:ins w:id="4172" w:author="Author"/>
                <w:lang w:val="en-GB" w:eastAsia="es-ES"/>
              </w:rPr>
            </w:pPr>
            <w:ins w:id="4173" w:author="Author">
              <w:r w:rsidRPr="00FF353C">
                <w:rPr>
                  <w:lang w:val="en-GB" w:eastAsia="es-ES"/>
                </w:rPr>
                <w:t>R0410/C0100</w:t>
              </w:r>
            </w:ins>
          </w:p>
        </w:tc>
        <w:tc>
          <w:tcPr>
            <w:tcW w:w="2103" w:type="dxa"/>
            <w:tcBorders>
              <w:top w:val="nil"/>
              <w:left w:val="nil"/>
              <w:bottom w:val="single" w:sz="4" w:space="0" w:color="auto"/>
              <w:right w:val="single" w:sz="4" w:space="0" w:color="auto"/>
            </w:tcBorders>
            <w:shd w:val="clear" w:color="auto" w:fill="auto"/>
            <w:noWrap/>
          </w:tcPr>
          <w:p w14:paraId="6C14FA9E" w14:textId="77777777" w:rsidR="00DC5353" w:rsidRPr="00FF353C" w:rsidRDefault="00DC5353" w:rsidP="00216F5F">
            <w:pPr>
              <w:jc w:val="left"/>
              <w:rPr>
                <w:ins w:id="4174" w:author="Author"/>
                <w:lang w:val="en-GB" w:eastAsia="es-ES"/>
              </w:rPr>
            </w:pPr>
            <w:ins w:id="4175" w:author="Author">
              <w:r w:rsidRPr="00FF353C">
                <w:rPr>
                  <w:lang w:val="en-GB" w:eastAsia="es-ES"/>
                </w:rPr>
                <w:t xml:space="preserve">Total amount of notional Solvency Capital Requirements for remaining part </w:t>
              </w:r>
            </w:ins>
          </w:p>
        </w:tc>
        <w:tc>
          <w:tcPr>
            <w:tcW w:w="4701" w:type="dxa"/>
            <w:tcBorders>
              <w:top w:val="nil"/>
              <w:left w:val="nil"/>
              <w:bottom w:val="single" w:sz="4" w:space="0" w:color="auto"/>
              <w:right w:val="single" w:sz="4" w:space="0" w:color="auto"/>
            </w:tcBorders>
            <w:shd w:val="clear" w:color="auto" w:fill="auto"/>
            <w:noWrap/>
          </w:tcPr>
          <w:p w14:paraId="7BDF5EDB" w14:textId="77777777" w:rsidR="00DC5353" w:rsidRPr="00FF353C" w:rsidRDefault="00DC5353" w:rsidP="00216F5F">
            <w:pPr>
              <w:jc w:val="left"/>
              <w:rPr>
                <w:ins w:id="4176" w:author="Author"/>
                <w:lang w:val="en-GB" w:eastAsia="es-ES"/>
              </w:rPr>
            </w:pPr>
            <w:ins w:id="4177" w:author="Author">
              <w:r w:rsidRPr="00FF353C">
                <w:rPr>
                  <w:lang w:val="en-GB" w:eastAsia="es-ES"/>
                </w:rPr>
                <w:t xml:space="preserve">Amount of the notional SCRs of remaining part when undertaking has RFF. </w:t>
              </w:r>
            </w:ins>
          </w:p>
          <w:p w14:paraId="4346E148" w14:textId="77777777" w:rsidR="00DC5353" w:rsidRPr="00FF353C" w:rsidRDefault="00DC5353" w:rsidP="00216F5F">
            <w:pPr>
              <w:jc w:val="left"/>
              <w:rPr>
                <w:ins w:id="4178" w:author="Author"/>
                <w:lang w:val="en-GB" w:eastAsia="es-ES"/>
              </w:rPr>
            </w:pPr>
            <w:ins w:id="4179" w:author="Author">
              <w:r w:rsidRPr="00FF353C">
                <w:rPr>
                  <w:lang w:val="en-GB" w:eastAsia="es-ES"/>
                </w:rPr>
                <w:t xml:space="preserve"> </w:t>
              </w:r>
              <w:r w:rsidRPr="00FF353C">
                <w:rPr>
                  <w:lang w:val="en-GB" w:eastAsia="es-ES"/>
                </w:rPr>
                <w:br/>
              </w:r>
            </w:ins>
          </w:p>
        </w:tc>
      </w:tr>
      <w:tr w:rsidR="00DC5353" w:rsidRPr="00FF353C" w14:paraId="5C59D7D7" w14:textId="77777777" w:rsidTr="00216F5F">
        <w:trPr>
          <w:trHeight w:val="300"/>
          <w:ins w:id="4180" w:author="Author"/>
        </w:trPr>
        <w:tc>
          <w:tcPr>
            <w:tcW w:w="2583" w:type="dxa"/>
            <w:tcBorders>
              <w:top w:val="nil"/>
              <w:left w:val="single" w:sz="4" w:space="0" w:color="auto"/>
              <w:bottom w:val="single" w:sz="4" w:space="0" w:color="auto"/>
              <w:right w:val="single" w:sz="4" w:space="0" w:color="auto"/>
            </w:tcBorders>
            <w:shd w:val="clear" w:color="auto" w:fill="auto"/>
            <w:noWrap/>
          </w:tcPr>
          <w:p w14:paraId="7C73D4A6" w14:textId="77777777" w:rsidR="00DC5353" w:rsidRPr="00FF353C" w:rsidRDefault="00DC5353" w:rsidP="00216F5F">
            <w:pPr>
              <w:jc w:val="left"/>
              <w:rPr>
                <w:ins w:id="4181" w:author="Author"/>
                <w:lang w:val="en-GB" w:eastAsia="es-ES"/>
              </w:rPr>
            </w:pPr>
            <w:ins w:id="4182" w:author="Author">
              <w:r w:rsidRPr="00FF353C">
                <w:rPr>
                  <w:lang w:val="en-GB" w:eastAsia="es-ES"/>
                </w:rPr>
                <w:t>R0420/C0100</w:t>
              </w:r>
            </w:ins>
          </w:p>
        </w:tc>
        <w:tc>
          <w:tcPr>
            <w:tcW w:w="2103" w:type="dxa"/>
            <w:tcBorders>
              <w:top w:val="nil"/>
              <w:left w:val="nil"/>
              <w:bottom w:val="single" w:sz="4" w:space="0" w:color="auto"/>
              <w:right w:val="single" w:sz="4" w:space="0" w:color="auto"/>
            </w:tcBorders>
            <w:shd w:val="clear" w:color="auto" w:fill="auto"/>
            <w:noWrap/>
          </w:tcPr>
          <w:p w14:paraId="02B1D779" w14:textId="0F1D8A08" w:rsidR="00DC5353" w:rsidRPr="00FF353C" w:rsidRDefault="00DC5353" w:rsidP="00216F5F">
            <w:pPr>
              <w:jc w:val="left"/>
              <w:rPr>
                <w:ins w:id="4183" w:author="Author"/>
                <w:lang w:val="en-GB" w:eastAsia="es-ES"/>
              </w:rPr>
            </w:pPr>
            <w:ins w:id="4184" w:author="Author">
              <w:r w:rsidRPr="00FF353C">
                <w:rPr>
                  <w:lang w:val="en-GB" w:eastAsia="es-ES"/>
                </w:rPr>
                <w:t xml:space="preserve">Total amount of Notional Solvency </w:t>
              </w:r>
              <w:r w:rsidRPr="00FF353C">
                <w:rPr>
                  <w:lang w:val="en-GB" w:eastAsia="es-ES"/>
                </w:rPr>
                <w:lastRenderedPageBreak/>
                <w:t>Capital Requirements for ring</w:t>
              </w:r>
              <w:r w:rsidR="00DE4650" w:rsidRPr="00FF353C">
                <w:rPr>
                  <w:lang w:val="en-GB" w:eastAsia="es-ES"/>
                </w:rPr>
                <w:t>-</w:t>
              </w:r>
              <w:del w:id="4185" w:author="Author">
                <w:r w:rsidRPr="00FF353C" w:rsidDel="00DE4650">
                  <w:rPr>
                    <w:lang w:val="en-GB" w:eastAsia="es-ES"/>
                  </w:rPr>
                  <w:delText xml:space="preserve"> </w:delText>
                </w:r>
              </w:del>
              <w:r w:rsidRPr="00FF353C">
                <w:rPr>
                  <w:lang w:val="en-GB" w:eastAsia="es-ES"/>
                </w:rPr>
                <w:t xml:space="preserve">fenced funds </w:t>
              </w:r>
            </w:ins>
          </w:p>
        </w:tc>
        <w:tc>
          <w:tcPr>
            <w:tcW w:w="4701" w:type="dxa"/>
            <w:tcBorders>
              <w:top w:val="nil"/>
              <w:left w:val="nil"/>
              <w:bottom w:val="single" w:sz="4" w:space="0" w:color="auto"/>
              <w:right w:val="single" w:sz="4" w:space="0" w:color="auto"/>
            </w:tcBorders>
            <w:shd w:val="clear" w:color="auto" w:fill="auto"/>
            <w:noWrap/>
          </w:tcPr>
          <w:p w14:paraId="7BA3F779" w14:textId="77777777" w:rsidR="00DC5353" w:rsidRPr="00FF353C" w:rsidRDefault="00DC5353" w:rsidP="00216F5F">
            <w:pPr>
              <w:jc w:val="left"/>
              <w:rPr>
                <w:ins w:id="4186" w:author="Author"/>
                <w:lang w:val="en-GB" w:eastAsia="es-ES"/>
              </w:rPr>
            </w:pPr>
            <w:ins w:id="4187" w:author="Author">
              <w:r w:rsidRPr="00FF353C">
                <w:rPr>
                  <w:lang w:val="en-GB" w:eastAsia="es-ES"/>
                </w:rPr>
                <w:lastRenderedPageBreak/>
                <w:t xml:space="preserve">Amount of the sum of notional SCRs of all ring-fenced funds when undertaking has RFF </w:t>
              </w:r>
              <w:r w:rsidRPr="00FF353C">
                <w:rPr>
                  <w:lang w:val="en-GB" w:eastAsia="es-ES"/>
                </w:rPr>
                <w:lastRenderedPageBreak/>
                <w:t xml:space="preserve">(other than those related to business operated in accordance with article 4 of Directive 2003/41/EC (transitional)). </w:t>
              </w:r>
            </w:ins>
          </w:p>
        </w:tc>
      </w:tr>
      <w:tr w:rsidR="00DC5353" w:rsidRPr="00FF353C" w14:paraId="33BE2FC4" w14:textId="77777777" w:rsidTr="00216F5F">
        <w:trPr>
          <w:trHeight w:val="300"/>
          <w:ins w:id="4188" w:author="Author"/>
        </w:trPr>
        <w:tc>
          <w:tcPr>
            <w:tcW w:w="2583" w:type="dxa"/>
            <w:tcBorders>
              <w:top w:val="nil"/>
              <w:left w:val="single" w:sz="4" w:space="0" w:color="auto"/>
              <w:bottom w:val="single" w:sz="4" w:space="0" w:color="auto"/>
              <w:right w:val="single" w:sz="4" w:space="0" w:color="auto"/>
            </w:tcBorders>
            <w:shd w:val="clear" w:color="auto" w:fill="auto"/>
            <w:noWrap/>
          </w:tcPr>
          <w:p w14:paraId="7DBA3FD3" w14:textId="3749C983" w:rsidR="00DC5353" w:rsidRPr="00FF353C" w:rsidRDefault="00DC5353" w:rsidP="00216F5F">
            <w:pPr>
              <w:jc w:val="left"/>
              <w:rPr>
                <w:ins w:id="4189" w:author="Author"/>
                <w:lang w:val="en-GB" w:eastAsia="es-ES"/>
              </w:rPr>
            </w:pPr>
            <w:ins w:id="4190" w:author="Author">
              <w:r w:rsidRPr="00FF353C">
                <w:rPr>
                  <w:lang w:val="en-GB" w:eastAsia="es-ES"/>
                </w:rPr>
                <w:lastRenderedPageBreak/>
                <w:t>R0430/C0100</w:t>
              </w:r>
            </w:ins>
          </w:p>
        </w:tc>
        <w:tc>
          <w:tcPr>
            <w:tcW w:w="2103" w:type="dxa"/>
            <w:tcBorders>
              <w:top w:val="nil"/>
              <w:left w:val="nil"/>
              <w:bottom w:val="single" w:sz="4" w:space="0" w:color="auto"/>
              <w:right w:val="single" w:sz="4" w:space="0" w:color="auto"/>
            </w:tcBorders>
            <w:shd w:val="clear" w:color="auto" w:fill="auto"/>
            <w:noWrap/>
          </w:tcPr>
          <w:p w14:paraId="6D2F70FE" w14:textId="77777777" w:rsidR="00DC5353" w:rsidRPr="00FF353C" w:rsidRDefault="00DC5353" w:rsidP="00216F5F">
            <w:pPr>
              <w:jc w:val="left"/>
              <w:rPr>
                <w:ins w:id="4191" w:author="Author"/>
                <w:lang w:val="en-GB" w:eastAsia="es-ES"/>
              </w:rPr>
            </w:pPr>
            <w:ins w:id="4192" w:author="Author">
              <w:r w:rsidRPr="00FF353C">
                <w:rPr>
                  <w:lang w:val="en-GB" w:eastAsia="es-ES"/>
                </w:rPr>
                <w:t>Total amount of Notional Solvency Capital Requirements for matching adjustment portfolios</w:t>
              </w:r>
            </w:ins>
          </w:p>
        </w:tc>
        <w:tc>
          <w:tcPr>
            <w:tcW w:w="4701" w:type="dxa"/>
            <w:tcBorders>
              <w:top w:val="nil"/>
              <w:left w:val="nil"/>
              <w:bottom w:val="single" w:sz="4" w:space="0" w:color="auto"/>
              <w:right w:val="single" w:sz="4" w:space="0" w:color="auto"/>
            </w:tcBorders>
            <w:shd w:val="clear" w:color="auto" w:fill="auto"/>
            <w:noWrap/>
          </w:tcPr>
          <w:p w14:paraId="500EBD7A" w14:textId="77777777" w:rsidR="00DC5353" w:rsidRPr="00FF353C" w:rsidRDefault="00DC5353" w:rsidP="00216F5F">
            <w:pPr>
              <w:jc w:val="left"/>
              <w:rPr>
                <w:ins w:id="4193" w:author="Author"/>
                <w:lang w:val="en-GB" w:eastAsia="es-ES"/>
              </w:rPr>
            </w:pPr>
            <w:ins w:id="4194" w:author="Author">
              <w:r w:rsidRPr="00FF353C">
                <w:rPr>
                  <w:lang w:val="en-GB" w:eastAsia="es-ES"/>
                </w:rPr>
                <w:t xml:space="preserve">Amount of the sum of notional SCRs of all matching adjustment portfolios </w:t>
              </w:r>
            </w:ins>
          </w:p>
          <w:p w14:paraId="578C12E8" w14:textId="77777777" w:rsidR="00DC5353" w:rsidRPr="00FF353C" w:rsidRDefault="00DC5353" w:rsidP="00216F5F">
            <w:pPr>
              <w:jc w:val="left"/>
              <w:rPr>
                <w:ins w:id="4195" w:author="Author"/>
                <w:lang w:val="en-GB" w:eastAsia="es-ES"/>
              </w:rPr>
            </w:pPr>
            <w:ins w:id="4196" w:author="Author">
              <w:r w:rsidRPr="00FF353C">
                <w:rPr>
                  <w:lang w:val="en-GB" w:eastAsia="es-ES"/>
                </w:rPr>
                <w:t>This item does not have to be reported when reporting SCR calculation at RFF or matching adjustment portfolio level.</w:t>
              </w:r>
            </w:ins>
          </w:p>
        </w:tc>
      </w:tr>
      <w:tr w:rsidR="00DC5353" w:rsidRPr="00FF353C" w14:paraId="505DB307" w14:textId="77777777" w:rsidTr="00216F5F">
        <w:trPr>
          <w:trHeight w:val="300"/>
          <w:ins w:id="4197" w:author="Author"/>
        </w:trPr>
        <w:tc>
          <w:tcPr>
            <w:tcW w:w="2583" w:type="dxa"/>
            <w:tcBorders>
              <w:top w:val="nil"/>
              <w:left w:val="single" w:sz="4" w:space="0" w:color="auto"/>
              <w:bottom w:val="single" w:sz="4" w:space="0" w:color="auto"/>
              <w:right w:val="single" w:sz="4" w:space="0" w:color="auto"/>
            </w:tcBorders>
            <w:shd w:val="clear" w:color="auto" w:fill="auto"/>
            <w:noWrap/>
          </w:tcPr>
          <w:p w14:paraId="223B31BF" w14:textId="77777777" w:rsidR="00DC5353" w:rsidRPr="00FF353C" w:rsidRDefault="00DC5353" w:rsidP="00216F5F">
            <w:pPr>
              <w:jc w:val="left"/>
              <w:rPr>
                <w:ins w:id="4198" w:author="Author"/>
                <w:lang w:val="en-GB" w:eastAsia="es-ES"/>
              </w:rPr>
            </w:pPr>
            <w:ins w:id="4199" w:author="Author">
              <w:r w:rsidRPr="00FF353C">
                <w:rPr>
                  <w:lang w:val="en-GB" w:eastAsia="es-ES"/>
                </w:rPr>
                <w:t>R0440/C0100</w:t>
              </w:r>
            </w:ins>
          </w:p>
        </w:tc>
        <w:tc>
          <w:tcPr>
            <w:tcW w:w="2103" w:type="dxa"/>
            <w:tcBorders>
              <w:top w:val="nil"/>
              <w:left w:val="nil"/>
              <w:bottom w:val="single" w:sz="4" w:space="0" w:color="auto"/>
              <w:right w:val="single" w:sz="4" w:space="0" w:color="auto"/>
            </w:tcBorders>
            <w:shd w:val="clear" w:color="auto" w:fill="auto"/>
            <w:noWrap/>
          </w:tcPr>
          <w:p w14:paraId="53F0210F" w14:textId="77777777" w:rsidR="00DC5353" w:rsidRPr="00FF353C" w:rsidRDefault="00DC5353" w:rsidP="00216F5F">
            <w:pPr>
              <w:jc w:val="left"/>
              <w:rPr>
                <w:ins w:id="4200" w:author="Author"/>
                <w:lang w:val="en-GB" w:eastAsia="es-ES"/>
              </w:rPr>
            </w:pPr>
            <w:ins w:id="4201" w:author="Author">
              <w:r w:rsidRPr="00FF353C">
                <w:rPr>
                  <w:lang w:val="en-GB" w:eastAsia="es-ES"/>
                </w:rPr>
                <w:t>Diversification effects due to RFF nSCR aggregation for article 304</w:t>
              </w:r>
            </w:ins>
          </w:p>
        </w:tc>
        <w:tc>
          <w:tcPr>
            <w:tcW w:w="4701" w:type="dxa"/>
            <w:tcBorders>
              <w:top w:val="nil"/>
              <w:left w:val="nil"/>
              <w:bottom w:val="single" w:sz="4" w:space="0" w:color="auto"/>
              <w:right w:val="single" w:sz="4" w:space="0" w:color="auto"/>
            </w:tcBorders>
            <w:shd w:val="clear" w:color="auto" w:fill="auto"/>
            <w:noWrap/>
          </w:tcPr>
          <w:p w14:paraId="3E3130E3" w14:textId="215F94C9" w:rsidR="00DC5353" w:rsidRPr="00FF353C" w:rsidRDefault="00DC5353" w:rsidP="00216F5F">
            <w:pPr>
              <w:jc w:val="left"/>
              <w:rPr>
                <w:ins w:id="4202" w:author="Author"/>
                <w:lang w:val="en-GB" w:eastAsia="es-ES"/>
              </w:rPr>
            </w:pPr>
            <w:ins w:id="4203" w:author="Author">
              <w:r w:rsidRPr="00FF353C">
                <w:rPr>
                  <w:lang w:val="en-GB" w:eastAsia="es-ES"/>
                </w:rPr>
                <w:t>Amount of the adjustment for a diversification effect between ring</w:t>
              </w:r>
              <w:r w:rsidR="00DE4650" w:rsidRPr="00FF353C">
                <w:rPr>
                  <w:lang w:val="en-GB" w:eastAsia="es-ES"/>
                </w:rPr>
                <w:t>-</w:t>
              </w:r>
              <w:del w:id="4204" w:author="Author">
                <w:r w:rsidRPr="00FF353C" w:rsidDel="00DE4650">
                  <w:rPr>
                    <w:lang w:val="en-GB" w:eastAsia="es-ES"/>
                  </w:rPr>
                  <w:delText xml:space="preserve"> </w:delText>
                </w:r>
              </w:del>
              <w:r w:rsidRPr="00FF353C">
                <w:rPr>
                  <w:lang w:val="en-GB" w:eastAsia="es-ES"/>
                </w:rPr>
                <w:t xml:space="preserve">fenced funds under article 304 of </w:t>
              </w:r>
              <w:r w:rsidRPr="00FF353C">
                <w:rPr>
                  <w:lang w:val="en-GB"/>
                </w:rPr>
                <w:t>Directive 2009/138/EC</w:t>
              </w:r>
              <w:r w:rsidRPr="00FF353C">
                <w:rPr>
                  <w:lang w:val="en-GB" w:eastAsia="es-ES"/>
                </w:rPr>
                <w:t xml:space="preserve"> and the remaining part where applicable. </w:t>
              </w:r>
            </w:ins>
          </w:p>
          <w:p w14:paraId="66AE8629" w14:textId="77777777" w:rsidR="00DC5353" w:rsidRPr="00FF353C" w:rsidRDefault="00DC5353" w:rsidP="00216F5F">
            <w:pPr>
              <w:jc w:val="left"/>
              <w:rPr>
                <w:ins w:id="4205" w:author="Author"/>
                <w:lang w:val="en-GB" w:eastAsia="es-ES"/>
              </w:rPr>
            </w:pPr>
            <w:ins w:id="4206" w:author="Author">
              <w:r w:rsidRPr="00FF353C">
                <w:rPr>
                  <w:lang w:val="en-GB" w:eastAsia="es-ES"/>
                </w:rPr>
                <w:t>It shall be equal to the difference between the sum of the nSCR for each RFF/MAP/RP and the SCR reported in R0200/C0100.</w:t>
              </w:r>
            </w:ins>
          </w:p>
        </w:tc>
      </w:tr>
      <w:tr w:rsidR="00DC5353" w:rsidRPr="00FF353C" w14:paraId="1F7196B6" w14:textId="77777777" w:rsidTr="00216F5F">
        <w:trPr>
          <w:trHeight w:val="300"/>
          <w:ins w:id="4207" w:author="Author"/>
        </w:trPr>
        <w:tc>
          <w:tcPr>
            <w:tcW w:w="2583" w:type="dxa"/>
            <w:tcBorders>
              <w:top w:val="nil"/>
              <w:left w:val="single" w:sz="4" w:space="0" w:color="auto"/>
              <w:bottom w:val="single" w:sz="4" w:space="0" w:color="auto"/>
              <w:right w:val="single" w:sz="4" w:space="0" w:color="auto"/>
            </w:tcBorders>
            <w:shd w:val="clear" w:color="auto" w:fill="auto"/>
            <w:noWrap/>
          </w:tcPr>
          <w:p w14:paraId="35A9FD7E" w14:textId="77777777" w:rsidR="00DC5353" w:rsidRPr="00FF353C" w:rsidRDefault="00DC5353" w:rsidP="00216F5F">
            <w:pPr>
              <w:jc w:val="left"/>
              <w:rPr>
                <w:ins w:id="4208" w:author="Author"/>
                <w:lang w:val="en-GB" w:eastAsia="es-ES"/>
              </w:rPr>
            </w:pPr>
            <w:ins w:id="4209" w:author="Author">
              <w:r w:rsidRPr="00FF353C">
                <w:rPr>
                  <w:lang w:val="en-GB" w:eastAsia="es-ES"/>
                </w:rPr>
                <w:t>R0450/C0100</w:t>
              </w:r>
            </w:ins>
          </w:p>
        </w:tc>
        <w:tc>
          <w:tcPr>
            <w:tcW w:w="2103" w:type="dxa"/>
            <w:tcBorders>
              <w:top w:val="nil"/>
              <w:left w:val="nil"/>
              <w:bottom w:val="single" w:sz="4" w:space="0" w:color="auto"/>
              <w:right w:val="single" w:sz="4" w:space="0" w:color="auto"/>
            </w:tcBorders>
            <w:shd w:val="clear" w:color="auto" w:fill="auto"/>
            <w:noWrap/>
          </w:tcPr>
          <w:p w14:paraId="556E9E78" w14:textId="77777777" w:rsidR="00DC5353" w:rsidRPr="00FF353C" w:rsidRDefault="00DC5353" w:rsidP="00216F5F">
            <w:pPr>
              <w:jc w:val="left"/>
              <w:rPr>
                <w:ins w:id="4210" w:author="Author"/>
                <w:lang w:val="en-GB" w:eastAsia="es-ES"/>
              </w:rPr>
            </w:pPr>
            <w:ins w:id="4211" w:author="Author">
              <w:r w:rsidRPr="00FF353C">
                <w:rPr>
                  <w:lang w:val="en-GB" w:eastAsia="es-ES"/>
                </w:rPr>
                <w:t>Method used to calculate the adjustment due to RFF nSCR aggregation</w:t>
              </w:r>
            </w:ins>
          </w:p>
        </w:tc>
        <w:tc>
          <w:tcPr>
            <w:tcW w:w="4701" w:type="dxa"/>
            <w:tcBorders>
              <w:top w:val="nil"/>
              <w:left w:val="nil"/>
              <w:bottom w:val="single" w:sz="4" w:space="0" w:color="auto"/>
              <w:right w:val="single" w:sz="4" w:space="0" w:color="auto"/>
            </w:tcBorders>
            <w:shd w:val="clear" w:color="auto" w:fill="auto"/>
            <w:noWrap/>
          </w:tcPr>
          <w:p w14:paraId="0FC23751" w14:textId="77777777" w:rsidR="00DC5353" w:rsidRPr="00FF353C" w:rsidRDefault="00DC5353" w:rsidP="00216F5F">
            <w:pPr>
              <w:jc w:val="left"/>
              <w:rPr>
                <w:ins w:id="4212" w:author="Author"/>
                <w:lang w:val="en-GB" w:eastAsia="es-ES"/>
              </w:rPr>
            </w:pPr>
            <w:ins w:id="4213" w:author="Author">
              <w:r w:rsidRPr="00FF353C">
                <w:rPr>
                  <w:lang w:val="en-GB" w:eastAsia="es-ES"/>
                </w:rPr>
                <w:t>Method used to calculate the adjustment due to RFF nSCR aggregation. One of the following options shall be used:</w:t>
              </w:r>
            </w:ins>
          </w:p>
          <w:p w14:paraId="28D0CA1C" w14:textId="77777777" w:rsidR="00DC5353" w:rsidRPr="00FF353C" w:rsidRDefault="00DC5353" w:rsidP="00216F5F">
            <w:pPr>
              <w:jc w:val="left"/>
              <w:rPr>
                <w:ins w:id="4214" w:author="Author"/>
                <w:lang w:val="en-GB" w:eastAsia="es-ES"/>
              </w:rPr>
            </w:pPr>
            <w:ins w:id="4215" w:author="Author">
              <w:r w:rsidRPr="00FF353C">
                <w:rPr>
                  <w:lang w:val="en-GB" w:eastAsia="es-ES"/>
                </w:rPr>
                <w:t>1 - Full recalculation</w:t>
              </w:r>
            </w:ins>
          </w:p>
          <w:p w14:paraId="6CE66A0A" w14:textId="77777777" w:rsidR="00DC5353" w:rsidRPr="00FF353C" w:rsidRDefault="00DC5353" w:rsidP="00216F5F">
            <w:pPr>
              <w:jc w:val="left"/>
              <w:rPr>
                <w:ins w:id="4216" w:author="Author"/>
                <w:lang w:val="en-GB" w:eastAsia="es-ES"/>
              </w:rPr>
            </w:pPr>
            <w:ins w:id="4217" w:author="Author">
              <w:r w:rsidRPr="00FF353C">
                <w:rPr>
                  <w:lang w:val="en-GB" w:eastAsia="es-ES"/>
                </w:rPr>
                <w:t>2 - Simplification at risk sub-module level</w:t>
              </w:r>
            </w:ins>
          </w:p>
          <w:p w14:paraId="5E7EE19D" w14:textId="77777777" w:rsidR="00DC5353" w:rsidRPr="00FF353C" w:rsidRDefault="00DC5353" w:rsidP="00216F5F">
            <w:pPr>
              <w:jc w:val="left"/>
              <w:rPr>
                <w:ins w:id="4218" w:author="Author"/>
                <w:lang w:val="en-GB" w:eastAsia="es-ES"/>
              </w:rPr>
            </w:pPr>
            <w:ins w:id="4219" w:author="Author">
              <w:r w:rsidRPr="00FF353C">
                <w:rPr>
                  <w:lang w:val="en-GB" w:eastAsia="es-ES"/>
                </w:rPr>
                <w:t>3 - Simplification at risk module level</w:t>
              </w:r>
            </w:ins>
          </w:p>
          <w:p w14:paraId="44A23819" w14:textId="77777777" w:rsidR="00DC5353" w:rsidRPr="00FF353C" w:rsidRDefault="00DC5353" w:rsidP="00216F5F">
            <w:pPr>
              <w:jc w:val="left"/>
              <w:rPr>
                <w:ins w:id="4220" w:author="Author"/>
                <w:lang w:val="en-GB" w:eastAsia="es-ES"/>
              </w:rPr>
            </w:pPr>
            <w:ins w:id="4221" w:author="Author">
              <w:r w:rsidRPr="00FF353C">
                <w:rPr>
                  <w:lang w:val="en-GB" w:eastAsia="es-ES"/>
                </w:rPr>
                <w:t>4 - No adjustment</w:t>
              </w:r>
            </w:ins>
          </w:p>
          <w:p w14:paraId="5791277B" w14:textId="77777777" w:rsidR="00DC5353" w:rsidRPr="00FF353C" w:rsidRDefault="00DC5353" w:rsidP="00216F5F">
            <w:pPr>
              <w:jc w:val="left"/>
              <w:rPr>
                <w:ins w:id="4222" w:author="Author"/>
                <w:lang w:val="en-GB" w:eastAsia="es-ES"/>
              </w:rPr>
            </w:pPr>
            <w:ins w:id="4223" w:author="Author">
              <w:r w:rsidRPr="00FF353C">
                <w:rPr>
                  <w:lang w:val="en-GB" w:eastAsia="es-ES"/>
                </w:rPr>
                <w:t xml:space="preserve">When the undertaking has no RFF (or have only RFF under article 304 of </w:t>
              </w:r>
              <w:r w:rsidRPr="00FF353C">
                <w:rPr>
                  <w:lang w:val="en-GB"/>
                </w:rPr>
                <w:t>Directive 2009/138/EC</w:t>
              </w:r>
              <w:r w:rsidRPr="00FF353C">
                <w:rPr>
                  <w:lang w:val="en-GB" w:eastAsia="es-ES"/>
                </w:rPr>
                <w:t>) it shall select option 4.</w:t>
              </w:r>
            </w:ins>
          </w:p>
          <w:p w14:paraId="1E9A45B9" w14:textId="77777777" w:rsidR="00DC5353" w:rsidRPr="00FF353C" w:rsidRDefault="00DC5353" w:rsidP="00216F5F">
            <w:pPr>
              <w:jc w:val="left"/>
              <w:rPr>
                <w:ins w:id="4224" w:author="Author"/>
                <w:lang w:val="en-GB" w:eastAsia="es-ES"/>
              </w:rPr>
            </w:pPr>
            <w:ins w:id="4225" w:author="Author">
              <w:r w:rsidRPr="00FF353C">
                <w:rPr>
                  <w:lang w:val="en-GB" w:eastAsia="es-ES"/>
                </w:rPr>
                <w:t>Applicable only for partial internal models.</w:t>
              </w:r>
            </w:ins>
          </w:p>
        </w:tc>
      </w:tr>
      <w:tr w:rsidR="00DC5353" w:rsidRPr="00FF353C" w14:paraId="10C650D1" w14:textId="77777777" w:rsidTr="00216F5F">
        <w:trPr>
          <w:trHeight w:val="300"/>
          <w:ins w:id="4226" w:author="Author"/>
        </w:trPr>
        <w:tc>
          <w:tcPr>
            <w:tcW w:w="2583" w:type="dxa"/>
            <w:tcBorders>
              <w:top w:val="nil"/>
              <w:left w:val="single" w:sz="4" w:space="0" w:color="auto"/>
              <w:bottom w:val="single" w:sz="4" w:space="0" w:color="auto"/>
              <w:right w:val="single" w:sz="4" w:space="0" w:color="auto"/>
            </w:tcBorders>
            <w:shd w:val="clear" w:color="auto" w:fill="auto"/>
            <w:noWrap/>
          </w:tcPr>
          <w:p w14:paraId="63AF890D" w14:textId="77777777" w:rsidR="00DC5353" w:rsidRPr="00FF353C" w:rsidRDefault="00DC5353" w:rsidP="00216F5F">
            <w:pPr>
              <w:jc w:val="left"/>
              <w:rPr>
                <w:ins w:id="4227" w:author="Author"/>
                <w:lang w:val="en-GB" w:eastAsia="es-ES"/>
              </w:rPr>
            </w:pPr>
            <w:ins w:id="4228" w:author="Author">
              <w:r w:rsidRPr="00FF353C">
                <w:rPr>
                  <w:lang w:val="en-GB" w:eastAsia="es-ES"/>
                </w:rPr>
                <w:t>R0460/C0100</w:t>
              </w:r>
            </w:ins>
          </w:p>
        </w:tc>
        <w:tc>
          <w:tcPr>
            <w:tcW w:w="2103" w:type="dxa"/>
            <w:tcBorders>
              <w:top w:val="nil"/>
              <w:left w:val="nil"/>
              <w:bottom w:val="single" w:sz="4" w:space="0" w:color="auto"/>
              <w:right w:val="single" w:sz="4" w:space="0" w:color="auto"/>
            </w:tcBorders>
            <w:shd w:val="clear" w:color="auto" w:fill="auto"/>
            <w:noWrap/>
          </w:tcPr>
          <w:p w14:paraId="602995C2" w14:textId="77777777" w:rsidR="00DC5353" w:rsidRPr="00FF353C" w:rsidRDefault="00DC5353" w:rsidP="00216F5F">
            <w:pPr>
              <w:jc w:val="left"/>
              <w:rPr>
                <w:ins w:id="4229" w:author="Author"/>
                <w:lang w:val="en-GB" w:eastAsia="es-ES"/>
              </w:rPr>
            </w:pPr>
            <w:ins w:id="4230" w:author="Author">
              <w:r w:rsidRPr="00FF353C">
                <w:rPr>
                  <w:lang w:val="en-GB" w:eastAsia="es-ES"/>
                </w:rPr>
                <w:t xml:space="preserve">Net future discretionary benefits </w:t>
              </w:r>
            </w:ins>
          </w:p>
        </w:tc>
        <w:tc>
          <w:tcPr>
            <w:tcW w:w="4701" w:type="dxa"/>
            <w:tcBorders>
              <w:top w:val="nil"/>
              <w:left w:val="nil"/>
              <w:bottom w:val="single" w:sz="4" w:space="0" w:color="auto"/>
              <w:right w:val="single" w:sz="4" w:space="0" w:color="auto"/>
            </w:tcBorders>
            <w:shd w:val="clear" w:color="auto" w:fill="auto"/>
            <w:noWrap/>
          </w:tcPr>
          <w:p w14:paraId="36630BBE" w14:textId="77777777" w:rsidR="00DC5353" w:rsidRPr="00FF353C" w:rsidRDefault="00DC5353" w:rsidP="00216F5F">
            <w:pPr>
              <w:jc w:val="left"/>
              <w:rPr>
                <w:ins w:id="4231" w:author="Author"/>
                <w:lang w:val="en-GB" w:eastAsia="es-ES"/>
              </w:rPr>
            </w:pPr>
            <w:ins w:id="4232" w:author="Author">
              <w:r w:rsidRPr="00FF353C">
                <w:rPr>
                  <w:lang w:val="en-GB" w:eastAsia="es-ES"/>
                </w:rPr>
                <w:t>Amount of technical provisions without risk margin in relation to future discretionary benefits net of reinsurance.</w:t>
              </w:r>
            </w:ins>
          </w:p>
        </w:tc>
      </w:tr>
      <w:tr w:rsidR="00DC5353" w:rsidRPr="00FF353C" w14:paraId="490431ED" w14:textId="77777777" w:rsidTr="00216F5F">
        <w:trPr>
          <w:trHeight w:val="300"/>
          <w:ins w:id="4233"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3171EC5" w14:textId="77777777" w:rsidR="00DC5353" w:rsidRPr="00FF353C" w:rsidDel="00851A7D" w:rsidRDefault="00DC5353" w:rsidP="00216F5F">
            <w:pPr>
              <w:jc w:val="left"/>
              <w:rPr>
                <w:ins w:id="4234" w:author="Author"/>
                <w:color w:val="000000"/>
                <w:lang w:val="en-GB"/>
              </w:rPr>
            </w:pPr>
            <w:ins w:id="4235" w:author="Author">
              <w:r w:rsidRPr="00FF353C">
                <w:rPr>
                  <w:i/>
                  <w:iCs/>
                  <w:lang w:val="en-GB"/>
                </w:rPr>
                <w:t>Approach to tax rate if calculated under the standard formula</w:t>
              </w:r>
            </w:ins>
          </w:p>
        </w:tc>
      </w:tr>
      <w:tr w:rsidR="00DC5353" w:rsidRPr="00FF353C" w14:paraId="6F18C764" w14:textId="77777777" w:rsidTr="00216F5F">
        <w:trPr>
          <w:trHeight w:val="300"/>
          <w:ins w:id="4236" w:author="Author"/>
        </w:trPr>
        <w:tc>
          <w:tcPr>
            <w:tcW w:w="2583" w:type="dxa"/>
            <w:tcBorders>
              <w:top w:val="nil"/>
              <w:left w:val="single" w:sz="4" w:space="0" w:color="auto"/>
              <w:bottom w:val="single" w:sz="4" w:space="0" w:color="auto"/>
              <w:right w:val="single" w:sz="4" w:space="0" w:color="auto"/>
            </w:tcBorders>
            <w:shd w:val="clear" w:color="auto" w:fill="auto"/>
            <w:noWrap/>
          </w:tcPr>
          <w:p w14:paraId="40FC1A14" w14:textId="77777777" w:rsidR="00DC5353" w:rsidRPr="00FF353C" w:rsidRDefault="00DC5353" w:rsidP="00216F5F">
            <w:pPr>
              <w:jc w:val="left"/>
              <w:rPr>
                <w:ins w:id="4237" w:author="Author"/>
                <w:i/>
                <w:iCs/>
                <w:lang w:val="en-GB"/>
              </w:rPr>
            </w:pPr>
            <w:ins w:id="4238" w:author="Author">
              <w:r w:rsidRPr="00FF353C">
                <w:rPr>
                  <w:lang w:val="en-GB"/>
                </w:rPr>
                <w:t xml:space="preserve">R0590/C0109  </w:t>
              </w:r>
            </w:ins>
          </w:p>
        </w:tc>
        <w:tc>
          <w:tcPr>
            <w:tcW w:w="2103" w:type="dxa"/>
            <w:tcBorders>
              <w:top w:val="nil"/>
              <w:left w:val="nil"/>
              <w:bottom w:val="single" w:sz="4" w:space="0" w:color="auto"/>
              <w:right w:val="single" w:sz="4" w:space="0" w:color="auto"/>
            </w:tcBorders>
            <w:shd w:val="clear" w:color="auto" w:fill="auto"/>
            <w:noWrap/>
          </w:tcPr>
          <w:p w14:paraId="228147F6" w14:textId="77777777" w:rsidR="00DC5353" w:rsidRPr="00FF353C" w:rsidDel="00851A7D" w:rsidRDefault="00DC5353" w:rsidP="00216F5F">
            <w:pPr>
              <w:jc w:val="left"/>
              <w:rPr>
                <w:ins w:id="4239" w:author="Author"/>
                <w:color w:val="000000"/>
                <w:lang w:val="en-GB"/>
              </w:rPr>
            </w:pPr>
            <w:ins w:id="4240" w:author="Author">
              <w:r w:rsidRPr="00FF353C">
                <w:rPr>
                  <w:lang w:val="en-GB"/>
                </w:rPr>
                <w:t xml:space="preserve">Approach based on average tax rate  </w:t>
              </w:r>
            </w:ins>
          </w:p>
        </w:tc>
        <w:tc>
          <w:tcPr>
            <w:tcW w:w="4701" w:type="dxa"/>
            <w:tcBorders>
              <w:top w:val="nil"/>
              <w:left w:val="nil"/>
              <w:bottom w:val="single" w:sz="4" w:space="0" w:color="auto"/>
              <w:right w:val="single" w:sz="4" w:space="0" w:color="auto"/>
            </w:tcBorders>
            <w:shd w:val="clear" w:color="auto" w:fill="auto"/>
            <w:noWrap/>
          </w:tcPr>
          <w:p w14:paraId="54B261E9" w14:textId="77777777" w:rsidR="00DC5353" w:rsidRPr="00FF353C" w:rsidRDefault="00DC5353" w:rsidP="00216F5F">
            <w:pPr>
              <w:pStyle w:val="NormalLeft"/>
              <w:rPr>
                <w:ins w:id="4241" w:author="Author"/>
                <w:lang w:val="en-GB"/>
              </w:rPr>
            </w:pPr>
            <w:ins w:id="4242" w:author="Author">
              <w:r w:rsidRPr="00FF353C">
                <w:rPr>
                  <w:lang w:val="en-GB"/>
                </w:rPr>
                <w:t>One of the options in the following closed list shall be used:</w:t>
              </w:r>
            </w:ins>
          </w:p>
          <w:p w14:paraId="5A6314AA" w14:textId="77777777" w:rsidR="00DC5353" w:rsidRPr="00FF353C" w:rsidRDefault="00DC5353" w:rsidP="00216F5F">
            <w:pPr>
              <w:pStyle w:val="Point0"/>
              <w:rPr>
                <w:ins w:id="4243" w:author="Author"/>
                <w:lang w:val="en-GB"/>
              </w:rPr>
            </w:pPr>
            <w:ins w:id="4244" w:author="Author">
              <w:r w:rsidRPr="00FF353C">
                <w:rPr>
                  <w:lang w:val="en-GB"/>
                </w:rPr>
                <w:t>1 – Yes</w:t>
              </w:r>
            </w:ins>
          </w:p>
          <w:p w14:paraId="261CA29D" w14:textId="77777777" w:rsidR="00DC5353" w:rsidRPr="00FF353C" w:rsidRDefault="00DC5353" w:rsidP="00216F5F">
            <w:pPr>
              <w:pStyle w:val="Point0"/>
              <w:rPr>
                <w:ins w:id="4245" w:author="Author"/>
                <w:lang w:val="en-GB"/>
              </w:rPr>
            </w:pPr>
            <w:ins w:id="4246" w:author="Author">
              <w:r w:rsidRPr="00FF353C">
                <w:rPr>
                  <w:lang w:val="en-GB"/>
                </w:rPr>
                <w:t>2 – No</w:t>
              </w:r>
            </w:ins>
          </w:p>
          <w:p w14:paraId="3397273E" w14:textId="77777777" w:rsidR="00DC5353" w:rsidRPr="00FF353C" w:rsidRDefault="00DC5353" w:rsidP="00216F5F">
            <w:pPr>
              <w:pStyle w:val="Point0"/>
              <w:rPr>
                <w:ins w:id="4247" w:author="Author"/>
                <w:lang w:val="en-GB"/>
              </w:rPr>
            </w:pPr>
            <w:ins w:id="4248" w:author="Author">
              <w:r w:rsidRPr="00FF353C">
                <w:rPr>
                  <w:lang w:val="en-GB"/>
                </w:rPr>
                <w:t>3 – Not applicable as the adjustment for the loss-absorbing capacity of deferred taxes (LAC DT) is not used (in this case R0600 to R0690 are not applicable)</w:t>
              </w:r>
            </w:ins>
          </w:p>
          <w:p w14:paraId="48C956EE" w14:textId="77777777" w:rsidR="00DC5353" w:rsidRPr="00FF353C" w:rsidDel="00851A7D" w:rsidRDefault="00DC5353" w:rsidP="00216F5F">
            <w:pPr>
              <w:jc w:val="left"/>
              <w:rPr>
                <w:ins w:id="4249" w:author="Author"/>
                <w:color w:val="000000"/>
                <w:lang w:val="en-GB"/>
              </w:rPr>
            </w:pPr>
            <w:ins w:id="4250" w:author="Author">
              <w:r w:rsidRPr="00FF353C">
                <w:rPr>
                  <w:lang w:val="en-GB"/>
                </w:rPr>
                <w:lastRenderedPageBreak/>
                <w:t>See EIOPA Guidelines on loss-absorbing capacity of technical provisions and deferred taxes.</w:t>
              </w:r>
            </w:ins>
          </w:p>
        </w:tc>
      </w:tr>
      <w:tr w:rsidR="00DC5353" w:rsidRPr="00FF353C" w14:paraId="1ADF150C" w14:textId="77777777" w:rsidTr="00216F5F">
        <w:trPr>
          <w:trHeight w:val="300"/>
          <w:ins w:id="4251"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4A64CDA" w14:textId="77777777" w:rsidR="00DC5353" w:rsidRPr="00FF353C" w:rsidRDefault="00DC5353" w:rsidP="00216F5F">
            <w:pPr>
              <w:pStyle w:val="NormalLeft"/>
              <w:rPr>
                <w:ins w:id="4252" w:author="Author"/>
                <w:lang w:val="en-GB"/>
              </w:rPr>
            </w:pPr>
            <w:ins w:id="4253" w:author="Author">
              <w:r w:rsidRPr="00FF353C">
                <w:rPr>
                  <w:i/>
                  <w:iCs/>
                  <w:lang w:val="en-GB"/>
                </w:rPr>
                <w:lastRenderedPageBreak/>
                <w:t>Calculation of adjustment for loss-absorbing capacity of deferred taxes if calculated under the standard formula</w:t>
              </w:r>
            </w:ins>
          </w:p>
        </w:tc>
      </w:tr>
      <w:tr w:rsidR="00DC5353" w:rsidRPr="00FF353C" w14:paraId="2FE52AE1" w14:textId="77777777" w:rsidTr="00216F5F">
        <w:trPr>
          <w:trHeight w:val="300"/>
          <w:ins w:id="4254" w:author="Author"/>
        </w:trPr>
        <w:tc>
          <w:tcPr>
            <w:tcW w:w="2583" w:type="dxa"/>
            <w:tcBorders>
              <w:top w:val="nil"/>
              <w:left w:val="single" w:sz="4" w:space="0" w:color="auto"/>
              <w:bottom w:val="single" w:sz="4" w:space="0" w:color="auto"/>
              <w:right w:val="single" w:sz="4" w:space="0" w:color="auto"/>
            </w:tcBorders>
            <w:shd w:val="clear" w:color="auto" w:fill="auto"/>
            <w:noWrap/>
          </w:tcPr>
          <w:p w14:paraId="7B373CA1" w14:textId="77777777" w:rsidR="00DC5353" w:rsidRPr="00FF353C" w:rsidRDefault="00DC5353" w:rsidP="00216F5F">
            <w:pPr>
              <w:jc w:val="left"/>
              <w:rPr>
                <w:ins w:id="4255" w:author="Author"/>
                <w:i/>
                <w:iCs/>
                <w:lang w:val="en-GB"/>
              </w:rPr>
            </w:pPr>
            <w:ins w:id="4256" w:author="Author">
              <w:r w:rsidRPr="00FF353C">
                <w:rPr>
                  <w:lang w:val="en-GB"/>
                </w:rPr>
                <w:t xml:space="preserve">R0600/C0110  </w:t>
              </w:r>
            </w:ins>
          </w:p>
        </w:tc>
        <w:tc>
          <w:tcPr>
            <w:tcW w:w="2103" w:type="dxa"/>
            <w:tcBorders>
              <w:top w:val="nil"/>
              <w:left w:val="nil"/>
              <w:bottom w:val="single" w:sz="4" w:space="0" w:color="auto"/>
              <w:right w:val="single" w:sz="4" w:space="0" w:color="auto"/>
            </w:tcBorders>
            <w:shd w:val="clear" w:color="auto" w:fill="auto"/>
            <w:noWrap/>
          </w:tcPr>
          <w:p w14:paraId="111DF370" w14:textId="77777777" w:rsidR="00DC5353" w:rsidRPr="00FF353C" w:rsidRDefault="00DC5353" w:rsidP="00216F5F">
            <w:pPr>
              <w:jc w:val="left"/>
              <w:rPr>
                <w:ins w:id="4257" w:author="Author"/>
                <w:lang w:val="en-GB"/>
              </w:rPr>
            </w:pPr>
            <w:ins w:id="4258" w:author="Author">
              <w:r w:rsidRPr="00FF353C">
                <w:rPr>
                  <w:lang w:val="en-GB"/>
                </w:rPr>
                <w:t xml:space="preserve">DTA Before the shock  </w:t>
              </w:r>
            </w:ins>
          </w:p>
        </w:tc>
        <w:tc>
          <w:tcPr>
            <w:tcW w:w="4701" w:type="dxa"/>
            <w:tcBorders>
              <w:top w:val="nil"/>
              <w:left w:val="nil"/>
              <w:bottom w:val="single" w:sz="4" w:space="0" w:color="auto"/>
              <w:right w:val="single" w:sz="4" w:space="0" w:color="auto"/>
            </w:tcBorders>
            <w:shd w:val="clear" w:color="auto" w:fill="auto"/>
            <w:noWrap/>
          </w:tcPr>
          <w:p w14:paraId="4510C869" w14:textId="77777777" w:rsidR="00DC5353" w:rsidRPr="00FF353C" w:rsidRDefault="00DC5353" w:rsidP="00216F5F">
            <w:pPr>
              <w:pStyle w:val="NormalLeft"/>
              <w:rPr>
                <w:ins w:id="4259" w:author="Author"/>
                <w:lang w:val="en-GB"/>
              </w:rPr>
            </w:pPr>
            <w:ins w:id="4260" w:author="Author">
              <w:r w:rsidRPr="00FF353C">
                <w:rPr>
                  <w:lang w:val="en-GB"/>
                </w:rPr>
                <w:t>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w:t>
              </w:r>
            </w:ins>
          </w:p>
        </w:tc>
      </w:tr>
      <w:tr w:rsidR="00DC5353" w:rsidRPr="00FF353C" w14:paraId="39B5C657" w14:textId="77777777" w:rsidTr="00216F5F">
        <w:trPr>
          <w:trHeight w:val="300"/>
          <w:ins w:id="426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AABF33" w14:textId="77777777" w:rsidR="00DC5353" w:rsidRPr="00FF353C" w:rsidRDefault="00DC5353" w:rsidP="00216F5F">
            <w:pPr>
              <w:jc w:val="left"/>
              <w:rPr>
                <w:ins w:id="4262" w:author="Author"/>
                <w:lang w:val="en-GB"/>
              </w:rPr>
            </w:pPr>
            <w:ins w:id="4263" w:author="Author">
              <w:r w:rsidRPr="00FF353C">
                <w:rPr>
                  <w:lang w:val="en-GB"/>
                </w:rPr>
                <w:t xml:space="preserve">R0600/C0120  </w:t>
              </w:r>
            </w:ins>
          </w:p>
        </w:tc>
        <w:tc>
          <w:tcPr>
            <w:tcW w:w="2103" w:type="dxa"/>
            <w:tcBorders>
              <w:top w:val="single" w:sz="4" w:space="0" w:color="auto"/>
              <w:left w:val="nil"/>
              <w:bottom w:val="single" w:sz="4" w:space="0" w:color="auto"/>
              <w:right w:val="single" w:sz="4" w:space="0" w:color="auto"/>
            </w:tcBorders>
            <w:shd w:val="clear" w:color="auto" w:fill="auto"/>
            <w:noWrap/>
          </w:tcPr>
          <w:p w14:paraId="0275C99E" w14:textId="77777777" w:rsidR="00DC5353" w:rsidRPr="00FF353C" w:rsidRDefault="00DC5353" w:rsidP="00216F5F">
            <w:pPr>
              <w:jc w:val="left"/>
              <w:rPr>
                <w:ins w:id="4264" w:author="Author"/>
                <w:lang w:val="en-GB"/>
              </w:rPr>
            </w:pPr>
            <w:ins w:id="4265" w:author="Author">
              <w:r w:rsidRPr="00FF353C">
                <w:rPr>
                  <w:lang w:val="en-GB"/>
                </w:rPr>
                <w:t xml:space="preserve">DTA After 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7BC46DD0" w14:textId="77777777" w:rsidR="00DC5353" w:rsidRPr="00FF353C" w:rsidRDefault="00DC5353" w:rsidP="00216F5F">
            <w:pPr>
              <w:pStyle w:val="NormalLeft"/>
              <w:rPr>
                <w:ins w:id="4266" w:author="Author"/>
                <w:lang w:val="en-GB"/>
              </w:rPr>
            </w:pPr>
            <w:ins w:id="4267" w:author="Author">
              <w:r w:rsidRPr="00FF353C">
                <w:rPr>
                  <w:lang w:val="en-GB"/>
                </w:rPr>
                <w:t>Total amount/estimate of the Deferred Tax Assets (DTA) if a balance-sheet using Solvency II valuation was set up after the instantaneous loss, as provided for in Article 207(1) and (2) of Delegated Regulation (EU) 2015/35. This cell shall be left blank where R0590/C0109 is filled with ‘1-Yes’.</w:t>
              </w:r>
            </w:ins>
          </w:p>
        </w:tc>
      </w:tr>
      <w:tr w:rsidR="00DC5353" w:rsidRPr="00FF353C" w14:paraId="3D66F7EA" w14:textId="77777777" w:rsidTr="00216F5F">
        <w:trPr>
          <w:trHeight w:val="300"/>
          <w:ins w:id="4268"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D86D93E" w14:textId="77777777" w:rsidR="00DC5353" w:rsidRPr="00FF353C" w:rsidRDefault="00DC5353" w:rsidP="00216F5F">
            <w:pPr>
              <w:jc w:val="left"/>
              <w:rPr>
                <w:ins w:id="4269" w:author="Author"/>
                <w:lang w:val="en-GB"/>
              </w:rPr>
            </w:pPr>
            <w:ins w:id="4270" w:author="Author">
              <w:r w:rsidRPr="00FF353C">
                <w:rPr>
                  <w:lang w:val="en-GB"/>
                </w:rPr>
                <w:t xml:space="preserve">R0610/C0110  </w:t>
              </w:r>
            </w:ins>
          </w:p>
        </w:tc>
        <w:tc>
          <w:tcPr>
            <w:tcW w:w="2103" w:type="dxa"/>
            <w:tcBorders>
              <w:top w:val="single" w:sz="4" w:space="0" w:color="auto"/>
              <w:left w:val="nil"/>
              <w:bottom w:val="single" w:sz="4" w:space="0" w:color="auto"/>
              <w:right w:val="single" w:sz="4" w:space="0" w:color="auto"/>
            </w:tcBorders>
            <w:shd w:val="clear" w:color="auto" w:fill="auto"/>
            <w:noWrap/>
          </w:tcPr>
          <w:p w14:paraId="0948C6A4" w14:textId="70E3A321" w:rsidR="00DC5353" w:rsidRPr="00FF353C" w:rsidRDefault="00DC5353" w:rsidP="00216F5F">
            <w:pPr>
              <w:jc w:val="left"/>
              <w:rPr>
                <w:ins w:id="4271" w:author="Author"/>
                <w:lang w:val="en-GB"/>
              </w:rPr>
            </w:pPr>
            <w:ins w:id="4272" w:author="Author">
              <w:r w:rsidRPr="00FF353C">
                <w:rPr>
                  <w:lang w:val="en-GB"/>
                </w:rPr>
                <w:t>DTA carry forward</w:t>
              </w:r>
              <w:r w:rsidR="006E7B2F">
                <w:rPr>
                  <w:lang w:val="en-GB"/>
                </w:rPr>
                <w:t xml:space="preserve"> </w:t>
              </w:r>
              <w:r w:rsidRPr="00FF353C">
                <w:rPr>
                  <w:lang w:val="en-GB"/>
                </w:rPr>
                <w:t xml:space="preserve">- Before 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47F92E03" w14:textId="77777777" w:rsidR="00DC5353" w:rsidRPr="00FF353C" w:rsidRDefault="00DC5353" w:rsidP="00216F5F">
            <w:pPr>
              <w:pStyle w:val="NormalLeft"/>
              <w:rPr>
                <w:ins w:id="4273" w:author="Author"/>
                <w:lang w:val="en-GB"/>
              </w:rPr>
            </w:pPr>
            <w:ins w:id="4274" w:author="Author">
              <w:r w:rsidRPr="00FF353C">
                <w:rPr>
                  <w:lang w:val="en-GB"/>
                </w:rPr>
                <w:t>Amount of deferred tax assets (DTA) in the balance-sheet using Solvency II valuation due to carry forward of previous loses or tax deductions before the instantaneous loss described in Article 207(1) and (2) of Delegated Regulation (EU) 2015/35.</w:t>
              </w:r>
            </w:ins>
          </w:p>
        </w:tc>
      </w:tr>
      <w:tr w:rsidR="00DC5353" w:rsidRPr="00FF353C" w14:paraId="09FFC9C4" w14:textId="77777777" w:rsidTr="00216F5F">
        <w:trPr>
          <w:trHeight w:val="300"/>
          <w:ins w:id="4275"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241A925" w14:textId="77777777" w:rsidR="00DC5353" w:rsidRPr="00FF353C" w:rsidRDefault="00DC5353" w:rsidP="00216F5F">
            <w:pPr>
              <w:jc w:val="left"/>
              <w:rPr>
                <w:ins w:id="4276" w:author="Author"/>
                <w:lang w:val="en-GB"/>
              </w:rPr>
            </w:pPr>
            <w:ins w:id="4277" w:author="Author">
              <w:r w:rsidRPr="00FF353C">
                <w:rPr>
                  <w:lang w:val="en-GB"/>
                </w:rPr>
                <w:t xml:space="preserve">R0610/C0120  </w:t>
              </w:r>
            </w:ins>
          </w:p>
        </w:tc>
        <w:tc>
          <w:tcPr>
            <w:tcW w:w="2103" w:type="dxa"/>
            <w:tcBorders>
              <w:top w:val="single" w:sz="4" w:space="0" w:color="auto"/>
              <w:left w:val="nil"/>
              <w:bottom w:val="single" w:sz="4" w:space="0" w:color="auto"/>
              <w:right w:val="single" w:sz="4" w:space="0" w:color="auto"/>
            </w:tcBorders>
            <w:shd w:val="clear" w:color="auto" w:fill="auto"/>
            <w:noWrap/>
          </w:tcPr>
          <w:p w14:paraId="1C02C1D1" w14:textId="77777777" w:rsidR="00DC5353" w:rsidRPr="00FF353C" w:rsidRDefault="00DC5353" w:rsidP="00216F5F">
            <w:pPr>
              <w:jc w:val="left"/>
              <w:rPr>
                <w:ins w:id="4278" w:author="Author"/>
                <w:lang w:val="en-GB"/>
              </w:rPr>
            </w:pPr>
            <w:ins w:id="4279" w:author="Author">
              <w:r w:rsidRPr="00FF353C">
                <w:rPr>
                  <w:lang w:val="en-GB"/>
                </w:rPr>
                <w:t xml:space="preserve">DTA carry forward - After 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30D22C71" w14:textId="77777777" w:rsidR="00DC5353" w:rsidRPr="00FF353C" w:rsidRDefault="00DC5353" w:rsidP="00216F5F">
            <w:pPr>
              <w:pStyle w:val="NormalLeft"/>
              <w:rPr>
                <w:ins w:id="4280" w:author="Author"/>
                <w:lang w:val="en-GB"/>
              </w:rPr>
            </w:pPr>
            <w:ins w:id="4281" w:author="Author">
              <w:r w:rsidRPr="00FF353C">
                <w:rPr>
                  <w:lang w:val="en-GB"/>
                </w:rPr>
                <w:t>Amount/estimate of deferred tax assets (DTA) due to carry forward of previous loses or tax deductions if a balance-sheet using Solvency II valuation was set up after the instantaneous loss, as provided for in Article 207(1) and (2) of Delegated Regulation (EU) 2015/35. This cell shall be left blank where R0590/C0109 is filled with ‘1-Yes’.</w:t>
              </w:r>
            </w:ins>
          </w:p>
        </w:tc>
      </w:tr>
      <w:tr w:rsidR="00DC5353" w:rsidRPr="00FF353C" w14:paraId="4FB277D3" w14:textId="77777777" w:rsidTr="00216F5F">
        <w:trPr>
          <w:trHeight w:val="300"/>
          <w:ins w:id="4282"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4EC0818" w14:textId="77777777" w:rsidR="00DC5353" w:rsidRPr="00FF353C" w:rsidRDefault="00DC5353" w:rsidP="00216F5F">
            <w:pPr>
              <w:jc w:val="left"/>
              <w:rPr>
                <w:ins w:id="4283" w:author="Author"/>
                <w:lang w:val="en-GB"/>
              </w:rPr>
            </w:pPr>
            <w:ins w:id="4284" w:author="Author">
              <w:r w:rsidRPr="00FF353C">
                <w:rPr>
                  <w:lang w:val="en-GB"/>
                </w:rPr>
                <w:t xml:space="preserve">R0620/C0110  </w:t>
              </w:r>
            </w:ins>
          </w:p>
        </w:tc>
        <w:tc>
          <w:tcPr>
            <w:tcW w:w="2103" w:type="dxa"/>
            <w:tcBorders>
              <w:top w:val="single" w:sz="4" w:space="0" w:color="auto"/>
              <w:left w:val="nil"/>
              <w:bottom w:val="single" w:sz="4" w:space="0" w:color="auto"/>
              <w:right w:val="single" w:sz="4" w:space="0" w:color="auto"/>
            </w:tcBorders>
            <w:shd w:val="clear" w:color="auto" w:fill="auto"/>
            <w:noWrap/>
          </w:tcPr>
          <w:p w14:paraId="5DFF5AC8" w14:textId="77777777" w:rsidR="00DC5353" w:rsidRPr="00FF353C" w:rsidRDefault="00DC5353" w:rsidP="00216F5F">
            <w:pPr>
              <w:jc w:val="left"/>
              <w:rPr>
                <w:ins w:id="4285" w:author="Author"/>
                <w:lang w:val="en-GB"/>
              </w:rPr>
            </w:pPr>
            <w:ins w:id="4286" w:author="Author">
              <w:r w:rsidRPr="00FF353C">
                <w:rPr>
                  <w:lang w:val="en-GB"/>
                </w:rPr>
                <w:t xml:space="preserve">DTA due to deductible temporary differences - Before 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284A913C" w14:textId="77777777" w:rsidR="00DC5353" w:rsidRPr="00FF353C" w:rsidRDefault="00DC5353" w:rsidP="00216F5F">
            <w:pPr>
              <w:pStyle w:val="NormalLeft"/>
              <w:rPr>
                <w:ins w:id="4287" w:author="Author"/>
                <w:lang w:val="en-GB"/>
              </w:rPr>
            </w:pPr>
            <w:ins w:id="4288" w:author="Author">
              <w:r w:rsidRPr="00FF353C">
                <w:rPr>
                  <w:lang w:val="en-GB"/>
                </w:rPr>
                <w:t>Amount of deferred tax assets (DTA) in the balance-sheet using Solvency II valuation due to differences between the Solvency II valuation of an asset or liability and its tax base before the instantaneous loss described in Article 207(1) and (2) of Delegated Regulation (EU) 2015/35.</w:t>
              </w:r>
            </w:ins>
          </w:p>
        </w:tc>
      </w:tr>
      <w:tr w:rsidR="00DC5353" w:rsidRPr="00FF353C" w14:paraId="44E050AC" w14:textId="77777777" w:rsidTr="00216F5F">
        <w:trPr>
          <w:trHeight w:val="300"/>
          <w:ins w:id="4289"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CABA901" w14:textId="77777777" w:rsidR="00DC5353" w:rsidRPr="00FF353C" w:rsidRDefault="00DC5353" w:rsidP="00216F5F">
            <w:pPr>
              <w:jc w:val="left"/>
              <w:rPr>
                <w:ins w:id="4290" w:author="Author"/>
                <w:lang w:val="en-GB"/>
              </w:rPr>
            </w:pPr>
            <w:ins w:id="4291" w:author="Author">
              <w:r w:rsidRPr="00FF353C">
                <w:rPr>
                  <w:lang w:val="en-GB"/>
                </w:rPr>
                <w:t xml:space="preserve">R0620/C0120  </w:t>
              </w:r>
            </w:ins>
          </w:p>
        </w:tc>
        <w:tc>
          <w:tcPr>
            <w:tcW w:w="2103" w:type="dxa"/>
            <w:tcBorders>
              <w:top w:val="single" w:sz="4" w:space="0" w:color="auto"/>
              <w:left w:val="nil"/>
              <w:bottom w:val="single" w:sz="4" w:space="0" w:color="auto"/>
              <w:right w:val="single" w:sz="4" w:space="0" w:color="auto"/>
            </w:tcBorders>
            <w:shd w:val="clear" w:color="auto" w:fill="auto"/>
            <w:noWrap/>
          </w:tcPr>
          <w:p w14:paraId="307F4C8D" w14:textId="77777777" w:rsidR="00DC5353" w:rsidRPr="00FF353C" w:rsidRDefault="00DC5353" w:rsidP="00216F5F">
            <w:pPr>
              <w:jc w:val="left"/>
              <w:rPr>
                <w:ins w:id="4292" w:author="Author"/>
                <w:lang w:val="en-GB"/>
              </w:rPr>
            </w:pPr>
            <w:ins w:id="4293" w:author="Author">
              <w:r w:rsidRPr="00FF353C">
                <w:rPr>
                  <w:lang w:val="en-GB"/>
                </w:rPr>
                <w:t xml:space="preserve">DTA due to deductible temporary differences - After </w:t>
              </w:r>
              <w:r w:rsidRPr="00FF353C">
                <w:rPr>
                  <w:lang w:val="en-GB"/>
                </w:rPr>
                <w:lastRenderedPageBreak/>
                <w:t xml:space="preserve">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1EA8981D" w14:textId="77777777" w:rsidR="00DC5353" w:rsidRPr="00FF353C" w:rsidRDefault="00DC5353" w:rsidP="00216F5F">
            <w:pPr>
              <w:pStyle w:val="NormalLeft"/>
              <w:rPr>
                <w:ins w:id="4294" w:author="Author"/>
                <w:lang w:val="en-GB"/>
              </w:rPr>
            </w:pPr>
            <w:ins w:id="4295" w:author="Author">
              <w:r w:rsidRPr="00FF353C">
                <w:rPr>
                  <w:lang w:val="en-GB"/>
                </w:rPr>
                <w:lastRenderedPageBreak/>
                <w:t xml:space="preserve">Amount/estimate of deferred tax assets (DTA) due to differences between the Solvency II valuation of an asset or liability and its tax base if a balance-sheet using Solvency II </w:t>
              </w:r>
              <w:r w:rsidRPr="00FF353C">
                <w:rPr>
                  <w:lang w:val="en-GB"/>
                </w:rPr>
                <w:lastRenderedPageBreak/>
                <w:t>valuation was set up after the instantaneous loss, as provided for in Article 207(1) and (2) of Delegated Regulation (EU) 2015/35. This cell shall be left blank where R0590/C0109 is filled with ‘1-Yes’.</w:t>
              </w:r>
            </w:ins>
          </w:p>
        </w:tc>
      </w:tr>
      <w:tr w:rsidR="00DC5353" w:rsidRPr="00FF353C" w14:paraId="40DCF740" w14:textId="77777777" w:rsidTr="00216F5F">
        <w:trPr>
          <w:trHeight w:val="300"/>
          <w:ins w:id="4296"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C83C2E7" w14:textId="77777777" w:rsidR="00DC5353" w:rsidRPr="00FF353C" w:rsidRDefault="00DC5353" w:rsidP="00216F5F">
            <w:pPr>
              <w:jc w:val="left"/>
              <w:rPr>
                <w:ins w:id="4297" w:author="Author"/>
                <w:lang w:val="en-GB"/>
              </w:rPr>
            </w:pPr>
            <w:ins w:id="4298" w:author="Author">
              <w:r w:rsidRPr="00FF353C">
                <w:rPr>
                  <w:lang w:val="en-GB"/>
                </w:rPr>
                <w:lastRenderedPageBreak/>
                <w:t xml:space="preserve">R0630/C0110  </w:t>
              </w:r>
            </w:ins>
          </w:p>
        </w:tc>
        <w:tc>
          <w:tcPr>
            <w:tcW w:w="2103" w:type="dxa"/>
            <w:tcBorders>
              <w:top w:val="single" w:sz="4" w:space="0" w:color="auto"/>
              <w:left w:val="nil"/>
              <w:bottom w:val="single" w:sz="4" w:space="0" w:color="auto"/>
              <w:right w:val="single" w:sz="4" w:space="0" w:color="auto"/>
            </w:tcBorders>
            <w:shd w:val="clear" w:color="auto" w:fill="auto"/>
            <w:noWrap/>
          </w:tcPr>
          <w:p w14:paraId="15D911C1" w14:textId="77777777" w:rsidR="00DC5353" w:rsidRPr="00FF353C" w:rsidRDefault="00DC5353" w:rsidP="00216F5F">
            <w:pPr>
              <w:jc w:val="left"/>
              <w:rPr>
                <w:ins w:id="4299" w:author="Author"/>
                <w:lang w:val="en-GB"/>
              </w:rPr>
            </w:pPr>
            <w:ins w:id="4300" w:author="Author">
              <w:r w:rsidRPr="00FF353C">
                <w:rPr>
                  <w:lang w:val="en-GB"/>
                </w:rPr>
                <w:t xml:space="preserve">DTL - Before 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438ADA14" w14:textId="77777777" w:rsidR="00DC5353" w:rsidRPr="00FF353C" w:rsidRDefault="00DC5353" w:rsidP="00216F5F">
            <w:pPr>
              <w:pStyle w:val="NormalLeft"/>
              <w:rPr>
                <w:ins w:id="4301" w:author="Author"/>
                <w:lang w:val="en-GB"/>
              </w:rPr>
            </w:pPr>
            <w:ins w:id="4302" w:author="Author">
              <w:r w:rsidRPr="00FF353C">
                <w:rPr>
                  <w:lang w:val="en-GB"/>
                </w:rPr>
                <w:t>Amount of Deferred Tax Liabilities (DTL) in balance-sheet using Solvency II valuation before the instantaneous loss described in Article 207(1) and (2) of Delegated Regulation (EU) 2015/35. The DTL amount of this cell shall be consistent with the value in the cell R0780/C0010 in S.02.01.</w:t>
              </w:r>
            </w:ins>
          </w:p>
        </w:tc>
      </w:tr>
      <w:tr w:rsidR="00DC5353" w:rsidRPr="00FF353C" w14:paraId="33A5CECC" w14:textId="77777777" w:rsidTr="00216F5F">
        <w:trPr>
          <w:trHeight w:val="300"/>
          <w:ins w:id="430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8061EC0" w14:textId="77777777" w:rsidR="00DC5353" w:rsidRPr="00FF353C" w:rsidRDefault="00DC5353" w:rsidP="00216F5F">
            <w:pPr>
              <w:jc w:val="left"/>
              <w:rPr>
                <w:ins w:id="4304" w:author="Author"/>
                <w:lang w:val="en-GB"/>
              </w:rPr>
            </w:pPr>
            <w:ins w:id="4305" w:author="Author">
              <w:r w:rsidRPr="00FF353C">
                <w:rPr>
                  <w:lang w:val="en-GB"/>
                </w:rPr>
                <w:t xml:space="preserve">R0630/C0120  </w:t>
              </w:r>
            </w:ins>
          </w:p>
        </w:tc>
        <w:tc>
          <w:tcPr>
            <w:tcW w:w="2103" w:type="dxa"/>
            <w:tcBorders>
              <w:top w:val="single" w:sz="4" w:space="0" w:color="auto"/>
              <w:left w:val="nil"/>
              <w:bottom w:val="single" w:sz="4" w:space="0" w:color="auto"/>
              <w:right w:val="single" w:sz="4" w:space="0" w:color="auto"/>
            </w:tcBorders>
            <w:shd w:val="clear" w:color="auto" w:fill="auto"/>
            <w:noWrap/>
          </w:tcPr>
          <w:p w14:paraId="1DD6970D" w14:textId="77777777" w:rsidR="00DC5353" w:rsidRPr="00FF353C" w:rsidRDefault="00DC5353" w:rsidP="00216F5F">
            <w:pPr>
              <w:jc w:val="left"/>
              <w:rPr>
                <w:ins w:id="4306" w:author="Author"/>
                <w:lang w:val="en-GB"/>
              </w:rPr>
            </w:pPr>
            <w:ins w:id="4307" w:author="Author">
              <w:r w:rsidRPr="00FF353C">
                <w:rPr>
                  <w:lang w:val="en-GB"/>
                </w:rPr>
                <w:t xml:space="preserve">DTL - After the shock  </w:t>
              </w:r>
            </w:ins>
          </w:p>
        </w:tc>
        <w:tc>
          <w:tcPr>
            <w:tcW w:w="4701" w:type="dxa"/>
            <w:tcBorders>
              <w:top w:val="single" w:sz="4" w:space="0" w:color="auto"/>
              <w:left w:val="nil"/>
              <w:bottom w:val="single" w:sz="4" w:space="0" w:color="auto"/>
              <w:right w:val="single" w:sz="4" w:space="0" w:color="auto"/>
            </w:tcBorders>
            <w:shd w:val="clear" w:color="auto" w:fill="auto"/>
            <w:noWrap/>
          </w:tcPr>
          <w:p w14:paraId="4C6D8565" w14:textId="77777777" w:rsidR="00DC5353" w:rsidRPr="00FF353C" w:rsidRDefault="00DC5353" w:rsidP="00216F5F">
            <w:pPr>
              <w:pStyle w:val="NormalLeft"/>
              <w:rPr>
                <w:ins w:id="4308" w:author="Author"/>
                <w:lang w:val="en-GB"/>
              </w:rPr>
            </w:pPr>
            <w:ins w:id="4309" w:author="Author">
              <w:r w:rsidRPr="00FF353C">
                <w:rPr>
                  <w:lang w:val="en-GB"/>
                </w:rPr>
                <w:t>Amount/estimate of Deferred Tax Liabilities (DTL) if a balance-sheet using Solvency II valuation was set up after the instantaneous loss, as provided for in Article 207(1) and (2) of Delegated Regulation (EU) 2015/35.</w:t>
              </w:r>
            </w:ins>
          </w:p>
          <w:p w14:paraId="20A34BF6" w14:textId="77777777" w:rsidR="00DC5353" w:rsidRPr="00FF353C" w:rsidRDefault="00DC5353" w:rsidP="00216F5F">
            <w:pPr>
              <w:pStyle w:val="NormalLeft"/>
              <w:rPr>
                <w:ins w:id="4310" w:author="Author"/>
                <w:lang w:val="en-GB"/>
              </w:rPr>
            </w:pPr>
            <w:ins w:id="4311" w:author="Author">
              <w:r w:rsidRPr="00FF353C">
                <w:rPr>
                  <w:lang w:val="en-GB"/>
                </w:rPr>
                <w:t>This cell shall be left blank in case of an average tax rate approach and where R0590/C0109 is filled with ‘1-Yes’.</w:t>
              </w:r>
            </w:ins>
          </w:p>
        </w:tc>
      </w:tr>
      <w:tr w:rsidR="00DC5353" w:rsidRPr="00FF353C" w14:paraId="4B89FEBF" w14:textId="77777777" w:rsidTr="00216F5F">
        <w:trPr>
          <w:trHeight w:val="300"/>
          <w:ins w:id="4312"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AFB24F3" w14:textId="77777777" w:rsidR="00DC5353" w:rsidRPr="00FF353C" w:rsidRDefault="00DC5353" w:rsidP="00216F5F">
            <w:pPr>
              <w:jc w:val="left"/>
              <w:rPr>
                <w:ins w:id="4313" w:author="Author"/>
                <w:lang w:val="en-GB"/>
              </w:rPr>
            </w:pPr>
            <w:ins w:id="4314" w:author="Author">
              <w:r w:rsidRPr="00FF353C">
                <w:rPr>
                  <w:lang w:val="en-GB"/>
                </w:rPr>
                <w:t xml:space="preserve">R0640/C0130  </w:t>
              </w:r>
            </w:ins>
          </w:p>
        </w:tc>
        <w:tc>
          <w:tcPr>
            <w:tcW w:w="2103" w:type="dxa"/>
            <w:tcBorders>
              <w:top w:val="single" w:sz="4" w:space="0" w:color="auto"/>
              <w:left w:val="nil"/>
              <w:bottom w:val="single" w:sz="4" w:space="0" w:color="auto"/>
              <w:right w:val="single" w:sz="4" w:space="0" w:color="auto"/>
            </w:tcBorders>
            <w:shd w:val="clear" w:color="auto" w:fill="auto"/>
            <w:noWrap/>
          </w:tcPr>
          <w:p w14:paraId="0FC56B00" w14:textId="77777777" w:rsidR="00DC5353" w:rsidRPr="00FF353C" w:rsidRDefault="00DC5353" w:rsidP="00216F5F">
            <w:pPr>
              <w:jc w:val="left"/>
              <w:rPr>
                <w:ins w:id="4315" w:author="Author"/>
                <w:lang w:val="en-GB"/>
              </w:rPr>
            </w:pPr>
            <w:ins w:id="4316" w:author="Author">
              <w:r w:rsidRPr="00FF353C">
                <w:rPr>
                  <w:lang w:val="en-GB"/>
                </w:rPr>
                <w:t xml:space="preserve">Amount/estimate of LAC DT  </w:t>
              </w:r>
            </w:ins>
          </w:p>
        </w:tc>
        <w:tc>
          <w:tcPr>
            <w:tcW w:w="4701" w:type="dxa"/>
            <w:tcBorders>
              <w:top w:val="single" w:sz="4" w:space="0" w:color="auto"/>
              <w:left w:val="nil"/>
              <w:bottom w:val="single" w:sz="4" w:space="0" w:color="auto"/>
              <w:right w:val="single" w:sz="4" w:space="0" w:color="auto"/>
            </w:tcBorders>
            <w:shd w:val="clear" w:color="auto" w:fill="auto"/>
            <w:noWrap/>
          </w:tcPr>
          <w:p w14:paraId="23A6A80F" w14:textId="77777777" w:rsidR="00DC5353" w:rsidRPr="00FF353C" w:rsidRDefault="00DC5353" w:rsidP="00216F5F">
            <w:pPr>
              <w:rPr>
                <w:ins w:id="4317" w:author="Author"/>
                <w:lang w:val="en-GB"/>
              </w:rPr>
            </w:pPr>
            <w:ins w:id="4318" w:author="Author">
              <w:r w:rsidRPr="00FF353C">
                <w:rPr>
                  <w:lang w:val="en-GB"/>
                </w:rPr>
                <w:t>Amount/estimate of loss-absorbing capacity of deferred taxes, calculated in accordance with Article 207 of Delegated Regulation (EU) 2015/35. The LAC amount of this cell shall be the same as the value in the cell R0310/C0100 in S.25.05.01.</w:t>
              </w:r>
            </w:ins>
          </w:p>
        </w:tc>
      </w:tr>
      <w:tr w:rsidR="00DC5353" w:rsidRPr="00FF353C" w14:paraId="2E1A6D02" w14:textId="77777777" w:rsidTr="00216F5F">
        <w:trPr>
          <w:trHeight w:val="300"/>
          <w:ins w:id="4319"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7FEC12D" w14:textId="77777777" w:rsidR="00DC5353" w:rsidRPr="00FF353C" w:rsidRDefault="00DC5353" w:rsidP="00216F5F">
            <w:pPr>
              <w:jc w:val="left"/>
              <w:rPr>
                <w:ins w:id="4320" w:author="Author"/>
                <w:lang w:val="en-GB"/>
              </w:rPr>
            </w:pPr>
            <w:ins w:id="4321" w:author="Author">
              <w:r w:rsidRPr="00FF353C">
                <w:rPr>
                  <w:lang w:val="en-GB"/>
                </w:rPr>
                <w:t xml:space="preserve">R0650/C0130  </w:t>
              </w:r>
            </w:ins>
          </w:p>
        </w:tc>
        <w:tc>
          <w:tcPr>
            <w:tcW w:w="2103" w:type="dxa"/>
            <w:tcBorders>
              <w:top w:val="single" w:sz="4" w:space="0" w:color="auto"/>
              <w:left w:val="nil"/>
              <w:bottom w:val="single" w:sz="4" w:space="0" w:color="auto"/>
              <w:right w:val="single" w:sz="4" w:space="0" w:color="auto"/>
            </w:tcBorders>
            <w:shd w:val="clear" w:color="auto" w:fill="auto"/>
            <w:noWrap/>
          </w:tcPr>
          <w:p w14:paraId="5345A261" w14:textId="77777777" w:rsidR="00DC5353" w:rsidRPr="00FF353C" w:rsidRDefault="00DC5353" w:rsidP="00216F5F">
            <w:pPr>
              <w:jc w:val="left"/>
              <w:rPr>
                <w:ins w:id="4322" w:author="Author"/>
                <w:lang w:val="en-GB"/>
              </w:rPr>
            </w:pPr>
            <w:ins w:id="4323" w:author="Author">
              <w:r w:rsidRPr="00FF353C">
                <w:rPr>
                  <w:lang w:val="en-GB"/>
                </w:rPr>
                <w:t xml:space="preserve">Amount/estimate of LAC DT justified by reversion of deferred tax liabilities  </w:t>
              </w:r>
            </w:ins>
          </w:p>
        </w:tc>
        <w:tc>
          <w:tcPr>
            <w:tcW w:w="4701" w:type="dxa"/>
            <w:tcBorders>
              <w:top w:val="single" w:sz="4" w:space="0" w:color="auto"/>
              <w:left w:val="nil"/>
              <w:bottom w:val="single" w:sz="4" w:space="0" w:color="auto"/>
              <w:right w:val="single" w:sz="4" w:space="0" w:color="auto"/>
            </w:tcBorders>
            <w:shd w:val="clear" w:color="auto" w:fill="auto"/>
            <w:noWrap/>
          </w:tcPr>
          <w:p w14:paraId="31734492" w14:textId="77777777" w:rsidR="00DC5353" w:rsidRPr="00FF353C" w:rsidRDefault="00DC5353" w:rsidP="00216F5F">
            <w:pPr>
              <w:rPr>
                <w:ins w:id="4324" w:author="Author"/>
                <w:lang w:val="en-GB"/>
              </w:rPr>
            </w:pPr>
            <w:ins w:id="4325" w:author="Author">
              <w:r w:rsidRPr="00FF353C">
                <w:rPr>
                  <w:lang w:val="en-GB"/>
                </w:rPr>
                <w:t>Amount/estimate of loss-absorbing capacity of deferred taxes, calculated in accordance with Article 207 of Delegated Regulation (EU) 2015/35, justified by reversion of deferred tax liabilities.</w:t>
              </w:r>
            </w:ins>
          </w:p>
        </w:tc>
      </w:tr>
      <w:tr w:rsidR="00DC5353" w:rsidRPr="00FF353C" w14:paraId="2570532B" w14:textId="77777777" w:rsidTr="00216F5F">
        <w:trPr>
          <w:trHeight w:val="300"/>
          <w:ins w:id="4326"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6D4A2A5" w14:textId="77777777" w:rsidR="00DC5353" w:rsidRPr="00FF353C" w:rsidRDefault="00DC5353" w:rsidP="00216F5F">
            <w:pPr>
              <w:jc w:val="left"/>
              <w:rPr>
                <w:ins w:id="4327" w:author="Author"/>
                <w:lang w:val="en-GB"/>
              </w:rPr>
            </w:pPr>
            <w:ins w:id="4328" w:author="Author">
              <w:r w:rsidRPr="00FF353C">
                <w:rPr>
                  <w:lang w:val="en-GB"/>
                </w:rPr>
                <w:t xml:space="preserve">R0660/C0130  </w:t>
              </w:r>
            </w:ins>
          </w:p>
        </w:tc>
        <w:tc>
          <w:tcPr>
            <w:tcW w:w="2103" w:type="dxa"/>
            <w:tcBorders>
              <w:top w:val="single" w:sz="4" w:space="0" w:color="auto"/>
              <w:left w:val="nil"/>
              <w:bottom w:val="single" w:sz="4" w:space="0" w:color="auto"/>
              <w:right w:val="single" w:sz="4" w:space="0" w:color="auto"/>
            </w:tcBorders>
            <w:shd w:val="clear" w:color="auto" w:fill="auto"/>
            <w:noWrap/>
          </w:tcPr>
          <w:p w14:paraId="66706144" w14:textId="77777777" w:rsidR="00DC5353" w:rsidRPr="00FF353C" w:rsidRDefault="00DC5353" w:rsidP="00216F5F">
            <w:pPr>
              <w:jc w:val="left"/>
              <w:rPr>
                <w:ins w:id="4329" w:author="Author"/>
                <w:lang w:val="en-GB"/>
              </w:rPr>
            </w:pPr>
            <w:ins w:id="4330" w:author="Author">
              <w:r w:rsidRPr="00FF353C">
                <w:rPr>
                  <w:lang w:val="en-GB"/>
                </w:rPr>
                <w:t>Amount/estimate of LAC DT justified by reference to probable future taxable economic profit</w:t>
              </w:r>
            </w:ins>
          </w:p>
        </w:tc>
        <w:tc>
          <w:tcPr>
            <w:tcW w:w="4701" w:type="dxa"/>
            <w:tcBorders>
              <w:top w:val="single" w:sz="4" w:space="0" w:color="auto"/>
              <w:left w:val="nil"/>
              <w:bottom w:val="single" w:sz="4" w:space="0" w:color="auto"/>
              <w:right w:val="single" w:sz="4" w:space="0" w:color="auto"/>
            </w:tcBorders>
            <w:shd w:val="clear" w:color="auto" w:fill="auto"/>
            <w:noWrap/>
          </w:tcPr>
          <w:p w14:paraId="005058EE" w14:textId="77777777" w:rsidR="00DC5353" w:rsidRPr="00FF353C" w:rsidRDefault="00DC5353" w:rsidP="00216F5F">
            <w:pPr>
              <w:rPr>
                <w:ins w:id="4331" w:author="Author"/>
                <w:lang w:val="en-GB"/>
              </w:rPr>
            </w:pPr>
            <w:ins w:id="4332" w:author="Author">
              <w:r w:rsidRPr="00FF353C">
                <w:rPr>
                  <w:lang w:val="en-GB"/>
                </w:rPr>
                <w:t>Amount/estimate of loss-absorbing capacity of deferred taxes, calculated in accordance with Article 207 of Delegated Regulation (EU) 2015/35, justified by reference to probable future taxable economic profit.</w:t>
              </w:r>
            </w:ins>
          </w:p>
        </w:tc>
      </w:tr>
      <w:tr w:rsidR="00DC5353" w:rsidRPr="00FF353C" w14:paraId="592E51FD" w14:textId="77777777" w:rsidTr="00216F5F">
        <w:trPr>
          <w:trHeight w:val="300"/>
          <w:ins w:id="433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1334EA5" w14:textId="77777777" w:rsidR="00DC5353" w:rsidRPr="00FF353C" w:rsidRDefault="00DC5353" w:rsidP="00216F5F">
            <w:pPr>
              <w:jc w:val="left"/>
              <w:rPr>
                <w:ins w:id="4334" w:author="Author"/>
                <w:lang w:val="en-GB"/>
              </w:rPr>
            </w:pPr>
            <w:ins w:id="4335" w:author="Author">
              <w:r w:rsidRPr="00FF353C">
                <w:rPr>
                  <w:lang w:val="en-GB"/>
                </w:rPr>
                <w:t xml:space="preserve">R0670/C0130  </w:t>
              </w:r>
            </w:ins>
          </w:p>
        </w:tc>
        <w:tc>
          <w:tcPr>
            <w:tcW w:w="2103" w:type="dxa"/>
            <w:tcBorders>
              <w:top w:val="single" w:sz="4" w:space="0" w:color="auto"/>
              <w:left w:val="nil"/>
              <w:bottom w:val="single" w:sz="4" w:space="0" w:color="auto"/>
              <w:right w:val="single" w:sz="4" w:space="0" w:color="auto"/>
            </w:tcBorders>
            <w:shd w:val="clear" w:color="auto" w:fill="auto"/>
            <w:noWrap/>
          </w:tcPr>
          <w:p w14:paraId="085CF6BF" w14:textId="77777777" w:rsidR="00DC5353" w:rsidRPr="00FF353C" w:rsidRDefault="00DC5353" w:rsidP="00216F5F">
            <w:pPr>
              <w:jc w:val="left"/>
              <w:rPr>
                <w:ins w:id="4336" w:author="Author"/>
                <w:lang w:val="en-GB"/>
              </w:rPr>
            </w:pPr>
            <w:ins w:id="4337" w:author="Author">
              <w:r w:rsidRPr="00FF353C">
                <w:rPr>
                  <w:lang w:val="en-GB"/>
                </w:rPr>
                <w:t xml:space="preserve">Amount/estimate of LAC DT justified by carry back, current year  </w:t>
              </w:r>
            </w:ins>
          </w:p>
        </w:tc>
        <w:tc>
          <w:tcPr>
            <w:tcW w:w="4701" w:type="dxa"/>
            <w:tcBorders>
              <w:top w:val="single" w:sz="4" w:space="0" w:color="auto"/>
              <w:left w:val="nil"/>
              <w:bottom w:val="single" w:sz="4" w:space="0" w:color="auto"/>
              <w:right w:val="single" w:sz="4" w:space="0" w:color="auto"/>
            </w:tcBorders>
            <w:shd w:val="clear" w:color="auto" w:fill="auto"/>
            <w:noWrap/>
          </w:tcPr>
          <w:p w14:paraId="7172B8F4" w14:textId="77777777" w:rsidR="00DC5353" w:rsidRPr="00FF353C" w:rsidRDefault="00DC5353" w:rsidP="00216F5F">
            <w:pPr>
              <w:rPr>
                <w:ins w:id="4338" w:author="Author"/>
                <w:lang w:val="en-GB"/>
              </w:rPr>
            </w:pPr>
            <w:ins w:id="4339" w:author="Author">
              <w:r w:rsidRPr="00FF353C">
                <w:rPr>
                  <w:lang w:val="en-GB"/>
                </w:rPr>
                <w:t>Amount/estimate of loss-absorbing capacity of deferred taxes, calculated in accordance with Article 207 of Delegated Regulation (EU) 2015/35, justified by profits from past years. Amount of the losses allocated to the next year.</w:t>
              </w:r>
            </w:ins>
          </w:p>
        </w:tc>
      </w:tr>
      <w:tr w:rsidR="00DC5353" w:rsidRPr="00FF353C" w14:paraId="035ED7E8" w14:textId="77777777" w:rsidTr="00216F5F">
        <w:trPr>
          <w:trHeight w:val="300"/>
          <w:ins w:id="434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10C3FBC" w14:textId="77777777" w:rsidR="00DC5353" w:rsidRPr="00FF353C" w:rsidRDefault="00DC5353" w:rsidP="00216F5F">
            <w:pPr>
              <w:jc w:val="left"/>
              <w:rPr>
                <w:ins w:id="4341" w:author="Author"/>
                <w:lang w:val="en-GB"/>
              </w:rPr>
            </w:pPr>
            <w:ins w:id="4342" w:author="Author">
              <w:r w:rsidRPr="00FF353C">
                <w:rPr>
                  <w:lang w:val="en-GB"/>
                </w:rPr>
                <w:lastRenderedPageBreak/>
                <w:t xml:space="preserve">R0680/C0130  </w:t>
              </w:r>
            </w:ins>
          </w:p>
        </w:tc>
        <w:tc>
          <w:tcPr>
            <w:tcW w:w="2103" w:type="dxa"/>
            <w:tcBorders>
              <w:top w:val="single" w:sz="4" w:space="0" w:color="auto"/>
              <w:left w:val="nil"/>
              <w:bottom w:val="single" w:sz="4" w:space="0" w:color="auto"/>
              <w:right w:val="single" w:sz="4" w:space="0" w:color="auto"/>
            </w:tcBorders>
            <w:shd w:val="clear" w:color="auto" w:fill="auto"/>
            <w:noWrap/>
          </w:tcPr>
          <w:p w14:paraId="2DF5ED8F" w14:textId="77777777" w:rsidR="00DC5353" w:rsidRPr="00FF353C" w:rsidRDefault="00DC5353" w:rsidP="00216F5F">
            <w:pPr>
              <w:jc w:val="left"/>
              <w:rPr>
                <w:ins w:id="4343" w:author="Author"/>
                <w:lang w:val="en-GB"/>
              </w:rPr>
            </w:pPr>
            <w:ins w:id="4344" w:author="Author">
              <w:r w:rsidRPr="00FF353C">
                <w:rPr>
                  <w:lang w:val="en-GB"/>
                </w:rPr>
                <w:t xml:space="preserve">Amount/estimate of LAC DT justified by carry back, future years  </w:t>
              </w:r>
            </w:ins>
          </w:p>
        </w:tc>
        <w:tc>
          <w:tcPr>
            <w:tcW w:w="4701" w:type="dxa"/>
            <w:tcBorders>
              <w:top w:val="single" w:sz="4" w:space="0" w:color="auto"/>
              <w:left w:val="nil"/>
              <w:bottom w:val="single" w:sz="4" w:space="0" w:color="auto"/>
              <w:right w:val="single" w:sz="4" w:space="0" w:color="auto"/>
            </w:tcBorders>
            <w:shd w:val="clear" w:color="auto" w:fill="auto"/>
            <w:noWrap/>
          </w:tcPr>
          <w:p w14:paraId="4EA74DC2" w14:textId="77777777" w:rsidR="00DC5353" w:rsidRPr="00FF353C" w:rsidRDefault="00DC5353" w:rsidP="00216F5F">
            <w:pPr>
              <w:rPr>
                <w:ins w:id="4345" w:author="Author"/>
                <w:lang w:val="en-GB"/>
              </w:rPr>
            </w:pPr>
            <w:ins w:id="4346" w:author="Author">
              <w:r w:rsidRPr="00FF353C">
                <w:rPr>
                  <w:lang w:val="en-GB"/>
                </w:rPr>
                <w:t>Amount/estimate of loss-absorbing capacity of deferred taxes, calculated in accordance with Article 207 of Delegated Regulation (EU) 2015/35, justified by profits from past years Amount of losses allocated to the years after next year.</w:t>
              </w:r>
            </w:ins>
          </w:p>
        </w:tc>
      </w:tr>
      <w:tr w:rsidR="00DC5353" w:rsidRPr="00FF353C" w14:paraId="573A85C7" w14:textId="77777777" w:rsidTr="00216F5F">
        <w:trPr>
          <w:trHeight w:val="300"/>
          <w:ins w:id="434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88D9D3F" w14:textId="77777777" w:rsidR="00DC5353" w:rsidRPr="00FF353C" w:rsidRDefault="00DC5353" w:rsidP="00216F5F">
            <w:pPr>
              <w:jc w:val="left"/>
              <w:rPr>
                <w:ins w:id="4348" w:author="Author"/>
                <w:lang w:val="en-GB"/>
              </w:rPr>
            </w:pPr>
            <w:ins w:id="4349" w:author="Author">
              <w:r w:rsidRPr="00FF353C">
                <w:rPr>
                  <w:lang w:val="en-GB"/>
                </w:rPr>
                <w:t xml:space="preserve">R0690/C0130  </w:t>
              </w:r>
            </w:ins>
          </w:p>
        </w:tc>
        <w:tc>
          <w:tcPr>
            <w:tcW w:w="2103" w:type="dxa"/>
            <w:tcBorders>
              <w:top w:val="single" w:sz="4" w:space="0" w:color="auto"/>
              <w:left w:val="nil"/>
              <w:bottom w:val="single" w:sz="4" w:space="0" w:color="auto"/>
              <w:right w:val="single" w:sz="4" w:space="0" w:color="auto"/>
            </w:tcBorders>
            <w:shd w:val="clear" w:color="auto" w:fill="auto"/>
            <w:noWrap/>
          </w:tcPr>
          <w:p w14:paraId="1BD65C0C" w14:textId="77777777" w:rsidR="00DC5353" w:rsidRPr="00FF353C" w:rsidRDefault="00DC5353" w:rsidP="00216F5F">
            <w:pPr>
              <w:jc w:val="left"/>
              <w:rPr>
                <w:ins w:id="4350" w:author="Author"/>
                <w:lang w:val="en-GB"/>
              </w:rPr>
            </w:pPr>
            <w:ins w:id="4351" w:author="Author">
              <w:r w:rsidRPr="00FF353C">
                <w:rPr>
                  <w:lang w:val="en-GB"/>
                </w:rPr>
                <w:t xml:space="preserve">Amount/estimate of Maximum LAC DT  </w:t>
              </w:r>
            </w:ins>
          </w:p>
        </w:tc>
        <w:tc>
          <w:tcPr>
            <w:tcW w:w="4701" w:type="dxa"/>
            <w:tcBorders>
              <w:top w:val="single" w:sz="4" w:space="0" w:color="auto"/>
              <w:left w:val="nil"/>
              <w:bottom w:val="single" w:sz="4" w:space="0" w:color="auto"/>
              <w:right w:val="single" w:sz="4" w:space="0" w:color="auto"/>
            </w:tcBorders>
            <w:shd w:val="clear" w:color="auto" w:fill="auto"/>
            <w:noWrap/>
          </w:tcPr>
          <w:p w14:paraId="0995E9E4" w14:textId="1CAC7E46" w:rsidR="00DC5353" w:rsidRPr="00FF353C" w:rsidRDefault="00DC5353" w:rsidP="00B16969">
            <w:pPr>
              <w:rPr>
                <w:ins w:id="4352" w:author="Author"/>
                <w:lang w:val="en-GB"/>
              </w:rPr>
            </w:pPr>
            <w:ins w:id="4353" w:author="Author">
              <w:r w:rsidRPr="00FF353C">
                <w:rPr>
                  <w:lang w:val="en-GB"/>
                </w:rPr>
                <w:t>Maxim</w:t>
              </w:r>
              <w:del w:id="4354" w:author="Author">
                <w:r w:rsidRPr="00FF353C" w:rsidDel="00B16969">
                  <w:rPr>
                    <w:lang w:val="en-GB"/>
                  </w:rPr>
                  <w:delText>al</w:delText>
                </w:r>
              </w:del>
              <w:r w:rsidR="00B16969">
                <w:rPr>
                  <w:lang w:val="en-GB"/>
                </w:rPr>
                <w:t>um</w:t>
              </w:r>
              <w:r w:rsidRPr="00FF353C">
                <w:rPr>
                  <w:lang w:val="en-GB"/>
                </w:rPr>
                <w:t xml:space="preserve"> amount of loss-absorbing capacity of deferred taxes that could be available, before the assessment whether the increase in net deferred tax assets can be used for the purposes of the adjustment, as provided for in Article 207(2) of Delegated Regulation (EU) 2015/35.</w:t>
              </w:r>
            </w:ins>
          </w:p>
        </w:tc>
      </w:tr>
    </w:tbl>
    <w:p w14:paraId="45B264A3" w14:textId="6100A34D" w:rsidR="00394721" w:rsidRPr="00FF353C" w:rsidRDefault="00394721" w:rsidP="00394721">
      <w:pPr>
        <w:rPr>
          <w:lang w:val="en-GB"/>
        </w:rPr>
      </w:pPr>
    </w:p>
    <w:p w14:paraId="1D38CA7B" w14:textId="04AB9651" w:rsidR="00E6364D" w:rsidRPr="00FF353C" w:rsidRDefault="00E6364D" w:rsidP="00E6364D">
      <w:pPr>
        <w:pStyle w:val="ManualHeading2"/>
        <w:numPr>
          <w:ilvl w:val="0"/>
          <w:numId w:val="0"/>
        </w:numPr>
        <w:ind w:left="851" w:hanging="851"/>
        <w:rPr>
          <w:lang w:val="en-GB"/>
        </w:rPr>
      </w:pPr>
      <w:r w:rsidRPr="00FF353C">
        <w:rPr>
          <w:i/>
          <w:iCs/>
          <w:lang w:val="en-GB"/>
        </w:rPr>
        <w:t>S.26.01 — Solvency Capital Requirement — Market risk</w:t>
      </w:r>
    </w:p>
    <w:p w14:paraId="26BC93F9" w14:textId="77777777" w:rsidR="00E6364D" w:rsidRPr="00FF353C" w:rsidRDefault="00E6364D" w:rsidP="00E6364D">
      <w:pPr>
        <w:rPr>
          <w:lang w:val="en-GB"/>
        </w:rPr>
      </w:pPr>
      <w:r w:rsidRPr="00FF353C">
        <w:rPr>
          <w:i/>
          <w:iCs/>
          <w:lang w:val="en-GB"/>
        </w:rPr>
        <w:t>General comments:</w:t>
      </w:r>
    </w:p>
    <w:p w14:paraId="2B856F48" w14:textId="17AB1EC2" w:rsidR="00E6364D" w:rsidRPr="00FF353C" w:rsidRDefault="00E6364D" w:rsidP="00E6364D">
      <w:pPr>
        <w:rPr>
          <w:lang w:val="en-GB"/>
        </w:rPr>
      </w:pPr>
      <w:r w:rsidRPr="00FF353C">
        <w:rPr>
          <w:lang w:val="en-GB"/>
        </w:rPr>
        <w:t>This section relates to annual submission of information for individual entities, ring</w:t>
      </w:r>
      <w:ins w:id="4355" w:author="Author">
        <w:r w:rsidR="00DE4650" w:rsidRPr="00FF353C">
          <w:rPr>
            <w:lang w:val="en-GB"/>
          </w:rPr>
          <w:t>-</w:t>
        </w:r>
      </w:ins>
      <w:del w:id="4356" w:author="Author">
        <w:r w:rsidRPr="00FF353C" w:rsidDel="00DE4650">
          <w:rPr>
            <w:lang w:val="en-GB"/>
          </w:rPr>
          <w:delText xml:space="preserve"> </w:delText>
        </w:r>
      </w:del>
      <w:r w:rsidRPr="00FF353C">
        <w:rPr>
          <w:lang w:val="en-GB"/>
        </w:rPr>
        <w:t>fenced</w:t>
      </w:r>
      <w:ins w:id="4357" w:author="Author">
        <w:r w:rsidR="00DE4650" w:rsidRPr="00FF353C">
          <w:rPr>
            <w:lang w:val="en-GB"/>
          </w:rPr>
          <w:t xml:space="preserve"> </w:t>
        </w:r>
      </w:ins>
      <w:del w:id="4358" w:author="Author">
        <w:r w:rsidRPr="00FF353C" w:rsidDel="00DE4650">
          <w:rPr>
            <w:lang w:val="en-GB"/>
          </w:rPr>
          <w:delText>–</w:delText>
        </w:r>
      </w:del>
      <w:r w:rsidRPr="00FF353C">
        <w:rPr>
          <w:lang w:val="en-GB"/>
        </w:rPr>
        <w:t>funds, matching adjustment portfolios and remaining part.</w:t>
      </w:r>
    </w:p>
    <w:p w14:paraId="390ADCFF" w14:textId="77777777" w:rsidR="00E6364D" w:rsidRPr="00FF353C" w:rsidRDefault="00E6364D" w:rsidP="00E6364D">
      <w:pPr>
        <w:rPr>
          <w:lang w:val="en-GB"/>
        </w:rPr>
      </w:pPr>
      <w:r w:rsidRPr="00FF353C">
        <w:rPr>
          <w:lang w:val="en-GB"/>
        </w:rPr>
        <w:t>The template SR.26.01.01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S.01.03.</w:t>
      </w:r>
    </w:p>
    <w:p w14:paraId="70CCF32F" w14:textId="77777777" w:rsidR="00E6364D" w:rsidRPr="00FF353C" w:rsidRDefault="00E6364D" w:rsidP="00E6364D">
      <w:pPr>
        <w:rPr>
          <w:lang w:val="en-GB"/>
        </w:rPr>
      </w:pPr>
      <w:r w:rsidRPr="00FF353C">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2203"/>
        <w:gridCol w:w="2844"/>
        <w:gridCol w:w="4129"/>
        <w:gridCol w:w="110"/>
      </w:tblGrid>
      <w:tr w:rsidR="00E6364D" w:rsidRPr="00FF353C" w14:paraId="142811D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19A3608" w14:textId="77777777" w:rsidR="00E6364D" w:rsidRPr="00FF353C" w:rsidRDefault="00E6364D" w:rsidP="00485DF3">
            <w:pPr>
              <w:adjustRightInd w:val="0"/>
              <w:spacing w:before="0" w:after="0"/>
              <w:jc w:val="left"/>
              <w:rPr>
                <w:lang w:val="en-GB"/>
              </w:rPr>
            </w:pPr>
          </w:p>
        </w:tc>
        <w:tc>
          <w:tcPr>
            <w:tcW w:w="2844" w:type="dxa"/>
            <w:tcBorders>
              <w:top w:val="single" w:sz="2" w:space="0" w:color="auto"/>
              <w:left w:val="single" w:sz="2" w:space="0" w:color="auto"/>
              <w:bottom w:val="single" w:sz="2" w:space="0" w:color="auto"/>
              <w:right w:val="single" w:sz="2" w:space="0" w:color="auto"/>
            </w:tcBorders>
          </w:tcPr>
          <w:p w14:paraId="14179060" w14:textId="77777777" w:rsidR="00E6364D" w:rsidRPr="00FF353C" w:rsidRDefault="00E6364D" w:rsidP="00485DF3">
            <w:pPr>
              <w:pStyle w:val="NormalCentered"/>
              <w:rPr>
                <w:lang w:val="en-GB"/>
              </w:rPr>
            </w:pPr>
            <w:r w:rsidRPr="00FF353C">
              <w:rPr>
                <w:lang w:val="en-GB"/>
              </w:rPr>
              <w:t>ITEM</w:t>
            </w:r>
          </w:p>
        </w:tc>
        <w:tc>
          <w:tcPr>
            <w:tcW w:w="4129" w:type="dxa"/>
            <w:tcBorders>
              <w:top w:val="single" w:sz="2" w:space="0" w:color="auto"/>
              <w:left w:val="single" w:sz="2" w:space="0" w:color="auto"/>
              <w:bottom w:val="single" w:sz="2" w:space="0" w:color="auto"/>
              <w:right w:val="single" w:sz="2" w:space="0" w:color="auto"/>
            </w:tcBorders>
          </w:tcPr>
          <w:p w14:paraId="670A6095" w14:textId="77777777" w:rsidR="00E6364D" w:rsidRPr="00FF353C" w:rsidRDefault="00E6364D" w:rsidP="00485DF3">
            <w:pPr>
              <w:pStyle w:val="NormalCentered"/>
              <w:rPr>
                <w:lang w:val="en-GB"/>
              </w:rPr>
            </w:pPr>
            <w:r w:rsidRPr="00FF353C">
              <w:rPr>
                <w:lang w:val="en-GB"/>
              </w:rPr>
              <w:t>INSTRUCTIONS</w:t>
            </w:r>
          </w:p>
        </w:tc>
      </w:tr>
      <w:tr w:rsidR="00E6364D" w:rsidRPr="00FF353C" w14:paraId="77CDAED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040BE24" w14:textId="77777777" w:rsidR="00E6364D" w:rsidRPr="00FF353C" w:rsidRDefault="00E6364D" w:rsidP="00485DF3">
            <w:pPr>
              <w:pStyle w:val="NormalLeft"/>
              <w:rPr>
                <w:lang w:val="en-GB"/>
              </w:rPr>
            </w:pPr>
            <w:r w:rsidRPr="00FF353C">
              <w:rPr>
                <w:lang w:val="en-GB"/>
              </w:rPr>
              <w:t>Z0010</w:t>
            </w:r>
          </w:p>
        </w:tc>
        <w:tc>
          <w:tcPr>
            <w:tcW w:w="2844" w:type="dxa"/>
            <w:tcBorders>
              <w:top w:val="single" w:sz="2" w:space="0" w:color="auto"/>
              <w:left w:val="single" w:sz="2" w:space="0" w:color="auto"/>
              <w:bottom w:val="single" w:sz="2" w:space="0" w:color="auto"/>
              <w:right w:val="single" w:sz="2" w:space="0" w:color="auto"/>
            </w:tcBorders>
          </w:tcPr>
          <w:p w14:paraId="2ECB59E6" w14:textId="77777777" w:rsidR="00E6364D" w:rsidRPr="00FF353C" w:rsidRDefault="00E6364D" w:rsidP="00485DF3">
            <w:pPr>
              <w:pStyle w:val="NormalLeft"/>
              <w:rPr>
                <w:lang w:val="en-GB"/>
              </w:rPr>
            </w:pPr>
            <w:r w:rsidRPr="00FF353C">
              <w:rPr>
                <w:lang w:val="en-GB"/>
              </w:rPr>
              <w:t>Article 112</w:t>
            </w:r>
          </w:p>
        </w:tc>
        <w:tc>
          <w:tcPr>
            <w:tcW w:w="4129" w:type="dxa"/>
            <w:tcBorders>
              <w:top w:val="single" w:sz="2" w:space="0" w:color="auto"/>
              <w:left w:val="single" w:sz="2" w:space="0" w:color="auto"/>
              <w:bottom w:val="single" w:sz="2" w:space="0" w:color="auto"/>
              <w:right w:val="single" w:sz="2" w:space="0" w:color="auto"/>
            </w:tcBorders>
          </w:tcPr>
          <w:p w14:paraId="4A4498D5" w14:textId="77777777" w:rsidR="00E6364D" w:rsidRPr="00FF353C" w:rsidRDefault="00E6364D" w:rsidP="00485DF3">
            <w:pPr>
              <w:pStyle w:val="NormalLeft"/>
              <w:rPr>
                <w:lang w:val="en-GB"/>
              </w:rPr>
            </w:pPr>
            <w:r w:rsidRPr="00FF353C">
              <w:rPr>
                <w:lang w:val="en-GB"/>
              </w:rPr>
              <w:t>Identifies whether the reported figures have been requested under Article 112(7), to provide an estimate of the SCR using standard formula. One of the options in the following closed list shall be used:</w:t>
            </w:r>
          </w:p>
          <w:p w14:paraId="44A7F9C5" w14:textId="77777777" w:rsidR="00E6364D" w:rsidRPr="00FF353C" w:rsidRDefault="00E6364D" w:rsidP="00485DF3">
            <w:pPr>
              <w:pStyle w:val="NormalLeft"/>
              <w:rPr>
                <w:lang w:val="en-GB"/>
              </w:rPr>
            </w:pPr>
            <w:r w:rsidRPr="00FF353C">
              <w:rPr>
                <w:lang w:val="en-GB"/>
              </w:rPr>
              <w:t>1 — Article 112(7) reporting</w:t>
            </w:r>
          </w:p>
          <w:p w14:paraId="7B25E4F6" w14:textId="77777777" w:rsidR="00E6364D" w:rsidRPr="00FF353C" w:rsidRDefault="00E6364D" w:rsidP="00485DF3">
            <w:pPr>
              <w:pStyle w:val="NormalLeft"/>
              <w:rPr>
                <w:lang w:val="en-GB"/>
              </w:rPr>
            </w:pPr>
            <w:r w:rsidRPr="00FF353C">
              <w:rPr>
                <w:lang w:val="en-GB"/>
              </w:rPr>
              <w:t>2 — Regular reporting</w:t>
            </w:r>
          </w:p>
        </w:tc>
      </w:tr>
      <w:tr w:rsidR="00E6364D" w:rsidRPr="00FF353C" w14:paraId="1826143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8BA8471" w14:textId="77777777" w:rsidR="00E6364D" w:rsidRPr="00FF353C" w:rsidRDefault="00E6364D" w:rsidP="00485DF3">
            <w:pPr>
              <w:pStyle w:val="NormalLeft"/>
              <w:rPr>
                <w:lang w:val="en-GB"/>
              </w:rPr>
            </w:pPr>
            <w:r w:rsidRPr="00FF353C">
              <w:rPr>
                <w:lang w:val="en-GB"/>
              </w:rPr>
              <w:t>Z0020</w:t>
            </w:r>
          </w:p>
        </w:tc>
        <w:tc>
          <w:tcPr>
            <w:tcW w:w="2844" w:type="dxa"/>
            <w:tcBorders>
              <w:top w:val="single" w:sz="2" w:space="0" w:color="auto"/>
              <w:left w:val="single" w:sz="2" w:space="0" w:color="auto"/>
              <w:bottom w:val="single" w:sz="2" w:space="0" w:color="auto"/>
              <w:right w:val="single" w:sz="2" w:space="0" w:color="auto"/>
            </w:tcBorders>
          </w:tcPr>
          <w:p w14:paraId="1677BE64" w14:textId="77777777" w:rsidR="00E6364D" w:rsidRPr="00FF353C" w:rsidRDefault="00E6364D" w:rsidP="00485DF3">
            <w:pPr>
              <w:pStyle w:val="NormalLeft"/>
              <w:rPr>
                <w:lang w:val="en-GB"/>
              </w:rPr>
            </w:pPr>
            <w:r w:rsidRPr="00FF353C">
              <w:rPr>
                <w:lang w:val="en-GB"/>
              </w:rPr>
              <w:t>Ring–fenced fund, matching adjustment portfolio or remaining part</w:t>
            </w:r>
          </w:p>
        </w:tc>
        <w:tc>
          <w:tcPr>
            <w:tcW w:w="4129" w:type="dxa"/>
            <w:tcBorders>
              <w:top w:val="single" w:sz="2" w:space="0" w:color="auto"/>
              <w:left w:val="single" w:sz="2" w:space="0" w:color="auto"/>
              <w:bottom w:val="single" w:sz="2" w:space="0" w:color="auto"/>
              <w:right w:val="single" w:sz="2" w:space="0" w:color="auto"/>
            </w:tcBorders>
          </w:tcPr>
          <w:p w14:paraId="0ACFC5EB" w14:textId="77777777" w:rsidR="00E6364D" w:rsidRPr="00FF353C" w:rsidRDefault="00E6364D" w:rsidP="00485DF3">
            <w:pPr>
              <w:pStyle w:val="NormalLeft"/>
              <w:rPr>
                <w:lang w:val="en-GB"/>
              </w:rPr>
            </w:pPr>
            <w:r w:rsidRPr="00FF353C">
              <w:rPr>
                <w:lang w:val="en-GB"/>
              </w:rPr>
              <w:t>Identifies whether the reported figures are with regard to a RFF, matching adjustment portfolio or to the remaining part. One of the options in the following closed list shall be used:</w:t>
            </w:r>
          </w:p>
          <w:p w14:paraId="5FE875B3" w14:textId="77777777" w:rsidR="00E6364D" w:rsidRPr="00FF353C" w:rsidRDefault="00E6364D" w:rsidP="00485DF3">
            <w:pPr>
              <w:pStyle w:val="NormalLeft"/>
              <w:rPr>
                <w:lang w:val="en-GB"/>
              </w:rPr>
            </w:pPr>
            <w:r w:rsidRPr="00FF353C">
              <w:rPr>
                <w:lang w:val="en-GB"/>
              </w:rPr>
              <w:t>1 — RFF/MAP</w:t>
            </w:r>
          </w:p>
          <w:p w14:paraId="73F8501B" w14:textId="77777777" w:rsidR="00E6364D" w:rsidRPr="00FF353C" w:rsidRDefault="00E6364D" w:rsidP="00485DF3">
            <w:pPr>
              <w:pStyle w:val="NormalLeft"/>
              <w:rPr>
                <w:lang w:val="en-GB"/>
              </w:rPr>
            </w:pPr>
            <w:r w:rsidRPr="00FF353C">
              <w:rPr>
                <w:lang w:val="en-GB"/>
              </w:rPr>
              <w:lastRenderedPageBreak/>
              <w:t>2 — Remaining part</w:t>
            </w:r>
          </w:p>
        </w:tc>
      </w:tr>
      <w:tr w:rsidR="00E6364D" w:rsidRPr="00FF353C" w14:paraId="1F55C0E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7E27E4A" w14:textId="77777777" w:rsidR="00E6364D" w:rsidRPr="00FF353C" w:rsidRDefault="00E6364D" w:rsidP="00485DF3">
            <w:pPr>
              <w:pStyle w:val="NormalLeft"/>
              <w:rPr>
                <w:lang w:val="en-GB"/>
              </w:rPr>
            </w:pPr>
            <w:r w:rsidRPr="00FF353C">
              <w:rPr>
                <w:lang w:val="en-GB"/>
              </w:rPr>
              <w:lastRenderedPageBreak/>
              <w:t>Z0030</w:t>
            </w:r>
          </w:p>
        </w:tc>
        <w:tc>
          <w:tcPr>
            <w:tcW w:w="2844" w:type="dxa"/>
            <w:tcBorders>
              <w:top w:val="single" w:sz="2" w:space="0" w:color="auto"/>
              <w:left w:val="single" w:sz="2" w:space="0" w:color="auto"/>
              <w:bottom w:val="single" w:sz="2" w:space="0" w:color="auto"/>
              <w:right w:val="single" w:sz="2" w:space="0" w:color="auto"/>
            </w:tcBorders>
          </w:tcPr>
          <w:p w14:paraId="17139D79" w14:textId="77777777" w:rsidR="00E6364D" w:rsidRPr="00FF353C" w:rsidRDefault="00E6364D" w:rsidP="00485DF3">
            <w:pPr>
              <w:pStyle w:val="NormalLeft"/>
              <w:rPr>
                <w:lang w:val="en-GB"/>
              </w:rPr>
            </w:pPr>
            <w:r w:rsidRPr="00FF353C">
              <w:rPr>
                <w:lang w:val="en-GB"/>
              </w:rPr>
              <w:t>Fund/Portfolio number</w:t>
            </w:r>
          </w:p>
        </w:tc>
        <w:tc>
          <w:tcPr>
            <w:tcW w:w="4129" w:type="dxa"/>
            <w:tcBorders>
              <w:top w:val="single" w:sz="2" w:space="0" w:color="auto"/>
              <w:left w:val="single" w:sz="2" w:space="0" w:color="auto"/>
              <w:bottom w:val="single" w:sz="2" w:space="0" w:color="auto"/>
              <w:right w:val="single" w:sz="2" w:space="0" w:color="auto"/>
            </w:tcBorders>
          </w:tcPr>
          <w:p w14:paraId="488B33F9" w14:textId="7BB4836F" w:rsidR="00E6364D" w:rsidRPr="00FF353C" w:rsidRDefault="00E6364D" w:rsidP="00485DF3">
            <w:pPr>
              <w:pStyle w:val="NormalLeft"/>
              <w:rPr>
                <w:lang w:val="en-GB"/>
              </w:rPr>
            </w:pPr>
            <w:r w:rsidRPr="00FF353C">
              <w:rPr>
                <w:lang w:val="en-GB"/>
              </w:rPr>
              <w:t>When item Z0020 = 1, identification number for a ring</w:t>
            </w:r>
            <w:ins w:id="4359" w:author="Author">
              <w:r w:rsidR="00DE4650" w:rsidRPr="00FF353C">
                <w:rPr>
                  <w:lang w:val="en-GB"/>
                </w:rPr>
                <w:t>-</w:t>
              </w:r>
            </w:ins>
            <w:del w:id="4360" w:author="Author">
              <w:r w:rsidRPr="00FF353C" w:rsidDel="00DE4650">
                <w:rPr>
                  <w:lang w:val="en-GB"/>
                </w:rPr>
                <w:delText xml:space="preserve"> </w:delText>
              </w:r>
            </w:del>
            <w:r w:rsidRPr="00FF353C">
              <w:rPr>
                <w:lang w:val="en-GB"/>
              </w:rPr>
              <w:t>fenced fund or matching adjustment portfolio. This number is attributed by the undertaking and must be consistent over time and with the fund/portfolio numb</w:t>
            </w:r>
            <w:r w:rsidR="00642EFF" w:rsidRPr="00FF353C">
              <w:rPr>
                <w:lang w:val="en-GB"/>
              </w:rPr>
              <w:t>er reported in other templates.</w:t>
            </w:r>
          </w:p>
        </w:tc>
      </w:tr>
      <w:tr w:rsidR="00E6364D" w:rsidRPr="00FF353C" w14:paraId="46647A4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EA344E7" w14:textId="63BDB4DB" w:rsidR="00E6364D" w:rsidRPr="00FF353C" w:rsidRDefault="00E6364D" w:rsidP="00642EFF">
            <w:pPr>
              <w:pStyle w:val="NormalLeft"/>
              <w:rPr>
                <w:lang w:val="en-GB"/>
              </w:rPr>
            </w:pPr>
            <w:r w:rsidRPr="00FF353C">
              <w:rPr>
                <w:lang w:val="en-GB"/>
              </w:rPr>
              <w:t>R0012/C0010 </w:t>
            </w:r>
            <w:r w:rsidR="00642EFF" w:rsidRPr="00FF353C">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089738CD" w14:textId="73A7F99C" w:rsidR="00E6364D" w:rsidRPr="00FF353C" w:rsidRDefault="00E6364D" w:rsidP="00642EFF">
            <w:pPr>
              <w:pStyle w:val="NormalLeft"/>
              <w:rPr>
                <w:lang w:val="en-GB"/>
              </w:rPr>
            </w:pPr>
            <w:r w:rsidRPr="00FF353C">
              <w:rPr>
                <w:lang w:val="en-GB"/>
              </w:rPr>
              <w:t>Simplifications spread risk – bonds and loans </w:t>
            </w:r>
            <w:r w:rsidR="00642EFF" w:rsidRPr="00FF353C">
              <w:rPr>
                <w:lang w:val="en-GB"/>
              </w:rPr>
              <w:t xml:space="preserve"> </w:t>
            </w:r>
          </w:p>
        </w:tc>
        <w:tc>
          <w:tcPr>
            <w:tcW w:w="4129" w:type="dxa"/>
            <w:tcBorders>
              <w:top w:val="single" w:sz="2" w:space="0" w:color="auto"/>
              <w:left w:val="single" w:sz="2" w:space="0" w:color="auto"/>
              <w:bottom w:val="single" w:sz="2" w:space="0" w:color="auto"/>
              <w:right w:val="single" w:sz="2" w:space="0" w:color="auto"/>
            </w:tcBorders>
          </w:tcPr>
          <w:p w14:paraId="2C6AC3A6" w14:textId="1BE82490" w:rsidR="00E6364D" w:rsidRPr="00FF353C" w:rsidRDefault="00AB2821" w:rsidP="00485DF3">
            <w:pPr>
              <w:pStyle w:val="NormalLeft"/>
              <w:rPr>
                <w:lang w:val="en-GB"/>
              </w:rPr>
            </w:pPr>
            <w:ins w:id="4361" w:author="Author">
              <w:r>
                <w:rPr>
                  <w:lang w:val="en-GB"/>
                </w:rPr>
                <w:t>T</w:t>
              </w:r>
            </w:ins>
            <w:r w:rsidR="00E6364D" w:rsidRPr="00FF353C">
              <w:rPr>
                <w:lang w:val="en-GB"/>
              </w:rPr>
              <w:t>he options in the following closed list shall be used:</w:t>
            </w:r>
          </w:p>
          <w:p w14:paraId="16E09378" w14:textId="03534B50" w:rsidR="00E6364D" w:rsidRPr="00FF353C" w:rsidRDefault="00E6364D" w:rsidP="00AB2821">
            <w:pPr>
              <w:pStyle w:val="Point0"/>
              <w:rPr>
                <w:lang w:val="en-GB"/>
              </w:rPr>
            </w:pPr>
            <w:r w:rsidRPr="00FF353C">
              <w:rPr>
                <w:lang w:val="en-GB"/>
              </w:rPr>
              <w:t>1 –</w:t>
            </w:r>
            <w:r w:rsidR="00AB2821">
              <w:rPr>
                <w:lang w:val="en-GB"/>
              </w:rPr>
              <w:t xml:space="preserve"> </w:t>
            </w:r>
            <w:r w:rsidRPr="00FF353C">
              <w:rPr>
                <w:lang w:val="en-GB"/>
              </w:rPr>
              <w:t>Simplification for</w:t>
            </w:r>
            <w:ins w:id="4362" w:author="Author">
              <w:r w:rsidR="00AB2821">
                <w:rPr>
                  <w:lang w:val="en-GB"/>
                </w:rPr>
                <w:t xml:space="preserve"> the purposes of</w:t>
              </w:r>
            </w:ins>
            <w:r w:rsidRPr="00FF353C">
              <w:rPr>
                <w:lang w:val="en-GB"/>
              </w:rPr>
              <w:t xml:space="preserve"> Article 104</w:t>
            </w:r>
          </w:p>
          <w:p w14:paraId="4086261B" w14:textId="513C0B3B" w:rsidR="00E6364D" w:rsidRPr="00FF353C" w:rsidRDefault="00E6364D" w:rsidP="00AB2821">
            <w:pPr>
              <w:pStyle w:val="Point0"/>
              <w:rPr>
                <w:lang w:val="en-GB"/>
              </w:rPr>
            </w:pPr>
            <w:r w:rsidRPr="00FF353C">
              <w:rPr>
                <w:lang w:val="en-GB"/>
              </w:rPr>
              <w:t>2 –</w:t>
            </w:r>
            <w:r w:rsidR="00AB2821">
              <w:rPr>
                <w:lang w:val="en-GB"/>
              </w:rPr>
              <w:t xml:space="preserve"> </w:t>
            </w:r>
            <w:r w:rsidRPr="00FF353C">
              <w:rPr>
                <w:lang w:val="en-GB"/>
              </w:rPr>
              <w:t xml:space="preserve">Simplifications for </w:t>
            </w:r>
            <w:ins w:id="4363" w:author="Author">
              <w:r w:rsidR="00AB2821">
                <w:rPr>
                  <w:lang w:val="en-GB"/>
                </w:rPr>
                <w:t xml:space="preserve">the purposes of </w:t>
              </w:r>
            </w:ins>
            <w:r w:rsidRPr="00FF353C">
              <w:rPr>
                <w:lang w:val="en-GB"/>
              </w:rPr>
              <w:t>Article 105a</w:t>
            </w:r>
          </w:p>
          <w:p w14:paraId="7570A688" w14:textId="2A57F2B5" w:rsidR="00E6364D" w:rsidRPr="00FF353C" w:rsidRDefault="00E6364D" w:rsidP="00AB2821">
            <w:pPr>
              <w:pStyle w:val="Point0"/>
              <w:rPr>
                <w:lang w:val="en-GB"/>
              </w:rPr>
            </w:pPr>
            <w:r w:rsidRPr="00FF353C">
              <w:rPr>
                <w:lang w:val="en-GB"/>
              </w:rPr>
              <w:t>9 –</w:t>
            </w:r>
            <w:r w:rsidR="00AB2821">
              <w:rPr>
                <w:lang w:val="en-GB"/>
              </w:rPr>
              <w:t xml:space="preserve"> </w:t>
            </w:r>
            <w:r w:rsidRPr="00FF353C">
              <w:rPr>
                <w:lang w:val="en-GB"/>
              </w:rPr>
              <w:t>Simplifications not used</w:t>
            </w:r>
          </w:p>
          <w:p w14:paraId="7DB1AF9B" w14:textId="77777777" w:rsidR="00E6364D" w:rsidRPr="00FF353C" w:rsidRDefault="00E6364D" w:rsidP="00485DF3">
            <w:pPr>
              <w:pStyle w:val="NormalLeft"/>
              <w:rPr>
                <w:lang w:val="en-GB"/>
              </w:rPr>
            </w:pPr>
            <w:r w:rsidRPr="00FF353C">
              <w:rPr>
                <w:lang w:val="en-GB"/>
              </w:rPr>
              <w:t>Options 1 and 2 may be used simultaneously.</w:t>
            </w:r>
          </w:p>
          <w:p w14:paraId="24AAC56C" w14:textId="2F89B862" w:rsidR="00E6364D" w:rsidRPr="00FF353C" w:rsidRDefault="00E6364D" w:rsidP="00642EFF">
            <w:pPr>
              <w:pStyle w:val="NormalLeft"/>
              <w:rPr>
                <w:lang w:val="en-GB"/>
              </w:rPr>
            </w:pPr>
            <w:r w:rsidRPr="00FF353C">
              <w:rPr>
                <w:lang w:val="en-GB"/>
              </w:rPr>
              <w:t>If R0012/C0010 = 1, only C0060 and C0080 shall be filled in for R0410 </w:t>
            </w:r>
            <w:r w:rsidR="00642EFF" w:rsidRPr="00FF353C">
              <w:rPr>
                <w:lang w:val="en-GB"/>
              </w:rPr>
              <w:t xml:space="preserve"> </w:t>
            </w:r>
          </w:p>
        </w:tc>
      </w:tr>
      <w:tr w:rsidR="00E6364D" w:rsidRPr="00FF353C" w14:paraId="1E56429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7B4D369" w14:textId="244CD330" w:rsidR="00E6364D" w:rsidRPr="00FF353C" w:rsidRDefault="00E6364D" w:rsidP="00642EFF">
            <w:pPr>
              <w:pStyle w:val="NormalLeft"/>
              <w:rPr>
                <w:lang w:val="en-GB"/>
              </w:rPr>
            </w:pPr>
            <w:r w:rsidRPr="00FF353C">
              <w:rPr>
                <w:lang w:val="en-GB"/>
              </w:rPr>
              <w:t>R0014/C0010 </w:t>
            </w:r>
            <w:r w:rsidR="00642EFF" w:rsidRPr="00FF353C">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0F1F2B27" w14:textId="5F5B15D9" w:rsidR="00E6364D" w:rsidRPr="00FF353C" w:rsidRDefault="00E6364D" w:rsidP="00642EFF">
            <w:pPr>
              <w:pStyle w:val="NormalLeft"/>
              <w:rPr>
                <w:lang w:val="en-GB"/>
              </w:rPr>
            </w:pPr>
            <w:r w:rsidRPr="00FF353C">
              <w:rPr>
                <w:lang w:val="en-GB"/>
              </w:rPr>
              <w:t>Simplifications market risk concentration– simplifications used </w:t>
            </w:r>
            <w:r w:rsidR="00642EFF" w:rsidRPr="00FF353C">
              <w:rPr>
                <w:lang w:val="en-GB"/>
              </w:rPr>
              <w:t xml:space="preserve"> </w:t>
            </w:r>
          </w:p>
        </w:tc>
        <w:tc>
          <w:tcPr>
            <w:tcW w:w="4129" w:type="dxa"/>
            <w:tcBorders>
              <w:top w:val="single" w:sz="2" w:space="0" w:color="auto"/>
              <w:left w:val="single" w:sz="2" w:space="0" w:color="auto"/>
              <w:bottom w:val="single" w:sz="2" w:space="0" w:color="auto"/>
              <w:right w:val="single" w:sz="2" w:space="0" w:color="auto"/>
            </w:tcBorders>
          </w:tcPr>
          <w:p w14:paraId="39C74000" w14:textId="6535C953" w:rsidR="00E6364D" w:rsidRPr="00FF353C" w:rsidRDefault="00E6364D" w:rsidP="00485DF3">
            <w:pPr>
              <w:pStyle w:val="NormalLeft"/>
              <w:rPr>
                <w:lang w:val="en-GB"/>
              </w:rPr>
            </w:pPr>
            <w:r w:rsidRPr="00FF353C">
              <w:rPr>
                <w:lang w:val="en-GB"/>
              </w:rPr>
              <w:t>One of the options in the following closed list shall be used:</w:t>
            </w:r>
          </w:p>
          <w:p w14:paraId="2BEF08C2" w14:textId="0DDCF043" w:rsidR="00E6364D" w:rsidRPr="00FF353C" w:rsidRDefault="00E6364D" w:rsidP="00485DF3">
            <w:pPr>
              <w:pStyle w:val="Point0"/>
              <w:rPr>
                <w:lang w:val="en-GB"/>
              </w:rPr>
            </w:pPr>
            <w:r w:rsidRPr="00FF353C">
              <w:rPr>
                <w:lang w:val="en-GB"/>
              </w:rPr>
              <w:tab/>
              <w:t>1 –</w:t>
            </w:r>
            <w:r w:rsidRPr="00FF353C">
              <w:rPr>
                <w:lang w:val="en-GB"/>
              </w:rPr>
              <w:tab/>
              <w:t xml:space="preserve">Simplifications for </w:t>
            </w:r>
            <w:ins w:id="4364" w:author="Author">
              <w:r w:rsidR="00AB2821">
                <w:rPr>
                  <w:lang w:val="en-GB"/>
                </w:rPr>
                <w:t xml:space="preserve">the purposes of </w:t>
              </w:r>
            </w:ins>
            <w:r w:rsidRPr="00FF353C">
              <w:rPr>
                <w:lang w:val="en-GB"/>
              </w:rPr>
              <w:t>Article 105a</w:t>
            </w:r>
          </w:p>
          <w:p w14:paraId="0C2FBC44" w14:textId="13152361" w:rsidR="00E6364D" w:rsidRPr="00FF353C" w:rsidRDefault="00E6364D" w:rsidP="00642EFF">
            <w:pPr>
              <w:pStyle w:val="Point0"/>
              <w:rPr>
                <w:lang w:val="en-GB"/>
              </w:rPr>
            </w:pPr>
            <w:r w:rsidRPr="00FF353C">
              <w:rPr>
                <w:lang w:val="en-GB"/>
              </w:rPr>
              <w:tab/>
              <w:t>9 –</w:t>
            </w:r>
            <w:r w:rsidRPr="00FF353C">
              <w:rPr>
                <w:lang w:val="en-GB"/>
              </w:rPr>
              <w:tab/>
              <w:t>Simplifications not used </w:t>
            </w:r>
            <w:r w:rsidR="00642EFF" w:rsidRPr="00FF353C">
              <w:rPr>
                <w:lang w:val="en-GB"/>
              </w:rPr>
              <w:t xml:space="preserve"> </w:t>
            </w:r>
          </w:p>
        </w:tc>
      </w:tr>
      <w:tr w:rsidR="00E6364D" w:rsidRPr="00FF353C" w14:paraId="0C9155A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E464691" w14:textId="77777777" w:rsidR="00E6364D" w:rsidRPr="00FF353C" w:rsidRDefault="00E6364D" w:rsidP="00485DF3">
            <w:pPr>
              <w:pStyle w:val="NormalLeft"/>
              <w:rPr>
                <w:lang w:val="en-GB"/>
              </w:rPr>
            </w:pPr>
            <w:r w:rsidRPr="00FF353C">
              <w:rPr>
                <w:lang w:val="en-GB"/>
              </w:rPr>
              <w:t>R0020/C0010</w:t>
            </w:r>
          </w:p>
        </w:tc>
        <w:tc>
          <w:tcPr>
            <w:tcW w:w="2844" w:type="dxa"/>
            <w:tcBorders>
              <w:top w:val="single" w:sz="2" w:space="0" w:color="auto"/>
              <w:left w:val="single" w:sz="2" w:space="0" w:color="auto"/>
              <w:bottom w:val="single" w:sz="2" w:space="0" w:color="auto"/>
              <w:right w:val="single" w:sz="2" w:space="0" w:color="auto"/>
            </w:tcBorders>
          </w:tcPr>
          <w:p w14:paraId="190E1819" w14:textId="77777777" w:rsidR="00E6364D" w:rsidRPr="00FF353C" w:rsidRDefault="00E6364D" w:rsidP="00485DF3">
            <w:pPr>
              <w:pStyle w:val="NormalLeft"/>
              <w:rPr>
                <w:lang w:val="en-GB"/>
              </w:rPr>
            </w:pPr>
            <w:r w:rsidRPr="00FF353C">
              <w:rPr>
                <w:lang w:val="en-GB"/>
              </w:rPr>
              <w:t>Captives simplifications — interest rate risk</w:t>
            </w:r>
          </w:p>
        </w:tc>
        <w:tc>
          <w:tcPr>
            <w:tcW w:w="4129" w:type="dxa"/>
            <w:tcBorders>
              <w:top w:val="single" w:sz="2" w:space="0" w:color="auto"/>
              <w:left w:val="single" w:sz="2" w:space="0" w:color="auto"/>
              <w:bottom w:val="single" w:sz="2" w:space="0" w:color="auto"/>
              <w:right w:val="single" w:sz="2" w:space="0" w:color="auto"/>
            </w:tcBorders>
          </w:tcPr>
          <w:p w14:paraId="4CBF2E74" w14:textId="77777777" w:rsidR="00E6364D" w:rsidRPr="00FF353C" w:rsidRDefault="00E6364D" w:rsidP="00485DF3">
            <w:pPr>
              <w:pStyle w:val="NormalLeft"/>
              <w:rPr>
                <w:lang w:val="en-GB"/>
              </w:rPr>
            </w:pPr>
            <w:r w:rsidRPr="00FF353C">
              <w:rPr>
                <w:lang w:val="en-GB"/>
              </w:rPr>
              <w:t>Identify whether a captive undertaking used simplifications for the calculation of interest rate risk. The following options shall be used:</w:t>
            </w:r>
          </w:p>
          <w:p w14:paraId="5D65FAE5" w14:textId="77777777" w:rsidR="00E6364D" w:rsidRPr="00FF353C" w:rsidRDefault="00E6364D" w:rsidP="00485DF3">
            <w:pPr>
              <w:pStyle w:val="NormalLeft"/>
              <w:rPr>
                <w:lang w:val="en-GB"/>
              </w:rPr>
            </w:pPr>
            <w:r w:rsidRPr="00FF353C">
              <w:rPr>
                <w:lang w:val="en-GB"/>
              </w:rPr>
              <w:t>1 — Simplifications used</w:t>
            </w:r>
          </w:p>
          <w:p w14:paraId="2C570C78" w14:textId="77777777" w:rsidR="00E6364D" w:rsidRPr="00FF353C" w:rsidRDefault="00E6364D" w:rsidP="00485DF3">
            <w:pPr>
              <w:pStyle w:val="NormalLeft"/>
              <w:rPr>
                <w:lang w:val="en-GB"/>
              </w:rPr>
            </w:pPr>
            <w:r w:rsidRPr="00FF353C">
              <w:rPr>
                <w:lang w:val="en-GB"/>
              </w:rPr>
              <w:t>2 — Simplifications not used</w:t>
            </w:r>
          </w:p>
          <w:p w14:paraId="228612F0" w14:textId="77777777" w:rsidR="00E6364D" w:rsidRPr="00FF353C" w:rsidRDefault="00E6364D" w:rsidP="00485DF3">
            <w:pPr>
              <w:pStyle w:val="NormalLeft"/>
              <w:rPr>
                <w:lang w:val="en-GB"/>
              </w:rPr>
            </w:pPr>
            <w:r w:rsidRPr="00FF353C">
              <w:rPr>
                <w:lang w:val="en-GB"/>
              </w:rPr>
              <w:t>If R0020/C0010 = 1, only C0060 and C0080 shall be filled in for R0100–R0120</w:t>
            </w:r>
          </w:p>
        </w:tc>
      </w:tr>
      <w:tr w:rsidR="00E6364D" w:rsidRPr="00FF353C" w14:paraId="40C790C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E8EF687" w14:textId="77777777" w:rsidR="00E6364D" w:rsidRPr="00FF353C" w:rsidRDefault="00E6364D" w:rsidP="00485DF3">
            <w:pPr>
              <w:pStyle w:val="NormalLeft"/>
              <w:rPr>
                <w:lang w:val="en-GB"/>
              </w:rPr>
            </w:pPr>
            <w:r w:rsidRPr="00FF353C">
              <w:rPr>
                <w:lang w:val="en-GB"/>
              </w:rPr>
              <w:t>R0030/C0010</w:t>
            </w:r>
          </w:p>
        </w:tc>
        <w:tc>
          <w:tcPr>
            <w:tcW w:w="2844" w:type="dxa"/>
            <w:tcBorders>
              <w:top w:val="single" w:sz="2" w:space="0" w:color="auto"/>
              <w:left w:val="single" w:sz="2" w:space="0" w:color="auto"/>
              <w:bottom w:val="single" w:sz="2" w:space="0" w:color="auto"/>
              <w:right w:val="single" w:sz="2" w:space="0" w:color="auto"/>
            </w:tcBorders>
          </w:tcPr>
          <w:p w14:paraId="0D94683F" w14:textId="77777777" w:rsidR="00E6364D" w:rsidRPr="00FF353C" w:rsidRDefault="00E6364D" w:rsidP="00485DF3">
            <w:pPr>
              <w:pStyle w:val="NormalLeft"/>
              <w:rPr>
                <w:lang w:val="en-GB"/>
              </w:rPr>
            </w:pPr>
            <w:r w:rsidRPr="00FF353C">
              <w:rPr>
                <w:lang w:val="en-GB"/>
              </w:rPr>
              <w:t>Captives simplifications — spread risk on bonds and loans</w:t>
            </w:r>
          </w:p>
        </w:tc>
        <w:tc>
          <w:tcPr>
            <w:tcW w:w="4129" w:type="dxa"/>
            <w:tcBorders>
              <w:top w:val="single" w:sz="2" w:space="0" w:color="auto"/>
              <w:left w:val="single" w:sz="2" w:space="0" w:color="auto"/>
              <w:bottom w:val="single" w:sz="2" w:space="0" w:color="auto"/>
              <w:right w:val="single" w:sz="2" w:space="0" w:color="auto"/>
            </w:tcBorders>
          </w:tcPr>
          <w:p w14:paraId="116FEC24" w14:textId="77777777" w:rsidR="00E6364D" w:rsidRPr="00FF353C" w:rsidRDefault="00E6364D" w:rsidP="00485DF3">
            <w:pPr>
              <w:pStyle w:val="NormalLeft"/>
              <w:rPr>
                <w:lang w:val="en-GB"/>
              </w:rPr>
            </w:pPr>
            <w:r w:rsidRPr="00FF353C">
              <w:rPr>
                <w:lang w:val="en-GB"/>
              </w:rPr>
              <w:t>Identify whether a captive undertaking used simplifications for the calculation of spread risk with regard to bonds and loans. The following options shall be used:</w:t>
            </w:r>
          </w:p>
          <w:p w14:paraId="0DC2DDD9" w14:textId="77777777" w:rsidR="00E6364D" w:rsidRPr="00FF353C" w:rsidRDefault="00E6364D" w:rsidP="00485DF3">
            <w:pPr>
              <w:pStyle w:val="NormalLeft"/>
              <w:rPr>
                <w:lang w:val="en-GB"/>
              </w:rPr>
            </w:pPr>
            <w:r w:rsidRPr="00FF353C">
              <w:rPr>
                <w:lang w:val="en-GB"/>
              </w:rPr>
              <w:t>1 — Simplifications used</w:t>
            </w:r>
          </w:p>
          <w:p w14:paraId="07C58D3A" w14:textId="77777777" w:rsidR="00E6364D" w:rsidRPr="00FF353C" w:rsidRDefault="00E6364D" w:rsidP="00485DF3">
            <w:pPr>
              <w:pStyle w:val="NormalLeft"/>
              <w:rPr>
                <w:lang w:val="en-GB"/>
              </w:rPr>
            </w:pPr>
            <w:r w:rsidRPr="00FF353C">
              <w:rPr>
                <w:lang w:val="en-GB"/>
              </w:rPr>
              <w:t>2 — Simplifications not used</w:t>
            </w:r>
          </w:p>
        </w:tc>
      </w:tr>
      <w:tr w:rsidR="00E6364D" w:rsidRPr="00FF353C" w14:paraId="5D4790A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30B2B84" w14:textId="77777777" w:rsidR="00E6364D" w:rsidRPr="00FF353C" w:rsidRDefault="00E6364D" w:rsidP="00485DF3">
            <w:pPr>
              <w:pStyle w:val="NormalLeft"/>
              <w:rPr>
                <w:lang w:val="en-GB"/>
              </w:rPr>
            </w:pPr>
            <w:r w:rsidRPr="00FF353C">
              <w:rPr>
                <w:lang w:val="en-GB"/>
              </w:rPr>
              <w:lastRenderedPageBreak/>
              <w:t>R0040/C0010</w:t>
            </w:r>
          </w:p>
        </w:tc>
        <w:tc>
          <w:tcPr>
            <w:tcW w:w="2844" w:type="dxa"/>
            <w:tcBorders>
              <w:top w:val="single" w:sz="2" w:space="0" w:color="auto"/>
              <w:left w:val="single" w:sz="2" w:space="0" w:color="auto"/>
              <w:bottom w:val="single" w:sz="2" w:space="0" w:color="auto"/>
              <w:right w:val="single" w:sz="2" w:space="0" w:color="auto"/>
            </w:tcBorders>
          </w:tcPr>
          <w:p w14:paraId="1E914A63" w14:textId="77777777" w:rsidR="00E6364D" w:rsidRPr="00FF353C" w:rsidRDefault="00E6364D" w:rsidP="00485DF3">
            <w:pPr>
              <w:pStyle w:val="NormalLeft"/>
              <w:rPr>
                <w:lang w:val="en-GB"/>
              </w:rPr>
            </w:pPr>
            <w:r w:rsidRPr="00FF353C">
              <w:rPr>
                <w:lang w:val="en-GB"/>
              </w:rPr>
              <w:t>Captives simplifications — market risk concentration</w:t>
            </w:r>
          </w:p>
        </w:tc>
        <w:tc>
          <w:tcPr>
            <w:tcW w:w="4129" w:type="dxa"/>
            <w:tcBorders>
              <w:top w:val="single" w:sz="2" w:space="0" w:color="auto"/>
              <w:left w:val="single" w:sz="2" w:space="0" w:color="auto"/>
              <w:bottom w:val="single" w:sz="2" w:space="0" w:color="auto"/>
              <w:right w:val="single" w:sz="2" w:space="0" w:color="auto"/>
            </w:tcBorders>
          </w:tcPr>
          <w:p w14:paraId="46DF6CDD" w14:textId="77777777" w:rsidR="00E6364D" w:rsidRPr="00FF353C" w:rsidRDefault="00E6364D" w:rsidP="00485DF3">
            <w:pPr>
              <w:pStyle w:val="NormalLeft"/>
              <w:rPr>
                <w:lang w:val="en-GB"/>
              </w:rPr>
            </w:pPr>
            <w:r w:rsidRPr="00FF353C">
              <w:rPr>
                <w:lang w:val="en-GB"/>
              </w:rPr>
              <w:t>Identify whether a captive undertaking used simplifications for the calculation of market risk concentration. The following options shall be used:</w:t>
            </w:r>
          </w:p>
          <w:p w14:paraId="04603D45" w14:textId="77777777" w:rsidR="00E6364D" w:rsidRPr="00FF353C" w:rsidRDefault="00E6364D" w:rsidP="00485DF3">
            <w:pPr>
              <w:pStyle w:val="NormalLeft"/>
              <w:rPr>
                <w:lang w:val="en-GB"/>
              </w:rPr>
            </w:pPr>
            <w:r w:rsidRPr="00FF353C">
              <w:rPr>
                <w:lang w:val="en-GB"/>
              </w:rPr>
              <w:t>1 — Simplifications used</w:t>
            </w:r>
          </w:p>
          <w:p w14:paraId="7B1B3184" w14:textId="77777777" w:rsidR="00E6364D" w:rsidRPr="00FF353C" w:rsidRDefault="00E6364D" w:rsidP="00485DF3">
            <w:pPr>
              <w:pStyle w:val="NormalLeft"/>
              <w:rPr>
                <w:lang w:val="en-GB"/>
              </w:rPr>
            </w:pPr>
            <w:r w:rsidRPr="00FF353C">
              <w:rPr>
                <w:lang w:val="en-GB"/>
              </w:rPr>
              <w:t>2 — Simplifications not used</w:t>
            </w:r>
          </w:p>
        </w:tc>
      </w:tr>
      <w:tr w:rsidR="00E6364D" w:rsidRPr="00FF353C" w14:paraId="0362026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D85790A" w14:textId="77777777" w:rsidR="00E6364D" w:rsidRPr="00FF353C" w:rsidRDefault="00E6364D" w:rsidP="00485DF3">
            <w:pPr>
              <w:pStyle w:val="NormalCentered"/>
              <w:rPr>
                <w:lang w:val="en-GB"/>
              </w:rPr>
            </w:pPr>
            <w:r w:rsidRPr="00FF353C">
              <w:rPr>
                <w:i/>
                <w:iCs/>
                <w:lang w:val="en-GB"/>
              </w:rPr>
              <w:t>Interest rate risk</w:t>
            </w:r>
          </w:p>
        </w:tc>
        <w:tc>
          <w:tcPr>
            <w:tcW w:w="2844" w:type="dxa"/>
            <w:tcBorders>
              <w:top w:val="single" w:sz="2" w:space="0" w:color="auto"/>
              <w:left w:val="single" w:sz="2" w:space="0" w:color="auto"/>
              <w:bottom w:val="single" w:sz="2" w:space="0" w:color="auto"/>
              <w:right w:val="single" w:sz="2" w:space="0" w:color="auto"/>
            </w:tcBorders>
          </w:tcPr>
          <w:p w14:paraId="24813FB7" w14:textId="77777777" w:rsidR="00E6364D" w:rsidRPr="00FF353C" w:rsidRDefault="00E6364D" w:rsidP="00485DF3">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0D76031C" w14:textId="77777777" w:rsidR="00E6364D" w:rsidRPr="00FF353C" w:rsidRDefault="00E6364D" w:rsidP="00485DF3">
            <w:pPr>
              <w:pStyle w:val="NormalCentered"/>
              <w:rPr>
                <w:lang w:val="en-GB"/>
              </w:rPr>
            </w:pPr>
          </w:p>
        </w:tc>
      </w:tr>
      <w:tr w:rsidR="00E6364D" w:rsidRPr="00FF353C" w14:paraId="1A32E27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2039404" w14:textId="77777777" w:rsidR="00E6364D" w:rsidRPr="00FF353C" w:rsidRDefault="00E6364D" w:rsidP="00485DF3">
            <w:pPr>
              <w:pStyle w:val="NormalLeft"/>
              <w:rPr>
                <w:lang w:val="en-GB"/>
              </w:rPr>
            </w:pPr>
            <w:r w:rsidRPr="00FF353C">
              <w:rPr>
                <w:lang w:val="en-GB"/>
              </w:rPr>
              <w:t>R0100/C0060</w:t>
            </w:r>
          </w:p>
        </w:tc>
        <w:tc>
          <w:tcPr>
            <w:tcW w:w="2844" w:type="dxa"/>
            <w:tcBorders>
              <w:top w:val="single" w:sz="2" w:space="0" w:color="auto"/>
              <w:left w:val="single" w:sz="2" w:space="0" w:color="auto"/>
              <w:bottom w:val="single" w:sz="2" w:space="0" w:color="auto"/>
              <w:right w:val="single" w:sz="2" w:space="0" w:color="auto"/>
            </w:tcBorders>
          </w:tcPr>
          <w:p w14:paraId="3E5252CB" w14:textId="77777777" w:rsidR="00E6364D" w:rsidRPr="00FF353C" w:rsidRDefault="00E6364D" w:rsidP="00485DF3">
            <w:pPr>
              <w:pStyle w:val="NormalLeft"/>
              <w:rPr>
                <w:lang w:val="en-GB"/>
              </w:rPr>
            </w:pPr>
            <w:r w:rsidRPr="00FF353C">
              <w:rPr>
                <w:lang w:val="en-GB"/>
              </w:rPr>
              <w:t>Absolute value after shock — Net solvency capital requirement — interest rate risk</w:t>
            </w:r>
          </w:p>
        </w:tc>
        <w:tc>
          <w:tcPr>
            <w:tcW w:w="4129" w:type="dxa"/>
            <w:tcBorders>
              <w:top w:val="single" w:sz="2" w:space="0" w:color="auto"/>
              <w:left w:val="single" w:sz="2" w:space="0" w:color="auto"/>
              <w:bottom w:val="single" w:sz="2" w:space="0" w:color="auto"/>
              <w:right w:val="single" w:sz="2" w:space="0" w:color="auto"/>
            </w:tcBorders>
          </w:tcPr>
          <w:p w14:paraId="773EFA74" w14:textId="77777777" w:rsidR="00E6364D" w:rsidRPr="00FF353C" w:rsidRDefault="00E6364D" w:rsidP="00485DF3">
            <w:pPr>
              <w:pStyle w:val="NormalLeft"/>
              <w:rPr>
                <w:lang w:val="en-GB"/>
              </w:rPr>
            </w:pPr>
            <w:r w:rsidRPr="00FF353C">
              <w:rPr>
                <w:lang w:val="en-GB"/>
              </w:rPr>
              <w:t>This is the net capital charge for interest rate risk, i.e. after adjustment for the loss absorbing capacity of technical provisions.</w:t>
            </w:r>
          </w:p>
          <w:p w14:paraId="461B23A2" w14:textId="77777777" w:rsidR="00E6364D" w:rsidRPr="00FF353C" w:rsidRDefault="00E6364D" w:rsidP="00485DF3">
            <w:pPr>
              <w:pStyle w:val="NormalLeft"/>
              <w:rPr>
                <w:lang w:val="en-GB"/>
              </w:rPr>
            </w:pPr>
            <w:r w:rsidRPr="00FF353C">
              <w:rPr>
                <w:lang w:val="en-GB"/>
              </w:rPr>
              <w:t>If R0020/C0010=1, this item represents the net capital charge for interest rate risk calculated using simplified calculations for captive undertakings.</w:t>
            </w:r>
          </w:p>
        </w:tc>
      </w:tr>
      <w:tr w:rsidR="00E6364D" w:rsidRPr="00FF353C" w14:paraId="39A7427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D27605A" w14:textId="77777777" w:rsidR="00E6364D" w:rsidRPr="00FF353C" w:rsidRDefault="00E6364D" w:rsidP="00485DF3">
            <w:pPr>
              <w:pStyle w:val="NormalLeft"/>
              <w:rPr>
                <w:lang w:val="en-GB"/>
              </w:rPr>
            </w:pPr>
            <w:r w:rsidRPr="00FF353C">
              <w:rPr>
                <w:lang w:val="en-GB"/>
              </w:rPr>
              <w:t>R0100/C0080</w:t>
            </w:r>
          </w:p>
        </w:tc>
        <w:tc>
          <w:tcPr>
            <w:tcW w:w="2844" w:type="dxa"/>
            <w:tcBorders>
              <w:top w:val="single" w:sz="2" w:space="0" w:color="auto"/>
              <w:left w:val="single" w:sz="2" w:space="0" w:color="auto"/>
              <w:bottom w:val="single" w:sz="2" w:space="0" w:color="auto"/>
              <w:right w:val="single" w:sz="2" w:space="0" w:color="auto"/>
            </w:tcBorders>
          </w:tcPr>
          <w:p w14:paraId="5AA8241A" w14:textId="77777777" w:rsidR="00E6364D" w:rsidRPr="00FF353C" w:rsidRDefault="00E6364D" w:rsidP="00485DF3">
            <w:pPr>
              <w:pStyle w:val="NormalLeft"/>
              <w:rPr>
                <w:lang w:val="en-GB"/>
              </w:rPr>
            </w:pPr>
            <w:r w:rsidRPr="00FF353C">
              <w:rPr>
                <w:lang w:val="en-GB"/>
              </w:rPr>
              <w:t>Absolute value after shock — Gross solvency capital requirement– interest rate risk</w:t>
            </w:r>
          </w:p>
        </w:tc>
        <w:tc>
          <w:tcPr>
            <w:tcW w:w="4129" w:type="dxa"/>
            <w:tcBorders>
              <w:top w:val="single" w:sz="2" w:space="0" w:color="auto"/>
              <w:left w:val="single" w:sz="2" w:space="0" w:color="auto"/>
              <w:bottom w:val="single" w:sz="2" w:space="0" w:color="auto"/>
              <w:right w:val="single" w:sz="2" w:space="0" w:color="auto"/>
            </w:tcBorders>
          </w:tcPr>
          <w:p w14:paraId="7F7DD741" w14:textId="77777777" w:rsidR="00E6364D" w:rsidRPr="00FF353C" w:rsidRDefault="00E6364D" w:rsidP="00485DF3">
            <w:pPr>
              <w:pStyle w:val="NormalLeft"/>
              <w:rPr>
                <w:lang w:val="en-GB"/>
              </w:rPr>
            </w:pPr>
            <w:r w:rsidRPr="00FF353C">
              <w:rPr>
                <w:lang w:val="en-GB"/>
              </w:rPr>
              <w:t>This is the gross capital charge for interest rate risk, i.e. before the loss absorbing capacity of technical provisions.</w:t>
            </w:r>
          </w:p>
          <w:p w14:paraId="19B7C257" w14:textId="77777777" w:rsidR="00E6364D" w:rsidRPr="00FF353C" w:rsidRDefault="00E6364D" w:rsidP="00485DF3">
            <w:pPr>
              <w:pStyle w:val="NormalLeft"/>
              <w:rPr>
                <w:lang w:val="en-GB"/>
              </w:rPr>
            </w:pPr>
            <w:r w:rsidRPr="00FF353C">
              <w:rPr>
                <w:lang w:val="en-GB"/>
              </w:rPr>
              <w:t>If R0020/C0010=1, this item represents the gross capital charge for interest rate risk calculated using simplified calculations for captive undertakings.</w:t>
            </w:r>
          </w:p>
        </w:tc>
      </w:tr>
      <w:tr w:rsidR="00E6364D" w:rsidRPr="00FF353C" w14:paraId="4B9B194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0ADDEA4" w14:textId="77777777" w:rsidR="00E6364D" w:rsidRPr="00FF353C" w:rsidRDefault="00E6364D" w:rsidP="00485DF3">
            <w:pPr>
              <w:pStyle w:val="NormalLeft"/>
              <w:rPr>
                <w:lang w:val="en-GB"/>
              </w:rPr>
            </w:pPr>
            <w:r w:rsidRPr="00FF353C">
              <w:rPr>
                <w:lang w:val="en-GB"/>
              </w:rPr>
              <w:t>R0110–R0120/C0020</w:t>
            </w:r>
          </w:p>
        </w:tc>
        <w:tc>
          <w:tcPr>
            <w:tcW w:w="2844" w:type="dxa"/>
            <w:tcBorders>
              <w:top w:val="single" w:sz="2" w:space="0" w:color="auto"/>
              <w:left w:val="single" w:sz="2" w:space="0" w:color="auto"/>
              <w:bottom w:val="single" w:sz="2" w:space="0" w:color="auto"/>
              <w:right w:val="single" w:sz="2" w:space="0" w:color="auto"/>
            </w:tcBorders>
          </w:tcPr>
          <w:p w14:paraId="09432CBF" w14:textId="77777777" w:rsidR="00E6364D" w:rsidRPr="00FF353C" w:rsidRDefault="00E6364D" w:rsidP="00485DF3">
            <w:pPr>
              <w:pStyle w:val="NormalLeft"/>
              <w:rPr>
                <w:lang w:val="en-GB"/>
              </w:rPr>
            </w:pPr>
            <w:r w:rsidRPr="00FF353C">
              <w:rPr>
                <w:lang w:val="en-GB"/>
              </w:rPr>
              <w:t>Initial absolute values before shock — Assets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711855D4" w14:textId="77777777" w:rsidR="00E6364D" w:rsidRPr="00FF353C" w:rsidRDefault="00E6364D" w:rsidP="00485DF3">
            <w:pPr>
              <w:pStyle w:val="NormalLeft"/>
              <w:rPr>
                <w:lang w:val="en-GB"/>
              </w:rPr>
            </w:pPr>
            <w:r w:rsidRPr="00FF353C">
              <w:rPr>
                <w:lang w:val="en-GB"/>
              </w:rPr>
              <w:t>This is the total value of the assets sensitive to interest rate down/up risk, before shock.</w:t>
            </w:r>
          </w:p>
          <w:p w14:paraId="4DA199EE" w14:textId="77777777" w:rsidR="00E6364D" w:rsidRPr="00FF353C" w:rsidRDefault="00E6364D" w:rsidP="00485DF3">
            <w:pPr>
              <w:pStyle w:val="NormalLeft"/>
              <w:rPr>
                <w:lang w:val="en-GB"/>
              </w:rPr>
            </w:pPr>
            <w:r w:rsidRPr="00FF353C">
              <w:rPr>
                <w:lang w:val="en-GB"/>
              </w:rPr>
              <w:t>Recoverables from reinsurance and SPVs shall not be included in this cell.</w:t>
            </w:r>
          </w:p>
        </w:tc>
      </w:tr>
      <w:tr w:rsidR="00E6364D" w:rsidRPr="00FF353C" w14:paraId="01DCED5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82670A6" w14:textId="77777777" w:rsidR="00E6364D" w:rsidRPr="00FF353C" w:rsidRDefault="00E6364D" w:rsidP="00485DF3">
            <w:pPr>
              <w:pStyle w:val="NormalLeft"/>
              <w:rPr>
                <w:lang w:val="en-GB"/>
              </w:rPr>
            </w:pPr>
            <w:r w:rsidRPr="00FF353C">
              <w:rPr>
                <w:lang w:val="en-GB"/>
              </w:rPr>
              <w:t>R0110–R0120/C0030</w:t>
            </w:r>
          </w:p>
        </w:tc>
        <w:tc>
          <w:tcPr>
            <w:tcW w:w="2844" w:type="dxa"/>
            <w:tcBorders>
              <w:top w:val="single" w:sz="2" w:space="0" w:color="auto"/>
              <w:left w:val="single" w:sz="2" w:space="0" w:color="auto"/>
              <w:bottom w:val="single" w:sz="2" w:space="0" w:color="auto"/>
              <w:right w:val="single" w:sz="2" w:space="0" w:color="auto"/>
            </w:tcBorders>
          </w:tcPr>
          <w:p w14:paraId="15BC4355" w14:textId="77777777" w:rsidR="00E6364D" w:rsidRPr="00FF353C" w:rsidRDefault="00E6364D" w:rsidP="00485DF3">
            <w:pPr>
              <w:pStyle w:val="NormalLeft"/>
              <w:rPr>
                <w:lang w:val="en-GB"/>
              </w:rPr>
            </w:pPr>
            <w:r w:rsidRPr="00FF353C">
              <w:rPr>
                <w:lang w:val="en-GB"/>
              </w:rPr>
              <w:t>Initial absolute values before shock — Liabilities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726FE21A" w14:textId="77777777" w:rsidR="00E6364D" w:rsidRPr="00FF353C" w:rsidRDefault="00E6364D" w:rsidP="00485DF3">
            <w:pPr>
              <w:pStyle w:val="NormalLeft"/>
              <w:rPr>
                <w:lang w:val="en-GB"/>
              </w:rPr>
            </w:pPr>
            <w:r w:rsidRPr="00FF353C">
              <w:rPr>
                <w:lang w:val="en-GB"/>
              </w:rPr>
              <w:t>This is the total value of the liabilities sensitive to interest rate down/up risk, before shock.</w:t>
            </w:r>
          </w:p>
          <w:p w14:paraId="4941F190" w14:textId="7DCD998F" w:rsidR="00E6364D" w:rsidRPr="00FF353C" w:rsidRDefault="00E6364D" w:rsidP="0098703D">
            <w:pPr>
              <w:pStyle w:val="NormalLeft"/>
              <w:rPr>
                <w:lang w:val="en-GB"/>
              </w:rPr>
            </w:pPr>
            <w:r w:rsidRPr="00FF353C">
              <w:rPr>
                <w:lang w:val="en-GB"/>
              </w:rPr>
              <w:t xml:space="preserve">The amount of </w:t>
            </w:r>
            <w:ins w:id="4365" w:author="Author">
              <w:r w:rsidR="001A7A98">
                <w:rPr>
                  <w:lang w:val="en-GB"/>
                </w:rPr>
                <w:t>Technical Provisions (</w:t>
              </w:r>
              <w:del w:id="4366" w:author="Author">
                <w:r w:rsidR="001A7A98" w:rsidDel="0098703D">
                  <w:rPr>
                    <w:lang w:val="en-GB"/>
                  </w:rPr>
                  <w:delText>‘</w:delText>
                </w:r>
              </w:del>
            </w:ins>
            <w:r w:rsidRPr="00FF353C">
              <w:rPr>
                <w:lang w:val="en-GB"/>
              </w:rPr>
              <w:t>TP</w:t>
            </w:r>
            <w:ins w:id="4367" w:author="Author">
              <w:del w:id="4368" w:author="Author">
                <w:r w:rsidR="001A7A98" w:rsidDel="0098703D">
                  <w:rPr>
                    <w:lang w:val="en-GB"/>
                  </w:rPr>
                  <w:delText>’</w:delText>
                </w:r>
              </w:del>
              <w:r w:rsidR="001A7A98">
                <w:rPr>
                  <w:lang w:val="en-GB"/>
                </w:rPr>
                <w:t>)</w:t>
              </w:r>
            </w:ins>
            <w:r w:rsidRPr="00FF353C">
              <w:rPr>
                <w:lang w:val="en-GB"/>
              </w:rPr>
              <w:t xml:space="preserve"> shall be net of reinsurance and SPV recoverables.</w:t>
            </w:r>
          </w:p>
        </w:tc>
      </w:tr>
      <w:tr w:rsidR="00E6364D" w:rsidRPr="00FF353C" w14:paraId="2FD401E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38AF0A4" w14:textId="77777777" w:rsidR="00E6364D" w:rsidRPr="00FF353C" w:rsidRDefault="00E6364D" w:rsidP="00485DF3">
            <w:pPr>
              <w:pStyle w:val="NormalLeft"/>
              <w:rPr>
                <w:lang w:val="en-GB"/>
              </w:rPr>
            </w:pPr>
            <w:r w:rsidRPr="00FF353C">
              <w:rPr>
                <w:lang w:val="en-GB"/>
              </w:rPr>
              <w:t>R0110–R0120/C0040</w:t>
            </w:r>
          </w:p>
        </w:tc>
        <w:tc>
          <w:tcPr>
            <w:tcW w:w="2844" w:type="dxa"/>
            <w:tcBorders>
              <w:top w:val="single" w:sz="2" w:space="0" w:color="auto"/>
              <w:left w:val="single" w:sz="2" w:space="0" w:color="auto"/>
              <w:bottom w:val="single" w:sz="2" w:space="0" w:color="auto"/>
              <w:right w:val="single" w:sz="2" w:space="0" w:color="auto"/>
            </w:tcBorders>
          </w:tcPr>
          <w:p w14:paraId="543E6D9D" w14:textId="77777777" w:rsidR="00E6364D" w:rsidRPr="00FF353C" w:rsidRDefault="00E6364D" w:rsidP="00485DF3">
            <w:pPr>
              <w:pStyle w:val="NormalLeft"/>
              <w:rPr>
                <w:lang w:val="en-GB"/>
              </w:rPr>
            </w:pPr>
            <w:r w:rsidRPr="00FF353C">
              <w:rPr>
                <w:lang w:val="en-GB"/>
              </w:rPr>
              <w:t>Absolute values after shock — Assets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7A000D0D" w14:textId="77777777" w:rsidR="00E6364D" w:rsidRPr="00FF353C" w:rsidRDefault="00E6364D" w:rsidP="00485DF3">
            <w:pPr>
              <w:pStyle w:val="NormalLeft"/>
              <w:rPr>
                <w:lang w:val="en-GB"/>
              </w:rPr>
            </w:pPr>
            <w:r w:rsidRPr="00FF353C">
              <w:rPr>
                <w:lang w:val="en-GB"/>
              </w:rPr>
              <w:t>This is the absolute value of assets sensitive to interest rate down/up risks after the shock.</w:t>
            </w:r>
          </w:p>
          <w:p w14:paraId="6F01B6F0" w14:textId="77777777" w:rsidR="00E6364D" w:rsidRPr="00FF353C" w:rsidRDefault="00E6364D" w:rsidP="00485DF3">
            <w:pPr>
              <w:pStyle w:val="NormalLeft"/>
              <w:rPr>
                <w:lang w:val="en-GB"/>
              </w:rPr>
            </w:pPr>
            <w:r w:rsidRPr="00FF353C">
              <w:rPr>
                <w:lang w:val="en-GB"/>
              </w:rPr>
              <w:t>Recoverables from reinsurance and SPVs shall not be included in this cell.</w:t>
            </w:r>
          </w:p>
        </w:tc>
      </w:tr>
      <w:tr w:rsidR="00E6364D" w:rsidRPr="00FF353C" w14:paraId="2DB2EA0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35A10B2" w14:textId="77777777" w:rsidR="00E6364D" w:rsidRPr="00FF353C" w:rsidRDefault="00E6364D" w:rsidP="00485DF3">
            <w:pPr>
              <w:pStyle w:val="NormalLeft"/>
              <w:rPr>
                <w:lang w:val="en-GB"/>
              </w:rPr>
            </w:pPr>
            <w:r w:rsidRPr="00FF353C">
              <w:rPr>
                <w:lang w:val="en-GB"/>
              </w:rPr>
              <w:t>R0110–R0120/C0050</w:t>
            </w:r>
          </w:p>
        </w:tc>
        <w:tc>
          <w:tcPr>
            <w:tcW w:w="2844" w:type="dxa"/>
            <w:tcBorders>
              <w:top w:val="single" w:sz="2" w:space="0" w:color="auto"/>
              <w:left w:val="single" w:sz="2" w:space="0" w:color="auto"/>
              <w:bottom w:val="single" w:sz="2" w:space="0" w:color="auto"/>
              <w:right w:val="single" w:sz="2" w:space="0" w:color="auto"/>
            </w:tcBorders>
          </w:tcPr>
          <w:p w14:paraId="613F80B0" w14:textId="77777777" w:rsidR="00E6364D" w:rsidRPr="00FF353C" w:rsidRDefault="00E6364D" w:rsidP="00485DF3">
            <w:pPr>
              <w:pStyle w:val="NormalLeft"/>
              <w:rPr>
                <w:lang w:val="en-GB"/>
              </w:rPr>
            </w:pPr>
            <w:r w:rsidRPr="00FF353C">
              <w:rPr>
                <w:lang w:val="en-GB"/>
              </w:rPr>
              <w:t xml:space="preserve">Absolute values after shock — Liabilities (after </w:t>
            </w:r>
            <w:r w:rsidRPr="00FF353C">
              <w:rPr>
                <w:lang w:val="en-GB"/>
              </w:rPr>
              <w:lastRenderedPageBreak/>
              <w:t>the loss absorbing capacity of technical provisions) — Interest rate risk– interest rate down/up shock</w:t>
            </w:r>
          </w:p>
        </w:tc>
        <w:tc>
          <w:tcPr>
            <w:tcW w:w="4129" w:type="dxa"/>
            <w:tcBorders>
              <w:top w:val="single" w:sz="2" w:space="0" w:color="auto"/>
              <w:left w:val="single" w:sz="2" w:space="0" w:color="auto"/>
              <w:bottom w:val="single" w:sz="2" w:space="0" w:color="auto"/>
              <w:right w:val="single" w:sz="2" w:space="0" w:color="auto"/>
            </w:tcBorders>
          </w:tcPr>
          <w:p w14:paraId="5C38BBE0" w14:textId="77777777" w:rsidR="00E6364D" w:rsidRPr="00FF353C" w:rsidRDefault="00E6364D" w:rsidP="00485DF3">
            <w:pPr>
              <w:pStyle w:val="NormalLeft"/>
              <w:rPr>
                <w:lang w:val="en-GB"/>
              </w:rPr>
            </w:pPr>
            <w:r w:rsidRPr="00FF353C">
              <w:rPr>
                <w:lang w:val="en-GB"/>
              </w:rPr>
              <w:lastRenderedPageBreak/>
              <w:t xml:space="preserve">This is the absolute value of liabilities (after the loss absorbing capacity of </w:t>
            </w:r>
            <w:r w:rsidRPr="00FF353C">
              <w:rPr>
                <w:lang w:val="en-GB"/>
              </w:rPr>
              <w:lastRenderedPageBreak/>
              <w:t>technical provisions) sensitive to interest rate down/up risks after the shock.</w:t>
            </w:r>
          </w:p>
          <w:p w14:paraId="078C5559" w14:textId="77777777" w:rsidR="00E6364D" w:rsidRPr="00FF353C" w:rsidRDefault="00E6364D" w:rsidP="00485DF3">
            <w:pPr>
              <w:pStyle w:val="NormalLeft"/>
              <w:rPr>
                <w:lang w:val="en-GB"/>
              </w:rPr>
            </w:pPr>
            <w:r w:rsidRPr="00FF353C">
              <w:rPr>
                <w:lang w:val="en-GB"/>
              </w:rPr>
              <w:t>The amount of TP shall be net of reinsurance and SPV recoverables.</w:t>
            </w:r>
          </w:p>
        </w:tc>
      </w:tr>
      <w:tr w:rsidR="00E6364D" w:rsidRPr="00FF353C" w14:paraId="6422BD9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3CA1A2A" w14:textId="77777777" w:rsidR="00E6364D" w:rsidRPr="00FF353C" w:rsidRDefault="00E6364D" w:rsidP="00485DF3">
            <w:pPr>
              <w:pStyle w:val="NormalLeft"/>
              <w:rPr>
                <w:lang w:val="en-GB"/>
              </w:rPr>
            </w:pPr>
            <w:r w:rsidRPr="00FF353C">
              <w:rPr>
                <w:lang w:val="en-GB"/>
              </w:rPr>
              <w:lastRenderedPageBreak/>
              <w:t>R0110–R0120/C0060</w:t>
            </w:r>
          </w:p>
        </w:tc>
        <w:tc>
          <w:tcPr>
            <w:tcW w:w="2844" w:type="dxa"/>
            <w:tcBorders>
              <w:top w:val="single" w:sz="2" w:space="0" w:color="auto"/>
              <w:left w:val="single" w:sz="2" w:space="0" w:color="auto"/>
              <w:bottom w:val="single" w:sz="2" w:space="0" w:color="auto"/>
              <w:right w:val="single" w:sz="2" w:space="0" w:color="auto"/>
            </w:tcBorders>
          </w:tcPr>
          <w:p w14:paraId="3B5A997F" w14:textId="77777777" w:rsidR="00E6364D" w:rsidRPr="00FF353C" w:rsidRDefault="00E6364D" w:rsidP="00485DF3">
            <w:pPr>
              <w:pStyle w:val="NormalLeft"/>
              <w:rPr>
                <w:lang w:val="en-GB"/>
              </w:rPr>
            </w:pPr>
            <w:r w:rsidRPr="00FF353C">
              <w:rPr>
                <w:lang w:val="en-GB"/>
              </w:rPr>
              <w:t>Absolute value after shock — Net solvency capital requirement– interest rate risk– interest rate down/up shock</w:t>
            </w:r>
          </w:p>
        </w:tc>
        <w:tc>
          <w:tcPr>
            <w:tcW w:w="4129" w:type="dxa"/>
            <w:tcBorders>
              <w:top w:val="single" w:sz="2" w:space="0" w:color="auto"/>
              <w:left w:val="single" w:sz="2" w:space="0" w:color="auto"/>
              <w:bottom w:val="single" w:sz="2" w:space="0" w:color="auto"/>
              <w:right w:val="single" w:sz="2" w:space="0" w:color="auto"/>
            </w:tcBorders>
          </w:tcPr>
          <w:p w14:paraId="1DBF679E" w14:textId="77777777" w:rsidR="00E6364D" w:rsidRPr="00FF353C" w:rsidRDefault="00E6364D" w:rsidP="00485DF3">
            <w:pPr>
              <w:pStyle w:val="NormalLeft"/>
              <w:rPr>
                <w:lang w:val="en-GB"/>
              </w:rPr>
            </w:pPr>
            <w:r w:rsidRPr="00FF353C">
              <w:rPr>
                <w:lang w:val="en-GB"/>
              </w:rPr>
              <w:t>This is the net capital charge for interest rate down/up risk, after adjustment for the loss absorbing capacity of technical provisions.</w:t>
            </w:r>
          </w:p>
          <w:p w14:paraId="52F6E101" w14:textId="77777777" w:rsidR="00E6364D" w:rsidRPr="00FF353C" w:rsidRDefault="00E6364D" w:rsidP="00485DF3">
            <w:pPr>
              <w:pStyle w:val="NormalLeft"/>
              <w:rPr>
                <w:lang w:val="en-GB"/>
              </w:rPr>
            </w:pPr>
            <w:r w:rsidRPr="00FF353C">
              <w:rPr>
                <w:lang w:val="en-GB"/>
              </w:rPr>
              <w:t>If R0020/C0010=1, this item represents the net capital charge for interest rate down/up risk calculated using simplifications.</w:t>
            </w:r>
          </w:p>
        </w:tc>
      </w:tr>
      <w:tr w:rsidR="00E6364D" w:rsidRPr="00FF353C" w14:paraId="4BD17C8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3CFA4EB" w14:textId="77777777" w:rsidR="00E6364D" w:rsidRPr="00FF353C" w:rsidRDefault="00E6364D" w:rsidP="00485DF3">
            <w:pPr>
              <w:pStyle w:val="NormalLeft"/>
              <w:rPr>
                <w:lang w:val="en-GB"/>
              </w:rPr>
            </w:pPr>
            <w:r w:rsidRPr="00FF353C">
              <w:rPr>
                <w:lang w:val="en-GB"/>
              </w:rPr>
              <w:t>R0110–R0120/C0070</w:t>
            </w:r>
          </w:p>
        </w:tc>
        <w:tc>
          <w:tcPr>
            <w:tcW w:w="2844" w:type="dxa"/>
            <w:tcBorders>
              <w:top w:val="single" w:sz="2" w:space="0" w:color="auto"/>
              <w:left w:val="single" w:sz="2" w:space="0" w:color="auto"/>
              <w:bottom w:val="single" w:sz="2" w:space="0" w:color="auto"/>
              <w:right w:val="single" w:sz="2" w:space="0" w:color="auto"/>
            </w:tcBorders>
          </w:tcPr>
          <w:p w14:paraId="6FF69027" w14:textId="77777777" w:rsidR="00E6364D" w:rsidRPr="00FF353C" w:rsidRDefault="00E6364D" w:rsidP="00485DF3">
            <w:pPr>
              <w:pStyle w:val="NormalLeft"/>
              <w:rPr>
                <w:lang w:val="en-GB"/>
              </w:rPr>
            </w:pPr>
            <w:r w:rsidRPr="00FF353C">
              <w:rPr>
                <w:lang w:val="en-GB"/>
              </w:rPr>
              <w:t>Absolute values after shock — Liabilities (before the loss–absorbing capacity of technical provisions)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61051EA1" w14:textId="77777777" w:rsidR="00E6364D" w:rsidRPr="00FF353C" w:rsidRDefault="00E6364D" w:rsidP="00485DF3">
            <w:pPr>
              <w:pStyle w:val="NormalLeft"/>
              <w:rPr>
                <w:lang w:val="en-GB"/>
              </w:rPr>
            </w:pPr>
            <w:r w:rsidRPr="00FF353C">
              <w:rPr>
                <w:lang w:val="en-GB"/>
              </w:rPr>
              <w:t>This is the absolute value of liabilities (before the loss absorbing capacity of technical provisions) sensitive to interest rate down/up risks after the shock.</w:t>
            </w:r>
          </w:p>
          <w:p w14:paraId="1C74E713" w14:textId="77777777" w:rsidR="00E6364D" w:rsidRPr="00FF353C" w:rsidRDefault="00E6364D" w:rsidP="00485DF3">
            <w:pPr>
              <w:pStyle w:val="NormalLeft"/>
              <w:rPr>
                <w:lang w:val="en-GB"/>
              </w:rPr>
            </w:pPr>
            <w:r w:rsidRPr="00FF353C">
              <w:rPr>
                <w:lang w:val="en-GB"/>
              </w:rPr>
              <w:t>The amount of TP shall be net of reinsurance and SPV recoverables.</w:t>
            </w:r>
          </w:p>
        </w:tc>
      </w:tr>
      <w:tr w:rsidR="00E6364D" w:rsidRPr="00FF353C" w14:paraId="2A70BE5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EA3ECFD" w14:textId="77777777" w:rsidR="00E6364D" w:rsidRPr="00FF353C" w:rsidRDefault="00E6364D" w:rsidP="00485DF3">
            <w:pPr>
              <w:pStyle w:val="NormalLeft"/>
              <w:rPr>
                <w:lang w:val="en-GB"/>
              </w:rPr>
            </w:pPr>
            <w:r w:rsidRPr="00FF353C">
              <w:rPr>
                <w:lang w:val="en-GB"/>
              </w:rPr>
              <w:t>R0110–R0120/C0080</w:t>
            </w:r>
          </w:p>
        </w:tc>
        <w:tc>
          <w:tcPr>
            <w:tcW w:w="2844" w:type="dxa"/>
            <w:tcBorders>
              <w:top w:val="single" w:sz="2" w:space="0" w:color="auto"/>
              <w:left w:val="single" w:sz="2" w:space="0" w:color="auto"/>
              <w:bottom w:val="single" w:sz="2" w:space="0" w:color="auto"/>
              <w:right w:val="single" w:sz="2" w:space="0" w:color="auto"/>
            </w:tcBorders>
          </w:tcPr>
          <w:p w14:paraId="31C76F7E" w14:textId="77777777" w:rsidR="00E6364D" w:rsidRPr="00FF353C" w:rsidRDefault="00E6364D" w:rsidP="00485DF3">
            <w:pPr>
              <w:pStyle w:val="NormalLeft"/>
              <w:rPr>
                <w:lang w:val="en-GB"/>
              </w:rPr>
            </w:pPr>
            <w:r w:rsidRPr="00FF353C">
              <w:rPr>
                <w:lang w:val="en-GB"/>
              </w:rPr>
              <w:t>Absolute value after shock — Gross solvency capital requirement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4B0CF67C" w14:textId="77777777" w:rsidR="00E6364D" w:rsidRPr="00FF353C" w:rsidRDefault="00E6364D" w:rsidP="00485DF3">
            <w:pPr>
              <w:pStyle w:val="NormalLeft"/>
              <w:rPr>
                <w:lang w:val="en-GB"/>
              </w:rPr>
            </w:pPr>
            <w:r w:rsidRPr="00FF353C">
              <w:rPr>
                <w:lang w:val="en-GB"/>
              </w:rPr>
              <w:t>This is the gross capital charge for the interest rate down/up risk, i.e. before the loss absorbing capacity of Technical provisions</w:t>
            </w:r>
          </w:p>
          <w:p w14:paraId="4B58D859" w14:textId="77777777" w:rsidR="00E6364D" w:rsidRPr="00FF353C" w:rsidRDefault="00E6364D" w:rsidP="00485DF3">
            <w:pPr>
              <w:pStyle w:val="NormalLeft"/>
              <w:rPr>
                <w:lang w:val="en-GB"/>
              </w:rPr>
            </w:pPr>
            <w:r w:rsidRPr="00FF353C">
              <w:rPr>
                <w:lang w:val="en-GB"/>
              </w:rPr>
              <w:t>If R0020/C0010=1, this item represents the gross capital charge for interest rate down/up risk calculated using simplifications.</w:t>
            </w:r>
          </w:p>
        </w:tc>
      </w:tr>
      <w:tr w:rsidR="00E6364D" w:rsidRPr="00FF353C" w14:paraId="7F7053D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2434B60" w14:textId="77777777" w:rsidR="00E6364D" w:rsidRPr="00FF353C" w:rsidRDefault="00E6364D" w:rsidP="00485DF3">
            <w:pPr>
              <w:pStyle w:val="NormalCentered"/>
              <w:rPr>
                <w:lang w:val="en-GB"/>
              </w:rPr>
            </w:pPr>
            <w:r w:rsidRPr="00FF353C">
              <w:rPr>
                <w:i/>
                <w:iCs/>
                <w:lang w:val="en-GB"/>
              </w:rPr>
              <w:t>Equity risk</w:t>
            </w:r>
          </w:p>
        </w:tc>
        <w:tc>
          <w:tcPr>
            <w:tcW w:w="2844" w:type="dxa"/>
            <w:tcBorders>
              <w:top w:val="single" w:sz="2" w:space="0" w:color="auto"/>
              <w:left w:val="single" w:sz="2" w:space="0" w:color="auto"/>
              <w:bottom w:val="single" w:sz="2" w:space="0" w:color="auto"/>
              <w:right w:val="single" w:sz="2" w:space="0" w:color="auto"/>
            </w:tcBorders>
          </w:tcPr>
          <w:p w14:paraId="2AAF830F" w14:textId="77777777" w:rsidR="00E6364D" w:rsidRPr="00FF353C" w:rsidRDefault="00E6364D" w:rsidP="00485DF3">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2A43A07B" w14:textId="77777777" w:rsidR="00E6364D" w:rsidRPr="00FF353C" w:rsidRDefault="00E6364D" w:rsidP="00485DF3">
            <w:pPr>
              <w:pStyle w:val="NormalCentered"/>
              <w:rPr>
                <w:lang w:val="en-GB"/>
              </w:rPr>
            </w:pPr>
          </w:p>
        </w:tc>
      </w:tr>
      <w:tr w:rsidR="00E6364D" w:rsidRPr="00FF353C" w14:paraId="000C300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34D520C" w14:textId="77777777" w:rsidR="00E6364D" w:rsidRPr="00FF353C" w:rsidRDefault="00E6364D" w:rsidP="00485DF3">
            <w:pPr>
              <w:pStyle w:val="NormalLeft"/>
              <w:rPr>
                <w:lang w:val="en-GB"/>
              </w:rPr>
            </w:pPr>
            <w:r w:rsidRPr="00FF353C">
              <w:rPr>
                <w:lang w:val="en-GB"/>
              </w:rPr>
              <w:t>R0200/C0060</w:t>
            </w:r>
          </w:p>
        </w:tc>
        <w:tc>
          <w:tcPr>
            <w:tcW w:w="2844" w:type="dxa"/>
            <w:tcBorders>
              <w:top w:val="single" w:sz="2" w:space="0" w:color="auto"/>
              <w:left w:val="single" w:sz="2" w:space="0" w:color="auto"/>
              <w:bottom w:val="single" w:sz="2" w:space="0" w:color="auto"/>
              <w:right w:val="single" w:sz="2" w:space="0" w:color="auto"/>
            </w:tcBorders>
          </w:tcPr>
          <w:p w14:paraId="1851626A" w14:textId="77777777" w:rsidR="00E6364D" w:rsidRPr="00FF353C" w:rsidRDefault="00E6364D" w:rsidP="00485DF3">
            <w:pPr>
              <w:pStyle w:val="NormalLeft"/>
              <w:rPr>
                <w:lang w:val="en-GB"/>
              </w:rPr>
            </w:pPr>
            <w:r w:rsidRPr="00FF353C">
              <w:rPr>
                <w:lang w:val="en-GB"/>
              </w:rPr>
              <w:t>Absolute value after shock — Net solvency capital requirement — equity risk</w:t>
            </w:r>
          </w:p>
        </w:tc>
        <w:tc>
          <w:tcPr>
            <w:tcW w:w="4129" w:type="dxa"/>
            <w:tcBorders>
              <w:top w:val="single" w:sz="2" w:space="0" w:color="auto"/>
              <w:left w:val="single" w:sz="2" w:space="0" w:color="auto"/>
              <w:bottom w:val="single" w:sz="2" w:space="0" w:color="auto"/>
              <w:right w:val="single" w:sz="2" w:space="0" w:color="auto"/>
            </w:tcBorders>
          </w:tcPr>
          <w:p w14:paraId="05393E00" w14:textId="77777777" w:rsidR="00E6364D" w:rsidRPr="00FF353C" w:rsidRDefault="00E6364D" w:rsidP="00485DF3">
            <w:pPr>
              <w:pStyle w:val="NormalLeft"/>
              <w:rPr>
                <w:lang w:val="en-GB"/>
              </w:rPr>
            </w:pPr>
            <w:r w:rsidRPr="00FF353C">
              <w:rPr>
                <w:lang w:val="en-GB"/>
              </w:rPr>
              <w:t>This is the net capital charge for equity risk, i.e. after adjustment for the loss absorbing capacity of technical provisions.</w:t>
            </w:r>
          </w:p>
        </w:tc>
      </w:tr>
      <w:tr w:rsidR="00E6364D" w:rsidRPr="00FF353C" w14:paraId="30935924" w14:textId="77777777" w:rsidTr="00B71840">
        <w:trPr>
          <w:gridAfter w:val="1"/>
          <w:wAfter w:w="110" w:type="dxa"/>
          <w:trHeight w:val="911"/>
        </w:trPr>
        <w:tc>
          <w:tcPr>
            <w:tcW w:w="2203" w:type="dxa"/>
            <w:tcBorders>
              <w:top w:val="single" w:sz="2" w:space="0" w:color="auto"/>
              <w:left w:val="single" w:sz="2" w:space="0" w:color="auto"/>
              <w:bottom w:val="single" w:sz="4" w:space="0" w:color="auto"/>
              <w:right w:val="single" w:sz="2" w:space="0" w:color="auto"/>
            </w:tcBorders>
          </w:tcPr>
          <w:p w14:paraId="6E9B9F49" w14:textId="77777777" w:rsidR="00E6364D" w:rsidRPr="00FF353C" w:rsidRDefault="00E6364D" w:rsidP="00485DF3">
            <w:pPr>
              <w:pStyle w:val="NormalLeft"/>
              <w:rPr>
                <w:lang w:val="en-GB"/>
              </w:rPr>
            </w:pPr>
            <w:r w:rsidRPr="00FF353C">
              <w:rPr>
                <w:lang w:val="en-GB"/>
              </w:rPr>
              <w:t>R0200/C0080</w:t>
            </w:r>
          </w:p>
        </w:tc>
        <w:tc>
          <w:tcPr>
            <w:tcW w:w="2844" w:type="dxa"/>
            <w:tcBorders>
              <w:top w:val="single" w:sz="2" w:space="0" w:color="auto"/>
              <w:left w:val="single" w:sz="2" w:space="0" w:color="auto"/>
              <w:bottom w:val="single" w:sz="4" w:space="0" w:color="auto"/>
              <w:right w:val="single" w:sz="2" w:space="0" w:color="auto"/>
            </w:tcBorders>
          </w:tcPr>
          <w:p w14:paraId="633AA170" w14:textId="77777777" w:rsidR="00E6364D" w:rsidRPr="00FF353C" w:rsidRDefault="00E6364D" w:rsidP="00485DF3">
            <w:pPr>
              <w:pStyle w:val="NormalLeft"/>
              <w:rPr>
                <w:lang w:val="en-GB"/>
              </w:rPr>
            </w:pPr>
            <w:r w:rsidRPr="00FF353C">
              <w:rPr>
                <w:lang w:val="en-GB"/>
              </w:rPr>
              <w:t>Absolute value after shock — Gross solvency capital requirement — equity risk</w:t>
            </w:r>
          </w:p>
        </w:tc>
        <w:tc>
          <w:tcPr>
            <w:tcW w:w="4129" w:type="dxa"/>
            <w:tcBorders>
              <w:top w:val="single" w:sz="2" w:space="0" w:color="auto"/>
              <w:left w:val="single" w:sz="2" w:space="0" w:color="auto"/>
              <w:bottom w:val="single" w:sz="4" w:space="0" w:color="auto"/>
              <w:right w:val="single" w:sz="2" w:space="0" w:color="auto"/>
            </w:tcBorders>
          </w:tcPr>
          <w:p w14:paraId="5B503F25" w14:textId="77777777" w:rsidR="00E6364D" w:rsidRPr="00FF353C" w:rsidRDefault="00E6364D" w:rsidP="00485DF3">
            <w:pPr>
              <w:pStyle w:val="NormalLeft"/>
              <w:rPr>
                <w:lang w:val="en-GB"/>
              </w:rPr>
            </w:pPr>
            <w:r w:rsidRPr="00FF353C">
              <w:rPr>
                <w:lang w:val="en-GB"/>
              </w:rPr>
              <w:t>This is the gross capital charge for equity risk, i.e. before the loss absorbing capacity of technical provisions.</w:t>
            </w:r>
          </w:p>
        </w:tc>
      </w:tr>
      <w:tr w:rsidR="00E73218" w:rsidRPr="00FF353C" w14:paraId="02149DD9" w14:textId="77777777" w:rsidTr="00B71840">
        <w:trPr>
          <w:gridAfter w:val="1"/>
          <w:wAfter w:w="110" w:type="dxa"/>
          <w:trHeight w:val="270"/>
        </w:trPr>
        <w:tc>
          <w:tcPr>
            <w:tcW w:w="2203" w:type="dxa"/>
            <w:tcBorders>
              <w:top w:val="single" w:sz="4" w:space="0" w:color="auto"/>
              <w:left w:val="single" w:sz="2" w:space="0" w:color="auto"/>
              <w:bottom w:val="single" w:sz="4" w:space="0" w:color="auto"/>
              <w:right w:val="single" w:sz="2" w:space="0" w:color="auto"/>
            </w:tcBorders>
          </w:tcPr>
          <w:p w14:paraId="0028DC56" w14:textId="53D8C6A6" w:rsidR="00E73218" w:rsidRPr="008607B7" w:rsidRDefault="00E73218" w:rsidP="00E73218">
            <w:pPr>
              <w:pStyle w:val="NormalLeft"/>
              <w:rPr>
                <w:strike/>
                <w:lang w:val="en-GB"/>
              </w:rPr>
            </w:pPr>
            <w:ins w:id="4369" w:author="Author">
              <w:r w:rsidRPr="008607B7">
                <w:rPr>
                  <w:strike/>
                  <w:lang w:val="en-GB"/>
                </w:rPr>
                <w:t>R0205/C0034</w:t>
              </w:r>
            </w:ins>
          </w:p>
        </w:tc>
        <w:tc>
          <w:tcPr>
            <w:tcW w:w="2844" w:type="dxa"/>
            <w:tcBorders>
              <w:top w:val="single" w:sz="4" w:space="0" w:color="auto"/>
              <w:left w:val="single" w:sz="2" w:space="0" w:color="auto"/>
              <w:bottom w:val="single" w:sz="4" w:space="0" w:color="auto"/>
              <w:right w:val="single" w:sz="2" w:space="0" w:color="auto"/>
            </w:tcBorders>
          </w:tcPr>
          <w:p w14:paraId="3A998C3C" w14:textId="70B9DA9A" w:rsidR="00E73218" w:rsidRPr="008607B7" w:rsidRDefault="00E73218" w:rsidP="00DE7138">
            <w:pPr>
              <w:pStyle w:val="NormalLeft"/>
              <w:rPr>
                <w:strike/>
                <w:lang w:val="en-GB"/>
              </w:rPr>
            </w:pPr>
            <w:ins w:id="4370" w:author="Author">
              <w:r w:rsidRPr="008607B7">
                <w:rPr>
                  <w:strike/>
                  <w:lang w:val="en-GB"/>
                </w:rPr>
                <w:t xml:space="preserve">Initial absolute values before shock — Liabilities — equity risk — </w:t>
              </w:r>
              <w:r w:rsidR="00DE7138" w:rsidRPr="008607B7">
                <w:rPr>
                  <w:strike/>
                  <w:lang w:val="en-GB"/>
                </w:rPr>
                <w:t xml:space="preserve">of which </w:t>
              </w:r>
              <w:r w:rsidRPr="008607B7">
                <w:rPr>
                  <w:strike/>
                  <w:lang w:val="en-GB"/>
                </w:rPr>
                <w:t xml:space="preserve">long term </w:t>
              </w:r>
            </w:ins>
          </w:p>
        </w:tc>
        <w:tc>
          <w:tcPr>
            <w:tcW w:w="4129" w:type="dxa"/>
            <w:tcBorders>
              <w:top w:val="single" w:sz="4" w:space="0" w:color="auto"/>
              <w:left w:val="single" w:sz="2" w:space="0" w:color="auto"/>
              <w:bottom w:val="single" w:sz="4" w:space="0" w:color="auto"/>
              <w:right w:val="single" w:sz="2" w:space="0" w:color="auto"/>
            </w:tcBorders>
          </w:tcPr>
          <w:p w14:paraId="58919CD0" w14:textId="1983DAD4" w:rsidR="00E73218" w:rsidRPr="008607B7" w:rsidRDefault="00E73218" w:rsidP="00E73218">
            <w:pPr>
              <w:pStyle w:val="NormalLeft"/>
              <w:rPr>
                <w:ins w:id="4371" w:author="Author"/>
                <w:strike/>
                <w:lang w:val="en-GB"/>
              </w:rPr>
            </w:pPr>
            <w:ins w:id="4372" w:author="Author">
              <w:r w:rsidRPr="008607B7">
                <w:rPr>
                  <w:strike/>
                  <w:lang w:val="en-GB"/>
                </w:rPr>
                <w:t>This is the initial absolute value of the life liabilities sensitive to the equity risk charge related to long term equities</w:t>
              </w:r>
            </w:ins>
          </w:p>
          <w:p w14:paraId="2FA5AE18" w14:textId="59813A66" w:rsidR="00E73218" w:rsidRPr="008607B7" w:rsidRDefault="00F56C06" w:rsidP="00E73218">
            <w:pPr>
              <w:pStyle w:val="NormalLeft"/>
              <w:rPr>
                <w:strike/>
                <w:lang w:val="en-GB"/>
              </w:rPr>
            </w:pPr>
            <w:ins w:id="4373" w:author="Author">
              <w:r w:rsidRPr="008607B7">
                <w:rPr>
                  <w:strike/>
                  <w:lang w:val="en-GB"/>
                </w:rPr>
                <w:t>The amount of TP shall be net of reinsurance and SPV recoverables.</w:t>
              </w:r>
              <w:del w:id="4374" w:author="Author">
                <w:r w:rsidR="00E73218" w:rsidRPr="008607B7" w:rsidDel="00F56C06">
                  <w:rPr>
                    <w:strike/>
                    <w:lang w:val="en-GB"/>
                  </w:rPr>
                  <w:delText xml:space="preserve">Recoverables from reinsurance and SPVs shall not be </w:delText>
                </w:r>
                <w:r w:rsidR="00E73218" w:rsidRPr="008607B7" w:rsidDel="00F56C06">
                  <w:rPr>
                    <w:strike/>
                    <w:lang w:val="en-GB"/>
                  </w:rPr>
                  <w:lastRenderedPageBreak/>
                  <w:delText>included in this cell.</w:delText>
                </w:r>
              </w:del>
            </w:ins>
          </w:p>
        </w:tc>
      </w:tr>
      <w:tr w:rsidR="00E73218" w:rsidRPr="00FF353C" w:rsidDel="008E7EE6" w14:paraId="03DE8218" w14:textId="3529FDF6" w:rsidTr="00B71840">
        <w:trPr>
          <w:gridAfter w:val="1"/>
          <w:wAfter w:w="110" w:type="dxa"/>
          <w:trHeight w:val="236"/>
          <w:del w:id="4375" w:author="Author"/>
        </w:trPr>
        <w:tc>
          <w:tcPr>
            <w:tcW w:w="2203" w:type="dxa"/>
            <w:tcBorders>
              <w:top w:val="single" w:sz="4" w:space="0" w:color="auto"/>
              <w:left w:val="single" w:sz="2" w:space="0" w:color="auto"/>
              <w:bottom w:val="single" w:sz="2" w:space="0" w:color="auto"/>
              <w:right w:val="single" w:sz="2" w:space="0" w:color="auto"/>
            </w:tcBorders>
          </w:tcPr>
          <w:p w14:paraId="664FD693" w14:textId="3410EC9A" w:rsidR="00E73218" w:rsidRPr="008607B7" w:rsidDel="008E7EE6" w:rsidRDefault="00E73218" w:rsidP="00DE7138">
            <w:pPr>
              <w:pStyle w:val="NormalLeft"/>
              <w:rPr>
                <w:del w:id="4376" w:author="Author"/>
                <w:strike/>
                <w:lang w:val="en-GB"/>
              </w:rPr>
            </w:pPr>
            <w:ins w:id="4377" w:author="Author">
              <w:del w:id="4378" w:author="Author">
                <w:r w:rsidRPr="008607B7" w:rsidDel="008E7EE6">
                  <w:rPr>
                    <w:strike/>
                    <w:lang w:val="en-GB"/>
                  </w:rPr>
                  <w:lastRenderedPageBreak/>
                  <w:delText>R020</w:delText>
                </w:r>
                <w:r w:rsidR="00DE7138" w:rsidRPr="008607B7" w:rsidDel="008E7EE6">
                  <w:rPr>
                    <w:strike/>
                    <w:lang w:val="en-GB"/>
                  </w:rPr>
                  <w:delText>5</w:delText>
                </w:r>
                <w:r w:rsidRPr="008607B7" w:rsidDel="008E7EE6">
                  <w:rPr>
                    <w:strike/>
                    <w:lang w:val="en-GB"/>
                  </w:rPr>
                  <w:delText>/C0035</w:delText>
                </w:r>
              </w:del>
            </w:ins>
          </w:p>
        </w:tc>
        <w:tc>
          <w:tcPr>
            <w:tcW w:w="2844" w:type="dxa"/>
            <w:tcBorders>
              <w:top w:val="single" w:sz="4" w:space="0" w:color="auto"/>
              <w:left w:val="single" w:sz="2" w:space="0" w:color="auto"/>
              <w:bottom w:val="single" w:sz="2" w:space="0" w:color="auto"/>
              <w:right w:val="single" w:sz="2" w:space="0" w:color="auto"/>
            </w:tcBorders>
          </w:tcPr>
          <w:p w14:paraId="1FE7A7C9" w14:textId="47524EE9" w:rsidR="00E73218" w:rsidRPr="008607B7" w:rsidDel="008E7EE6" w:rsidRDefault="00E73218" w:rsidP="00DE7138">
            <w:pPr>
              <w:pStyle w:val="NormalLeft"/>
              <w:rPr>
                <w:del w:id="4379" w:author="Author"/>
                <w:strike/>
                <w:lang w:val="en-GB"/>
              </w:rPr>
            </w:pPr>
            <w:ins w:id="4380" w:author="Author">
              <w:del w:id="4381" w:author="Author">
                <w:r w:rsidRPr="008607B7" w:rsidDel="008E7EE6">
                  <w:rPr>
                    <w:strike/>
                    <w:lang w:val="en-GB"/>
                  </w:rPr>
                  <w:delText xml:space="preserve">Initial absolute values before shock — Liabilities — equity risk — </w:delText>
                </w:r>
                <w:r w:rsidR="00DE7138" w:rsidRPr="008607B7" w:rsidDel="008E7EE6">
                  <w:rPr>
                    <w:strike/>
                    <w:lang w:val="en-GB"/>
                  </w:rPr>
                  <w:delText xml:space="preserve">of which </w:delText>
                </w:r>
                <w:r w:rsidRPr="008607B7" w:rsidDel="008E7EE6">
                  <w:rPr>
                    <w:strike/>
                    <w:lang w:val="en-GB"/>
                  </w:rPr>
                  <w:delText>long t</w:delText>
                </w:r>
                <w:r w:rsidR="00DE7138" w:rsidRPr="008607B7" w:rsidDel="008E7EE6">
                  <w:rPr>
                    <w:strike/>
                    <w:lang w:val="en-GB"/>
                  </w:rPr>
                  <w:delText>er</w:delText>
                </w:r>
                <w:r w:rsidRPr="008607B7" w:rsidDel="008E7EE6">
                  <w:rPr>
                    <w:strike/>
                    <w:lang w:val="en-GB"/>
                  </w:rPr>
                  <w:delText xml:space="preserve">m </w:delText>
                </w:r>
              </w:del>
            </w:ins>
          </w:p>
        </w:tc>
        <w:tc>
          <w:tcPr>
            <w:tcW w:w="4129" w:type="dxa"/>
            <w:tcBorders>
              <w:top w:val="single" w:sz="4" w:space="0" w:color="auto"/>
              <w:left w:val="single" w:sz="2" w:space="0" w:color="auto"/>
              <w:bottom w:val="single" w:sz="2" w:space="0" w:color="auto"/>
              <w:right w:val="single" w:sz="2" w:space="0" w:color="auto"/>
            </w:tcBorders>
          </w:tcPr>
          <w:p w14:paraId="71BC7B15" w14:textId="3BAA1CA8" w:rsidR="00E73218" w:rsidRPr="008607B7" w:rsidDel="008E7EE6" w:rsidRDefault="00E73218" w:rsidP="00E73218">
            <w:pPr>
              <w:pStyle w:val="NormalLeft"/>
              <w:rPr>
                <w:ins w:id="4382" w:author="Author"/>
                <w:del w:id="4383" w:author="Author"/>
                <w:strike/>
                <w:lang w:val="en-GB"/>
              </w:rPr>
            </w:pPr>
            <w:ins w:id="4384" w:author="Author">
              <w:del w:id="4385" w:author="Author">
                <w:r w:rsidRPr="008607B7" w:rsidDel="008E7EE6">
                  <w:rPr>
                    <w:strike/>
                    <w:lang w:val="en-GB"/>
                  </w:rPr>
                  <w:delText>This is the initial absolute value of the non-life liabilities sensitive to the equity risk charge related to long term equities</w:delText>
                </w:r>
              </w:del>
            </w:ins>
          </w:p>
          <w:p w14:paraId="151C9074" w14:textId="349437B6" w:rsidR="00E73218" w:rsidRPr="008607B7" w:rsidDel="008E7EE6" w:rsidRDefault="00F56C06" w:rsidP="00E73218">
            <w:pPr>
              <w:pStyle w:val="NormalLeft"/>
              <w:rPr>
                <w:del w:id="4386" w:author="Author"/>
                <w:strike/>
                <w:lang w:val="en-GB"/>
              </w:rPr>
            </w:pPr>
            <w:ins w:id="4387" w:author="Author">
              <w:del w:id="4388" w:author="Author">
                <w:r w:rsidRPr="008607B7" w:rsidDel="008E7EE6">
                  <w:rPr>
                    <w:strike/>
                    <w:lang w:val="en-GB"/>
                  </w:rPr>
                  <w:delText>The amount of TP shall be net of reinsurance and SPV recoverables.</w:delText>
                </w:r>
                <w:r w:rsidR="00E73218" w:rsidRPr="008607B7" w:rsidDel="008E7EE6">
                  <w:rPr>
                    <w:strike/>
                    <w:lang w:val="en-GB"/>
                  </w:rPr>
                  <w:delText>Recoverables from reinsurance and SPVs shall not be included in this cell.</w:delText>
                </w:r>
              </w:del>
            </w:ins>
          </w:p>
        </w:tc>
      </w:tr>
      <w:tr w:rsidR="00E73218" w:rsidRPr="00FF353C" w14:paraId="099E6D7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FCF86BB" w14:textId="77777777" w:rsidR="00E73218" w:rsidRPr="00FF353C" w:rsidRDefault="00E73218" w:rsidP="00E73218">
            <w:pPr>
              <w:pStyle w:val="NormalLeft"/>
              <w:rPr>
                <w:lang w:val="en-GB"/>
              </w:rPr>
            </w:pPr>
            <w:r w:rsidRPr="00FF353C">
              <w:rPr>
                <w:lang w:val="en-GB"/>
              </w:rPr>
              <w:t>R0210/C0020</w:t>
            </w:r>
          </w:p>
        </w:tc>
        <w:tc>
          <w:tcPr>
            <w:tcW w:w="2844" w:type="dxa"/>
            <w:tcBorders>
              <w:top w:val="single" w:sz="2" w:space="0" w:color="auto"/>
              <w:left w:val="single" w:sz="2" w:space="0" w:color="auto"/>
              <w:bottom w:val="single" w:sz="2" w:space="0" w:color="auto"/>
              <w:right w:val="single" w:sz="2" w:space="0" w:color="auto"/>
            </w:tcBorders>
          </w:tcPr>
          <w:p w14:paraId="777086CD" w14:textId="77777777" w:rsidR="00E73218" w:rsidRPr="00FF353C" w:rsidRDefault="00E73218" w:rsidP="00E73218">
            <w:pPr>
              <w:pStyle w:val="NormalLeft"/>
              <w:rPr>
                <w:lang w:val="en-GB"/>
              </w:rPr>
            </w:pPr>
            <w:r w:rsidRPr="00FF353C">
              <w:rPr>
                <w:lang w:val="en-GB"/>
              </w:rPr>
              <w:t>Initial absolute values before shock — Assets — equity risk — type 1 equities</w:t>
            </w:r>
          </w:p>
        </w:tc>
        <w:tc>
          <w:tcPr>
            <w:tcW w:w="4129" w:type="dxa"/>
            <w:tcBorders>
              <w:top w:val="single" w:sz="2" w:space="0" w:color="auto"/>
              <w:left w:val="single" w:sz="2" w:space="0" w:color="auto"/>
              <w:bottom w:val="single" w:sz="2" w:space="0" w:color="auto"/>
              <w:right w:val="single" w:sz="2" w:space="0" w:color="auto"/>
            </w:tcBorders>
          </w:tcPr>
          <w:p w14:paraId="32F062A1" w14:textId="77777777" w:rsidR="00E73218" w:rsidRPr="00FF353C" w:rsidRDefault="00E73218" w:rsidP="00E73218">
            <w:pPr>
              <w:pStyle w:val="NormalLeft"/>
              <w:rPr>
                <w:lang w:val="en-GB"/>
              </w:rPr>
            </w:pPr>
            <w:r w:rsidRPr="00FF353C">
              <w:rPr>
                <w:lang w:val="en-GB"/>
              </w:rPr>
              <w:t>This is the initial absolute value of the assets sensitive to the equity risk charge related to type 1 equities</w:t>
            </w:r>
          </w:p>
          <w:p w14:paraId="4B049394" w14:textId="77777777" w:rsidR="00E73218" w:rsidRPr="00FF353C" w:rsidRDefault="00E73218" w:rsidP="00E73218">
            <w:pPr>
              <w:pStyle w:val="NormalLeft"/>
              <w:rPr>
                <w:lang w:val="en-GB"/>
              </w:rPr>
            </w:pPr>
            <w:r w:rsidRPr="00FF353C">
              <w:rPr>
                <w:lang w:val="en-GB"/>
              </w:rPr>
              <w:t>Recoverables from reinsurance and SPVs shall not be included in this cell.</w:t>
            </w:r>
          </w:p>
        </w:tc>
      </w:tr>
      <w:tr w:rsidR="00E73218" w:rsidRPr="00FF353C" w14:paraId="68A122C6" w14:textId="77777777" w:rsidTr="00B71840">
        <w:trPr>
          <w:gridAfter w:val="1"/>
          <w:wAfter w:w="110" w:type="dxa"/>
          <w:trHeight w:val="1519"/>
        </w:trPr>
        <w:tc>
          <w:tcPr>
            <w:tcW w:w="2203" w:type="dxa"/>
            <w:tcBorders>
              <w:top w:val="single" w:sz="2" w:space="0" w:color="auto"/>
              <w:left w:val="single" w:sz="2" w:space="0" w:color="auto"/>
              <w:bottom w:val="single" w:sz="4" w:space="0" w:color="auto"/>
              <w:right w:val="single" w:sz="2" w:space="0" w:color="auto"/>
            </w:tcBorders>
          </w:tcPr>
          <w:p w14:paraId="1DDAE3EC" w14:textId="77777777" w:rsidR="00E73218" w:rsidRPr="00FF353C" w:rsidRDefault="00E73218" w:rsidP="00E73218">
            <w:pPr>
              <w:pStyle w:val="NormalLeft"/>
              <w:rPr>
                <w:lang w:val="en-GB"/>
              </w:rPr>
            </w:pPr>
            <w:r w:rsidRPr="00FF353C">
              <w:rPr>
                <w:lang w:val="en-GB"/>
              </w:rPr>
              <w:t>R0210/C0030</w:t>
            </w:r>
          </w:p>
        </w:tc>
        <w:tc>
          <w:tcPr>
            <w:tcW w:w="2844" w:type="dxa"/>
            <w:tcBorders>
              <w:top w:val="single" w:sz="2" w:space="0" w:color="auto"/>
              <w:left w:val="single" w:sz="2" w:space="0" w:color="auto"/>
              <w:bottom w:val="single" w:sz="4" w:space="0" w:color="auto"/>
              <w:right w:val="single" w:sz="2" w:space="0" w:color="auto"/>
            </w:tcBorders>
          </w:tcPr>
          <w:p w14:paraId="71669F36" w14:textId="77777777" w:rsidR="00E73218" w:rsidRPr="00FF353C" w:rsidRDefault="00E73218" w:rsidP="00E73218">
            <w:pPr>
              <w:pStyle w:val="NormalLeft"/>
              <w:rPr>
                <w:lang w:val="en-GB"/>
              </w:rPr>
            </w:pPr>
            <w:r w:rsidRPr="00FF353C">
              <w:rPr>
                <w:lang w:val="en-GB"/>
              </w:rPr>
              <w:t>Initial absolute values before shock — Liabilities — equity risk — type 1 equities</w:t>
            </w:r>
          </w:p>
        </w:tc>
        <w:tc>
          <w:tcPr>
            <w:tcW w:w="4129" w:type="dxa"/>
            <w:tcBorders>
              <w:top w:val="single" w:sz="2" w:space="0" w:color="auto"/>
              <w:left w:val="single" w:sz="2" w:space="0" w:color="auto"/>
              <w:bottom w:val="single" w:sz="4" w:space="0" w:color="auto"/>
              <w:right w:val="single" w:sz="2" w:space="0" w:color="auto"/>
            </w:tcBorders>
          </w:tcPr>
          <w:p w14:paraId="08F6C997" w14:textId="77777777" w:rsidR="00E73218" w:rsidRPr="00FF353C" w:rsidRDefault="00E73218" w:rsidP="00E73218">
            <w:pPr>
              <w:pStyle w:val="NormalLeft"/>
              <w:rPr>
                <w:lang w:val="en-GB"/>
              </w:rPr>
            </w:pPr>
            <w:r w:rsidRPr="00FF353C">
              <w:rPr>
                <w:lang w:val="en-GB"/>
              </w:rPr>
              <w:t>This is the initial absolute value of the liabilities sensitive to equity risk related to type 1 equities.</w:t>
            </w:r>
          </w:p>
          <w:p w14:paraId="7EA059C7" w14:textId="77777777" w:rsidR="00E73218" w:rsidRPr="00FF353C" w:rsidRDefault="00E73218" w:rsidP="00E73218">
            <w:pPr>
              <w:pStyle w:val="NormalLeft"/>
              <w:rPr>
                <w:lang w:val="en-GB"/>
              </w:rPr>
            </w:pPr>
            <w:r w:rsidRPr="00FF353C">
              <w:rPr>
                <w:lang w:val="en-GB"/>
              </w:rPr>
              <w:t>The amount of TP shall be net of reinsurance and SPV recoverables.</w:t>
            </w:r>
          </w:p>
        </w:tc>
      </w:tr>
      <w:tr w:rsidR="00A70720" w:rsidRPr="00FF353C" w14:paraId="59B6527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8BFECF6" w14:textId="77777777" w:rsidR="00A70720" w:rsidRPr="00FF353C" w:rsidRDefault="00A70720" w:rsidP="00A70720">
            <w:pPr>
              <w:pStyle w:val="NormalLeft"/>
              <w:rPr>
                <w:lang w:val="en-GB"/>
              </w:rPr>
            </w:pPr>
            <w:r w:rsidRPr="00FF353C">
              <w:rPr>
                <w:lang w:val="en-GB"/>
              </w:rPr>
              <w:t>R0210/C0040</w:t>
            </w:r>
          </w:p>
        </w:tc>
        <w:tc>
          <w:tcPr>
            <w:tcW w:w="2844" w:type="dxa"/>
            <w:tcBorders>
              <w:top w:val="single" w:sz="2" w:space="0" w:color="auto"/>
              <w:left w:val="single" w:sz="2" w:space="0" w:color="auto"/>
              <w:bottom w:val="single" w:sz="2" w:space="0" w:color="auto"/>
              <w:right w:val="single" w:sz="2" w:space="0" w:color="auto"/>
            </w:tcBorders>
          </w:tcPr>
          <w:p w14:paraId="45F2437A" w14:textId="77777777" w:rsidR="00A70720" w:rsidRPr="00FF353C" w:rsidRDefault="00A70720" w:rsidP="00A70720">
            <w:pPr>
              <w:pStyle w:val="NormalLeft"/>
              <w:rPr>
                <w:lang w:val="en-GB"/>
              </w:rPr>
            </w:pPr>
            <w:r w:rsidRPr="00FF353C">
              <w:rPr>
                <w:lang w:val="en-GB"/>
              </w:rPr>
              <w:t>Absolute values after shock — Assets — Equity risk — type 1 equities</w:t>
            </w:r>
          </w:p>
        </w:tc>
        <w:tc>
          <w:tcPr>
            <w:tcW w:w="4129" w:type="dxa"/>
            <w:tcBorders>
              <w:top w:val="single" w:sz="2" w:space="0" w:color="auto"/>
              <w:left w:val="single" w:sz="2" w:space="0" w:color="auto"/>
              <w:bottom w:val="single" w:sz="2" w:space="0" w:color="auto"/>
              <w:right w:val="single" w:sz="2" w:space="0" w:color="auto"/>
            </w:tcBorders>
          </w:tcPr>
          <w:p w14:paraId="7A137C4E" w14:textId="77777777" w:rsidR="00A70720" w:rsidRPr="00FF353C" w:rsidRDefault="00A70720" w:rsidP="00A70720">
            <w:pPr>
              <w:pStyle w:val="NormalLeft"/>
              <w:rPr>
                <w:lang w:val="en-GB"/>
              </w:rPr>
            </w:pPr>
            <w:r w:rsidRPr="00FF353C">
              <w:rPr>
                <w:lang w:val="en-GB"/>
              </w:rPr>
              <w:t>This is the absolute value of the assets sensitive to the equity risk charge related to type 1 equities category, after the shock.</w:t>
            </w:r>
          </w:p>
          <w:p w14:paraId="5894A622" w14:textId="77777777" w:rsidR="00A70720" w:rsidRPr="00FF353C" w:rsidRDefault="00A70720" w:rsidP="00A70720">
            <w:pPr>
              <w:pStyle w:val="NormalLeft"/>
              <w:rPr>
                <w:lang w:val="en-GB"/>
              </w:rPr>
            </w:pPr>
            <w:r w:rsidRPr="00FF353C">
              <w:rPr>
                <w:lang w:val="en-GB"/>
              </w:rPr>
              <w:t>Recoverables from reinsurance and SPVs shall not be included in this cell.</w:t>
            </w:r>
          </w:p>
        </w:tc>
      </w:tr>
      <w:tr w:rsidR="00A70720" w:rsidRPr="00FF353C" w14:paraId="55FF238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286C9EB" w14:textId="77777777" w:rsidR="00A70720" w:rsidRPr="00FF353C" w:rsidRDefault="00A70720" w:rsidP="00A70720">
            <w:pPr>
              <w:pStyle w:val="NormalLeft"/>
              <w:rPr>
                <w:lang w:val="en-GB"/>
              </w:rPr>
            </w:pPr>
            <w:r w:rsidRPr="00FF353C">
              <w:rPr>
                <w:lang w:val="en-GB"/>
              </w:rPr>
              <w:t>R0210/C0050</w:t>
            </w:r>
          </w:p>
        </w:tc>
        <w:tc>
          <w:tcPr>
            <w:tcW w:w="2844" w:type="dxa"/>
            <w:tcBorders>
              <w:top w:val="single" w:sz="2" w:space="0" w:color="auto"/>
              <w:left w:val="single" w:sz="2" w:space="0" w:color="auto"/>
              <w:bottom w:val="single" w:sz="2" w:space="0" w:color="auto"/>
              <w:right w:val="single" w:sz="2" w:space="0" w:color="auto"/>
            </w:tcBorders>
          </w:tcPr>
          <w:p w14:paraId="47FD0DAB" w14:textId="77777777" w:rsidR="00A70720" w:rsidRPr="00FF353C" w:rsidRDefault="00A70720" w:rsidP="00A70720">
            <w:pPr>
              <w:pStyle w:val="NormalLeft"/>
              <w:rPr>
                <w:lang w:val="en-GB"/>
              </w:rPr>
            </w:pPr>
            <w:r w:rsidRPr="00FF353C">
              <w:rPr>
                <w:lang w:val="en-GB"/>
              </w:rPr>
              <w:t>Absolute values after shock — Liabilities (after the loss absorbing capacity of technical provisions)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52023608" w14:textId="77777777" w:rsidR="00A70720" w:rsidRPr="00FF353C" w:rsidRDefault="00A70720" w:rsidP="00A70720">
            <w:pPr>
              <w:pStyle w:val="NormalLeft"/>
              <w:rPr>
                <w:lang w:val="en-GB"/>
              </w:rPr>
            </w:pPr>
            <w:r w:rsidRPr="00FF353C">
              <w:rPr>
                <w:lang w:val="en-GB"/>
              </w:rPr>
              <w:t>This is the absolute value of the liabilities sensitive to equity risk charge related to type 1 equities, after the shock and after the loss absorbing capacity of technical provisions.</w:t>
            </w:r>
          </w:p>
          <w:p w14:paraId="39DFB3BD" w14:textId="77777777" w:rsidR="00A70720" w:rsidRPr="00FF353C" w:rsidRDefault="00A70720" w:rsidP="00A70720">
            <w:pPr>
              <w:pStyle w:val="NormalLeft"/>
              <w:rPr>
                <w:lang w:val="en-GB"/>
              </w:rPr>
            </w:pPr>
            <w:r w:rsidRPr="00FF353C">
              <w:rPr>
                <w:lang w:val="en-GB"/>
              </w:rPr>
              <w:t>The amount of TP shall be net of reinsurance and SPV recoverables.</w:t>
            </w:r>
          </w:p>
        </w:tc>
      </w:tr>
      <w:tr w:rsidR="00A70720" w:rsidRPr="00FF353C" w14:paraId="2F92A8A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80342B8" w14:textId="77777777" w:rsidR="00A70720" w:rsidRPr="00FF353C" w:rsidRDefault="00A70720" w:rsidP="00A70720">
            <w:pPr>
              <w:pStyle w:val="NormalLeft"/>
              <w:rPr>
                <w:lang w:val="en-GB"/>
              </w:rPr>
            </w:pPr>
            <w:r w:rsidRPr="00FF353C">
              <w:rPr>
                <w:lang w:val="en-GB"/>
              </w:rPr>
              <w:t>R0210/C0060</w:t>
            </w:r>
          </w:p>
        </w:tc>
        <w:tc>
          <w:tcPr>
            <w:tcW w:w="2844" w:type="dxa"/>
            <w:tcBorders>
              <w:top w:val="single" w:sz="2" w:space="0" w:color="auto"/>
              <w:left w:val="single" w:sz="2" w:space="0" w:color="auto"/>
              <w:bottom w:val="single" w:sz="2" w:space="0" w:color="auto"/>
              <w:right w:val="single" w:sz="2" w:space="0" w:color="auto"/>
            </w:tcBorders>
          </w:tcPr>
          <w:p w14:paraId="702361A9" w14:textId="77777777" w:rsidR="00A70720" w:rsidRPr="00FF353C" w:rsidRDefault="00A70720" w:rsidP="00A70720">
            <w:pPr>
              <w:pStyle w:val="NormalLeft"/>
              <w:rPr>
                <w:lang w:val="en-GB"/>
              </w:rPr>
            </w:pPr>
            <w:r w:rsidRPr="00FF353C">
              <w:rPr>
                <w:lang w:val="en-GB"/>
              </w:rPr>
              <w:t>Absolute value after shock — Net solvency capital requirement — equity risk –type 1 equities</w:t>
            </w:r>
          </w:p>
        </w:tc>
        <w:tc>
          <w:tcPr>
            <w:tcW w:w="4129" w:type="dxa"/>
            <w:tcBorders>
              <w:top w:val="single" w:sz="2" w:space="0" w:color="auto"/>
              <w:left w:val="single" w:sz="2" w:space="0" w:color="auto"/>
              <w:bottom w:val="single" w:sz="2" w:space="0" w:color="auto"/>
              <w:right w:val="single" w:sz="2" w:space="0" w:color="auto"/>
            </w:tcBorders>
          </w:tcPr>
          <w:p w14:paraId="186681EA" w14:textId="77777777" w:rsidR="00A70720" w:rsidRPr="00FF353C" w:rsidRDefault="00A70720" w:rsidP="00A70720">
            <w:pPr>
              <w:pStyle w:val="NormalLeft"/>
              <w:rPr>
                <w:lang w:val="en-GB"/>
              </w:rPr>
            </w:pPr>
            <w:r w:rsidRPr="00FF353C">
              <w:rPr>
                <w:lang w:val="en-GB"/>
              </w:rPr>
              <w:t>This is the net capital charge for equity risk (for type 1 equities), after adjustment for the loss absorbing capacity of technical provisions.</w:t>
            </w:r>
          </w:p>
        </w:tc>
      </w:tr>
      <w:tr w:rsidR="00A70720" w:rsidRPr="00FF353C" w14:paraId="7B539BE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85DD74E" w14:textId="77777777" w:rsidR="00A70720" w:rsidRPr="00FF353C" w:rsidRDefault="00A70720" w:rsidP="00A70720">
            <w:pPr>
              <w:pStyle w:val="NormalLeft"/>
              <w:rPr>
                <w:lang w:val="en-GB"/>
              </w:rPr>
            </w:pPr>
            <w:r w:rsidRPr="00FF353C">
              <w:rPr>
                <w:lang w:val="en-GB"/>
              </w:rPr>
              <w:t>R0210/C0070</w:t>
            </w:r>
          </w:p>
        </w:tc>
        <w:tc>
          <w:tcPr>
            <w:tcW w:w="2844" w:type="dxa"/>
            <w:tcBorders>
              <w:top w:val="single" w:sz="2" w:space="0" w:color="auto"/>
              <w:left w:val="single" w:sz="2" w:space="0" w:color="auto"/>
              <w:bottom w:val="single" w:sz="2" w:space="0" w:color="auto"/>
              <w:right w:val="single" w:sz="2" w:space="0" w:color="auto"/>
            </w:tcBorders>
          </w:tcPr>
          <w:p w14:paraId="331998BD" w14:textId="77777777" w:rsidR="00A70720" w:rsidRPr="00FF353C" w:rsidRDefault="00A70720" w:rsidP="00A70720">
            <w:pPr>
              <w:pStyle w:val="NormalLeft"/>
              <w:rPr>
                <w:lang w:val="en-GB"/>
              </w:rPr>
            </w:pPr>
            <w:r w:rsidRPr="00FF353C">
              <w:rPr>
                <w:lang w:val="en-GB"/>
              </w:rPr>
              <w:t>Absolute values after shock — Liabilities (before the loss absorbing capacity of technical provisions)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7805567C" w14:textId="77777777" w:rsidR="00A70720" w:rsidRPr="00FF353C" w:rsidRDefault="00A70720" w:rsidP="00A70720">
            <w:pPr>
              <w:pStyle w:val="NormalLeft"/>
              <w:rPr>
                <w:lang w:val="en-GB"/>
              </w:rPr>
            </w:pPr>
            <w:r w:rsidRPr="00FF353C">
              <w:rPr>
                <w:lang w:val="en-GB"/>
              </w:rPr>
              <w:t>This is the absolute value of the liabilities sensitive to equity risk charge related to type 1 equities, after the shock but before the loss absorbing capacity of technical provisions.</w:t>
            </w:r>
          </w:p>
          <w:p w14:paraId="7FD3CC5A" w14:textId="77777777" w:rsidR="00A70720" w:rsidRPr="00FF353C" w:rsidRDefault="00A70720" w:rsidP="00A70720">
            <w:pPr>
              <w:pStyle w:val="NormalLeft"/>
              <w:rPr>
                <w:lang w:val="en-GB"/>
              </w:rPr>
            </w:pPr>
            <w:r w:rsidRPr="00FF353C">
              <w:rPr>
                <w:lang w:val="en-GB"/>
              </w:rPr>
              <w:t xml:space="preserve">The amount of TP shall be net of </w:t>
            </w:r>
            <w:r w:rsidRPr="00FF353C">
              <w:rPr>
                <w:lang w:val="en-GB"/>
              </w:rPr>
              <w:lastRenderedPageBreak/>
              <w:t>reinsurance and SPV recoverables.</w:t>
            </w:r>
          </w:p>
        </w:tc>
      </w:tr>
      <w:tr w:rsidR="00A70720" w:rsidRPr="00FF353C" w14:paraId="0C8D0D5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1907C21" w14:textId="77777777" w:rsidR="00A70720" w:rsidRPr="00FF353C" w:rsidRDefault="00A70720" w:rsidP="00A70720">
            <w:pPr>
              <w:pStyle w:val="NormalLeft"/>
              <w:rPr>
                <w:lang w:val="en-GB"/>
              </w:rPr>
            </w:pPr>
            <w:r w:rsidRPr="00FF353C">
              <w:rPr>
                <w:lang w:val="en-GB"/>
              </w:rPr>
              <w:lastRenderedPageBreak/>
              <w:t>R0210/C0080</w:t>
            </w:r>
          </w:p>
        </w:tc>
        <w:tc>
          <w:tcPr>
            <w:tcW w:w="2844" w:type="dxa"/>
            <w:tcBorders>
              <w:top w:val="single" w:sz="2" w:space="0" w:color="auto"/>
              <w:left w:val="single" w:sz="2" w:space="0" w:color="auto"/>
              <w:bottom w:val="single" w:sz="2" w:space="0" w:color="auto"/>
              <w:right w:val="single" w:sz="2" w:space="0" w:color="auto"/>
            </w:tcBorders>
          </w:tcPr>
          <w:p w14:paraId="2EF6D309" w14:textId="77777777" w:rsidR="00A70720" w:rsidRPr="00FF353C" w:rsidRDefault="00A70720" w:rsidP="00A70720">
            <w:pPr>
              <w:pStyle w:val="NormalLeft"/>
              <w:rPr>
                <w:lang w:val="en-GB"/>
              </w:rPr>
            </w:pPr>
            <w:r w:rsidRPr="00FF353C">
              <w:rPr>
                <w:lang w:val="en-GB"/>
              </w:rPr>
              <w:t>Absolute value after shock — Gross solvency capital requirement — Equity risk –type 1 equities</w:t>
            </w:r>
          </w:p>
        </w:tc>
        <w:tc>
          <w:tcPr>
            <w:tcW w:w="4129" w:type="dxa"/>
            <w:tcBorders>
              <w:top w:val="single" w:sz="2" w:space="0" w:color="auto"/>
              <w:left w:val="single" w:sz="2" w:space="0" w:color="auto"/>
              <w:bottom w:val="single" w:sz="2" w:space="0" w:color="auto"/>
              <w:right w:val="single" w:sz="2" w:space="0" w:color="auto"/>
            </w:tcBorders>
          </w:tcPr>
          <w:p w14:paraId="4E0AB9F7" w14:textId="77777777" w:rsidR="00A70720" w:rsidRPr="00FF353C" w:rsidRDefault="00A70720" w:rsidP="00A70720">
            <w:pPr>
              <w:pStyle w:val="NormalLeft"/>
              <w:rPr>
                <w:lang w:val="en-GB"/>
              </w:rPr>
            </w:pPr>
            <w:r w:rsidRPr="00FF353C">
              <w:rPr>
                <w:lang w:val="en-GB"/>
              </w:rPr>
              <w:t>This is the gross capital charge for equity risk for type 1 equities, i.e. before the loss absorbing capacity of technical provisions.</w:t>
            </w:r>
          </w:p>
        </w:tc>
      </w:tr>
      <w:tr w:rsidR="00A70720" w:rsidRPr="00FF353C" w14:paraId="7ADF12B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A4505C4" w14:textId="0B3FC9AF" w:rsidR="00A70720" w:rsidRPr="00FF353C" w:rsidRDefault="00A70720" w:rsidP="00DE7138">
            <w:pPr>
              <w:pStyle w:val="NormalLeft"/>
              <w:rPr>
                <w:lang w:val="en-GB"/>
              </w:rPr>
            </w:pPr>
            <w:r w:rsidRPr="00FF353C">
              <w:rPr>
                <w:lang w:val="en-GB"/>
              </w:rPr>
              <w:t>R0221</w:t>
            </w:r>
            <w:ins w:id="4389" w:author="Author">
              <w:r w:rsidR="00DE7138" w:rsidRPr="00FF353C">
                <w:rPr>
                  <w:lang w:val="en-GB"/>
                </w:rPr>
                <w:t xml:space="preserve">, R0230, </w:t>
              </w:r>
              <w:r w:rsidR="007B2685" w:rsidRPr="00FF353C">
                <w:rPr>
                  <w:lang w:val="en-GB"/>
                </w:rPr>
                <w:t>R0231</w:t>
              </w:r>
              <w:r w:rsidR="0091695A" w:rsidRPr="00FF353C">
                <w:rPr>
                  <w:lang w:val="en-GB"/>
                </w:rPr>
                <w:t xml:space="preserve">, </w:t>
              </w:r>
            </w:ins>
            <w:del w:id="4390" w:author="Author">
              <w:r w:rsidRPr="00FF353C" w:rsidDel="00DE7138">
                <w:rPr>
                  <w:lang w:val="en-GB"/>
                </w:rPr>
                <w:delText>–</w:delText>
              </w:r>
            </w:del>
            <w:r w:rsidRPr="00FF353C">
              <w:rPr>
                <w:lang w:val="en-GB"/>
              </w:rPr>
              <w:t xml:space="preserve">R0240/C0020  </w:t>
            </w:r>
          </w:p>
        </w:tc>
        <w:tc>
          <w:tcPr>
            <w:tcW w:w="2844" w:type="dxa"/>
            <w:tcBorders>
              <w:top w:val="single" w:sz="2" w:space="0" w:color="auto"/>
              <w:left w:val="single" w:sz="2" w:space="0" w:color="auto"/>
              <w:bottom w:val="single" w:sz="2" w:space="0" w:color="auto"/>
              <w:right w:val="single" w:sz="2" w:space="0" w:color="auto"/>
            </w:tcBorders>
          </w:tcPr>
          <w:p w14:paraId="64FAF729" w14:textId="77777777" w:rsidR="00A70720" w:rsidRPr="00FF353C" w:rsidRDefault="00A70720" w:rsidP="00A70720">
            <w:pPr>
              <w:pStyle w:val="NormalLeft"/>
              <w:rPr>
                <w:lang w:val="en-GB"/>
              </w:rPr>
            </w:pPr>
            <w:r w:rsidRPr="00FF353C">
              <w:rPr>
                <w:lang w:val="en-GB"/>
              </w:rPr>
              <w:t>Initial absolute values before shock — Assets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0AE8BA43" w14:textId="77777777" w:rsidR="00A70720" w:rsidRPr="00FF353C" w:rsidRDefault="00A70720" w:rsidP="00A70720">
            <w:pPr>
              <w:pStyle w:val="NormalLeft"/>
              <w:rPr>
                <w:lang w:val="en-GB"/>
              </w:rPr>
            </w:pPr>
            <w:r w:rsidRPr="00FF353C">
              <w:rPr>
                <w:lang w:val="en-GB"/>
              </w:rPr>
              <w:t>This is the initial absolute value of the assets sensitive to the equity risk (for each kind of type 1 equity).</w:t>
            </w:r>
          </w:p>
          <w:p w14:paraId="1D3E5211" w14:textId="77777777" w:rsidR="00A70720" w:rsidRPr="00FF353C" w:rsidRDefault="00A70720" w:rsidP="00A70720">
            <w:pPr>
              <w:pStyle w:val="NormalLeft"/>
              <w:rPr>
                <w:lang w:val="en-GB"/>
              </w:rPr>
            </w:pPr>
            <w:r w:rsidRPr="00FF353C">
              <w:rPr>
                <w:lang w:val="en-GB"/>
              </w:rPr>
              <w:t>Recoverables from reinsurance and SPVs shall not be included in this cell.</w:t>
            </w:r>
          </w:p>
        </w:tc>
      </w:tr>
      <w:tr w:rsidR="00A70720" w:rsidRPr="00FF353C" w14:paraId="1B12787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ADDEDB1" w14:textId="1E0EDF1B" w:rsidR="00A70720" w:rsidRPr="00FF353C" w:rsidRDefault="00A70720" w:rsidP="00DE7138">
            <w:pPr>
              <w:pStyle w:val="NormalLeft"/>
              <w:rPr>
                <w:lang w:val="en-GB"/>
              </w:rPr>
            </w:pPr>
            <w:r w:rsidRPr="00FF353C">
              <w:rPr>
                <w:lang w:val="en-GB"/>
              </w:rPr>
              <w:t>R0221</w:t>
            </w:r>
            <w:ins w:id="4391" w:author="Author">
              <w:r w:rsidR="00DE7138" w:rsidRPr="00FF353C">
                <w:rPr>
                  <w:lang w:val="en-GB"/>
                </w:rPr>
                <w:t>,</w:t>
              </w:r>
              <w:r w:rsidR="00FA3547">
                <w:rPr>
                  <w:lang w:val="en-GB"/>
                </w:rPr>
                <w:t xml:space="preserve"> </w:t>
              </w:r>
              <w:r w:rsidR="00DE7138" w:rsidRPr="00FF353C">
                <w:rPr>
                  <w:lang w:val="en-GB"/>
                </w:rPr>
                <w:t>R0230,</w:t>
              </w:r>
              <w:r w:rsidR="007B2685" w:rsidRPr="00FF353C">
                <w:rPr>
                  <w:lang w:val="en-GB"/>
                </w:rPr>
                <w:t xml:space="preserve"> R0231</w:t>
              </w:r>
              <w:r w:rsidR="008B46AC">
                <w:rPr>
                  <w:lang w:val="en-GB"/>
                </w:rPr>
                <w:t>,</w:t>
              </w:r>
            </w:ins>
            <w:del w:id="4392" w:author="Author">
              <w:r w:rsidRPr="00FF353C" w:rsidDel="00DE7138">
                <w:rPr>
                  <w:lang w:val="en-GB"/>
                </w:rPr>
                <w:delText>-</w:delText>
              </w:r>
            </w:del>
            <w:ins w:id="4393" w:author="Author">
              <w:r w:rsidR="00DE7138" w:rsidRPr="00FF353C">
                <w:rPr>
                  <w:lang w:val="en-GB"/>
                </w:rPr>
                <w:t xml:space="preserve"> </w:t>
              </w:r>
            </w:ins>
            <w:r w:rsidRPr="00FF353C">
              <w:rPr>
                <w:lang w:val="en-GB"/>
              </w:rPr>
              <w:t>R0240/C0040</w:t>
            </w:r>
          </w:p>
        </w:tc>
        <w:tc>
          <w:tcPr>
            <w:tcW w:w="2844" w:type="dxa"/>
            <w:tcBorders>
              <w:top w:val="single" w:sz="2" w:space="0" w:color="auto"/>
              <w:left w:val="single" w:sz="2" w:space="0" w:color="auto"/>
              <w:bottom w:val="single" w:sz="2" w:space="0" w:color="auto"/>
              <w:right w:val="single" w:sz="2" w:space="0" w:color="auto"/>
            </w:tcBorders>
          </w:tcPr>
          <w:p w14:paraId="0EF478D8" w14:textId="77777777" w:rsidR="00A70720" w:rsidRPr="00FF353C" w:rsidRDefault="00A70720" w:rsidP="00A70720">
            <w:pPr>
              <w:pStyle w:val="NormalLeft"/>
              <w:rPr>
                <w:lang w:val="en-GB"/>
              </w:rPr>
            </w:pPr>
            <w:r w:rsidRPr="00FF353C">
              <w:rPr>
                <w:lang w:val="en-GB"/>
              </w:rPr>
              <w:t>Absolute values after shock — Assets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53CCAC44" w14:textId="77777777" w:rsidR="00A70720" w:rsidRPr="00FF353C" w:rsidRDefault="00A70720" w:rsidP="00A70720">
            <w:pPr>
              <w:pStyle w:val="NormalLeft"/>
              <w:rPr>
                <w:lang w:val="en-GB"/>
              </w:rPr>
            </w:pPr>
            <w:r w:rsidRPr="00FF353C">
              <w:rPr>
                <w:lang w:val="en-GB"/>
              </w:rPr>
              <w:t>This is the absolute value of the assets sensitive the equity risk charge, (for each kind of type 1 equity), after the shock.</w:t>
            </w:r>
          </w:p>
          <w:p w14:paraId="6DF99693" w14:textId="77777777" w:rsidR="00A70720" w:rsidRPr="00FF353C" w:rsidRDefault="00A70720" w:rsidP="00A70720">
            <w:pPr>
              <w:pStyle w:val="NormalLeft"/>
              <w:rPr>
                <w:lang w:val="en-GB"/>
              </w:rPr>
            </w:pPr>
            <w:r w:rsidRPr="00FF353C">
              <w:rPr>
                <w:lang w:val="en-GB"/>
              </w:rPr>
              <w:t>Recoverables from reinsurance and SPVs shall not be included in this cell.</w:t>
            </w:r>
          </w:p>
        </w:tc>
      </w:tr>
      <w:tr w:rsidR="00DE7138" w:rsidRPr="00FF353C" w:rsidDel="008E7EE6" w14:paraId="6A90F72B" w14:textId="2FAB8146" w:rsidTr="00B71840">
        <w:trPr>
          <w:ins w:id="4394" w:author="Author"/>
          <w:del w:id="4395" w:author="Author"/>
        </w:trPr>
        <w:tc>
          <w:tcPr>
            <w:tcW w:w="2203" w:type="dxa"/>
            <w:tcBorders>
              <w:top w:val="single" w:sz="2" w:space="0" w:color="auto"/>
              <w:left w:val="single" w:sz="2" w:space="0" w:color="auto"/>
              <w:bottom w:val="single" w:sz="2" w:space="0" w:color="auto"/>
              <w:right w:val="single" w:sz="2" w:space="0" w:color="auto"/>
            </w:tcBorders>
          </w:tcPr>
          <w:p w14:paraId="547BE297" w14:textId="554EDC47" w:rsidR="00DE7138" w:rsidRPr="00E435EA" w:rsidDel="008E7EE6" w:rsidRDefault="00DE7138" w:rsidP="00CE7B48">
            <w:pPr>
              <w:pStyle w:val="NormalLeft"/>
              <w:rPr>
                <w:ins w:id="4396" w:author="Author"/>
                <w:del w:id="4397" w:author="Author"/>
                <w:strike/>
                <w:lang w:val="en-GB"/>
              </w:rPr>
            </w:pPr>
            <w:ins w:id="4398" w:author="Author">
              <w:del w:id="4399" w:author="Author">
                <w:r w:rsidRPr="00E435EA" w:rsidDel="008E7EE6">
                  <w:rPr>
                    <w:strike/>
                    <w:lang w:val="en-GB"/>
                  </w:rPr>
                  <w:delText>R0231/C0034</w:delText>
                </w:r>
              </w:del>
            </w:ins>
          </w:p>
        </w:tc>
        <w:tc>
          <w:tcPr>
            <w:tcW w:w="2844" w:type="dxa"/>
            <w:tcBorders>
              <w:top w:val="single" w:sz="2" w:space="0" w:color="auto"/>
              <w:left w:val="single" w:sz="2" w:space="0" w:color="auto"/>
              <w:bottom w:val="single" w:sz="2" w:space="0" w:color="auto"/>
              <w:right w:val="single" w:sz="2" w:space="0" w:color="auto"/>
            </w:tcBorders>
          </w:tcPr>
          <w:p w14:paraId="2FB0A208" w14:textId="4D656AAE" w:rsidR="00DE7138" w:rsidRPr="00E435EA" w:rsidDel="008E7EE6" w:rsidRDefault="00DE7138" w:rsidP="00CE7B48">
            <w:pPr>
              <w:pStyle w:val="NormalLeft"/>
              <w:rPr>
                <w:ins w:id="4400" w:author="Author"/>
                <w:del w:id="4401" w:author="Author"/>
                <w:strike/>
                <w:lang w:val="en-GB"/>
              </w:rPr>
            </w:pPr>
            <w:ins w:id="4402" w:author="Author">
              <w:del w:id="4403" w:author="Author">
                <w:r w:rsidRPr="00E435EA" w:rsidDel="008E7EE6">
                  <w:rPr>
                    <w:strike/>
                    <w:lang w:val="en-GB"/>
                  </w:rPr>
                  <w:delText>Initial absolute values before shock — Liabilities — equity risk — Long-term equity investments (type 1 equities)</w:delText>
                </w:r>
              </w:del>
            </w:ins>
          </w:p>
        </w:tc>
        <w:tc>
          <w:tcPr>
            <w:tcW w:w="4239" w:type="dxa"/>
            <w:gridSpan w:val="2"/>
            <w:tcBorders>
              <w:top w:val="single" w:sz="2" w:space="0" w:color="auto"/>
              <w:left w:val="single" w:sz="2" w:space="0" w:color="auto"/>
              <w:bottom w:val="single" w:sz="2" w:space="0" w:color="auto"/>
              <w:right w:val="single" w:sz="2" w:space="0" w:color="auto"/>
            </w:tcBorders>
          </w:tcPr>
          <w:p w14:paraId="2644EB51" w14:textId="7B28E189" w:rsidR="00DE7138" w:rsidRPr="00E435EA" w:rsidDel="008E7EE6" w:rsidRDefault="00DE7138" w:rsidP="00CE7B48">
            <w:pPr>
              <w:pStyle w:val="NormalLeft"/>
              <w:rPr>
                <w:ins w:id="4404" w:author="Author"/>
                <w:del w:id="4405" w:author="Author"/>
                <w:strike/>
                <w:lang w:val="en-GB"/>
              </w:rPr>
            </w:pPr>
            <w:ins w:id="4406" w:author="Author">
              <w:del w:id="4407" w:author="Author">
                <w:r w:rsidRPr="00E435EA" w:rsidDel="008E7EE6">
                  <w:rPr>
                    <w:strike/>
                    <w:lang w:val="en-GB"/>
                  </w:rPr>
                  <w:delText>This is the initial absolute value of the life liabilities sensitive to equity risk related to Long-term equity investments (type 1 equities).</w:delText>
                </w:r>
              </w:del>
            </w:ins>
          </w:p>
          <w:p w14:paraId="3D04572C" w14:textId="6A613E9A" w:rsidR="00DE7138" w:rsidRPr="00E435EA" w:rsidDel="008E7EE6" w:rsidRDefault="00DE7138" w:rsidP="00CE7B48">
            <w:pPr>
              <w:pStyle w:val="NormalLeft"/>
              <w:rPr>
                <w:ins w:id="4408" w:author="Author"/>
                <w:del w:id="4409" w:author="Author"/>
                <w:strike/>
                <w:lang w:val="en-GB"/>
              </w:rPr>
            </w:pPr>
            <w:ins w:id="4410" w:author="Author">
              <w:del w:id="4411" w:author="Author">
                <w:r w:rsidRPr="00E435EA" w:rsidDel="008E7EE6">
                  <w:rPr>
                    <w:strike/>
                    <w:lang w:val="en-GB"/>
                  </w:rPr>
                  <w:delText>The amount of TP shall be net of reinsurance and SPV recoverables.</w:delText>
                </w:r>
              </w:del>
            </w:ins>
          </w:p>
        </w:tc>
      </w:tr>
      <w:tr w:rsidR="00DE7138" w:rsidRPr="00FF353C" w:rsidDel="008E7EE6" w14:paraId="1A084089" w14:textId="7FA8C2AC" w:rsidTr="00B71840">
        <w:trPr>
          <w:ins w:id="4412" w:author="Author"/>
          <w:del w:id="4413" w:author="Author"/>
        </w:trPr>
        <w:tc>
          <w:tcPr>
            <w:tcW w:w="2203" w:type="dxa"/>
            <w:tcBorders>
              <w:top w:val="single" w:sz="2" w:space="0" w:color="auto"/>
              <w:left w:val="single" w:sz="2" w:space="0" w:color="auto"/>
              <w:bottom w:val="single" w:sz="2" w:space="0" w:color="auto"/>
              <w:right w:val="single" w:sz="2" w:space="0" w:color="auto"/>
            </w:tcBorders>
          </w:tcPr>
          <w:p w14:paraId="566711B3" w14:textId="618B2069" w:rsidR="00DE7138" w:rsidRPr="00E435EA" w:rsidDel="008E7EE6" w:rsidRDefault="00DE7138" w:rsidP="00CE7B48">
            <w:pPr>
              <w:pStyle w:val="NormalLeft"/>
              <w:rPr>
                <w:ins w:id="4414" w:author="Author"/>
                <w:del w:id="4415" w:author="Author"/>
                <w:strike/>
                <w:lang w:val="en-GB"/>
              </w:rPr>
            </w:pPr>
            <w:ins w:id="4416" w:author="Author">
              <w:del w:id="4417" w:author="Author">
                <w:r w:rsidRPr="00E435EA" w:rsidDel="008E7EE6">
                  <w:rPr>
                    <w:strike/>
                    <w:lang w:val="en-GB"/>
                  </w:rPr>
                  <w:delText>R0231/C0035</w:delText>
                </w:r>
              </w:del>
            </w:ins>
          </w:p>
        </w:tc>
        <w:tc>
          <w:tcPr>
            <w:tcW w:w="2844" w:type="dxa"/>
            <w:tcBorders>
              <w:top w:val="single" w:sz="2" w:space="0" w:color="auto"/>
              <w:left w:val="single" w:sz="2" w:space="0" w:color="auto"/>
              <w:bottom w:val="single" w:sz="2" w:space="0" w:color="auto"/>
              <w:right w:val="single" w:sz="2" w:space="0" w:color="auto"/>
            </w:tcBorders>
          </w:tcPr>
          <w:p w14:paraId="4B1EDB24" w14:textId="31674F03" w:rsidR="00DE7138" w:rsidRPr="00E435EA" w:rsidDel="008E7EE6" w:rsidRDefault="00DE7138" w:rsidP="00CE7B48">
            <w:pPr>
              <w:pStyle w:val="NormalLeft"/>
              <w:rPr>
                <w:ins w:id="4418" w:author="Author"/>
                <w:del w:id="4419" w:author="Author"/>
                <w:strike/>
                <w:lang w:val="en-GB"/>
              </w:rPr>
            </w:pPr>
            <w:ins w:id="4420" w:author="Author">
              <w:del w:id="4421" w:author="Author">
                <w:r w:rsidRPr="00E435EA" w:rsidDel="008E7EE6">
                  <w:rPr>
                    <w:strike/>
                    <w:lang w:val="en-GB"/>
                  </w:rPr>
                  <w:delText>Initial absolute values before shock — Liabilities — equity risk — Long-term equity investments (type 1 equities)</w:delText>
                </w:r>
              </w:del>
            </w:ins>
          </w:p>
        </w:tc>
        <w:tc>
          <w:tcPr>
            <w:tcW w:w="4239" w:type="dxa"/>
            <w:gridSpan w:val="2"/>
            <w:tcBorders>
              <w:top w:val="single" w:sz="2" w:space="0" w:color="auto"/>
              <w:left w:val="single" w:sz="2" w:space="0" w:color="auto"/>
              <w:bottom w:val="single" w:sz="2" w:space="0" w:color="auto"/>
              <w:right w:val="single" w:sz="2" w:space="0" w:color="auto"/>
            </w:tcBorders>
          </w:tcPr>
          <w:p w14:paraId="79C9C91E" w14:textId="659B2336" w:rsidR="00DE7138" w:rsidRPr="00E435EA" w:rsidDel="008E7EE6" w:rsidRDefault="00DE7138" w:rsidP="00CE7B48">
            <w:pPr>
              <w:pStyle w:val="NormalLeft"/>
              <w:rPr>
                <w:ins w:id="4422" w:author="Author"/>
                <w:del w:id="4423" w:author="Author"/>
                <w:strike/>
                <w:lang w:val="en-GB"/>
              </w:rPr>
            </w:pPr>
            <w:ins w:id="4424" w:author="Author">
              <w:del w:id="4425" w:author="Author">
                <w:r w:rsidRPr="00E435EA" w:rsidDel="008E7EE6">
                  <w:rPr>
                    <w:strike/>
                    <w:lang w:val="en-GB"/>
                  </w:rPr>
                  <w:delText>This is the initial absolute value of the non-life liabilities sensitive to equity risk related to Long-term equity investments (type 1 equities).</w:delText>
                </w:r>
              </w:del>
            </w:ins>
          </w:p>
          <w:p w14:paraId="4D358A52" w14:textId="0BA2CD40" w:rsidR="00DE7138" w:rsidRPr="00E435EA" w:rsidDel="008E7EE6" w:rsidRDefault="00DE7138" w:rsidP="00CE7B48">
            <w:pPr>
              <w:pStyle w:val="NormalLeft"/>
              <w:rPr>
                <w:ins w:id="4426" w:author="Author"/>
                <w:del w:id="4427" w:author="Author"/>
                <w:strike/>
                <w:lang w:val="en-GB"/>
              </w:rPr>
            </w:pPr>
            <w:ins w:id="4428" w:author="Author">
              <w:del w:id="4429" w:author="Author">
                <w:r w:rsidRPr="00E435EA" w:rsidDel="008E7EE6">
                  <w:rPr>
                    <w:strike/>
                    <w:lang w:val="en-GB"/>
                  </w:rPr>
                  <w:delText>The amount of TP shall be net of reinsurance and SPV recoverables.</w:delText>
                </w:r>
              </w:del>
            </w:ins>
          </w:p>
        </w:tc>
      </w:tr>
      <w:tr w:rsidR="00A70720" w:rsidRPr="00FF353C" w14:paraId="3411BCE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EA5539D" w14:textId="77777777" w:rsidR="00A70720" w:rsidRPr="00FF353C" w:rsidRDefault="00A70720" w:rsidP="00A70720">
            <w:pPr>
              <w:pStyle w:val="NormalLeft"/>
              <w:rPr>
                <w:lang w:val="en-GB"/>
              </w:rPr>
            </w:pPr>
            <w:r w:rsidRPr="00FF353C">
              <w:rPr>
                <w:lang w:val="en-GB"/>
              </w:rPr>
              <w:t>R0250/C0020</w:t>
            </w:r>
          </w:p>
        </w:tc>
        <w:tc>
          <w:tcPr>
            <w:tcW w:w="2844" w:type="dxa"/>
            <w:tcBorders>
              <w:top w:val="single" w:sz="2" w:space="0" w:color="auto"/>
              <w:left w:val="single" w:sz="2" w:space="0" w:color="auto"/>
              <w:bottom w:val="single" w:sz="2" w:space="0" w:color="auto"/>
              <w:right w:val="single" w:sz="2" w:space="0" w:color="auto"/>
            </w:tcBorders>
          </w:tcPr>
          <w:p w14:paraId="17857FB6" w14:textId="77777777" w:rsidR="00A70720" w:rsidRPr="00FF353C" w:rsidRDefault="00A70720" w:rsidP="00A70720">
            <w:pPr>
              <w:pStyle w:val="NormalLeft"/>
              <w:rPr>
                <w:lang w:val="en-GB"/>
              </w:rPr>
            </w:pPr>
            <w:r w:rsidRPr="00FF353C">
              <w:rPr>
                <w:lang w:val="en-GB"/>
              </w:rPr>
              <w:t>Initial absolute values before shock — Assets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77811C24" w14:textId="77777777" w:rsidR="00A70720" w:rsidRPr="00FF353C" w:rsidRDefault="00A70720" w:rsidP="00A70720">
            <w:pPr>
              <w:pStyle w:val="NormalLeft"/>
              <w:rPr>
                <w:lang w:val="en-GB"/>
              </w:rPr>
            </w:pPr>
            <w:r w:rsidRPr="00FF353C">
              <w:rPr>
                <w:lang w:val="en-GB"/>
              </w:rPr>
              <w:t>This is the initial absolute value of the assets sensitive to the equity risk for type 2 equities</w:t>
            </w:r>
          </w:p>
          <w:p w14:paraId="2F2185AB" w14:textId="77777777" w:rsidR="00A70720" w:rsidRPr="00FF353C" w:rsidRDefault="00A70720" w:rsidP="00A70720">
            <w:pPr>
              <w:pStyle w:val="NormalLeft"/>
              <w:rPr>
                <w:lang w:val="en-GB"/>
              </w:rPr>
            </w:pPr>
            <w:r w:rsidRPr="00FF353C">
              <w:rPr>
                <w:lang w:val="en-GB"/>
              </w:rPr>
              <w:t>Recoverables from reinsurance and SPVs shall not be included in this cell.</w:t>
            </w:r>
          </w:p>
        </w:tc>
      </w:tr>
      <w:tr w:rsidR="00A70720" w:rsidRPr="00FF353C" w14:paraId="60FC6056"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787A95B" w14:textId="48269372" w:rsidR="00A70720" w:rsidRPr="00FF353C" w:rsidRDefault="00A70720" w:rsidP="00A70720">
            <w:pPr>
              <w:pStyle w:val="NormalLeft"/>
              <w:rPr>
                <w:lang w:val="en-GB"/>
              </w:rPr>
            </w:pPr>
            <w:r w:rsidRPr="00FF353C">
              <w:rPr>
                <w:lang w:val="en-GB"/>
              </w:rPr>
              <w:t>R0250/C0030</w:t>
            </w:r>
          </w:p>
        </w:tc>
        <w:tc>
          <w:tcPr>
            <w:tcW w:w="2844" w:type="dxa"/>
            <w:tcBorders>
              <w:top w:val="single" w:sz="2" w:space="0" w:color="auto"/>
              <w:left w:val="single" w:sz="2" w:space="0" w:color="auto"/>
              <w:bottom w:val="single" w:sz="2" w:space="0" w:color="auto"/>
              <w:right w:val="single" w:sz="2" w:space="0" w:color="auto"/>
            </w:tcBorders>
          </w:tcPr>
          <w:p w14:paraId="1A78C295" w14:textId="77777777" w:rsidR="00A70720" w:rsidRPr="00FF353C" w:rsidRDefault="00A70720" w:rsidP="00A70720">
            <w:pPr>
              <w:pStyle w:val="NormalLeft"/>
              <w:rPr>
                <w:lang w:val="en-GB"/>
              </w:rPr>
            </w:pPr>
            <w:r w:rsidRPr="00FF353C">
              <w:rPr>
                <w:lang w:val="en-GB"/>
              </w:rPr>
              <w:t>Initial absolute values before shock — Liabilities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25CD7C49" w14:textId="77777777" w:rsidR="00A70720" w:rsidRPr="00FF353C" w:rsidRDefault="00A70720" w:rsidP="00A70720">
            <w:pPr>
              <w:pStyle w:val="NormalLeft"/>
              <w:rPr>
                <w:lang w:val="en-GB"/>
              </w:rPr>
            </w:pPr>
            <w:r w:rsidRPr="00FF353C">
              <w:rPr>
                <w:lang w:val="en-GB"/>
              </w:rPr>
              <w:t>This is the initial absolute value of liabilities sensitive to the equity risk for type 2 equities.</w:t>
            </w:r>
          </w:p>
          <w:p w14:paraId="5725D229" w14:textId="77777777" w:rsidR="00A70720" w:rsidRPr="00FF353C" w:rsidRDefault="00A70720" w:rsidP="00A70720">
            <w:pPr>
              <w:pStyle w:val="NormalLeft"/>
              <w:rPr>
                <w:lang w:val="en-GB"/>
              </w:rPr>
            </w:pPr>
            <w:r w:rsidRPr="00FF353C">
              <w:rPr>
                <w:lang w:val="en-GB"/>
              </w:rPr>
              <w:t>The amount of TP shall be net of reinsurance and SPV recoverables.</w:t>
            </w:r>
          </w:p>
        </w:tc>
      </w:tr>
      <w:tr w:rsidR="00A70720" w:rsidRPr="00FF353C" w14:paraId="2DF1AE9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D089D3B" w14:textId="77777777" w:rsidR="00A70720" w:rsidRPr="00FF353C" w:rsidRDefault="00A70720" w:rsidP="00A70720">
            <w:pPr>
              <w:pStyle w:val="NormalLeft"/>
              <w:rPr>
                <w:lang w:val="en-GB"/>
              </w:rPr>
            </w:pPr>
            <w:r w:rsidRPr="00FF353C">
              <w:rPr>
                <w:lang w:val="en-GB"/>
              </w:rPr>
              <w:t>R0250/C0040</w:t>
            </w:r>
          </w:p>
        </w:tc>
        <w:tc>
          <w:tcPr>
            <w:tcW w:w="2844" w:type="dxa"/>
            <w:tcBorders>
              <w:top w:val="single" w:sz="2" w:space="0" w:color="auto"/>
              <w:left w:val="single" w:sz="2" w:space="0" w:color="auto"/>
              <w:bottom w:val="single" w:sz="2" w:space="0" w:color="auto"/>
              <w:right w:val="single" w:sz="2" w:space="0" w:color="auto"/>
            </w:tcBorders>
          </w:tcPr>
          <w:p w14:paraId="5E84C00A" w14:textId="77777777" w:rsidR="00A70720" w:rsidRPr="00FF353C" w:rsidRDefault="00A70720" w:rsidP="00A70720">
            <w:pPr>
              <w:pStyle w:val="NormalLeft"/>
              <w:rPr>
                <w:lang w:val="en-GB"/>
              </w:rPr>
            </w:pPr>
            <w:r w:rsidRPr="00FF353C">
              <w:rPr>
                <w:lang w:val="en-GB"/>
              </w:rPr>
              <w:t>Absolute values after shock — Assets — Equity risk — type 2 equities</w:t>
            </w:r>
          </w:p>
        </w:tc>
        <w:tc>
          <w:tcPr>
            <w:tcW w:w="4129" w:type="dxa"/>
            <w:tcBorders>
              <w:top w:val="single" w:sz="2" w:space="0" w:color="auto"/>
              <w:left w:val="single" w:sz="2" w:space="0" w:color="auto"/>
              <w:bottom w:val="single" w:sz="2" w:space="0" w:color="auto"/>
              <w:right w:val="single" w:sz="2" w:space="0" w:color="auto"/>
            </w:tcBorders>
          </w:tcPr>
          <w:p w14:paraId="25C83725" w14:textId="77777777" w:rsidR="00A70720" w:rsidRPr="00FF353C" w:rsidRDefault="00A70720" w:rsidP="00A70720">
            <w:pPr>
              <w:pStyle w:val="NormalLeft"/>
              <w:rPr>
                <w:lang w:val="en-GB"/>
              </w:rPr>
            </w:pPr>
            <w:r w:rsidRPr="00FF353C">
              <w:rPr>
                <w:lang w:val="en-GB"/>
              </w:rPr>
              <w:t>This is the absolute value of the assets sensitive to equity risk charge for type 2 equities, after the shock.</w:t>
            </w:r>
          </w:p>
          <w:p w14:paraId="0CF8556B" w14:textId="77777777" w:rsidR="00A70720" w:rsidRPr="00FF353C" w:rsidRDefault="00A70720" w:rsidP="00A70720">
            <w:pPr>
              <w:pStyle w:val="NormalLeft"/>
              <w:rPr>
                <w:lang w:val="en-GB"/>
              </w:rPr>
            </w:pPr>
            <w:r w:rsidRPr="00FF353C">
              <w:rPr>
                <w:lang w:val="en-GB"/>
              </w:rPr>
              <w:lastRenderedPageBreak/>
              <w:t>Recoverables from reinsurance and SPVs shall not be included in this cell.</w:t>
            </w:r>
          </w:p>
        </w:tc>
      </w:tr>
      <w:tr w:rsidR="00A70720" w:rsidRPr="00FF353C" w14:paraId="6CFBD89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BC35343" w14:textId="77777777" w:rsidR="00A70720" w:rsidRPr="00FF353C" w:rsidRDefault="00A70720" w:rsidP="00A70720">
            <w:pPr>
              <w:pStyle w:val="NormalLeft"/>
              <w:rPr>
                <w:lang w:val="en-GB"/>
              </w:rPr>
            </w:pPr>
            <w:r w:rsidRPr="00FF353C">
              <w:rPr>
                <w:lang w:val="en-GB"/>
              </w:rPr>
              <w:lastRenderedPageBreak/>
              <w:t>R0250/C0050</w:t>
            </w:r>
          </w:p>
        </w:tc>
        <w:tc>
          <w:tcPr>
            <w:tcW w:w="2844" w:type="dxa"/>
            <w:tcBorders>
              <w:top w:val="single" w:sz="2" w:space="0" w:color="auto"/>
              <w:left w:val="single" w:sz="2" w:space="0" w:color="auto"/>
              <w:bottom w:val="single" w:sz="2" w:space="0" w:color="auto"/>
              <w:right w:val="single" w:sz="2" w:space="0" w:color="auto"/>
            </w:tcBorders>
          </w:tcPr>
          <w:p w14:paraId="7F5DEF9A" w14:textId="77777777" w:rsidR="00A70720" w:rsidRPr="00FF353C" w:rsidRDefault="00A70720" w:rsidP="00A70720">
            <w:pPr>
              <w:pStyle w:val="NormalLeft"/>
              <w:rPr>
                <w:lang w:val="en-GB"/>
              </w:rPr>
            </w:pPr>
            <w:r w:rsidRPr="00FF353C">
              <w:rPr>
                <w:lang w:val="en-GB"/>
              </w:rPr>
              <w:t>Absolute values after shock — Liabilities (after the loss absorbing capacity of technical provisions)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51BDE4F9" w14:textId="77777777" w:rsidR="00A70720" w:rsidRPr="00FF353C" w:rsidRDefault="00A70720" w:rsidP="00A70720">
            <w:pPr>
              <w:pStyle w:val="NormalLeft"/>
              <w:rPr>
                <w:lang w:val="en-GB"/>
              </w:rPr>
            </w:pPr>
            <w:r w:rsidRPr="00FF353C">
              <w:rPr>
                <w:lang w:val="en-GB"/>
              </w:rPr>
              <w:t>This is the absolute value of liabilities sensitive to equity risk (for type 2 equities), after the shock and after the loss absorbing capacity of technical provisions.</w:t>
            </w:r>
          </w:p>
          <w:p w14:paraId="7D061260" w14:textId="77777777" w:rsidR="00A70720" w:rsidRPr="00FF353C" w:rsidRDefault="00A70720" w:rsidP="00A70720">
            <w:pPr>
              <w:pStyle w:val="NormalLeft"/>
              <w:rPr>
                <w:lang w:val="en-GB"/>
              </w:rPr>
            </w:pPr>
            <w:r w:rsidRPr="00FF353C">
              <w:rPr>
                <w:lang w:val="en-GB"/>
              </w:rPr>
              <w:t>The amount of TP shall be net of reinsurance and SPV recoverables.</w:t>
            </w:r>
          </w:p>
        </w:tc>
      </w:tr>
      <w:tr w:rsidR="00A70720" w:rsidRPr="00FF353C" w14:paraId="663D4696"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4B22D65" w14:textId="77777777" w:rsidR="00A70720" w:rsidRPr="00FF353C" w:rsidRDefault="00A70720" w:rsidP="00A70720">
            <w:pPr>
              <w:pStyle w:val="NormalLeft"/>
              <w:rPr>
                <w:lang w:val="en-GB"/>
              </w:rPr>
            </w:pPr>
            <w:r w:rsidRPr="00FF353C">
              <w:rPr>
                <w:lang w:val="en-GB"/>
              </w:rPr>
              <w:t>R0250/C0060</w:t>
            </w:r>
          </w:p>
        </w:tc>
        <w:tc>
          <w:tcPr>
            <w:tcW w:w="2844" w:type="dxa"/>
            <w:tcBorders>
              <w:top w:val="single" w:sz="2" w:space="0" w:color="auto"/>
              <w:left w:val="single" w:sz="2" w:space="0" w:color="auto"/>
              <w:bottom w:val="single" w:sz="2" w:space="0" w:color="auto"/>
              <w:right w:val="single" w:sz="2" w:space="0" w:color="auto"/>
            </w:tcBorders>
          </w:tcPr>
          <w:p w14:paraId="1284493F" w14:textId="77777777" w:rsidR="00A70720" w:rsidRPr="00FF353C" w:rsidRDefault="00A70720" w:rsidP="00A70720">
            <w:pPr>
              <w:pStyle w:val="NormalLeft"/>
              <w:rPr>
                <w:lang w:val="en-GB"/>
              </w:rPr>
            </w:pPr>
            <w:r w:rsidRPr="00FF353C">
              <w:rPr>
                <w:lang w:val="en-GB"/>
              </w:rPr>
              <w:t>Absolute value after shock — Net solvency capital requirement — equity risk –type 2 equities</w:t>
            </w:r>
          </w:p>
        </w:tc>
        <w:tc>
          <w:tcPr>
            <w:tcW w:w="4129" w:type="dxa"/>
            <w:tcBorders>
              <w:top w:val="single" w:sz="2" w:space="0" w:color="auto"/>
              <w:left w:val="single" w:sz="2" w:space="0" w:color="auto"/>
              <w:bottom w:val="single" w:sz="2" w:space="0" w:color="auto"/>
              <w:right w:val="single" w:sz="2" w:space="0" w:color="auto"/>
            </w:tcBorders>
          </w:tcPr>
          <w:p w14:paraId="77FAA949" w14:textId="77777777" w:rsidR="00A70720" w:rsidRPr="00FF353C" w:rsidRDefault="00A70720" w:rsidP="00A70720">
            <w:pPr>
              <w:pStyle w:val="NormalLeft"/>
              <w:rPr>
                <w:lang w:val="en-GB"/>
              </w:rPr>
            </w:pPr>
            <w:r w:rsidRPr="00FF353C">
              <w:rPr>
                <w:lang w:val="en-GB"/>
              </w:rPr>
              <w:t>This is the net capital charge for equity risk (for type 2 equities) after adjustment for the loss absorbing capacity of technical provisions.</w:t>
            </w:r>
          </w:p>
        </w:tc>
      </w:tr>
      <w:tr w:rsidR="00A70720" w:rsidRPr="00FF353C" w14:paraId="31C9196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7C9C614" w14:textId="77777777" w:rsidR="00A70720" w:rsidRPr="00FF353C" w:rsidRDefault="00A70720" w:rsidP="00A70720">
            <w:pPr>
              <w:pStyle w:val="NormalLeft"/>
              <w:rPr>
                <w:lang w:val="en-GB"/>
              </w:rPr>
            </w:pPr>
            <w:r w:rsidRPr="00FF353C">
              <w:rPr>
                <w:lang w:val="en-GB"/>
              </w:rPr>
              <w:t>R0250/C0070</w:t>
            </w:r>
          </w:p>
        </w:tc>
        <w:tc>
          <w:tcPr>
            <w:tcW w:w="2844" w:type="dxa"/>
            <w:tcBorders>
              <w:top w:val="single" w:sz="2" w:space="0" w:color="auto"/>
              <w:left w:val="single" w:sz="2" w:space="0" w:color="auto"/>
              <w:bottom w:val="single" w:sz="2" w:space="0" w:color="auto"/>
              <w:right w:val="single" w:sz="2" w:space="0" w:color="auto"/>
            </w:tcBorders>
          </w:tcPr>
          <w:p w14:paraId="72C0C215" w14:textId="77777777" w:rsidR="00A70720" w:rsidRPr="00FF353C" w:rsidRDefault="00A70720" w:rsidP="00A70720">
            <w:pPr>
              <w:pStyle w:val="NormalLeft"/>
              <w:rPr>
                <w:lang w:val="en-GB"/>
              </w:rPr>
            </w:pPr>
            <w:r w:rsidRPr="00FF353C">
              <w:rPr>
                <w:lang w:val="en-GB"/>
              </w:rPr>
              <w:t>Absolute values after shock — Liabilities (before the loss absorbing capacity of technical provisions) equity risk –type 2 equities</w:t>
            </w:r>
          </w:p>
        </w:tc>
        <w:tc>
          <w:tcPr>
            <w:tcW w:w="4129" w:type="dxa"/>
            <w:tcBorders>
              <w:top w:val="single" w:sz="2" w:space="0" w:color="auto"/>
              <w:left w:val="single" w:sz="2" w:space="0" w:color="auto"/>
              <w:bottom w:val="single" w:sz="2" w:space="0" w:color="auto"/>
              <w:right w:val="single" w:sz="2" w:space="0" w:color="auto"/>
            </w:tcBorders>
          </w:tcPr>
          <w:p w14:paraId="67E29125" w14:textId="77777777" w:rsidR="00A70720" w:rsidRPr="00FF353C" w:rsidRDefault="00A70720" w:rsidP="00A70720">
            <w:pPr>
              <w:pStyle w:val="NormalLeft"/>
              <w:rPr>
                <w:lang w:val="en-GB"/>
              </w:rPr>
            </w:pPr>
            <w:r w:rsidRPr="00FF353C">
              <w:rPr>
                <w:lang w:val="en-GB"/>
              </w:rPr>
              <w:t>This is the absolute value of the liabilities sensitive to equity risk (for type 2 equities), after the shock but before the loss absorbing capacity of technical provisions.</w:t>
            </w:r>
          </w:p>
          <w:p w14:paraId="79E71978" w14:textId="77777777" w:rsidR="00A70720" w:rsidRPr="00FF353C" w:rsidRDefault="00A70720" w:rsidP="00A70720">
            <w:pPr>
              <w:pStyle w:val="NormalLeft"/>
              <w:rPr>
                <w:lang w:val="en-GB"/>
              </w:rPr>
            </w:pPr>
            <w:r w:rsidRPr="00FF353C">
              <w:rPr>
                <w:lang w:val="en-GB"/>
              </w:rPr>
              <w:t>The amount of TP shall be net of reinsurance and SPV recoverables.</w:t>
            </w:r>
          </w:p>
        </w:tc>
      </w:tr>
      <w:tr w:rsidR="00A70720" w:rsidRPr="00FF353C" w14:paraId="4B96792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AE0C510" w14:textId="77777777" w:rsidR="00A70720" w:rsidRPr="00FF353C" w:rsidRDefault="00A70720" w:rsidP="00A70720">
            <w:pPr>
              <w:pStyle w:val="NormalLeft"/>
              <w:rPr>
                <w:lang w:val="en-GB"/>
              </w:rPr>
            </w:pPr>
            <w:r w:rsidRPr="00FF353C">
              <w:rPr>
                <w:lang w:val="en-GB"/>
              </w:rPr>
              <w:t>R0250/C0080</w:t>
            </w:r>
          </w:p>
        </w:tc>
        <w:tc>
          <w:tcPr>
            <w:tcW w:w="2844" w:type="dxa"/>
            <w:tcBorders>
              <w:top w:val="single" w:sz="2" w:space="0" w:color="auto"/>
              <w:left w:val="single" w:sz="2" w:space="0" w:color="auto"/>
              <w:bottom w:val="single" w:sz="2" w:space="0" w:color="auto"/>
              <w:right w:val="single" w:sz="2" w:space="0" w:color="auto"/>
            </w:tcBorders>
          </w:tcPr>
          <w:p w14:paraId="6BF4AA36" w14:textId="77777777" w:rsidR="00A70720" w:rsidRPr="00FF353C" w:rsidRDefault="00A70720" w:rsidP="00A70720">
            <w:pPr>
              <w:pStyle w:val="NormalLeft"/>
              <w:rPr>
                <w:lang w:val="en-GB"/>
              </w:rPr>
            </w:pPr>
            <w:r w:rsidRPr="00FF353C">
              <w:rPr>
                <w:lang w:val="en-GB"/>
              </w:rPr>
              <w:t>Absolute value after shock — Gross solvency capital requirement — Equity risk — type 2 equities</w:t>
            </w:r>
          </w:p>
        </w:tc>
        <w:tc>
          <w:tcPr>
            <w:tcW w:w="4129" w:type="dxa"/>
            <w:tcBorders>
              <w:top w:val="single" w:sz="2" w:space="0" w:color="auto"/>
              <w:left w:val="single" w:sz="2" w:space="0" w:color="auto"/>
              <w:bottom w:val="single" w:sz="2" w:space="0" w:color="auto"/>
              <w:right w:val="single" w:sz="2" w:space="0" w:color="auto"/>
            </w:tcBorders>
          </w:tcPr>
          <w:p w14:paraId="2432CAB0" w14:textId="77777777" w:rsidR="00A70720" w:rsidRPr="00FF353C" w:rsidRDefault="00A70720" w:rsidP="00A70720">
            <w:pPr>
              <w:pStyle w:val="NormalLeft"/>
              <w:rPr>
                <w:lang w:val="en-GB"/>
              </w:rPr>
            </w:pPr>
            <w:r w:rsidRPr="00FF353C">
              <w:rPr>
                <w:lang w:val="en-GB"/>
              </w:rPr>
              <w:t>This is the gross capital charge for equity risk for type 2 equities, i.e. before the loss absorbing capacity of technical provisions.</w:t>
            </w:r>
          </w:p>
        </w:tc>
      </w:tr>
      <w:tr w:rsidR="00A70720" w:rsidRPr="00FF353C" w14:paraId="31EB5134" w14:textId="77777777" w:rsidTr="00B71840">
        <w:trPr>
          <w:gridAfter w:val="1"/>
          <w:wAfter w:w="110" w:type="dxa"/>
          <w:trHeight w:val="1553"/>
        </w:trPr>
        <w:tc>
          <w:tcPr>
            <w:tcW w:w="2203" w:type="dxa"/>
            <w:tcBorders>
              <w:top w:val="single" w:sz="2" w:space="0" w:color="auto"/>
              <w:left w:val="single" w:sz="2" w:space="0" w:color="auto"/>
              <w:bottom w:val="single" w:sz="4" w:space="0" w:color="auto"/>
              <w:right w:val="single" w:sz="2" w:space="0" w:color="auto"/>
            </w:tcBorders>
          </w:tcPr>
          <w:p w14:paraId="66B2EEB6" w14:textId="2B47F470" w:rsidR="00A70720" w:rsidRPr="00FF353C" w:rsidRDefault="00A70720" w:rsidP="00DE7138">
            <w:pPr>
              <w:pStyle w:val="NormalLeft"/>
              <w:rPr>
                <w:lang w:val="en-GB"/>
              </w:rPr>
            </w:pPr>
            <w:r w:rsidRPr="00FF353C">
              <w:rPr>
                <w:lang w:val="en-GB"/>
              </w:rPr>
              <w:t>R0261</w:t>
            </w:r>
            <w:ins w:id="4430" w:author="Author">
              <w:r w:rsidR="00DE7138" w:rsidRPr="00FF353C">
                <w:rPr>
                  <w:lang w:val="en-GB"/>
                </w:rPr>
                <w:t xml:space="preserve">, R0270, </w:t>
              </w:r>
              <w:r w:rsidR="007B2685" w:rsidRPr="00FF353C">
                <w:rPr>
                  <w:lang w:val="en-GB"/>
                </w:rPr>
                <w:t>R0271,</w:t>
              </w:r>
              <w:r w:rsidR="001B2BEA">
                <w:rPr>
                  <w:lang w:val="en-GB"/>
                </w:rPr>
                <w:t xml:space="preserve"> </w:t>
              </w:r>
            </w:ins>
            <w:del w:id="4431" w:author="Author">
              <w:r w:rsidRPr="00FF353C" w:rsidDel="00DE7138">
                <w:rPr>
                  <w:lang w:val="en-GB"/>
                </w:rPr>
                <w:delText>–</w:delText>
              </w:r>
            </w:del>
            <w:r w:rsidRPr="00FF353C">
              <w:rPr>
                <w:lang w:val="en-GB"/>
              </w:rPr>
              <w:t>R0280/C0020</w:t>
            </w:r>
          </w:p>
        </w:tc>
        <w:tc>
          <w:tcPr>
            <w:tcW w:w="2844" w:type="dxa"/>
            <w:tcBorders>
              <w:top w:val="single" w:sz="2" w:space="0" w:color="auto"/>
              <w:left w:val="single" w:sz="2" w:space="0" w:color="auto"/>
              <w:bottom w:val="single" w:sz="4" w:space="0" w:color="auto"/>
              <w:right w:val="single" w:sz="2" w:space="0" w:color="auto"/>
            </w:tcBorders>
          </w:tcPr>
          <w:p w14:paraId="797CADA1" w14:textId="77777777" w:rsidR="00A70720" w:rsidRPr="00FF353C" w:rsidRDefault="00A70720" w:rsidP="00A70720">
            <w:pPr>
              <w:pStyle w:val="NormalLeft"/>
              <w:rPr>
                <w:lang w:val="en-GB"/>
              </w:rPr>
            </w:pPr>
            <w:r w:rsidRPr="00FF353C">
              <w:rPr>
                <w:lang w:val="en-GB"/>
              </w:rPr>
              <w:t>Initial absolute values before shock — Assets — equity risk –type 2 equities</w:t>
            </w:r>
          </w:p>
        </w:tc>
        <w:tc>
          <w:tcPr>
            <w:tcW w:w="4129" w:type="dxa"/>
            <w:tcBorders>
              <w:top w:val="single" w:sz="2" w:space="0" w:color="auto"/>
              <w:left w:val="single" w:sz="2" w:space="0" w:color="auto"/>
              <w:bottom w:val="single" w:sz="4" w:space="0" w:color="auto"/>
              <w:right w:val="single" w:sz="2" w:space="0" w:color="auto"/>
            </w:tcBorders>
          </w:tcPr>
          <w:p w14:paraId="3F1E00CF" w14:textId="77777777" w:rsidR="00A70720" w:rsidRPr="00FF353C" w:rsidRDefault="00A70720" w:rsidP="00A70720">
            <w:pPr>
              <w:pStyle w:val="NormalLeft"/>
              <w:rPr>
                <w:lang w:val="en-GB"/>
              </w:rPr>
            </w:pPr>
            <w:r w:rsidRPr="00FF353C">
              <w:rPr>
                <w:lang w:val="en-GB"/>
              </w:rPr>
              <w:t>This is the value of the assets sensitive to the equity risk (for each kind of type 2 equities)</w:t>
            </w:r>
          </w:p>
          <w:p w14:paraId="7D11E0D5" w14:textId="18D539B4" w:rsidR="00A70720" w:rsidRPr="00FF353C" w:rsidRDefault="00A70720" w:rsidP="00A70720">
            <w:pPr>
              <w:pStyle w:val="NormalLeft"/>
              <w:rPr>
                <w:lang w:val="en-GB"/>
              </w:rPr>
            </w:pPr>
            <w:r w:rsidRPr="00FF353C">
              <w:rPr>
                <w:lang w:val="en-GB"/>
              </w:rPr>
              <w:t>Recoverables from reinsurance and SPVs shall not be included in this cell.</w:t>
            </w:r>
          </w:p>
        </w:tc>
      </w:tr>
      <w:tr w:rsidR="00A70720" w:rsidRPr="00FF353C" w14:paraId="572FA2A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B96FB41" w14:textId="01FB90E6" w:rsidR="00A70720" w:rsidRPr="00FF353C" w:rsidRDefault="00A70720" w:rsidP="00DE7138">
            <w:pPr>
              <w:pStyle w:val="NormalLeft"/>
              <w:rPr>
                <w:lang w:val="en-GB"/>
              </w:rPr>
            </w:pPr>
            <w:r w:rsidRPr="00FF353C">
              <w:rPr>
                <w:lang w:val="en-GB"/>
              </w:rPr>
              <w:t>R0261</w:t>
            </w:r>
            <w:ins w:id="4432" w:author="Author">
              <w:r w:rsidR="00DE7138" w:rsidRPr="00FF353C">
                <w:rPr>
                  <w:lang w:val="en-GB"/>
                </w:rPr>
                <w:t xml:space="preserve">, R0270, </w:t>
              </w:r>
              <w:r w:rsidR="007B2685" w:rsidRPr="00FF353C">
                <w:rPr>
                  <w:lang w:val="en-GB"/>
                </w:rPr>
                <w:t>R0271,</w:t>
              </w:r>
            </w:ins>
            <w:del w:id="4433" w:author="Author">
              <w:r w:rsidRPr="00FF353C" w:rsidDel="00DE7138">
                <w:rPr>
                  <w:lang w:val="en-GB"/>
                </w:rPr>
                <w:delText>–</w:delText>
              </w:r>
            </w:del>
            <w:r w:rsidRPr="00FF353C">
              <w:rPr>
                <w:lang w:val="en-GB"/>
              </w:rPr>
              <w:t xml:space="preserve">R0280/C0040  </w:t>
            </w:r>
          </w:p>
        </w:tc>
        <w:tc>
          <w:tcPr>
            <w:tcW w:w="2844" w:type="dxa"/>
            <w:tcBorders>
              <w:top w:val="single" w:sz="2" w:space="0" w:color="auto"/>
              <w:left w:val="single" w:sz="2" w:space="0" w:color="auto"/>
              <w:bottom w:val="single" w:sz="2" w:space="0" w:color="auto"/>
              <w:right w:val="single" w:sz="2" w:space="0" w:color="auto"/>
            </w:tcBorders>
          </w:tcPr>
          <w:p w14:paraId="5A31AB67" w14:textId="77777777" w:rsidR="00A70720" w:rsidRPr="00FF353C" w:rsidRDefault="00A70720" w:rsidP="00A70720">
            <w:pPr>
              <w:pStyle w:val="NormalLeft"/>
              <w:rPr>
                <w:lang w:val="en-GB"/>
              </w:rPr>
            </w:pPr>
            <w:r w:rsidRPr="00FF353C">
              <w:rPr>
                <w:lang w:val="en-GB"/>
              </w:rPr>
              <w:t>Absolute values after shock — Assets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3E897080" w14:textId="77777777" w:rsidR="00A70720" w:rsidRPr="00FF353C" w:rsidRDefault="00A70720" w:rsidP="00A70720">
            <w:pPr>
              <w:pStyle w:val="NormalLeft"/>
              <w:rPr>
                <w:lang w:val="en-GB"/>
              </w:rPr>
            </w:pPr>
            <w:r w:rsidRPr="00FF353C">
              <w:rPr>
                <w:lang w:val="en-GB"/>
              </w:rPr>
              <w:t>This is the absolute value of the assets sensitive to equity risk (for each kind of type 2 equities), after the equity shock.</w:t>
            </w:r>
          </w:p>
          <w:p w14:paraId="39ADAF6C" w14:textId="291B6B0A" w:rsidR="00A70720" w:rsidRPr="00FF353C" w:rsidRDefault="00A70720" w:rsidP="00A70720">
            <w:pPr>
              <w:pStyle w:val="NormalLeft"/>
              <w:rPr>
                <w:lang w:val="en-GB"/>
              </w:rPr>
            </w:pPr>
            <w:r w:rsidRPr="00FF353C">
              <w:rPr>
                <w:lang w:val="en-GB"/>
              </w:rPr>
              <w:t>Recoverables from reinsurance and SPVs shall not be included in this cell.</w:t>
            </w:r>
          </w:p>
        </w:tc>
      </w:tr>
      <w:tr w:rsidR="00DE7138" w:rsidRPr="00FF353C" w14:paraId="1B0C35E6" w14:textId="77777777" w:rsidTr="00B71840">
        <w:trPr>
          <w:trHeight w:val="169"/>
          <w:ins w:id="4434" w:author="Author"/>
        </w:trPr>
        <w:tc>
          <w:tcPr>
            <w:tcW w:w="2203" w:type="dxa"/>
            <w:tcBorders>
              <w:top w:val="single" w:sz="4" w:space="0" w:color="auto"/>
              <w:left w:val="single" w:sz="2" w:space="0" w:color="auto"/>
              <w:bottom w:val="single" w:sz="4" w:space="0" w:color="auto"/>
              <w:right w:val="single" w:sz="2" w:space="0" w:color="auto"/>
            </w:tcBorders>
          </w:tcPr>
          <w:p w14:paraId="5071DEC9" w14:textId="56B411D1" w:rsidR="00DE7138" w:rsidRPr="000E5EE9" w:rsidRDefault="00DE7138" w:rsidP="00CE7B48">
            <w:pPr>
              <w:pStyle w:val="NormalLeft"/>
              <w:rPr>
                <w:ins w:id="4435" w:author="Author"/>
                <w:lang w:val="en-GB"/>
              </w:rPr>
            </w:pPr>
            <w:ins w:id="4436" w:author="Author">
              <w:del w:id="4437" w:author="Author">
                <w:r w:rsidRPr="000E5EE9" w:rsidDel="000E5EE9">
                  <w:rPr>
                    <w:lang w:val="en-GB"/>
                  </w:rPr>
                  <w:delText>R0271/C0034</w:delText>
                </w:r>
              </w:del>
            </w:ins>
          </w:p>
        </w:tc>
        <w:tc>
          <w:tcPr>
            <w:tcW w:w="2844" w:type="dxa"/>
            <w:tcBorders>
              <w:top w:val="single" w:sz="4" w:space="0" w:color="auto"/>
              <w:left w:val="single" w:sz="2" w:space="0" w:color="auto"/>
              <w:bottom w:val="single" w:sz="4" w:space="0" w:color="auto"/>
              <w:right w:val="single" w:sz="2" w:space="0" w:color="auto"/>
            </w:tcBorders>
          </w:tcPr>
          <w:p w14:paraId="3B7C9EDC" w14:textId="199726B1" w:rsidR="00DE7138" w:rsidRPr="000E5EE9" w:rsidRDefault="00DE7138" w:rsidP="00CE7B48">
            <w:pPr>
              <w:pStyle w:val="NormalLeft"/>
              <w:rPr>
                <w:ins w:id="4438" w:author="Author"/>
                <w:lang w:val="en-GB"/>
              </w:rPr>
            </w:pPr>
            <w:ins w:id="4439" w:author="Author">
              <w:del w:id="4440" w:author="Author">
                <w:r w:rsidRPr="000E5EE9" w:rsidDel="000E5EE9">
                  <w:rPr>
                    <w:lang w:val="en-GB"/>
                  </w:rPr>
                  <w:delText>Initial absolute values before shock — Liabilities — equity risk — Long-term equity investments (type 2 equities)</w:delText>
                </w:r>
              </w:del>
            </w:ins>
          </w:p>
        </w:tc>
        <w:tc>
          <w:tcPr>
            <w:tcW w:w="4239" w:type="dxa"/>
            <w:gridSpan w:val="2"/>
            <w:tcBorders>
              <w:top w:val="single" w:sz="4" w:space="0" w:color="auto"/>
              <w:left w:val="single" w:sz="2" w:space="0" w:color="auto"/>
              <w:bottom w:val="single" w:sz="4" w:space="0" w:color="auto"/>
              <w:right w:val="single" w:sz="2" w:space="0" w:color="auto"/>
            </w:tcBorders>
          </w:tcPr>
          <w:p w14:paraId="36E72F98" w14:textId="6EBF8473" w:rsidR="00DE7138" w:rsidRPr="000E5EE9" w:rsidDel="000E5EE9" w:rsidRDefault="00DE7138" w:rsidP="00CE7B48">
            <w:pPr>
              <w:pStyle w:val="NormalLeft"/>
              <w:rPr>
                <w:ins w:id="4441" w:author="Author"/>
                <w:del w:id="4442" w:author="Author"/>
                <w:lang w:val="en-GB"/>
              </w:rPr>
            </w:pPr>
            <w:ins w:id="4443" w:author="Author">
              <w:del w:id="4444" w:author="Author">
                <w:r w:rsidRPr="000E5EE9" w:rsidDel="000E5EE9">
                  <w:rPr>
                    <w:lang w:val="en-GB"/>
                  </w:rPr>
                  <w:delText>This is the initial absolute value of the life liabilities sensitive to equity risk related to Long-term equity investments (type 2 equities).</w:delText>
                </w:r>
              </w:del>
            </w:ins>
          </w:p>
          <w:p w14:paraId="5E19B39B" w14:textId="444925CA" w:rsidR="00DE7138" w:rsidRPr="000E5EE9" w:rsidRDefault="00DE7138" w:rsidP="00CE7B48">
            <w:pPr>
              <w:pStyle w:val="NormalLeft"/>
              <w:rPr>
                <w:ins w:id="4445" w:author="Author"/>
                <w:lang w:val="en-GB"/>
              </w:rPr>
            </w:pPr>
            <w:ins w:id="4446" w:author="Author">
              <w:del w:id="4447" w:author="Author">
                <w:r w:rsidRPr="000E5EE9" w:rsidDel="000E5EE9">
                  <w:rPr>
                    <w:lang w:val="en-GB"/>
                  </w:rPr>
                  <w:delText>The amount of TP shall be net of reinsurance and SPV recoverables.</w:delText>
                </w:r>
              </w:del>
            </w:ins>
          </w:p>
        </w:tc>
      </w:tr>
      <w:tr w:rsidR="00DE7138" w:rsidRPr="00FF353C" w14:paraId="5BF04CC8" w14:textId="77777777" w:rsidTr="00B71840">
        <w:trPr>
          <w:trHeight w:val="338"/>
          <w:ins w:id="4448" w:author="Author"/>
        </w:trPr>
        <w:tc>
          <w:tcPr>
            <w:tcW w:w="2203" w:type="dxa"/>
            <w:tcBorders>
              <w:top w:val="single" w:sz="4" w:space="0" w:color="auto"/>
              <w:left w:val="single" w:sz="2" w:space="0" w:color="auto"/>
              <w:bottom w:val="single" w:sz="2" w:space="0" w:color="auto"/>
              <w:right w:val="single" w:sz="2" w:space="0" w:color="auto"/>
            </w:tcBorders>
          </w:tcPr>
          <w:p w14:paraId="3E7C844F" w14:textId="74F90F60" w:rsidR="00DE7138" w:rsidRPr="000E5EE9" w:rsidRDefault="00DE7138" w:rsidP="00CE7B48">
            <w:pPr>
              <w:pStyle w:val="NormalLeft"/>
              <w:rPr>
                <w:ins w:id="4449" w:author="Author"/>
                <w:lang w:val="en-GB"/>
              </w:rPr>
            </w:pPr>
            <w:ins w:id="4450" w:author="Author">
              <w:del w:id="4451" w:author="Author">
                <w:r w:rsidRPr="000E5EE9" w:rsidDel="000E5EE9">
                  <w:rPr>
                    <w:lang w:val="en-GB"/>
                  </w:rPr>
                  <w:delText>R0271/C0035</w:delText>
                </w:r>
              </w:del>
            </w:ins>
          </w:p>
        </w:tc>
        <w:tc>
          <w:tcPr>
            <w:tcW w:w="2844" w:type="dxa"/>
            <w:tcBorders>
              <w:top w:val="single" w:sz="4" w:space="0" w:color="auto"/>
              <w:left w:val="single" w:sz="2" w:space="0" w:color="auto"/>
              <w:bottom w:val="single" w:sz="2" w:space="0" w:color="auto"/>
              <w:right w:val="single" w:sz="2" w:space="0" w:color="auto"/>
            </w:tcBorders>
          </w:tcPr>
          <w:p w14:paraId="49EC96AD" w14:textId="0D8651B4" w:rsidR="00DE7138" w:rsidRPr="000E5EE9" w:rsidRDefault="00DE7138" w:rsidP="00CE7B48">
            <w:pPr>
              <w:pStyle w:val="NormalLeft"/>
              <w:rPr>
                <w:ins w:id="4452" w:author="Author"/>
                <w:lang w:val="en-GB"/>
              </w:rPr>
            </w:pPr>
            <w:ins w:id="4453" w:author="Author">
              <w:del w:id="4454" w:author="Author">
                <w:r w:rsidRPr="000E5EE9" w:rsidDel="000E5EE9">
                  <w:rPr>
                    <w:lang w:val="en-GB"/>
                  </w:rPr>
                  <w:delText xml:space="preserve">Initial absolute values before shock — Liabilities </w:delText>
                </w:r>
                <w:r w:rsidRPr="000E5EE9" w:rsidDel="000E5EE9">
                  <w:rPr>
                    <w:lang w:val="en-GB"/>
                  </w:rPr>
                  <w:lastRenderedPageBreak/>
                  <w:delText>— equity risk — Long-term equity investments (type 2 equities)</w:delText>
                </w:r>
              </w:del>
            </w:ins>
          </w:p>
        </w:tc>
        <w:tc>
          <w:tcPr>
            <w:tcW w:w="4239" w:type="dxa"/>
            <w:gridSpan w:val="2"/>
            <w:tcBorders>
              <w:top w:val="single" w:sz="4" w:space="0" w:color="auto"/>
              <w:left w:val="single" w:sz="2" w:space="0" w:color="auto"/>
              <w:bottom w:val="single" w:sz="2" w:space="0" w:color="auto"/>
              <w:right w:val="single" w:sz="2" w:space="0" w:color="auto"/>
            </w:tcBorders>
          </w:tcPr>
          <w:p w14:paraId="145D4BBC" w14:textId="551C5DA2" w:rsidR="00DE7138" w:rsidRPr="000E5EE9" w:rsidDel="000E5EE9" w:rsidRDefault="00DE7138" w:rsidP="00CE7B48">
            <w:pPr>
              <w:pStyle w:val="NormalLeft"/>
              <w:rPr>
                <w:ins w:id="4455" w:author="Author"/>
                <w:del w:id="4456" w:author="Author"/>
                <w:lang w:val="en-GB"/>
              </w:rPr>
            </w:pPr>
            <w:ins w:id="4457" w:author="Author">
              <w:del w:id="4458" w:author="Author">
                <w:r w:rsidRPr="000E5EE9" w:rsidDel="000E5EE9">
                  <w:rPr>
                    <w:lang w:val="en-GB"/>
                  </w:rPr>
                  <w:lastRenderedPageBreak/>
                  <w:delText xml:space="preserve">This is the initial absolute value of the non-life liabilities sensitive to equity risk </w:delText>
                </w:r>
                <w:r w:rsidRPr="000E5EE9" w:rsidDel="000E5EE9">
                  <w:rPr>
                    <w:lang w:val="en-GB"/>
                  </w:rPr>
                  <w:lastRenderedPageBreak/>
                  <w:delText>related to Long-term equity investments (type 2 equities).</w:delText>
                </w:r>
              </w:del>
            </w:ins>
          </w:p>
          <w:p w14:paraId="5A2F1974" w14:textId="24BBD5A9" w:rsidR="00DE7138" w:rsidRPr="000E5EE9" w:rsidRDefault="00DE7138" w:rsidP="00CE7B48">
            <w:pPr>
              <w:pStyle w:val="NormalLeft"/>
              <w:rPr>
                <w:ins w:id="4459" w:author="Author"/>
                <w:lang w:val="en-GB"/>
              </w:rPr>
            </w:pPr>
            <w:ins w:id="4460" w:author="Author">
              <w:del w:id="4461" w:author="Author">
                <w:r w:rsidRPr="000E5EE9" w:rsidDel="000E5EE9">
                  <w:rPr>
                    <w:lang w:val="en-GB"/>
                  </w:rPr>
                  <w:delText>The amount of TP shall be net of reinsurance and SPV recoverables.</w:delText>
                </w:r>
              </w:del>
            </w:ins>
          </w:p>
        </w:tc>
      </w:tr>
      <w:tr w:rsidR="00A70720" w:rsidRPr="00FF353C" w14:paraId="50A21CA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5E99269" w14:textId="0F4A1BDB" w:rsidR="00A70720" w:rsidRPr="00FF353C" w:rsidRDefault="00A70720" w:rsidP="00A70720">
            <w:pPr>
              <w:pStyle w:val="NormalLeft"/>
              <w:rPr>
                <w:lang w:val="en-GB"/>
              </w:rPr>
            </w:pPr>
            <w:r w:rsidRPr="00FF353C">
              <w:rPr>
                <w:lang w:val="en-GB"/>
              </w:rPr>
              <w:lastRenderedPageBreak/>
              <w:t xml:space="preserve">R0291/C0020, R0293-R0295/C0020  </w:t>
            </w:r>
          </w:p>
        </w:tc>
        <w:tc>
          <w:tcPr>
            <w:tcW w:w="2844" w:type="dxa"/>
            <w:tcBorders>
              <w:top w:val="single" w:sz="2" w:space="0" w:color="auto"/>
              <w:left w:val="single" w:sz="2" w:space="0" w:color="auto"/>
              <w:bottom w:val="single" w:sz="2" w:space="0" w:color="auto"/>
              <w:right w:val="single" w:sz="2" w:space="0" w:color="auto"/>
            </w:tcBorders>
          </w:tcPr>
          <w:p w14:paraId="0CA288C2" w14:textId="494E88A6" w:rsidR="00A70720" w:rsidRPr="00FF353C" w:rsidRDefault="00A70720" w:rsidP="00A70720">
            <w:pPr>
              <w:pStyle w:val="NormalLeft"/>
              <w:rPr>
                <w:lang w:val="en-GB"/>
              </w:rPr>
            </w:pPr>
            <w:r w:rsidRPr="00FF353C">
              <w:rPr>
                <w:lang w:val="en-GB"/>
              </w:rPr>
              <w:t xml:space="preserve">Initial absolute values before shock – Assets – Equity risk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5265404F" w14:textId="76F038A1" w:rsidR="00A70720" w:rsidRPr="00FF353C" w:rsidRDefault="00A70720" w:rsidP="00A70720">
            <w:pPr>
              <w:pStyle w:val="NormalLeft"/>
              <w:rPr>
                <w:lang w:val="en-GB"/>
              </w:rPr>
            </w:pPr>
            <w:r w:rsidRPr="00FF353C">
              <w:rPr>
                <w:lang w:val="en-GB"/>
              </w:rPr>
              <w:t>This is the initial absolute value of the assets sensitive to the equity risk for each kind of qualifying infrastructure corporate equities.</w:t>
            </w:r>
          </w:p>
          <w:p w14:paraId="1160FBA1" w14:textId="42674836" w:rsidR="00A70720" w:rsidRPr="00FF353C" w:rsidRDefault="00A70720" w:rsidP="00A70720">
            <w:pPr>
              <w:pStyle w:val="NormalLeft"/>
              <w:rPr>
                <w:lang w:val="en-GB"/>
              </w:rPr>
            </w:pPr>
            <w:r w:rsidRPr="00FF353C">
              <w:rPr>
                <w:lang w:val="en-GB"/>
              </w:rPr>
              <w:t xml:space="preserve">Recoverables from reinsurance and SPVs shall not be included in this cell.  </w:t>
            </w:r>
          </w:p>
        </w:tc>
      </w:tr>
      <w:tr w:rsidR="00A70720" w:rsidRPr="00FF353C" w14:paraId="396BBCBB" w14:textId="77777777" w:rsidTr="00B71840">
        <w:trPr>
          <w:gridAfter w:val="1"/>
          <w:wAfter w:w="110" w:type="dxa"/>
          <w:trHeight w:val="1890"/>
        </w:trPr>
        <w:tc>
          <w:tcPr>
            <w:tcW w:w="2203" w:type="dxa"/>
            <w:tcBorders>
              <w:top w:val="single" w:sz="2" w:space="0" w:color="auto"/>
              <w:left w:val="single" w:sz="2" w:space="0" w:color="auto"/>
              <w:bottom w:val="single" w:sz="4" w:space="0" w:color="auto"/>
              <w:right w:val="single" w:sz="2" w:space="0" w:color="auto"/>
            </w:tcBorders>
          </w:tcPr>
          <w:p w14:paraId="7632830A" w14:textId="2417F6D7" w:rsidR="00A70720" w:rsidRPr="00FF353C" w:rsidRDefault="00A70720" w:rsidP="0091695A">
            <w:pPr>
              <w:pStyle w:val="NormalLeft"/>
              <w:rPr>
                <w:lang w:val="en-GB"/>
              </w:rPr>
            </w:pPr>
            <w:r w:rsidRPr="00FF353C">
              <w:rPr>
                <w:lang w:val="en-GB"/>
              </w:rPr>
              <w:t>R0291/C0030</w:t>
            </w:r>
            <w:del w:id="4462" w:author="Author">
              <w:r w:rsidRPr="00FF353C" w:rsidDel="0091695A">
                <w:rPr>
                  <w:lang w:val="en-GB"/>
                </w:rPr>
                <w:delText>,</w:delText>
              </w:r>
            </w:del>
            <w:r w:rsidRPr="00FF353C">
              <w:rPr>
                <w:lang w:val="en-GB"/>
              </w:rPr>
              <w:t xml:space="preserve"> </w:t>
            </w:r>
            <w:del w:id="4463" w:author="Author">
              <w:r w:rsidRPr="00FF353C" w:rsidDel="0091695A">
                <w:rPr>
                  <w:lang w:val="en-GB"/>
                </w:rPr>
                <w:delText xml:space="preserve">R0293-R0295/C0030 </w:delText>
              </w:r>
            </w:del>
          </w:p>
        </w:tc>
        <w:tc>
          <w:tcPr>
            <w:tcW w:w="2844" w:type="dxa"/>
            <w:tcBorders>
              <w:top w:val="single" w:sz="2" w:space="0" w:color="auto"/>
              <w:left w:val="single" w:sz="2" w:space="0" w:color="auto"/>
              <w:bottom w:val="single" w:sz="4" w:space="0" w:color="auto"/>
              <w:right w:val="single" w:sz="2" w:space="0" w:color="auto"/>
            </w:tcBorders>
          </w:tcPr>
          <w:p w14:paraId="0ADA1C4F" w14:textId="47EB1536" w:rsidR="00A70720" w:rsidRPr="00FF353C" w:rsidRDefault="00A70720" w:rsidP="00A70720">
            <w:pPr>
              <w:pStyle w:val="NormalLeft"/>
              <w:rPr>
                <w:lang w:val="en-GB"/>
              </w:rPr>
            </w:pPr>
            <w:r w:rsidRPr="00FF353C">
              <w:rPr>
                <w:lang w:val="en-GB"/>
              </w:rPr>
              <w:t xml:space="preserve">Initial absolute values before shock – Liabilities – Equity risk – qualifying infrastructure corporate equities  </w:t>
            </w:r>
          </w:p>
        </w:tc>
        <w:tc>
          <w:tcPr>
            <w:tcW w:w="4129" w:type="dxa"/>
            <w:tcBorders>
              <w:top w:val="single" w:sz="2" w:space="0" w:color="auto"/>
              <w:left w:val="single" w:sz="2" w:space="0" w:color="auto"/>
              <w:bottom w:val="single" w:sz="4" w:space="0" w:color="auto"/>
              <w:right w:val="single" w:sz="2" w:space="0" w:color="auto"/>
            </w:tcBorders>
          </w:tcPr>
          <w:p w14:paraId="6C7CB7F9" w14:textId="73AC5D55" w:rsidR="00A70720" w:rsidRPr="00FF353C" w:rsidRDefault="00A70720" w:rsidP="00A70720">
            <w:pPr>
              <w:pStyle w:val="NormalLeft"/>
              <w:rPr>
                <w:lang w:val="en-GB"/>
              </w:rPr>
            </w:pPr>
            <w:r w:rsidRPr="00FF353C">
              <w:rPr>
                <w:lang w:val="en-GB"/>
              </w:rPr>
              <w:t>This is the initial absolute value of liabilities sensitive to the equity risk for each kind of qualifying infrastructure corporate equities.</w:t>
            </w:r>
          </w:p>
          <w:p w14:paraId="07AAAAEB" w14:textId="6C683DF9" w:rsidR="00A70720" w:rsidRPr="00FF353C" w:rsidRDefault="00A70720" w:rsidP="00A70720">
            <w:pPr>
              <w:pStyle w:val="NormalLeft"/>
              <w:rPr>
                <w:lang w:val="en-GB"/>
              </w:rPr>
            </w:pPr>
            <w:r w:rsidRPr="00FF353C">
              <w:rPr>
                <w:lang w:val="en-GB"/>
              </w:rPr>
              <w:t xml:space="preserve">The amount of TP shall be net of reinsurance and SPV recoverables.  </w:t>
            </w:r>
          </w:p>
        </w:tc>
      </w:tr>
      <w:tr w:rsidR="00A74D54" w:rsidRPr="00FF353C" w14:paraId="107107E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5343715" w14:textId="58C881EC" w:rsidR="00A74D54" w:rsidRPr="00FF353C" w:rsidRDefault="00A74D54" w:rsidP="00A74D54">
            <w:pPr>
              <w:pStyle w:val="NormalLeft"/>
              <w:rPr>
                <w:lang w:val="en-GB"/>
              </w:rPr>
            </w:pPr>
            <w:r w:rsidRPr="00FF353C">
              <w:rPr>
                <w:lang w:val="en-GB"/>
              </w:rPr>
              <w:t xml:space="preserve">R0291/C0040, R0293-R0295/C0040  </w:t>
            </w:r>
          </w:p>
        </w:tc>
        <w:tc>
          <w:tcPr>
            <w:tcW w:w="2844" w:type="dxa"/>
            <w:tcBorders>
              <w:top w:val="single" w:sz="2" w:space="0" w:color="auto"/>
              <w:left w:val="single" w:sz="2" w:space="0" w:color="auto"/>
              <w:bottom w:val="single" w:sz="2" w:space="0" w:color="auto"/>
              <w:right w:val="single" w:sz="2" w:space="0" w:color="auto"/>
            </w:tcBorders>
          </w:tcPr>
          <w:p w14:paraId="6F322912" w14:textId="51F58E64" w:rsidR="00A74D54" w:rsidRPr="00FF353C" w:rsidRDefault="00A74D54" w:rsidP="00A74D54">
            <w:pPr>
              <w:pStyle w:val="NormalLeft"/>
              <w:rPr>
                <w:lang w:val="en-GB"/>
              </w:rPr>
            </w:pPr>
            <w:r w:rsidRPr="00FF353C">
              <w:rPr>
                <w:lang w:val="en-GB"/>
              </w:rPr>
              <w:t xml:space="preserve">Absolute values after shock – Assets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725E8EE6" w14:textId="7F8D5C46" w:rsidR="00A74D54" w:rsidRPr="00FF353C" w:rsidRDefault="00A74D54" w:rsidP="00A74D54">
            <w:pPr>
              <w:pStyle w:val="NormalLeft"/>
              <w:rPr>
                <w:lang w:val="en-GB"/>
              </w:rPr>
            </w:pPr>
            <w:r w:rsidRPr="00FF353C">
              <w:rPr>
                <w:lang w:val="en-GB"/>
              </w:rPr>
              <w:t>This is the absolute value of the assets sensitive to equity risk for each kind of qualifying infrastructure corporate equities, after the shock.</w:t>
            </w:r>
          </w:p>
          <w:p w14:paraId="309CF508" w14:textId="79D15A49"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91695A" w:rsidRPr="00FF353C" w14:paraId="136AC5B0" w14:textId="77777777" w:rsidTr="00B71840">
        <w:trPr>
          <w:gridAfter w:val="1"/>
          <w:wAfter w:w="110" w:type="dxa"/>
          <w:trHeight w:val="262"/>
        </w:trPr>
        <w:tc>
          <w:tcPr>
            <w:tcW w:w="2203" w:type="dxa"/>
            <w:tcBorders>
              <w:top w:val="single" w:sz="4" w:space="0" w:color="auto"/>
              <w:left w:val="single" w:sz="2" w:space="0" w:color="auto"/>
              <w:bottom w:val="single" w:sz="4" w:space="0" w:color="auto"/>
              <w:right w:val="single" w:sz="2" w:space="0" w:color="auto"/>
            </w:tcBorders>
          </w:tcPr>
          <w:p w14:paraId="3AC22E70" w14:textId="4C87DECB" w:rsidR="0091695A" w:rsidRPr="00FF353C" w:rsidRDefault="0091695A" w:rsidP="004F12D2">
            <w:pPr>
              <w:pStyle w:val="NormalLeft"/>
              <w:rPr>
                <w:lang w:val="en-GB"/>
              </w:rPr>
            </w:pPr>
            <w:ins w:id="4464" w:author="Author">
              <w:del w:id="4465" w:author="Author">
                <w:r w:rsidRPr="00FF353C" w:rsidDel="000E5EE9">
                  <w:rPr>
                    <w:lang w:val="en-GB"/>
                  </w:rPr>
                  <w:delText xml:space="preserve">R0295/C0034 </w:delText>
                </w:r>
              </w:del>
            </w:ins>
          </w:p>
        </w:tc>
        <w:tc>
          <w:tcPr>
            <w:tcW w:w="2844" w:type="dxa"/>
            <w:tcBorders>
              <w:top w:val="single" w:sz="4" w:space="0" w:color="auto"/>
              <w:left w:val="single" w:sz="2" w:space="0" w:color="auto"/>
              <w:bottom w:val="single" w:sz="4" w:space="0" w:color="auto"/>
              <w:right w:val="single" w:sz="2" w:space="0" w:color="auto"/>
            </w:tcBorders>
          </w:tcPr>
          <w:p w14:paraId="467C498A" w14:textId="0CC71546" w:rsidR="0091695A" w:rsidRPr="00FF353C" w:rsidRDefault="0091695A" w:rsidP="004F12D2">
            <w:pPr>
              <w:pStyle w:val="NormalLeft"/>
              <w:rPr>
                <w:lang w:val="en-GB"/>
              </w:rPr>
            </w:pPr>
            <w:ins w:id="4466" w:author="Author">
              <w:del w:id="4467" w:author="Author">
                <w:r w:rsidRPr="00FF353C" w:rsidDel="000E5EE9">
                  <w:rPr>
                    <w:lang w:val="en-GB"/>
                  </w:rPr>
                  <w:delText xml:space="preserve">Initial absolute values before shock – Liabilities – Equity risk – qualifying infrastructure corporate equities  </w:delText>
                </w:r>
              </w:del>
            </w:ins>
          </w:p>
        </w:tc>
        <w:tc>
          <w:tcPr>
            <w:tcW w:w="4129" w:type="dxa"/>
            <w:tcBorders>
              <w:top w:val="single" w:sz="4" w:space="0" w:color="auto"/>
              <w:left w:val="single" w:sz="2" w:space="0" w:color="auto"/>
              <w:bottom w:val="single" w:sz="4" w:space="0" w:color="auto"/>
              <w:right w:val="single" w:sz="2" w:space="0" w:color="auto"/>
            </w:tcBorders>
          </w:tcPr>
          <w:p w14:paraId="291E1E95" w14:textId="7A67B84D" w:rsidR="0091695A" w:rsidRPr="00FF353C" w:rsidDel="000E5EE9" w:rsidRDefault="0091695A" w:rsidP="004F12D2">
            <w:pPr>
              <w:pStyle w:val="NormalLeft"/>
              <w:rPr>
                <w:ins w:id="4468" w:author="Author"/>
                <w:del w:id="4469" w:author="Author"/>
                <w:lang w:val="en-GB"/>
              </w:rPr>
            </w:pPr>
            <w:ins w:id="4470" w:author="Author">
              <w:del w:id="4471" w:author="Author">
                <w:r w:rsidRPr="00FF353C" w:rsidDel="000E5EE9">
                  <w:rPr>
                    <w:lang w:val="en-GB"/>
                  </w:rPr>
                  <w:delText>This is the initial absolute value of life liabilities sensitive to the equity risk for each kind of qualifying infrastructure corporate equities.</w:delText>
                </w:r>
              </w:del>
            </w:ins>
          </w:p>
          <w:p w14:paraId="0387FFBE" w14:textId="78165BA7" w:rsidR="0091695A" w:rsidRPr="00FF353C" w:rsidRDefault="0091695A" w:rsidP="004F12D2">
            <w:pPr>
              <w:pStyle w:val="NormalLeft"/>
              <w:rPr>
                <w:lang w:val="en-GB"/>
              </w:rPr>
            </w:pPr>
            <w:ins w:id="4472" w:author="Author">
              <w:del w:id="4473" w:author="Author">
                <w:r w:rsidRPr="00FF353C" w:rsidDel="000E5EE9">
                  <w:rPr>
                    <w:lang w:val="en-GB"/>
                  </w:rPr>
                  <w:delText xml:space="preserve">The amount of TP shall be net of reinsurance and SPV recoverables.  </w:delText>
                </w:r>
              </w:del>
            </w:ins>
          </w:p>
        </w:tc>
      </w:tr>
      <w:tr w:rsidR="0091695A" w:rsidRPr="00FF353C" w14:paraId="47BE4A22" w14:textId="77777777" w:rsidTr="00B71840">
        <w:trPr>
          <w:gridAfter w:val="1"/>
          <w:wAfter w:w="110" w:type="dxa"/>
          <w:trHeight w:val="241"/>
        </w:trPr>
        <w:tc>
          <w:tcPr>
            <w:tcW w:w="2203" w:type="dxa"/>
            <w:tcBorders>
              <w:top w:val="single" w:sz="4" w:space="0" w:color="auto"/>
              <w:left w:val="single" w:sz="2" w:space="0" w:color="auto"/>
              <w:bottom w:val="single" w:sz="4" w:space="0" w:color="auto"/>
              <w:right w:val="single" w:sz="2" w:space="0" w:color="auto"/>
            </w:tcBorders>
          </w:tcPr>
          <w:p w14:paraId="022EA41E" w14:textId="1F1C2279" w:rsidR="0091695A" w:rsidRPr="00FF353C" w:rsidRDefault="0091695A" w:rsidP="004F12D2">
            <w:pPr>
              <w:pStyle w:val="NormalLeft"/>
              <w:rPr>
                <w:lang w:val="en-GB"/>
              </w:rPr>
            </w:pPr>
            <w:ins w:id="4474" w:author="Author">
              <w:del w:id="4475" w:author="Author">
                <w:r w:rsidRPr="00FF353C" w:rsidDel="000E5EE9">
                  <w:rPr>
                    <w:lang w:val="en-GB"/>
                  </w:rPr>
                  <w:delText xml:space="preserve">R0295/C0035 </w:delText>
                </w:r>
              </w:del>
            </w:ins>
          </w:p>
        </w:tc>
        <w:tc>
          <w:tcPr>
            <w:tcW w:w="2844" w:type="dxa"/>
            <w:tcBorders>
              <w:top w:val="single" w:sz="4" w:space="0" w:color="auto"/>
              <w:left w:val="single" w:sz="2" w:space="0" w:color="auto"/>
              <w:bottom w:val="single" w:sz="4" w:space="0" w:color="auto"/>
              <w:right w:val="single" w:sz="2" w:space="0" w:color="auto"/>
            </w:tcBorders>
          </w:tcPr>
          <w:p w14:paraId="525AC8B2" w14:textId="2DA49CB2" w:rsidR="0091695A" w:rsidRPr="00FF353C" w:rsidRDefault="0091695A" w:rsidP="004F12D2">
            <w:pPr>
              <w:pStyle w:val="NormalLeft"/>
              <w:rPr>
                <w:lang w:val="en-GB"/>
              </w:rPr>
            </w:pPr>
            <w:ins w:id="4476" w:author="Author">
              <w:del w:id="4477" w:author="Author">
                <w:r w:rsidRPr="00FF353C" w:rsidDel="000E5EE9">
                  <w:rPr>
                    <w:lang w:val="en-GB"/>
                  </w:rPr>
                  <w:delText xml:space="preserve">Initial absolute values before shock – Liabilities – Equity risk – qualifying infrastructure corporate equities  </w:delText>
                </w:r>
              </w:del>
            </w:ins>
          </w:p>
        </w:tc>
        <w:tc>
          <w:tcPr>
            <w:tcW w:w="4129" w:type="dxa"/>
            <w:tcBorders>
              <w:top w:val="single" w:sz="4" w:space="0" w:color="auto"/>
              <w:left w:val="single" w:sz="2" w:space="0" w:color="auto"/>
              <w:bottom w:val="single" w:sz="4" w:space="0" w:color="auto"/>
              <w:right w:val="single" w:sz="2" w:space="0" w:color="auto"/>
            </w:tcBorders>
          </w:tcPr>
          <w:p w14:paraId="7FD23E89" w14:textId="137AECB6" w:rsidR="0091695A" w:rsidRPr="00FF353C" w:rsidDel="000E5EE9" w:rsidRDefault="0091695A" w:rsidP="004F12D2">
            <w:pPr>
              <w:pStyle w:val="NormalLeft"/>
              <w:rPr>
                <w:ins w:id="4478" w:author="Author"/>
                <w:del w:id="4479" w:author="Author"/>
                <w:lang w:val="en-GB"/>
              </w:rPr>
            </w:pPr>
            <w:ins w:id="4480" w:author="Author">
              <w:del w:id="4481" w:author="Author">
                <w:r w:rsidRPr="00FF353C" w:rsidDel="000E5EE9">
                  <w:rPr>
                    <w:lang w:val="en-GB"/>
                  </w:rPr>
                  <w:delText>This is the initial absolute value of non- life liabilities sensitive to the equity risk for each kind of qualifying infrastructure corporate equities.</w:delText>
                </w:r>
              </w:del>
            </w:ins>
          </w:p>
          <w:p w14:paraId="3FB617DD" w14:textId="0A4F7803" w:rsidR="0091695A" w:rsidRPr="00FF353C" w:rsidRDefault="0091695A" w:rsidP="004F12D2">
            <w:pPr>
              <w:pStyle w:val="NormalLeft"/>
              <w:rPr>
                <w:lang w:val="en-GB"/>
              </w:rPr>
            </w:pPr>
            <w:ins w:id="4482" w:author="Author">
              <w:del w:id="4483" w:author="Author">
                <w:r w:rsidRPr="00FF353C" w:rsidDel="000E5EE9">
                  <w:rPr>
                    <w:lang w:val="en-GB"/>
                  </w:rPr>
                  <w:delText xml:space="preserve">The amount of TP shall be net of reinsurance and SPV recoverables.  </w:delText>
                </w:r>
              </w:del>
            </w:ins>
          </w:p>
        </w:tc>
      </w:tr>
      <w:tr w:rsidR="00A74D54" w:rsidRPr="00FF353C" w14:paraId="63C7902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B48F425" w14:textId="5D915630" w:rsidR="00A74D54" w:rsidRPr="00FF353C" w:rsidRDefault="00A74D54" w:rsidP="0091695A">
            <w:pPr>
              <w:pStyle w:val="NormalLeft"/>
              <w:rPr>
                <w:lang w:val="en-GB"/>
              </w:rPr>
            </w:pPr>
            <w:r w:rsidRPr="00FF353C">
              <w:rPr>
                <w:lang w:val="en-GB"/>
              </w:rPr>
              <w:t>R0291/C0050</w:t>
            </w:r>
            <w:del w:id="4484" w:author="Author">
              <w:r w:rsidRPr="00FF353C" w:rsidDel="0091695A">
                <w:rPr>
                  <w:lang w:val="en-GB"/>
                </w:rPr>
                <w:delText>, R0293-R0295/C0050 </w:delText>
              </w:r>
            </w:del>
            <w:r w:rsidRPr="00FF353C">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18CB175F" w14:textId="20BE8B58"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424C4884" w14:textId="5CF71970" w:rsidR="00A74D54" w:rsidRPr="00FF353C" w:rsidRDefault="00A74D54" w:rsidP="00A74D54">
            <w:pPr>
              <w:pStyle w:val="NormalLeft"/>
              <w:rPr>
                <w:lang w:val="en-GB"/>
              </w:rPr>
            </w:pPr>
            <w:r w:rsidRPr="00FF353C">
              <w:rPr>
                <w:lang w:val="en-GB"/>
              </w:rPr>
              <w:t>This is the absolute value of liabilities sensitive to equity risk (for each kind of qualifying infrastructure corporate equities), after the shock and after the application of the adjustment for the loss-absorbing capacity of technical provisions.</w:t>
            </w:r>
          </w:p>
          <w:p w14:paraId="0386C1DB" w14:textId="0ACA3AE7" w:rsidR="00A74D54" w:rsidRPr="00FF353C" w:rsidRDefault="00A74D54" w:rsidP="00A74D54">
            <w:pPr>
              <w:pStyle w:val="NormalLeft"/>
              <w:rPr>
                <w:lang w:val="en-GB"/>
              </w:rPr>
            </w:pPr>
            <w:r w:rsidRPr="00FF353C">
              <w:rPr>
                <w:lang w:val="en-GB"/>
              </w:rPr>
              <w:t xml:space="preserve">The amount of TP shall be net of </w:t>
            </w:r>
            <w:r w:rsidRPr="00FF353C">
              <w:rPr>
                <w:lang w:val="en-GB"/>
              </w:rPr>
              <w:lastRenderedPageBreak/>
              <w:t xml:space="preserve">reinsurance and SPV recoverables.  </w:t>
            </w:r>
          </w:p>
        </w:tc>
      </w:tr>
      <w:tr w:rsidR="00A74D54" w:rsidRPr="00FF353C" w14:paraId="55FDE59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9F103D9" w14:textId="61ECFC05" w:rsidR="00A74D54" w:rsidRPr="00FF353C" w:rsidRDefault="00A74D54" w:rsidP="0091695A">
            <w:pPr>
              <w:pStyle w:val="NormalLeft"/>
              <w:rPr>
                <w:lang w:val="en-GB"/>
              </w:rPr>
            </w:pPr>
            <w:r w:rsidRPr="00FF353C">
              <w:rPr>
                <w:lang w:val="en-GB"/>
              </w:rPr>
              <w:lastRenderedPageBreak/>
              <w:t>R0291/C0060</w:t>
            </w:r>
            <w:del w:id="4485" w:author="Author">
              <w:r w:rsidRPr="00FF353C" w:rsidDel="0091695A">
                <w:rPr>
                  <w:lang w:val="en-GB"/>
                </w:rPr>
                <w:delText xml:space="preserve">, R0293-R0295/C0060  </w:delText>
              </w:r>
            </w:del>
          </w:p>
        </w:tc>
        <w:tc>
          <w:tcPr>
            <w:tcW w:w="2844" w:type="dxa"/>
            <w:tcBorders>
              <w:top w:val="single" w:sz="2" w:space="0" w:color="auto"/>
              <w:left w:val="single" w:sz="2" w:space="0" w:color="auto"/>
              <w:bottom w:val="single" w:sz="2" w:space="0" w:color="auto"/>
              <w:right w:val="single" w:sz="2" w:space="0" w:color="auto"/>
            </w:tcBorders>
          </w:tcPr>
          <w:p w14:paraId="2E2D8F13" w14:textId="15DFA04D" w:rsidR="00A74D54" w:rsidRPr="00FF353C" w:rsidRDefault="00A74D54" w:rsidP="00A74D54">
            <w:pPr>
              <w:pStyle w:val="NormalLeft"/>
              <w:rPr>
                <w:lang w:val="en-GB"/>
              </w:rPr>
            </w:pPr>
            <w:r w:rsidRPr="00FF353C">
              <w:rPr>
                <w:lang w:val="en-GB"/>
              </w:rPr>
              <w:t xml:space="preserve">Absolute value after shock – Net solvency capital requirement – Equity risk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24D68D77" w14:textId="66234017" w:rsidR="00A74D54" w:rsidRPr="00FF353C" w:rsidRDefault="00A74D54" w:rsidP="00A74D54">
            <w:pPr>
              <w:pStyle w:val="NormalLeft"/>
              <w:rPr>
                <w:lang w:val="en-GB"/>
              </w:rPr>
            </w:pPr>
            <w:r w:rsidRPr="00FF353C">
              <w:rPr>
                <w:lang w:val="en-GB"/>
              </w:rPr>
              <w:t xml:space="preserve">This is the net capital charge for equity risk (for each kind of qualifying infrastructure corporate equities) after the application of the adjustment for the loss-absorbing capacity of technical provisions.  </w:t>
            </w:r>
          </w:p>
        </w:tc>
      </w:tr>
      <w:tr w:rsidR="00A74D54" w:rsidRPr="00FF353C" w14:paraId="68E665C1"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85DF07B" w14:textId="14EFC741" w:rsidR="00A74D54" w:rsidRPr="00FF353C" w:rsidRDefault="00A74D54" w:rsidP="0091695A">
            <w:pPr>
              <w:pStyle w:val="NormalLeft"/>
              <w:rPr>
                <w:lang w:val="en-GB"/>
              </w:rPr>
            </w:pPr>
            <w:r w:rsidRPr="00FF353C">
              <w:rPr>
                <w:lang w:val="en-GB"/>
              </w:rPr>
              <w:t>R0291/C0070</w:t>
            </w:r>
            <w:del w:id="4486" w:author="Author">
              <w:r w:rsidRPr="00FF353C" w:rsidDel="0091695A">
                <w:rPr>
                  <w:lang w:val="en-GB"/>
                </w:rPr>
                <w:delText xml:space="preserve">, R0293-R0295/C0070  </w:delText>
              </w:r>
            </w:del>
          </w:p>
        </w:tc>
        <w:tc>
          <w:tcPr>
            <w:tcW w:w="2844" w:type="dxa"/>
            <w:tcBorders>
              <w:top w:val="single" w:sz="2" w:space="0" w:color="auto"/>
              <w:left w:val="single" w:sz="2" w:space="0" w:color="auto"/>
              <w:bottom w:val="single" w:sz="2" w:space="0" w:color="auto"/>
              <w:right w:val="single" w:sz="2" w:space="0" w:color="auto"/>
            </w:tcBorders>
          </w:tcPr>
          <w:p w14:paraId="16DF669E" w14:textId="42C6A2F0"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13707D43" w14:textId="34AE1D80" w:rsidR="00A74D54" w:rsidRPr="00FF353C" w:rsidRDefault="00A74D54" w:rsidP="00A74D54">
            <w:pPr>
              <w:pStyle w:val="NormalLeft"/>
              <w:rPr>
                <w:lang w:val="en-GB"/>
              </w:rPr>
            </w:pPr>
            <w:r w:rsidRPr="00FF353C">
              <w:rPr>
                <w:lang w:val="en-GB"/>
              </w:rPr>
              <w:t>This is the absolute value of the liabilities sensitive to equity risk (for each kind of qualifying infrastructure corporate equities), after the shock but before the application of the adjustment for the loss-absorbing capacity of technical provisions.</w:t>
            </w:r>
          </w:p>
          <w:p w14:paraId="5D824037" w14:textId="0BD42C5D"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55D3F9C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9DA8CE7" w14:textId="5F4E086C" w:rsidR="00A74D54" w:rsidRPr="00FF353C" w:rsidRDefault="00A74D54" w:rsidP="0091695A">
            <w:pPr>
              <w:pStyle w:val="NormalLeft"/>
              <w:rPr>
                <w:lang w:val="en-GB"/>
              </w:rPr>
            </w:pPr>
            <w:r w:rsidRPr="00FF353C">
              <w:rPr>
                <w:lang w:val="en-GB"/>
              </w:rPr>
              <w:t>R0291/C0080</w:t>
            </w:r>
            <w:del w:id="4487" w:author="Author">
              <w:r w:rsidRPr="00FF353C" w:rsidDel="0091695A">
                <w:rPr>
                  <w:lang w:val="en-GB"/>
                </w:rPr>
                <w:delText xml:space="preserve">, R0293-R0295/C0080  </w:delText>
              </w:r>
            </w:del>
          </w:p>
        </w:tc>
        <w:tc>
          <w:tcPr>
            <w:tcW w:w="2844" w:type="dxa"/>
            <w:tcBorders>
              <w:top w:val="single" w:sz="2" w:space="0" w:color="auto"/>
              <w:left w:val="single" w:sz="2" w:space="0" w:color="auto"/>
              <w:bottom w:val="single" w:sz="2" w:space="0" w:color="auto"/>
              <w:right w:val="single" w:sz="2" w:space="0" w:color="auto"/>
            </w:tcBorders>
          </w:tcPr>
          <w:p w14:paraId="005C7A6D" w14:textId="7DD082C7" w:rsidR="00A74D54" w:rsidRPr="00FF353C" w:rsidRDefault="00A74D54" w:rsidP="00A74D54">
            <w:pPr>
              <w:pStyle w:val="NormalLeft"/>
              <w:rPr>
                <w:lang w:val="en-GB"/>
              </w:rPr>
            </w:pPr>
            <w:r w:rsidRPr="00FF353C">
              <w:rPr>
                <w:lang w:val="en-GB"/>
              </w:rPr>
              <w:t xml:space="preserve">Absolute value after shock – Gross solvency capital requirement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76D1486A" w14:textId="244D17D1" w:rsidR="00A74D54" w:rsidRPr="00FF353C" w:rsidRDefault="00A74D54" w:rsidP="00A74D54">
            <w:pPr>
              <w:pStyle w:val="NormalLeft"/>
              <w:rPr>
                <w:lang w:val="en-GB"/>
              </w:rPr>
            </w:pPr>
            <w:r w:rsidRPr="00FF353C">
              <w:rPr>
                <w:lang w:val="en-GB"/>
              </w:rPr>
              <w:t xml:space="preserve">This is the gross capital charge for equity risk for each kind of qualifying infrastructure corporate equities, i.e. before the application of the adjustment for the loss-absorbing capacity of technical provisions.  </w:t>
            </w:r>
          </w:p>
        </w:tc>
      </w:tr>
      <w:tr w:rsidR="00A74D54" w:rsidRPr="00FF353C" w14:paraId="19087DF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ED96B3D" w14:textId="48513744" w:rsidR="00A74D54" w:rsidRPr="00FF353C" w:rsidRDefault="00A74D54" w:rsidP="00A74D54">
            <w:pPr>
              <w:pStyle w:val="NormalLeft"/>
              <w:rPr>
                <w:lang w:val="en-GB"/>
              </w:rPr>
            </w:pPr>
            <w:r w:rsidRPr="00FF353C">
              <w:rPr>
                <w:lang w:val="en-GB"/>
              </w:rPr>
              <w:t xml:space="preserve">R0292/C0020, R0296-R0298/C0020  </w:t>
            </w:r>
          </w:p>
        </w:tc>
        <w:tc>
          <w:tcPr>
            <w:tcW w:w="2844" w:type="dxa"/>
            <w:tcBorders>
              <w:top w:val="single" w:sz="2" w:space="0" w:color="auto"/>
              <w:left w:val="single" w:sz="2" w:space="0" w:color="auto"/>
              <w:bottom w:val="single" w:sz="2" w:space="0" w:color="auto"/>
              <w:right w:val="single" w:sz="2" w:space="0" w:color="auto"/>
            </w:tcBorders>
          </w:tcPr>
          <w:p w14:paraId="35F3CBC4" w14:textId="3B57790E" w:rsidR="00A74D54" w:rsidRPr="00FF353C" w:rsidRDefault="00A74D54" w:rsidP="00A74D54">
            <w:pPr>
              <w:pStyle w:val="NormalLeft"/>
              <w:rPr>
                <w:lang w:val="en-GB"/>
              </w:rPr>
            </w:pPr>
            <w:r w:rsidRPr="00FF353C">
              <w:rPr>
                <w:lang w:val="en-GB"/>
              </w:rPr>
              <w:t>Initial absolute values before shock – Assets – Equity risk –</w:t>
            </w:r>
            <w:ins w:id="4488" w:author="Author">
              <w:r w:rsidR="0074754E">
                <w:rPr>
                  <w:lang w:val="en-GB"/>
                </w:rPr>
                <w:t xml:space="preserve"> </w:t>
              </w:r>
            </w:ins>
            <w:r w:rsidRPr="00FF353C">
              <w:rPr>
                <w:lang w:val="en-GB"/>
              </w:rPr>
              <w:t xml:space="preserve">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64DCF86A" w14:textId="6409034C" w:rsidR="00A74D54" w:rsidRPr="00FF353C" w:rsidRDefault="00A74D54" w:rsidP="00A74D54">
            <w:pPr>
              <w:pStyle w:val="NormalLeft"/>
              <w:rPr>
                <w:lang w:val="en-GB"/>
              </w:rPr>
            </w:pPr>
            <w:r w:rsidRPr="00FF353C">
              <w:rPr>
                <w:lang w:val="en-GB"/>
              </w:rPr>
              <w:t>This is the initial absolute value of the assets sensitive to the equity risk for each kind of qualifying infrastructure equities</w:t>
            </w:r>
            <w:ins w:id="4489" w:author="Author">
              <w:r w:rsidR="0054020F">
                <w:rPr>
                  <w:lang w:val="en-GB"/>
                </w:rPr>
                <w:t>,</w:t>
              </w:r>
            </w:ins>
            <w:r w:rsidRPr="00FF353C">
              <w:rPr>
                <w:lang w:val="en-GB"/>
              </w:rPr>
              <w:t xml:space="preserve"> other than corporate equities.</w:t>
            </w:r>
          </w:p>
          <w:p w14:paraId="0C32EF06" w14:textId="5E7D9C8B"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106A4BED" w14:textId="77777777" w:rsidTr="00B71840">
        <w:trPr>
          <w:gridAfter w:val="1"/>
          <w:wAfter w:w="110" w:type="dxa"/>
          <w:trHeight w:val="1789"/>
        </w:trPr>
        <w:tc>
          <w:tcPr>
            <w:tcW w:w="2203" w:type="dxa"/>
            <w:tcBorders>
              <w:top w:val="single" w:sz="2" w:space="0" w:color="auto"/>
              <w:left w:val="single" w:sz="2" w:space="0" w:color="auto"/>
              <w:bottom w:val="single" w:sz="4" w:space="0" w:color="auto"/>
              <w:right w:val="single" w:sz="2" w:space="0" w:color="auto"/>
            </w:tcBorders>
          </w:tcPr>
          <w:p w14:paraId="75D53CD3" w14:textId="1D2A22F7" w:rsidR="00A74D54" w:rsidRPr="00FF353C" w:rsidRDefault="00A74D54" w:rsidP="00AF0408">
            <w:pPr>
              <w:pStyle w:val="NormalLeft"/>
              <w:rPr>
                <w:lang w:val="en-GB"/>
              </w:rPr>
            </w:pPr>
            <w:r w:rsidRPr="00FF353C">
              <w:rPr>
                <w:lang w:val="en-GB"/>
              </w:rPr>
              <w:t>R0292/C0030</w:t>
            </w:r>
            <w:del w:id="4490" w:author="Author">
              <w:r w:rsidRPr="00FF353C" w:rsidDel="00AF0408">
                <w:rPr>
                  <w:lang w:val="en-GB"/>
                </w:rPr>
                <w:delText>,</w:delText>
              </w:r>
            </w:del>
            <w:r w:rsidRPr="00FF353C">
              <w:rPr>
                <w:lang w:val="en-GB"/>
              </w:rPr>
              <w:t xml:space="preserve"> </w:t>
            </w:r>
            <w:del w:id="4491" w:author="Author">
              <w:r w:rsidRPr="00FF353C" w:rsidDel="00AF0408">
                <w:rPr>
                  <w:lang w:val="en-GB"/>
                </w:rPr>
                <w:delText xml:space="preserve">R0296-R0298/C0030  </w:delText>
              </w:r>
            </w:del>
          </w:p>
        </w:tc>
        <w:tc>
          <w:tcPr>
            <w:tcW w:w="2844" w:type="dxa"/>
            <w:tcBorders>
              <w:top w:val="single" w:sz="2" w:space="0" w:color="auto"/>
              <w:left w:val="single" w:sz="2" w:space="0" w:color="auto"/>
              <w:bottom w:val="single" w:sz="4" w:space="0" w:color="auto"/>
              <w:right w:val="single" w:sz="2" w:space="0" w:color="auto"/>
            </w:tcBorders>
          </w:tcPr>
          <w:p w14:paraId="108B7187" w14:textId="44D67472" w:rsidR="00A74D54" w:rsidRPr="00FF353C" w:rsidRDefault="00A74D54" w:rsidP="00A74D54">
            <w:pPr>
              <w:pStyle w:val="NormalLeft"/>
              <w:rPr>
                <w:lang w:val="en-GB"/>
              </w:rPr>
            </w:pPr>
            <w:r w:rsidRPr="00FF353C">
              <w:rPr>
                <w:lang w:val="en-GB"/>
              </w:rPr>
              <w:t xml:space="preserve">Initial absolute values before shock – Liabilities – Equity risk – qualifying infrastructure equities other than corporate equities  </w:t>
            </w:r>
          </w:p>
        </w:tc>
        <w:tc>
          <w:tcPr>
            <w:tcW w:w="4129" w:type="dxa"/>
            <w:tcBorders>
              <w:top w:val="single" w:sz="2" w:space="0" w:color="auto"/>
              <w:left w:val="single" w:sz="2" w:space="0" w:color="auto"/>
              <w:bottom w:val="single" w:sz="4" w:space="0" w:color="auto"/>
              <w:right w:val="single" w:sz="2" w:space="0" w:color="auto"/>
            </w:tcBorders>
          </w:tcPr>
          <w:p w14:paraId="508EF9B8" w14:textId="4E5E05E7" w:rsidR="00A74D54" w:rsidRPr="00FF353C" w:rsidRDefault="00A74D54" w:rsidP="00A74D54">
            <w:pPr>
              <w:pStyle w:val="NormalLeft"/>
              <w:rPr>
                <w:lang w:val="en-GB"/>
              </w:rPr>
            </w:pPr>
            <w:r w:rsidRPr="00FF353C">
              <w:rPr>
                <w:lang w:val="en-GB"/>
              </w:rPr>
              <w:t>This is the initial absolute value of liabilities sensitive to the equity risk for each kind of qualifying infrastructure equities</w:t>
            </w:r>
            <w:ins w:id="4492" w:author="Author">
              <w:r w:rsidR="00CC0611">
                <w:rPr>
                  <w:lang w:val="en-GB"/>
                </w:rPr>
                <w:t>,</w:t>
              </w:r>
            </w:ins>
            <w:r w:rsidRPr="00FF353C">
              <w:rPr>
                <w:lang w:val="en-GB"/>
              </w:rPr>
              <w:t xml:space="preserve"> other than corporate equities.</w:t>
            </w:r>
          </w:p>
          <w:p w14:paraId="180EF218" w14:textId="13BB0B38"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1A4CADB9" w14:textId="77777777" w:rsidTr="00B71840">
        <w:trPr>
          <w:gridAfter w:val="1"/>
          <w:wAfter w:w="110" w:type="dxa"/>
          <w:trHeight w:val="282"/>
        </w:trPr>
        <w:tc>
          <w:tcPr>
            <w:tcW w:w="2203" w:type="dxa"/>
            <w:tcBorders>
              <w:top w:val="single" w:sz="4" w:space="0" w:color="auto"/>
              <w:left w:val="single" w:sz="2" w:space="0" w:color="auto"/>
              <w:bottom w:val="single" w:sz="4" w:space="0" w:color="auto"/>
              <w:right w:val="single" w:sz="2" w:space="0" w:color="auto"/>
            </w:tcBorders>
          </w:tcPr>
          <w:p w14:paraId="2317190D" w14:textId="76357217" w:rsidR="00A74D54" w:rsidRPr="00FF353C" w:rsidRDefault="00A74D54" w:rsidP="00A74D54">
            <w:pPr>
              <w:pStyle w:val="NormalLeft"/>
              <w:rPr>
                <w:lang w:val="en-GB"/>
              </w:rPr>
            </w:pPr>
            <w:ins w:id="4493" w:author="Author">
              <w:del w:id="4494" w:author="Author">
                <w:r w:rsidRPr="00FF353C" w:rsidDel="008607B7">
                  <w:rPr>
                    <w:lang w:val="en-GB"/>
                  </w:rPr>
                  <w:delText xml:space="preserve">R0298 /C0034  </w:delText>
                </w:r>
              </w:del>
            </w:ins>
          </w:p>
        </w:tc>
        <w:tc>
          <w:tcPr>
            <w:tcW w:w="2844" w:type="dxa"/>
            <w:tcBorders>
              <w:top w:val="single" w:sz="4" w:space="0" w:color="auto"/>
              <w:left w:val="single" w:sz="2" w:space="0" w:color="auto"/>
              <w:bottom w:val="single" w:sz="4" w:space="0" w:color="auto"/>
              <w:right w:val="single" w:sz="2" w:space="0" w:color="auto"/>
            </w:tcBorders>
          </w:tcPr>
          <w:p w14:paraId="4828C59D" w14:textId="06029E70" w:rsidR="00A74D54" w:rsidRPr="00FF353C" w:rsidRDefault="00A74D54" w:rsidP="00A74D54">
            <w:pPr>
              <w:pStyle w:val="NormalLeft"/>
              <w:rPr>
                <w:lang w:val="en-GB"/>
              </w:rPr>
            </w:pPr>
            <w:ins w:id="4495" w:author="Author">
              <w:del w:id="4496" w:author="Author">
                <w:r w:rsidRPr="00FF353C" w:rsidDel="008607B7">
                  <w:rPr>
                    <w:lang w:val="en-GB"/>
                  </w:rPr>
                  <w:delText xml:space="preserve">Initial absolute values before shock – Liabilities – Equity risk – qualifying infrastructure equities other than corporate equities  </w:delText>
                </w:r>
              </w:del>
            </w:ins>
          </w:p>
        </w:tc>
        <w:tc>
          <w:tcPr>
            <w:tcW w:w="4129" w:type="dxa"/>
            <w:tcBorders>
              <w:top w:val="single" w:sz="4" w:space="0" w:color="auto"/>
              <w:left w:val="single" w:sz="2" w:space="0" w:color="auto"/>
              <w:bottom w:val="single" w:sz="4" w:space="0" w:color="auto"/>
              <w:right w:val="single" w:sz="2" w:space="0" w:color="auto"/>
            </w:tcBorders>
          </w:tcPr>
          <w:p w14:paraId="06B6E09C" w14:textId="6925BE16" w:rsidR="00A74D54" w:rsidRPr="00FF353C" w:rsidDel="008607B7" w:rsidRDefault="00A74D54" w:rsidP="00A74D54">
            <w:pPr>
              <w:pStyle w:val="NormalLeft"/>
              <w:rPr>
                <w:ins w:id="4497" w:author="Author"/>
                <w:del w:id="4498" w:author="Author"/>
                <w:lang w:val="en-GB"/>
              </w:rPr>
            </w:pPr>
            <w:ins w:id="4499" w:author="Author">
              <w:del w:id="4500" w:author="Author">
                <w:r w:rsidRPr="00FF353C" w:rsidDel="008607B7">
                  <w:rPr>
                    <w:lang w:val="en-GB"/>
                  </w:rPr>
                  <w:delText>This is the initial absolute value of life liabilities sensitive to the equity risk for each kind of qualifying infrastructure equities other than corporate equities.</w:delText>
                </w:r>
              </w:del>
            </w:ins>
          </w:p>
          <w:p w14:paraId="5F31F339" w14:textId="67FA3CFD" w:rsidR="00A74D54" w:rsidRPr="00FF353C" w:rsidRDefault="00A74D54" w:rsidP="00A74D54">
            <w:pPr>
              <w:pStyle w:val="NormalLeft"/>
              <w:rPr>
                <w:lang w:val="en-GB"/>
              </w:rPr>
            </w:pPr>
            <w:ins w:id="4501" w:author="Author">
              <w:del w:id="4502" w:author="Author">
                <w:r w:rsidRPr="00FF353C" w:rsidDel="008607B7">
                  <w:rPr>
                    <w:lang w:val="en-GB"/>
                  </w:rPr>
                  <w:delText>The amount of TP shall be net of reinsurance and SPV recoverables.</w:delText>
                </w:r>
              </w:del>
            </w:ins>
          </w:p>
        </w:tc>
      </w:tr>
      <w:tr w:rsidR="00A74D54" w:rsidRPr="00FF353C" w14:paraId="78474FD2" w14:textId="77777777" w:rsidTr="00B71840">
        <w:trPr>
          <w:gridAfter w:val="1"/>
          <w:wAfter w:w="110" w:type="dxa"/>
          <w:trHeight w:val="225"/>
        </w:trPr>
        <w:tc>
          <w:tcPr>
            <w:tcW w:w="2203" w:type="dxa"/>
            <w:tcBorders>
              <w:top w:val="single" w:sz="4" w:space="0" w:color="auto"/>
              <w:left w:val="single" w:sz="2" w:space="0" w:color="auto"/>
              <w:bottom w:val="single" w:sz="2" w:space="0" w:color="auto"/>
              <w:right w:val="single" w:sz="2" w:space="0" w:color="auto"/>
            </w:tcBorders>
          </w:tcPr>
          <w:p w14:paraId="4F5361D2" w14:textId="36271F59" w:rsidR="00A74D54" w:rsidRPr="00FF353C" w:rsidRDefault="00A74D54" w:rsidP="00A74D54">
            <w:pPr>
              <w:pStyle w:val="NormalLeft"/>
              <w:rPr>
                <w:lang w:val="en-GB"/>
              </w:rPr>
            </w:pPr>
            <w:ins w:id="4503" w:author="Author">
              <w:del w:id="4504" w:author="Author">
                <w:r w:rsidRPr="00FF353C" w:rsidDel="008607B7">
                  <w:rPr>
                    <w:lang w:val="en-GB"/>
                  </w:rPr>
                  <w:delText xml:space="preserve">R0298 /C0035  </w:delText>
                </w:r>
              </w:del>
            </w:ins>
          </w:p>
        </w:tc>
        <w:tc>
          <w:tcPr>
            <w:tcW w:w="2844" w:type="dxa"/>
            <w:tcBorders>
              <w:top w:val="single" w:sz="4" w:space="0" w:color="auto"/>
              <w:left w:val="single" w:sz="2" w:space="0" w:color="auto"/>
              <w:bottom w:val="single" w:sz="2" w:space="0" w:color="auto"/>
              <w:right w:val="single" w:sz="2" w:space="0" w:color="auto"/>
            </w:tcBorders>
          </w:tcPr>
          <w:p w14:paraId="4CDCA070" w14:textId="3163D6A5" w:rsidR="00A74D54" w:rsidRPr="00FF353C" w:rsidRDefault="00A74D54" w:rsidP="00A74D54">
            <w:pPr>
              <w:pStyle w:val="NormalLeft"/>
              <w:rPr>
                <w:lang w:val="en-GB"/>
              </w:rPr>
            </w:pPr>
            <w:ins w:id="4505" w:author="Author">
              <w:del w:id="4506" w:author="Author">
                <w:r w:rsidRPr="00FF353C" w:rsidDel="008607B7">
                  <w:rPr>
                    <w:lang w:val="en-GB"/>
                  </w:rPr>
                  <w:delText xml:space="preserve">Initial absolute values before shock – Liabilities – Equity risk – qualifying </w:delText>
                </w:r>
                <w:r w:rsidRPr="00FF353C" w:rsidDel="008607B7">
                  <w:rPr>
                    <w:lang w:val="en-GB"/>
                  </w:rPr>
                  <w:lastRenderedPageBreak/>
                  <w:delText xml:space="preserve">infrastructure equities other than corporate equities  </w:delText>
                </w:r>
              </w:del>
            </w:ins>
          </w:p>
        </w:tc>
        <w:tc>
          <w:tcPr>
            <w:tcW w:w="4129" w:type="dxa"/>
            <w:tcBorders>
              <w:top w:val="single" w:sz="4" w:space="0" w:color="auto"/>
              <w:left w:val="single" w:sz="2" w:space="0" w:color="auto"/>
              <w:bottom w:val="single" w:sz="2" w:space="0" w:color="auto"/>
              <w:right w:val="single" w:sz="2" w:space="0" w:color="auto"/>
            </w:tcBorders>
          </w:tcPr>
          <w:p w14:paraId="506F7BE5" w14:textId="7B66CEC5" w:rsidR="00A74D54" w:rsidRPr="00FF353C" w:rsidDel="008607B7" w:rsidRDefault="00A74D54" w:rsidP="00A74D54">
            <w:pPr>
              <w:pStyle w:val="NormalLeft"/>
              <w:rPr>
                <w:ins w:id="4507" w:author="Author"/>
                <w:del w:id="4508" w:author="Author"/>
                <w:lang w:val="en-GB"/>
              </w:rPr>
            </w:pPr>
            <w:ins w:id="4509" w:author="Author">
              <w:del w:id="4510" w:author="Author">
                <w:r w:rsidRPr="00FF353C" w:rsidDel="008607B7">
                  <w:rPr>
                    <w:lang w:val="en-GB"/>
                  </w:rPr>
                  <w:lastRenderedPageBreak/>
                  <w:delText xml:space="preserve">This is the initial absolute value of non-life liabilities sensitive to the equity risk for each kind of qualifying </w:delText>
                </w:r>
                <w:r w:rsidRPr="00FF353C" w:rsidDel="008607B7">
                  <w:rPr>
                    <w:lang w:val="en-GB"/>
                  </w:rPr>
                  <w:lastRenderedPageBreak/>
                  <w:delText>infrastructure equities other than corporate equities.</w:delText>
                </w:r>
              </w:del>
            </w:ins>
          </w:p>
          <w:p w14:paraId="4703CFCA" w14:textId="41851037" w:rsidR="00A74D54" w:rsidRPr="00FF353C" w:rsidRDefault="00A74D54" w:rsidP="00A74D54">
            <w:pPr>
              <w:pStyle w:val="NormalLeft"/>
              <w:rPr>
                <w:lang w:val="en-GB"/>
              </w:rPr>
            </w:pPr>
            <w:ins w:id="4511" w:author="Author">
              <w:del w:id="4512" w:author="Author">
                <w:r w:rsidRPr="00FF353C" w:rsidDel="008607B7">
                  <w:rPr>
                    <w:lang w:val="en-GB"/>
                  </w:rPr>
                  <w:delText>The amount of TP shall be net of reinsurance and SPV recoverables.</w:delText>
                </w:r>
              </w:del>
            </w:ins>
          </w:p>
        </w:tc>
      </w:tr>
      <w:tr w:rsidR="00A74D54" w:rsidRPr="00FF353C" w14:paraId="1B5663E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8EF8855" w14:textId="111E7BB8" w:rsidR="00A74D54" w:rsidRPr="00FF353C" w:rsidRDefault="00A74D54" w:rsidP="00A74D54">
            <w:pPr>
              <w:pStyle w:val="NormalLeft"/>
              <w:rPr>
                <w:lang w:val="en-GB"/>
              </w:rPr>
            </w:pPr>
            <w:r w:rsidRPr="00FF353C">
              <w:rPr>
                <w:lang w:val="en-GB"/>
              </w:rPr>
              <w:lastRenderedPageBreak/>
              <w:t xml:space="preserve">R0292/C0040, R0296-R0298/C0040 </w:t>
            </w:r>
          </w:p>
        </w:tc>
        <w:tc>
          <w:tcPr>
            <w:tcW w:w="2844" w:type="dxa"/>
            <w:tcBorders>
              <w:top w:val="single" w:sz="2" w:space="0" w:color="auto"/>
              <w:left w:val="single" w:sz="2" w:space="0" w:color="auto"/>
              <w:bottom w:val="single" w:sz="2" w:space="0" w:color="auto"/>
              <w:right w:val="single" w:sz="2" w:space="0" w:color="auto"/>
            </w:tcBorders>
          </w:tcPr>
          <w:p w14:paraId="784DF86C" w14:textId="4E20A8F8" w:rsidR="00A74D54" w:rsidRPr="00FF353C" w:rsidRDefault="00A74D54" w:rsidP="00A74D54">
            <w:pPr>
              <w:pStyle w:val="NormalLeft"/>
              <w:rPr>
                <w:lang w:val="en-GB"/>
              </w:rPr>
            </w:pPr>
            <w:r w:rsidRPr="00FF353C">
              <w:rPr>
                <w:lang w:val="en-GB"/>
              </w:rPr>
              <w:t xml:space="preserve">Absolute values after shock – Assets – Equity risk –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62403561" w14:textId="656B7745" w:rsidR="00A74D54" w:rsidRPr="00FF353C" w:rsidRDefault="00A74D54" w:rsidP="00A74D54">
            <w:pPr>
              <w:pStyle w:val="NormalLeft"/>
              <w:rPr>
                <w:lang w:val="en-GB"/>
              </w:rPr>
            </w:pPr>
            <w:r w:rsidRPr="00FF353C">
              <w:rPr>
                <w:lang w:val="en-GB"/>
              </w:rPr>
              <w:t>This is the absolute value of the assets sensitive to equity risk for each kind of qualifying infrastructure equities</w:t>
            </w:r>
            <w:ins w:id="4513" w:author="Author">
              <w:r w:rsidR="00CC0611">
                <w:rPr>
                  <w:lang w:val="en-GB"/>
                </w:rPr>
                <w:t>,</w:t>
              </w:r>
            </w:ins>
            <w:r w:rsidRPr="00FF353C">
              <w:rPr>
                <w:lang w:val="en-GB"/>
              </w:rPr>
              <w:t xml:space="preserve"> other than corporate equities, after the shock.</w:t>
            </w:r>
          </w:p>
          <w:p w14:paraId="544CA4AD" w14:textId="6E76917B"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33A94F6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C4373B3" w14:textId="3E4B6D28" w:rsidR="00A74D54" w:rsidRPr="00FF353C" w:rsidRDefault="00A74D54" w:rsidP="00AF0408">
            <w:pPr>
              <w:pStyle w:val="NormalLeft"/>
              <w:rPr>
                <w:lang w:val="en-GB"/>
              </w:rPr>
            </w:pPr>
            <w:r w:rsidRPr="00FF353C">
              <w:rPr>
                <w:lang w:val="en-GB"/>
              </w:rPr>
              <w:t>R0292/C0050</w:t>
            </w:r>
            <w:del w:id="4514" w:author="Author">
              <w:r w:rsidRPr="00FF353C" w:rsidDel="00AF0408">
                <w:rPr>
                  <w:lang w:val="en-GB"/>
                </w:rPr>
                <w:delText>, R0296-R0298/C0050</w:delText>
              </w:r>
            </w:del>
            <w:r w:rsidRPr="00FF353C">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22BA919D" w14:textId="3337C768"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Equity risk –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6A7109FA" w14:textId="505E95E1" w:rsidR="00A74D54" w:rsidRPr="00FF353C" w:rsidRDefault="00A74D54" w:rsidP="00A74D54">
            <w:pPr>
              <w:pStyle w:val="NormalLeft"/>
              <w:rPr>
                <w:lang w:val="en-GB"/>
              </w:rPr>
            </w:pPr>
            <w:r w:rsidRPr="00FF353C">
              <w:rPr>
                <w:lang w:val="en-GB"/>
              </w:rPr>
              <w:t>This is the absolute value of liabilities sensitive to equity risk (for each kind of qualifying infrastructure equities</w:t>
            </w:r>
            <w:ins w:id="4515" w:author="Author">
              <w:r w:rsidR="00CC0611">
                <w:rPr>
                  <w:lang w:val="en-GB"/>
                </w:rPr>
                <w:t>,</w:t>
              </w:r>
            </w:ins>
            <w:r w:rsidRPr="00FF353C">
              <w:rPr>
                <w:lang w:val="en-GB"/>
              </w:rPr>
              <w:t xml:space="preserve"> other than corporate equities), after the shock and after the application of the adjustment for the loss-absorbing capacity of technical provisions.</w:t>
            </w:r>
          </w:p>
          <w:p w14:paraId="0D98A2C6" w14:textId="1A10720F"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214C668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159366F" w14:textId="686E3FAF" w:rsidR="00A74D54" w:rsidRPr="00FF353C" w:rsidRDefault="00A74D54" w:rsidP="00AF0408">
            <w:pPr>
              <w:pStyle w:val="NormalLeft"/>
              <w:rPr>
                <w:lang w:val="en-GB"/>
              </w:rPr>
            </w:pPr>
            <w:r w:rsidRPr="00FF353C">
              <w:rPr>
                <w:lang w:val="en-GB"/>
              </w:rPr>
              <w:t>R0292/C0060</w:t>
            </w:r>
            <w:del w:id="4516" w:author="Author">
              <w:r w:rsidRPr="00FF353C" w:rsidDel="00AF0408">
                <w:rPr>
                  <w:lang w:val="en-GB"/>
                </w:rPr>
                <w:delText>, R0296-R0298/C0060 </w:delText>
              </w:r>
            </w:del>
            <w:r w:rsidRPr="00FF353C">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568A0362" w14:textId="3BEFC79C" w:rsidR="00A74D54" w:rsidRPr="00FF353C" w:rsidRDefault="00A74D54" w:rsidP="00A74D54">
            <w:pPr>
              <w:pStyle w:val="NormalLeft"/>
              <w:rPr>
                <w:lang w:val="en-GB"/>
              </w:rPr>
            </w:pPr>
            <w:r w:rsidRPr="00FF353C">
              <w:rPr>
                <w:lang w:val="en-GB"/>
              </w:rPr>
              <w:t xml:space="preserve">Absolute value after shock – Net solvency capital requirement – Equity risk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07B0B640" w14:textId="2661B8FB" w:rsidR="00A74D54" w:rsidRPr="00FF353C" w:rsidRDefault="00A74D54" w:rsidP="00A74D54">
            <w:pPr>
              <w:pStyle w:val="NormalLeft"/>
              <w:rPr>
                <w:lang w:val="en-GB"/>
              </w:rPr>
            </w:pPr>
            <w:r w:rsidRPr="00FF353C">
              <w:rPr>
                <w:lang w:val="en-GB"/>
              </w:rPr>
              <w:t>This is the net capital charge for equity risk (for each kind of qualifying infrastructure equities</w:t>
            </w:r>
            <w:ins w:id="4517" w:author="Author">
              <w:r w:rsidR="00CC0611">
                <w:rPr>
                  <w:lang w:val="en-GB"/>
                </w:rPr>
                <w:t>,</w:t>
              </w:r>
            </w:ins>
            <w:r w:rsidRPr="00FF353C">
              <w:rPr>
                <w:lang w:val="en-GB"/>
              </w:rPr>
              <w:t xml:space="preserve"> other than corporate equities) after the application of the adjustment for the loss-absorbing capacity of technical provisions.  </w:t>
            </w:r>
          </w:p>
        </w:tc>
      </w:tr>
      <w:tr w:rsidR="00A74D54" w:rsidRPr="00FF353C" w14:paraId="02D7ECE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B071CFF" w14:textId="5A0F8FA7" w:rsidR="00A74D54" w:rsidRPr="00FF353C" w:rsidRDefault="00A74D54" w:rsidP="00AF0408">
            <w:pPr>
              <w:pStyle w:val="NormalLeft"/>
              <w:rPr>
                <w:lang w:val="en-GB"/>
              </w:rPr>
            </w:pPr>
            <w:r w:rsidRPr="00FF353C">
              <w:rPr>
                <w:lang w:val="en-GB"/>
              </w:rPr>
              <w:t>R0292/C0070</w:t>
            </w:r>
            <w:del w:id="4518" w:author="Author">
              <w:r w:rsidRPr="00FF353C" w:rsidDel="00AF0408">
                <w:rPr>
                  <w:lang w:val="en-GB"/>
                </w:rPr>
                <w:delText>, R0296-R0298/C0070</w:delText>
              </w:r>
            </w:del>
            <w:r w:rsidRPr="00FF353C">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2AF01A16" w14:textId="2C26CF8A"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 Equity risk –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5825815A" w14:textId="04CE9E54" w:rsidR="00A74D54" w:rsidRPr="00FF353C" w:rsidRDefault="00A74D54" w:rsidP="00A74D54">
            <w:pPr>
              <w:pStyle w:val="NormalLeft"/>
              <w:rPr>
                <w:lang w:val="en-GB"/>
              </w:rPr>
            </w:pPr>
            <w:r w:rsidRPr="00FF353C">
              <w:rPr>
                <w:lang w:val="en-GB"/>
              </w:rPr>
              <w:t>This is the absolute value of the liabilities sensitive to equity risk (for each kind of qualifying infrastructure equities</w:t>
            </w:r>
            <w:ins w:id="4519" w:author="Author">
              <w:r w:rsidR="006A640D">
                <w:rPr>
                  <w:lang w:val="en-GB"/>
                </w:rPr>
                <w:t>,</w:t>
              </w:r>
            </w:ins>
            <w:r w:rsidRPr="00FF353C">
              <w:rPr>
                <w:lang w:val="en-GB"/>
              </w:rPr>
              <w:t xml:space="preserve"> other than corporate equities), after the shock but before the application of the adjustment for the loss-absorbing capacity of technical provisions.</w:t>
            </w:r>
          </w:p>
          <w:p w14:paraId="31E03EDA" w14:textId="1DFA46F8"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7A63602" w14:textId="77777777" w:rsidTr="00B71840">
        <w:trPr>
          <w:gridAfter w:val="1"/>
          <w:wAfter w:w="110" w:type="dxa"/>
          <w:trHeight w:val="2079"/>
        </w:trPr>
        <w:tc>
          <w:tcPr>
            <w:tcW w:w="2203" w:type="dxa"/>
            <w:tcBorders>
              <w:top w:val="single" w:sz="2" w:space="0" w:color="auto"/>
              <w:left w:val="single" w:sz="2" w:space="0" w:color="auto"/>
              <w:bottom w:val="single" w:sz="4" w:space="0" w:color="auto"/>
              <w:right w:val="single" w:sz="2" w:space="0" w:color="auto"/>
            </w:tcBorders>
          </w:tcPr>
          <w:p w14:paraId="30A89DEE" w14:textId="64FD6ABE" w:rsidR="00A74D54" w:rsidRPr="00FF353C" w:rsidRDefault="00A74D54" w:rsidP="00AF0408">
            <w:pPr>
              <w:pStyle w:val="NormalLeft"/>
              <w:rPr>
                <w:lang w:val="en-GB"/>
              </w:rPr>
            </w:pPr>
            <w:r w:rsidRPr="00FF353C">
              <w:rPr>
                <w:lang w:val="en-GB"/>
              </w:rPr>
              <w:t>R0292/C0080</w:t>
            </w:r>
            <w:del w:id="4520" w:author="Author">
              <w:r w:rsidRPr="00FF353C" w:rsidDel="00AF0408">
                <w:rPr>
                  <w:lang w:val="en-GB"/>
                </w:rPr>
                <w:delText>, R0296-R0298/C0080 </w:delText>
              </w:r>
            </w:del>
            <w:r w:rsidRPr="00FF353C">
              <w:rPr>
                <w:lang w:val="en-GB"/>
              </w:rPr>
              <w:t xml:space="preserve"> </w:t>
            </w:r>
          </w:p>
        </w:tc>
        <w:tc>
          <w:tcPr>
            <w:tcW w:w="2844" w:type="dxa"/>
            <w:tcBorders>
              <w:top w:val="single" w:sz="2" w:space="0" w:color="auto"/>
              <w:left w:val="single" w:sz="2" w:space="0" w:color="auto"/>
              <w:bottom w:val="single" w:sz="4" w:space="0" w:color="auto"/>
              <w:right w:val="single" w:sz="2" w:space="0" w:color="auto"/>
            </w:tcBorders>
          </w:tcPr>
          <w:p w14:paraId="4FBF93E5" w14:textId="7B8F04AC" w:rsidR="00A74D54" w:rsidRPr="00FF353C" w:rsidRDefault="00A74D54" w:rsidP="00A74D54">
            <w:pPr>
              <w:pStyle w:val="NormalLeft"/>
              <w:rPr>
                <w:lang w:val="en-GB"/>
              </w:rPr>
            </w:pPr>
            <w:r w:rsidRPr="00FF353C">
              <w:rPr>
                <w:lang w:val="en-GB"/>
              </w:rPr>
              <w:t xml:space="preserve">Absolute value after shock – Gross solvency capital requirement – Equity risk – qualifying infrastructure equities other than corporate equities  </w:t>
            </w:r>
          </w:p>
        </w:tc>
        <w:tc>
          <w:tcPr>
            <w:tcW w:w="4129" w:type="dxa"/>
            <w:tcBorders>
              <w:top w:val="single" w:sz="2" w:space="0" w:color="auto"/>
              <w:left w:val="single" w:sz="2" w:space="0" w:color="auto"/>
              <w:bottom w:val="single" w:sz="4" w:space="0" w:color="auto"/>
              <w:right w:val="single" w:sz="2" w:space="0" w:color="auto"/>
            </w:tcBorders>
          </w:tcPr>
          <w:p w14:paraId="0399A045" w14:textId="72BD83B4" w:rsidR="00A74D54" w:rsidRPr="00FF353C" w:rsidRDefault="00A74D54" w:rsidP="00A74D54">
            <w:pPr>
              <w:pStyle w:val="NormalLeft"/>
              <w:rPr>
                <w:lang w:val="en-GB"/>
              </w:rPr>
            </w:pPr>
            <w:r w:rsidRPr="00FF353C">
              <w:rPr>
                <w:lang w:val="en-GB"/>
              </w:rPr>
              <w:t>This is the gross capital charge for equity risk for each kind of qualifying infrastructure equities</w:t>
            </w:r>
            <w:ins w:id="4521" w:author="Author">
              <w:r w:rsidR="006A640D">
                <w:rPr>
                  <w:lang w:val="en-GB"/>
                </w:rPr>
                <w:t>,</w:t>
              </w:r>
            </w:ins>
            <w:r w:rsidRPr="00FF353C">
              <w:rPr>
                <w:lang w:val="en-GB"/>
              </w:rPr>
              <w:t xml:space="preserve"> other than corporate equities, i.e. before the application of the adjustment for the loss-absorbing capacity of technical provisions.  </w:t>
            </w:r>
          </w:p>
        </w:tc>
      </w:tr>
      <w:tr w:rsidR="00A74D54" w:rsidRPr="00FF353C" w14:paraId="7F216E5F" w14:textId="77777777" w:rsidTr="00B71840">
        <w:trPr>
          <w:gridAfter w:val="1"/>
          <w:wAfter w:w="110" w:type="dxa"/>
        </w:trPr>
        <w:tc>
          <w:tcPr>
            <w:tcW w:w="2203" w:type="dxa"/>
            <w:tcBorders>
              <w:top w:val="single" w:sz="4" w:space="0" w:color="auto"/>
              <w:left w:val="single" w:sz="2" w:space="0" w:color="auto"/>
              <w:bottom w:val="single" w:sz="2" w:space="0" w:color="auto"/>
              <w:right w:val="single" w:sz="2" w:space="0" w:color="auto"/>
            </w:tcBorders>
          </w:tcPr>
          <w:p w14:paraId="7E72B461" w14:textId="13811D94" w:rsidR="00A74D54" w:rsidRPr="00FF353C" w:rsidRDefault="00A74D54" w:rsidP="00A74D54">
            <w:pPr>
              <w:pStyle w:val="NormalCentered"/>
              <w:rPr>
                <w:lang w:val="en-GB"/>
              </w:rPr>
            </w:pPr>
            <w:r w:rsidRPr="00FF353C">
              <w:rPr>
                <w:i/>
                <w:iCs/>
                <w:lang w:val="en-GB"/>
              </w:rPr>
              <w:t>Property risk</w:t>
            </w:r>
          </w:p>
        </w:tc>
        <w:tc>
          <w:tcPr>
            <w:tcW w:w="2844" w:type="dxa"/>
            <w:tcBorders>
              <w:top w:val="single" w:sz="4" w:space="0" w:color="auto"/>
              <w:left w:val="single" w:sz="2" w:space="0" w:color="auto"/>
              <w:bottom w:val="single" w:sz="2" w:space="0" w:color="auto"/>
              <w:right w:val="single" w:sz="2" w:space="0" w:color="auto"/>
            </w:tcBorders>
          </w:tcPr>
          <w:p w14:paraId="117EDC49" w14:textId="77777777" w:rsidR="00A74D54" w:rsidRPr="00FF353C" w:rsidRDefault="00A74D54" w:rsidP="00A74D54">
            <w:pPr>
              <w:pStyle w:val="NormalCentered"/>
              <w:rPr>
                <w:lang w:val="en-GB"/>
              </w:rPr>
            </w:pPr>
          </w:p>
        </w:tc>
        <w:tc>
          <w:tcPr>
            <w:tcW w:w="4129" w:type="dxa"/>
            <w:tcBorders>
              <w:top w:val="single" w:sz="4" w:space="0" w:color="auto"/>
              <w:left w:val="single" w:sz="2" w:space="0" w:color="auto"/>
              <w:bottom w:val="single" w:sz="2" w:space="0" w:color="auto"/>
              <w:right w:val="single" w:sz="2" w:space="0" w:color="auto"/>
            </w:tcBorders>
          </w:tcPr>
          <w:p w14:paraId="4AD5977D" w14:textId="4514BE6C" w:rsidR="00A74D54" w:rsidRPr="00FF353C" w:rsidRDefault="00A74D54" w:rsidP="00A74D54">
            <w:pPr>
              <w:pStyle w:val="NormalCentered"/>
              <w:rPr>
                <w:lang w:val="en-GB"/>
              </w:rPr>
            </w:pPr>
          </w:p>
        </w:tc>
      </w:tr>
      <w:tr w:rsidR="00A74D54" w:rsidRPr="00FF353C" w14:paraId="1A8FA7C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0943C28" w14:textId="32BC06D6" w:rsidR="00A74D54" w:rsidRPr="00FF353C" w:rsidRDefault="00A74D54" w:rsidP="00A74D54">
            <w:pPr>
              <w:pStyle w:val="NormalLeft"/>
              <w:rPr>
                <w:lang w:val="en-GB"/>
              </w:rPr>
            </w:pPr>
            <w:r w:rsidRPr="00FF353C">
              <w:rPr>
                <w:lang w:val="en-GB"/>
              </w:rPr>
              <w:lastRenderedPageBreak/>
              <w:t>R0300/C0020</w:t>
            </w:r>
          </w:p>
        </w:tc>
        <w:tc>
          <w:tcPr>
            <w:tcW w:w="2844" w:type="dxa"/>
            <w:tcBorders>
              <w:top w:val="single" w:sz="2" w:space="0" w:color="auto"/>
              <w:left w:val="single" w:sz="2" w:space="0" w:color="auto"/>
              <w:bottom w:val="single" w:sz="2" w:space="0" w:color="auto"/>
              <w:right w:val="single" w:sz="2" w:space="0" w:color="auto"/>
            </w:tcBorders>
          </w:tcPr>
          <w:p w14:paraId="11D497EF" w14:textId="77777777" w:rsidR="00A74D54" w:rsidRPr="00FF353C" w:rsidRDefault="00A74D54" w:rsidP="00A74D54">
            <w:pPr>
              <w:pStyle w:val="NormalLeft"/>
              <w:rPr>
                <w:lang w:val="en-GB"/>
              </w:rPr>
            </w:pPr>
            <w:r w:rsidRPr="00FF353C">
              <w:rPr>
                <w:lang w:val="en-GB"/>
              </w:rPr>
              <w:t>Initial absolute values before shock — Assets — Property risk</w:t>
            </w:r>
          </w:p>
        </w:tc>
        <w:tc>
          <w:tcPr>
            <w:tcW w:w="4129" w:type="dxa"/>
            <w:tcBorders>
              <w:top w:val="single" w:sz="2" w:space="0" w:color="auto"/>
              <w:left w:val="single" w:sz="2" w:space="0" w:color="auto"/>
              <w:bottom w:val="single" w:sz="2" w:space="0" w:color="auto"/>
              <w:right w:val="single" w:sz="2" w:space="0" w:color="auto"/>
            </w:tcBorders>
          </w:tcPr>
          <w:p w14:paraId="23D577A7" w14:textId="77777777" w:rsidR="00A74D54" w:rsidRPr="00FF353C" w:rsidRDefault="00A74D54" w:rsidP="00A74D54">
            <w:pPr>
              <w:pStyle w:val="NormalLeft"/>
              <w:rPr>
                <w:lang w:val="en-GB"/>
              </w:rPr>
            </w:pPr>
            <w:r w:rsidRPr="00FF353C">
              <w:rPr>
                <w:lang w:val="en-GB"/>
              </w:rPr>
              <w:t>This is the absolute value of the assets sensitive to the property risk.</w:t>
            </w:r>
          </w:p>
          <w:p w14:paraId="4F5C149D" w14:textId="04369AEF"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694329A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4251202" w14:textId="2D55D619" w:rsidR="00A74D54" w:rsidRPr="00FF353C" w:rsidRDefault="00A74D54" w:rsidP="00A74D54">
            <w:pPr>
              <w:pStyle w:val="NormalLeft"/>
              <w:rPr>
                <w:lang w:val="en-GB"/>
              </w:rPr>
            </w:pPr>
            <w:r w:rsidRPr="00FF353C">
              <w:rPr>
                <w:lang w:val="en-GB"/>
              </w:rPr>
              <w:t>R0300/C0030</w:t>
            </w:r>
          </w:p>
        </w:tc>
        <w:tc>
          <w:tcPr>
            <w:tcW w:w="2844" w:type="dxa"/>
            <w:tcBorders>
              <w:top w:val="single" w:sz="2" w:space="0" w:color="auto"/>
              <w:left w:val="single" w:sz="2" w:space="0" w:color="auto"/>
              <w:bottom w:val="single" w:sz="2" w:space="0" w:color="auto"/>
              <w:right w:val="single" w:sz="2" w:space="0" w:color="auto"/>
            </w:tcBorders>
          </w:tcPr>
          <w:p w14:paraId="6D30827B" w14:textId="77777777" w:rsidR="00A74D54" w:rsidRPr="00FF353C" w:rsidRDefault="00A74D54" w:rsidP="00A74D54">
            <w:pPr>
              <w:pStyle w:val="NormalLeft"/>
              <w:rPr>
                <w:lang w:val="en-GB"/>
              </w:rPr>
            </w:pPr>
            <w:r w:rsidRPr="00FF353C">
              <w:rPr>
                <w:lang w:val="en-GB"/>
              </w:rPr>
              <w:t>Initial absolute values before shock — Liabilities — Property risk</w:t>
            </w:r>
          </w:p>
        </w:tc>
        <w:tc>
          <w:tcPr>
            <w:tcW w:w="4129" w:type="dxa"/>
            <w:tcBorders>
              <w:top w:val="single" w:sz="2" w:space="0" w:color="auto"/>
              <w:left w:val="single" w:sz="2" w:space="0" w:color="auto"/>
              <w:bottom w:val="single" w:sz="2" w:space="0" w:color="auto"/>
              <w:right w:val="single" w:sz="2" w:space="0" w:color="auto"/>
            </w:tcBorders>
          </w:tcPr>
          <w:p w14:paraId="790AABE1" w14:textId="77777777" w:rsidR="00A74D54" w:rsidRPr="00FF353C" w:rsidRDefault="00A74D54" w:rsidP="00A74D54">
            <w:pPr>
              <w:pStyle w:val="NormalLeft"/>
              <w:rPr>
                <w:lang w:val="en-GB"/>
              </w:rPr>
            </w:pPr>
            <w:r w:rsidRPr="00FF353C">
              <w:rPr>
                <w:lang w:val="en-GB"/>
              </w:rPr>
              <w:t>This is the value of the liabilities sensitive to the property risk.</w:t>
            </w:r>
          </w:p>
          <w:p w14:paraId="2970D90A" w14:textId="05CA4BF5"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5C5C1D0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0A2B1E8" w14:textId="019C826B" w:rsidR="00A74D54" w:rsidRPr="00FF353C" w:rsidRDefault="00A74D54" w:rsidP="00A74D54">
            <w:pPr>
              <w:pStyle w:val="NormalLeft"/>
              <w:rPr>
                <w:lang w:val="en-GB"/>
              </w:rPr>
            </w:pPr>
            <w:r w:rsidRPr="00FF353C">
              <w:rPr>
                <w:lang w:val="en-GB"/>
              </w:rPr>
              <w:t>R0300/C0040</w:t>
            </w:r>
          </w:p>
        </w:tc>
        <w:tc>
          <w:tcPr>
            <w:tcW w:w="2844" w:type="dxa"/>
            <w:tcBorders>
              <w:top w:val="single" w:sz="2" w:space="0" w:color="auto"/>
              <w:left w:val="single" w:sz="2" w:space="0" w:color="auto"/>
              <w:bottom w:val="single" w:sz="2" w:space="0" w:color="auto"/>
              <w:right w:val="single" w:sz="2" w:space="0" w:color="auto"/>
            </w:tcBorders>
          </w:tcPr>
          <w:p w14:paraId="0C8FE5E1" w14:textId="77777777" w:rsidR="00A74D54" w:rsidRPr="00FF353C" w:rsidRDefault="00A74D54" w:rsidP="00A74D54">
            <w:pPr>
              <w:pStyle w:val="NormalLeft"/>
              <w:rPr>
                <w:lang w:val="en-GB"/>
              </w:rPr>
            </w:pPr>
            <w:r w:rsidRPr="00FF353C">
              <w:rPr>
                <w:lang w:val="en-GB"/>
              </w:rPr>
              <w:t>Absolute values after shock — Assets — Property risk</w:t>
            </w:r>
          </w:p>
        </w:tc>
        <w:tc>
          <w:tcPr>
            <w:tcW w:w="4129" w:type="dxa"/>
            <w:tcBorders>
              <w:top w:val="single" w:sz="2" w:space="0" w:color="auto"/>
              <w:left w:val="single" w:sz="2" w:space="0" w:color="auto"/>
              <w:bottom w:val="single" w:sz="2" w:space="0" w:color="auto"/>
              <w:right w:val="single" w:sz="2" w:space="0" w:color="auto"/>
            </w:tcBorders>
          </w:tcPr>
          <w:p w14:paraId="07729EFD" w14:textId="77777777" w:rsidR="00A74D54" w:rsidRPr="00FF353C" w:rsidRDefault="00A74D54" w:rsidP="00A74D54">
            <w:pPr>
              <w:pStyle w:val="NormalLeft"/>
              <w:rPr>
                <w:lang w:val="en-GB"/>
              </w:rPr>
            </w:pPr>
            <w:r w:rsidRPr="00FF353C">
              <w:rPr>
                <w:lang w:val="en-GB"/>
              </w:rPr>
              <w:t>This is the absolute value of the assets sensitive to property risk charge, after the property shock.</w:t>
            </w:r>
          </w:p>
          <w:p w14:paraId="534A16DE" w14:textId="20458192"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184FF51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4D1D82D" w14:textId="778CB52C" w:rsidR="00A74D54" w:rsidRPr="00FF353C" w:rsidRDefault="00A74D54" w:rsidP="00A74D54">
            <w:pPr>
              <w:pStyle w:val="NormalLeft"/>
              <w:rPr>
                <w:lang w:val="en-GB"/>
              </w:rPr>
            </w:pPr>
            <w:r w:rsidRPr="00FF353C">
              <w:rPr>
                <w:lang w:val="en-GB"/>
              </w:rPr>
              <w:t>R0300/C0050</w:t>
            </w:r>
          </w:p>
        </w:tc>
        <w:tc>
          <w:tcPr>
            <w:tcW w:w="2844" w:type="dxa"/>
            <w:tcBorders>
              <w:top w:val="single" w:sz="2" w:space="0" w:color="auto"/>
              <w:left w:val="single" w:sz="2" w:space="0" w:color="auto"/>
              <w:bottom w:val="single" w:sz="2" w:space="0" w:color="auto"/>
              <w:right w:val="single" w:sz="2" w:space="0" w:color="auto"/>
            </w:tcBorders>
          </w:tcPr>
          <w:p w14:paraId="115F1942" w14:textId="77777777" w:rsidR="00A74D54" w:rsidRPr="00FF353C" w:rsidRDefault="00A74D54" w:rsidP="00A74D54">
            <w:pPr>
              <w:pStyle w:val="NormalLeft"/>
              <w:rPr>
                <w:lang w:val="en-GB"/>
              </w:rPr>
            </w:pPr>
            <w:r w:rsidRPr="00FF353C">
              <w:rPr>
                <w:lang w:val="en-GB"/>
              </w:rPr>
              <w:t>Absolute values after shock — Liabilities (after the loss absorbing capacity of technical provisions) — Property risk</w:t>
            </w:r>
          </w:p>
        </w:tc>
        <w:tc>
          <w:tcPr>
            <w:tcW w:w="4129" w:type="dxa"/>
            <w:tcBorders>
              <w:top w:val="single" w:sz="2" w:space="0" w:color="auto"/>
              <w:left w:val="single" w:sz="2" w:space="0" w:color="auto"/>
              <w:bottom w:val="single" w:sz="2" w:space="0" w:color="auto"/>
              <w:right w:val="single" w:sz="2" w:space="0" w:color="auto"/>
            </w:tcBorders>
          </w:tcPr>
          <w:p w14:paraId="0858A377" w14:textId="77777777" w:rsidR="00A74D54" w:rsidRPr="00FF353C" w:rsidRDefault="00A74D54" w:rsidP="00A74D54">
            <w:pPr>
              <w:pStyle w:val="NormalLeft"/>
              <w:rPr>
                <w:lang w:val="en-GB"/>
              </w:rPr>
            </w:pPr>
            <w:r w:rsidRPr="00FF353C">
              <w:rPr>
                <w:lang w:val="en-GB"/>
              </w:rPr>
              <w:t>This is the absolute value of the liabilities underlying property risk charge, after the property shock and after the loss absorbing capacity of technical provisions.</w:t>
            </w:r>
          </w:p>
          <w:p w14:paraId="4B83BF55" w14:textId="57764DB9"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5F240D0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E79A189" w14:textId="136155CA" w:rsidR="00A74D54" w:rsidRPr="00FF353C" w:rsidRDefault="00A74D54" w:rsidP="00A74D54">
            <w:pPr>
              <w:pStyle w:val="NormalLeft"/>
              <w:rPr>
                <w:lang w:val="en-GB"/>
              </w:rPr>
            </w:pPr>
            <w:r w:rsidRPr="00FF353C">
              <w:rPr>
                <w:lang w:val="en-GB"/>
              </w:rPr>
              <w:t>R0300/C0060</w:t>
            </w:r>
          </w:p>
        </w:tc>
        <w:tc>
          <w:tcPr>
            <w:tcW w:w="2844" w:type="dxa"/>
            <w:tcBorders>
              <w:top w:val="single" w:sz="2" w:space="0" w:color="auto"/>
              <w:left w:val="single" w:sz="2" w:space="0" w:color="auto"/>
              <w:bottom w:val="single" w:sz="2" w:space="0" w:color="auto"/>
              <w:right w:val="single" w:sz="2" w:space="0" w:color="auto"/>
            </w:tcBorders>
          </w:tcPr>
          <w:p w14:paraId="2B36D120" w14:textId="77777777" w:rsidR="00A74D54" w:rsidRPr="00FF353C" w:rsidRDefault="00A74D54" w:rsidP="00A74D54">
            <w:pPr>
              <w:pStyle w:val="NormalLeft"/>
              <w:rPr>
                <w:lang w:val="en-GB"/>
              </w:rPr>
            </w:pPr>
            <w:r w:rsidRPr="00FF353C">
              <w:rPr>
                <w:lang w:val="en-GB"/>
              </w:rPr>
              <w:t>Absolute value after shock — Net solvency capital requirement — property risk</w:t>
            </w:r>
          </w:p>
        </w:tc>
        <w:tc>
          <w:tcPr>
            <w:tcW w:w="4129" w:type="dxa"/>
            <w:tcBorders>
              <w:top w:val="single" w:sz="2" w:space="0" w:color="auto"/>
              <w:left w:val="single" w:sz="2" w:space="0" w:color="auto"/>
              <w:bottom w:val="single" w:sz="2" w:space="0" w:color="auto"/>
              <w:right w:val="single" w:sz="2" w:space="0" w:color="auto"/>
            </w:tcBorders>
          </w:tcPr>
          <w:p w14:paraId="71016F9F" w14:textId="0632C1AF" w:rsidR="00A74D54" w:rsidRPr="00FF353C" w:rsidRDefault="00A74D54" w:rsidP="00A74D54">
            <w:pPr>
              <w:pStyle w:val="NormalLeft"/>
              <w:rPr>
                <w:lang w:val="en-GB"/>
              </w:rPr>
            </w:pPr>
            <w:r w:rsidRPr="00FF353C">
              <w:rPr>
                <w:lang w:val="en-GB"/>
              </w:rPr>
              <w:t>This is the net capital charge for property risk, after adjustment for the loss absorbing capacity of technical provisions.</w:t>
            </w:r>
          </w:p>
        </w:tc>
      </w:tr>
      <w:tr w:rsidR="00A74D54" w:rsidRPr="00FF353C" w14:paraId="5DBDD56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515103A" w14:textId="2220C1FF" w:rsidR="00A74D54" w:rsidRPr="00FF353C" w:rsidRDefault="00A74D54" w:rsidP="00A74D54">
            <w:pPr>
              <w:pStyle w:val="NormalLeft"/>
              <w:rPr>
                <w:lang w:val="en-GB"/>
              </w:rPr>
            </w:pPr>
            <w:r w:rsidRPr="00FF353C">
              <w:rPr>
                <w:lang w:val="en-GB"/>
              </w:rPr>
              <w:t>R0300/C0070</w:t>
            </w:r>
          </w:p>
        </w:tc>
        <w:tc>
          <w:tcPr>
            <w:tcW w:w="2844" w:type="dxa"/>
            <w:tcBorders>
              <w:top w:val="single" w:sz="2" w:space="0" w:color="auto"/>
              <w:left w:val="single" w:sz="2" w:space="0" w:color="auto"/>
              <w:bottom w:val="single" w:sz="2" w:space="0" w:color="auto"/>
              <w:right w:val="single" w:sz="2" w:space="0" w:color="auto"/>
            </w:tcBorders>
          </w:tcPr>
          <w:p w14:paraId="141C4183" w14:textId="77777777" w:rsidR="00A74D54" w:rsidRPr="00FF353C" w:rsidRDefault="00A74D54" w:rsidP="00A74D54">
            <w:pPr>
              <w:pStyle w:val="NormalLeft"/>
              <w:rPr>
                <w:lang w:val="en-GB"/>
              </w:rPr>
            </w:pPr>
            <w:r w:rsidRPr="00FF353C">
              <w:rPr>
                <w:lang w:val="en-GB"/>
              </w:rPr>
              <w:t>Absolute values after shock — Liabilities (before the loss absorbing capacity of technical provisions) — property risk</w:t>
            </w:r>
          </w:p>
        </w:tc>
        <w:tc>
          <w:tcPr>
            <w:tcW w:w="4129" w:type="dxa"/>
            <w:tcBorders>
              <w:top w:val="single" w:sz="2" w:space="0" w:color="auto"/>
              <w:left w:val="single" w:sz="2" w:space="0" w:color="auto"/>
              <w:bottom w:val="single" w:sz="2" w:space="0" w:color="auto"/>
              <w:right w:val="single" w:sz="2" w:space="0" w:color="auto"/>
            </w:tcBorders>
          </w:tcPr>
          <w:p w14:paraId="1B09FA29" w14:textId="77777777" w:rsidR="00A74D54" w:rsidRPr="00FF353C" w:rsidRDefault="00A74D54" w:rsidP="00A74D54">
            <w:pPr>
              <w:pStyle w:val="NormalLeft"/>
              <w:rPr>
                <w:lang w:val="en-GB"/>
              </w:rPr>
            </w:pPr>
            <w:r w:rsidRPr="00FF353C">
              <w:rPr>
                <w:lang w:val="en-GB"/>
              </w:rPr>
              <w:t>This is the absolute value of the liabilities underlying property risk charge, after the property shock but before the loss absorbing capacity of technical provisions.</w:t>
            </w:r>
          </w:p>
          <w:p w14:paraId="68CEB9E1" w14:textId="2F07DA82"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200F8C9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6B113D4" w14:textId="1627F9A4" w:rsidR="00A74D54" w:rsidRPr="00FF353C" w:rsidRDefault="00A74D54" w:rsidP="00A74D54">
            <w:pPr>
              <w:pStyle w:val="NormalLeft"/>
              <w:rPr>
                <w:lang w:val="en-GB"/>
              </w:rPr>
            </w:pPr>
            <w:r w:rsidRPr="00FF353C">
              <w:rPr>
                <w:lang w:val="en-GB"/>
              </w:rPr>
              <w:t>R0300/C0080</w:t>
            </w:r>
          </w:p>
        </w:tc>
        <w:tc>
          <w:tcPr>
            <w:tcW w:w="2844" w:type="dxa"/>
            <w:tcBorders>
              <w:top w:val="single" w:sz="2" w:space="0" w:color="auto"/>
              <w:left w:val="single" w:sz="2" w:space="0" w:color="auto"/>
              <w:bottom w:val="single" w:sz="2" w:space="0" w:color="auto"/>
              <w:right w:val="single" w:sz="2" w:space="0" w:color="auto"/>
            </w:tcBorders>
          </w:tcPr>
          <w:p w14:paraId="6252A16D" w14:textId="77777777" w:rsidR="00A74D54" w:rsidRPr="00FF353C" w:rsidRDefault="00A74D54" w:rsidP="00A74D54">
            <w:pPr>
              <w:pStyle w:val="NormalLeft"/>
              <w:rPr>
                <w:lang w:val="en-GB"/>
              </w:rPr>
            </w:pPr>
            <w:r w:rsidRPr="00FF353C">
              <w:rPr>
                <w:lang w:val="en-GB"/>
              </w:rPr>
              <w:t>Absolute value after shock — Gross solvency capital requirement — Property risk</w:t>
            </w:r>
          </w:p>
        </w:tc>
        <w:tc>
          <w:tcPr>
            <w:tcW w:w="4129" w:type="dxa"/>
            <w:tcBorders>
              <w:top w:val="single" w:sz="2" w:space="0" w:color="auto"/>
              <w:left w:val="single" w:sz="2" w:space="0" w:color="auto"/>
              <w:bottom w:val="single" w:sz="2" w:space="0" w:color="auto"/>
              <w:right w:val="single" w:sz="2" w:space="0" w:color="auto"/>
            </w:tcBorders>
          </w:tcPr>
          <w:p w14:paraId="1707C4A4" w14:textId="717FCC5C" w:rsidR="00A74D54" w:rsidRPr="00FF353C" w:rsidRDefault="00A74D54" w:rsidP="00A74D54">
            <w:pPr>
              <w:pStyle w:val="NormalLeft"/>
              <w:rPr>
                <w:lang w:val="en-GB"/>
              </w:rPr>
            </w:pPr>
            <w:r w:rsidRPr="00FF353C">
              <w:rPr>
                <w:lang w:val="en-GB"/>
              </w:rPr>
              <w:t>This is the gross capital charge for property risk, i.e. before the loss absorbing capacity of technical provisions.</w:t>
            </w:r>
          </w:p>
        </w:tc>
      </w:tr>
      <w:tr w:rsidR="00A74D54" w:rsidRPr="00FF353C" w14:paraId="4F3F437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F913B80" w14:textId="728EB9BD" w:rsidR="00A74D54" w:rsidRPr="00FF353C" w:rsidRDefault="00A74D54" w:rsidP="00A74D54">
            <w:pPr>
              <w:pStyle w:val="NormalCentered"/>
              <w:rPr>
                <w:lang w:val="en-GB"/>
              </w:rPr>
            </w:pPr>
            <w:r w:rsidRPr="00FF353C">
              <w:rPr>
                <w:i/>
                <w:iCs/>
                <w:lang w:val="en-GB"/>
              </w:rPr>
              <w:t>Spread risk</w:t>
            </w:r>
          </w:p>
        </w:tc>
        <w:tc>
          <w:tcPr>
            <w:tcW w:w="2844" w:type="dxa"/>
            <w:tcBorders>
              <w:top w:val="single" w:sz="2" w:space="0" w:color="auto"/>
              <w:left w:val="single" w:sz="2" w:space="0" w:color="auto"/>
              <w:bottom w:val="single" w:sz="2" w:space="0" w:color="auto"/>
              <w:right w:val="single" w:sz="2" w:space="0" w:color="auto"/>
            </w:tcBorders>
          </w:tcPr>
          <w:p w14:paraId="51A44B48" w14:textId="77777777" w:rsidR="00A74D54" w:rsidRPr="00FF353C" w:rsidRDefault="00A74D54" w:rsidP="00A74D54">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26E8E253" w14:textId="561277A0" w:rsidR="00A74D54" w:rsidRPr="00FF353C" w:rsidRDefault="00A74D54" w:rsidP="00A74D54">
            <w:pPr>
              <w:pStyle w:val="NormalCentered"/>
              <w:rPr>
                <w:lang w:val="en-GB"/>
              </w:rPr>
            </w:pPr>
          </w:p>
        </w:tc>
      </w:tr>
      <w:tr w:rsidR="00A74D54" w:rsidRPr="00FF353C" w14:paraId="6663051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90C5113" w14:textId="22C7CCB2" w:rsidR="00A74D54" w:rsidRPr="00FF353C" w:rsidRDefault="00A74D54" w:rsidP="00A74D54">
            <w:pPr>
              <w:pStyle w:val="NormalLeft"/>
              <w:rPr>
                <w:lang w:val="en-GB"/>
              </w:rPr>
            </w:pPr>
            <w:r w:rsidRPr="00FF353C">
              <w:rPr>
                <w:lang w:val="en-GB"/>
              </w:rPr>
              <w:t>R0400/C0060</w:t>
            </w:r>
          </w:p>
        </w:tc>
        <w:tc>
          <w:tcPr>
            <w:tcW w:w="2844" w:type="dxa"/>
            <w:tcBorders>
              <w:top w:val="single" w:sz="2" w:space="0" w:color="auto"/>
              <w:left w:val="single" w:sz="2" w:space="0" w:color="auto"/>
              <w:bottom w:val="single" w:sz="2" w:space="0" w:color="auto"/>
              <w:right w:val="single" w:sz="2" w:space="0" w:color="auto"/>
            </w:tcBorders>
          </w:tcPr>
          <w:p w14:paraId="788F10C1" w14:textId="77777777" w:rsidR="00A74D54" w:rsidRPr="00FF353C" w:rsidRDefault="00A74D54" w:rsidP="00A74D54">
            <w:pPr>
              <w:pStyle w:val="NormalLeft"/>
              <w:rPr>
                <w:lang w:val="en-GB"/>
              </w:rPr>
            </w:pPr>
            <w:r w:rsidRPr="00FF353C">
              <w:rPr>
                <w:lang w:val="en-GB"/>
              </w:rPr>
              <w:t>Absolute value after shock — Net solvency capital requirement — spread risk</w:t>
            </w:r>
          </w:p>
        </w:tc>
        <w:tc>
          <w:tcPr>
            <w:tcW w:w="4129" w:type="dxa"/>
            <w:tcBorders>
              <w:top w:val="single" w:sz="2" w:space="0" w:color="auto"/>
              <w:left w:val="single" w:sz="2" w:space="0" w:color="auto"/>
              <w:bottom w:val="single" w:sz="2" w:space="0" w:color="auto"/>
              <w:right w:val="single" w:sz="2" w:space="0" w:color="auto"/>
            </w:tcBorders>
          </w:tcPr>
          <w:p w14:paraId="2382A790" w14:textId="05C00219" w:rsidR="00A74D54" w:rsidRPr="00FF353C" w:rsidRDefault="00A74D54" w:rsidP="00A74D54">
            <w:pPr>
              <w:pStyle w:val="NormalLeft"/>
              <w:rPr>
                <w:lang w:val="en-GB"/>
              </w:rPr>
            </w:pPr>
            <w:r w:rsidRPr="00FF353C">
              <w:rPr>
                <w:lang w:val="en-GB"/>
              </w:rPr>
              <w:t>This is the net capital charge for spread risk, after adjustment for the loss absorbing capacity of technical provisions.</w:t>
            </w:r>
          </w:p>
        </w:tc>
      </w:tr>
      <w:tr w:rsidR="00A74D54" w:rsidRPr="00FF353C" w14:paraId="065BF19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FC6617F" w14:textId="3E982FA1" w:rsidR="00A74D54" w:rsidRPr="00FF353C" w:rsidRDefault="00A74D54" w:rsidP="00A74D54">
            <w:pPr>
              <w:pStyle w:val="NormalLeft"/>
              <w:rPr>
                <w:lang w:val="en-GB"/>
              </w:rPr>
            </w:pPr>
            <w:r w:rsidRPr="00FF353C">
              <w:rPr>
                <w:lang w:val="en-GB"/>
              </w:rPr>
              <w:lastRenderedPageBreak/>
              <w:t>R0400/C0080</w:t>
            </w:r>
          </w:p>
        </w:tc>
        <w:tc>
          <w:tcPr>
            <w:tcW w:w="2844" w:type="dxa"/>
            <w:tcBorders>
              <w:top w:val="single" w:sz="2" w:space="0" w:color="auto"/>
              <w:left w:val="single" w:sz="2" w:space="0" w:color="auto"/>
              <w:bottom w:val="single" w:sz="2" w:space="0" w:color="auto"/>
              <w:right w:val="single" w:sz="2" w:space="0" w:color="auto"/>
            </w:tcBorders>
          </w:tcPr>
          <w:p w14:paraId="78973CCB" w14:textId="77777777" w:rsidR="00A74D54" w:rsidRPr="00FF353C" w:rsidRDefault="00A74D54" w:rsidP="00A74D54">
            <w:pPr>
              <w:pStyle w:val="NormalLeft"/>
              <w:rPr>
                <w:lang w:val="en-GB"/>
              </w:rPr>
            </w:pPr>
            <w:r w:rsidRPr="00FF353C">
              <w:rPr>
                <w:lang w:val="en-GB"/>
              </w:rPr>
              <w:t>Absolute value after shock — Gross solvency capital requirement — spread risk</w:t>
            </w:r>
          </w:p>
        </w:tc>
        <w:tc>
          <w:tcPr>
            <w:tcW w:w="4129" w:type="dxa"/>
            <w:tcBorders>
              <w:top w:val="single" w:sz="2" w:space="0" w:color="auto"/>
              <w:left w:val="single" w:sz="2" w:space="0" w:color="auto"/>
              <w:bottom w:val="single" w:sz="2" w:space="0" w:color="auto"/>
              <w:right w:val="single" w:sz="2" w:space="0" w:color="auto"/>
            </w:tcBorders>
          </w:tcPr>
          <w:p w14:paraId="5D043B18" w14:textId="06A9A195" w:rsidR="00A74D54" w:rsidRPr="00FF353C" w:rsidRDefault="00A74D54" w:rsidP="00A74D54">
            <w:pPr>
              <w:pStyle w:val="NormalLeft"/>
              <w:rPr>
                <w:lang w:val="en-GB"/>
              </w:rPr>
            </w:pPr>
            <w:r w:rsidRPr="00FF353C">
              <w:rPr>
                <w:lang w:val="en-GB"/>
              </w:rPr>
              <w:t>This is the gross capital charge for spread risk, before the loss absorbing capacity of technical provisions.</w:t>
            </w:r>
          </w:p>
        </w:tc>
      </w:tr>
      <w:tr w:rsidR="00A74D54" w:rsidRPr="00FF353C" w14:paraId="5DC4781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05020F3" w14:textId="474D82C8" w:rsidR="00A74D54" w:rsidRPr="00FF353C" w:rsidRDefault="00A74D54" w:rsidP="00A74D54">
            <w:pPr>
              <w:pStyle w:val="NormalLeft"/>
              <w:rPr>
                <w:lang w:val="en-GB"/>
              </w:rPr>
            </w:pPr>
            <w:r w:rsidRPr="00FF353C">
              <w:rPr>
                <w:lang w:val="en-GB"/>
              </w:rPr>
              <w:t>R0410/C0020</w:t>
            </w:r>
          </w:p>
        </w:tc>
        <w:tc>
          <w:tcPr>
            <w:tcW w:w="2844" w:type="dxa"/>
            <w:tcBorders>
              <w:top w:val="single" w:sz="2" w:space="0" w:color="auto"/>
              <w:left w:val="single" w:sz="2" w:space="0" w:color="auto"/>
              <w:bottom w:val="single" w:sz="2" w:space="0" w:color="auto"/>
              <w:right w:val="single" w:sz="2" w:space="0" w:color="auto"/>
            </w:tcBorders>
          </w:tcPr>
          <w:p w14:paraId="6D0CBDC0" w14:textId="77777777" w:rsidR="00A74D54" w:rsidRPr="00FF353C" w:rsidRDefault="00A74D54" w:rsidP="00A74D54">
            <w:pPr>
              <w:pStyle w:val="NormalLeft"/>
              <w:rPr>
                <w:lang w:val="en-GB"/>
              </w:rPr>
            </w:pPr>
            <w:r w:rsidRPr="00FF353C">
              <w:rPr>
                <w:lang w:val="en-GB"/>
              </w:rPr>
              <w:t>Initial absolute values before shock — Assets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1CD866CA" w14:textId="77777777" w:rsidR="00A74D54" w:rsidRPr="00FF353C" w:rsidRDefault="00A74D54" w:rsidP="00A74D54">
            <w:pPr>
              <w:pStyle w:val="NormalLeft"/>
              <w:rPr>
                <w:lang w:val="en-GB"/>
              </w:rPr>
            </w:pPr>
            <w:r w:rsidRPr="00FF353C">
              <w:rPr>
                <w:lang w:val="en-GB"/>
              </w:rPr>
              <w:t>This is the absolute value of the assets sensitive to the spread risk on bonds and loans.</w:t>
            </w:r>
          </w:p>
          <w:p w14:paraId="34EC068F" w14:textId="6C278747"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106B731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540B40B" w14:textId="59AE180A" w:rsidR="00A74D54" w:rsidRPr="00FF353C" w:rsidRDefault="00A74D54" w:rsidP="00A74D54">
            <w:pPr>
              <w:pStyle w:val="NormalLeft"/>
              <w:rPr>
                <w:lang w:val="en-GB"/>
              </w:rPr>
            </w:pPr>
            <w:r w:rsidRPr="00FF353C">
              <w:rPr>
                <w:lang w:val="en-GB"/>
              </w:rPr>
              <w:t>R0410/C0030</w:t>
            </w:r>
          </w:p>
        </w:tc>
        <w:tc>
          <w:tcPr>
            <w:tcW w:w="2844" w:type="dxa"/>
            <w:tcBorders>
              <w:top w:val="single" w:sz="2" w:space="0" w:color="auto"/>
              <w:left w:val="single" w:sz="2" w:space="0" w:color="auto"/>
              <w:bottom w:val="single" w:sz="2" w:space="0" w:color="auto"/>
              <w:right w:val="single" w:sz="2" w:space="0" w:color="auto"/>
            </w:tcBorders>
          </w:tcPr>
          <w:p w14:paraId="2E47FD16" w14:textId="77777777" w:rsidR="00A74D54" w:rsidRPr="00FF353C" w:rsidRDefault="00A74D54" w:rsidP="00A74D54">
            <w:pPr>
              <w:pStyle w:val="NormalLeft"/>
              <w:rPr>
                <w:lang w:val="en-GB"/>
              </w:rPr>
            </w:pPr>
            <w:r w:rsidRPr="00FF353C">
              <w:rPr>
                <w:lang w:val="en-GB"/>
              </w:rPr>
              <w:t>Initial absolute values before shock — Liabilities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1AC50ED5" w14:textId="77777777" w:rsidR="00A74D54" w:rsidRPr="00FF353C" w:rsidRDefault="00A74D54" w:rsidP="00A74D54">
            <w:pPr>
              <w:pStyle w:val="NormalLeft"/>
              <w:rPr>
                <w:lang w:val="en-GB"/>
              </w:rPr>
            </w:pPr>
            <w:r w:rsidRPr="00FF353C">
              <w:rPr>
                <w:lang w:val="en-GB"/>
              </w:rPr>
              <w:t>This is the absolute value of the liabilities sensitive to the spread risk on bonds and loans.</w:t>
            </w:r>
          </w:p>
          <w:p w14:paraId="14D6D30E" w14:textId="6619590A"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632E2B6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52BEDC4" w14:textId="38290541" w:rsidR="00A74D54" w:rsidRPr="00FF353C" w:rsidRDefault="00A74D54" w:rsidP="00A74D54">
            <w:pPr>
              <w:pStyle w:val="NormalLeft"/>
              <w:rPr>
                <w:lang w:val="en-GB"/>
              </w:rPr>
            </w:pPr>
            <w:r w:rsidRPr="00FF353C">
              <w:rPr>
                <w:lang w:val="en-GB"/>
              </w:rPr>
              <w:t>R0410/C0040</w:t>
            </w:r>
          </w:p>
        </w:tc>
        <w:tc>
          <w:tcPr>
            <w:tcW w:w="2844" w:type="dxa"/>
            <w:tcBorders>
              <w:top w:val="single" w:sz="2" w:space="0" w:color="auto"/>
              <w:left w:val="single" w:sz="2" w:space="0" w:color="auto"/>
              <w:bottom w:val="single" w:sz="2" w:space="0" w:color="auto"/>
              <w:right w:val="single" w:sz="2" w:space="0" w:color="auto"/>
            </w:tcBorders>
          </w:tcPr>
          <w:p w14:paraId="014D1D99" w14:textId="77777777" w:rsidR="00A74D54" w:rsidRPr="00FF353C" w:rsidRDefault="00A74D54" w:rsidP="00A74D54">
            <w:pPr>
              <w:pStyle w:val="NormalLeft"/>
              <w:rPr>
                <w:lang w:val="en-GB"/>
              </w:rPr>
            </w:pPr>
            <w:r w:rsidRPr="00FF353C">
              <w:rPr>
                <w:lang w:val="en-GB"/>
              </w:rPr>
              <w:t>Absolute values after shock — Assets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06751C33" w14:textId="77777777" w:rsidR="00A74D54" w:rsidRPr="00FF353C" w:rsidRDefault="00A74D54" w:rsidP="00A74D54">
            <w:pPr>
              <w:pStyle w:val="NormalLeft"/>
              <w:rPr>
                <w:lang w:val="en-GB"/>
              </w:rPr>
            </w:pPr>
            <w:r w:rsidRPr="00FF353C">
              <w:rPr>
                <w:lang w:val="en-GB"/>
              </w:rPr>
              <w:t>This is the absolute value of the assets sensitive to the spread risk on bonds and loans, after the shock.</w:t>
            </w:r>
          </w:p>
          <w:p w14:paraId="55C78B0C" w14:textId="1DC08898"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4090481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D42DE8F" w14:textId="420E9985" w:rsidR="00A74D54" w:rsidRPr="00FF353C" w:rsidRDefault="00A74D54" w:rsidP="00A74D54">
            <w:pPr>
              <w:pStyle w:val="NormalLeft"/>
              <w:rPr>
                <w:lang w:val="en-GB"/>
              </w:rPr>
            </w:pPr>
            <w:r w:rsidRPr="00FF353C">
              <w:rPr>
                <w:lang w:val="en-GB"/>
              </w:rPr>
              <w:t>R0410/C0050</w:t>
            </w:r>
          </w:p>
        </w:tc>
        <w:tc>
          <w:tcPr>
            <w:tcW w:w="2844" w:type="dxa"/>
            <w:tcBorders>
              <w:top w:val="single" w:sz="2" w:space="0" w:color="auto"/>
              <w:left w:val="single" w:sz="2" w:space="0" w:color="auto"/>
              <w:bottom w:val="single" w:sz="2" w:space="0" w:color="auto"/>
              <w:right w:val="single" w:sz="2" w:space="0" w:color="auto"/>
            </w:tcBorders>
          </w:tcPr>
          <w:p w14:paraId="0961083E" w14:textId="77777777" w:rsidR="00A74D54" w:rsidRPr="00FF353C" w:rsidRDefault="00A74D54" w:rsidP="00A74D54">
            <w:pPr>
              <w:pStyle w:val="NormalLeft"/>
              <w:rPr>
                <w:lang w:val="en-GB"/>
              </w:rPr>
            </w:pPr>
            <w:r w:rsidRPr="00FF353C">
              <w:rPr>
                <w:lang w:val="en-GB"/>
              </w:rPr>
              <w:t>Absolute values after shock — Liabilities (after the loss absorbing capacity of technical provisions)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6A85E266" w14:textId="77777777" w:rsidR="00A74D54" w:rsidRPr="00FF353C" w:rsidRDefault="00A74D54" w:rsidP="00A74D54">
            <w:pPr>
              <w:pStyle w:val="NormalLeft"/>
              <w:rPr>
                <w:lang w:val="en-GB"/>
              </w:rPr>
            </w:pPr>
            <w:r w:rsidRPr="00FF353C">
              <w:rPr>
                <w:lang w:val="en-GB"/>
              </w:rPr>
              <w:t>This is the absolute value of the liabilities underlying the spread risk charge for bonds and loans, after the shock and after the loss absorbing capacity of technical provisions.</w:t>
            </w:r>
          </w:p>
          <w:p w14:paraId="2D4B65E2" w14:textId="7D9F0ADA"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443EE8D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A2BAFDD" w14:textId="50AC6977" w:rsidR="00A74D54" w:rsidRPr="00FF353C" w:rsidRDefault="00A74D54" w:rsidP="00A74D54">
            <w:pPr>
              <w:pStyle w:val="NormalLeft"/>
              <w:rPr>
                <w:lang w:val="en-GB"/>
              </w:rPr>
            </w:pPr>
            <w:r w:rsidRPr="00FF353C">
              <w:rPr>
                <w:lang w:val="en-GB"/>
              </w:rPr>
              <w:t>R0410/C0060</w:t>
            </w:r>
          </w:p>
        </w:tc>
        <w:tc>
          <w:tcPr>
            <w:tcW w:w="2844" w:type="dxa"/>
            <w:tcBorders>
              <w:top w:val="single" w:sz="2" w:space="0" w:color="auto"/>
              <w:left w:val="single" w:sz="2" w:space="0" w:color="auto"/>
              <w:bottom w:val="single" w:sz="2" w:space="0" w:color="auto"/>
              <w:right w:val="single" w:sz="2" w:space="0" w:color="auto"/>
            </w:tcBorders>
          </w:tcPr>
          <w:p w14:paraId="7906B2FC" w14:textId="77777777" w:rsidR="00A74D54" w:rsidRPr="00FF353C" w:rsidRDefault="00A74D54" w:rsidP="00A74D54">
            <w:pPr>
              <w:pStyle w:val="NormalLeft"/>
              <w:rPr>
                <w:lang w:val="en-GB"/>
              </w:rPr>
            </w:pPr>
            <w:r w:rsidRPr="00FF353C">
              <w:rPr>
                <w:lang w:val="en-GB"/>
              </w:rPr>
              <w:t>Absolute value after shock — Net solvency capital requirement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110D5793" w14:textId="77777777" w:rsidR="00A74D54" w:rsidRPr="00FF353C" w:rsidRDefault="00A74D54" w:rsidP="00A74D54">
            <w:pPr>
              <w:pStyle w:val="NormalLeft"/>
              <w:rPr>
                <w:lang w:val="en-GB"/>
              </w:rPr>
            </w:pPr>
            <w:r w:rsidRPr="00FF353C">
              <w:rPr>
                <w:lang w:val="en-GB"/>
              </w:rPr>
              <w:t>This is the net capital charge for spread risk on bonds and loans, after adjustment for the loss absorbing capacity of technical provisions.</w:t>
            </w:r>
          </w:p>
          <w:p w14:paraId="47E556C7" w14:textId="3C458DCD" w:rsidR="00A74D54" w:rsidRPr="00FF353C" w:rsidRDefault="00A74D54" w:rsidP="00A74D54">
            <w:pPr>
              <w:pStyle w:val="NormalLeft"/>
              <w:rPr>
                <w:lang w:val="en-GB"/>
              </w:rPr>
            </w:pPr>
            <w:r w:rsidRPr="00FF353C">
              <w:rPr>
                <w:lang w:val="en-GB"/>
              </w:rPr>
              <w:t>If R001</w:t>
            </w:r>
            <w:del w:id="4522" w:author="Author">
              <w:r w:rsidRPr="00FF353C" w:rsidDel="00516E15">
                <w:rPr>
                  <w:lang w:val="en-GB"/>
                </w:rPr>
                <w:delText>0</w:delText>
              </w:r>
            </w:del>
            <w:ins w:id="4523" w:author="Author">
              <w:r w:rsidRPr="00FF353C">
                <w:rPr>
                  <w:lang w:val="en-GB"/>
                </w:rPr>
                <w:t>2</w:t>
              </w:r>
            </w:ins>
            <w:r w:rsidRPr="00FF353C">
              <w:rPr>
                <w:lang w:val="en-GB"/>
              </w:rPr>
              <w:t>/C0010 = 1</w:t>
            </w:r>
            <w:ins w:id="4524" w:author="Author">
              <w:r w:rsidRPr="00FF353C">
                <w:rPr>
                  <w:lang w:val="en-GB"/>
                </w:rPr>
                <w:t xml:space="preserve"> and/or 2</w:t>
              </w:r>
            </w:ins>
            <w:r w:rsidRPr="00FF353C">
              <w:rPr>
                <w:lang w:val="en-GB"/>
              </w:rPr>
              <w:t>, this item represents the net solvency capital requirement for spread risk — bonds and loans, calculated using simplifications</w:t>
            </w:r>
          </w:p>
        </w:tc>
      </w:tr>
      <w:tr w:rsidR="00A74D54" w:rsidRPr="00FF353C" w14:paraId="35DD3D1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C780E39" w14:textId="20A39595" w:rsidR="00A74D54" w:rsidRPr="00FF353C" w:rsidRDefault="00A74D54" w:rsidP="00A74D54">
            <w:pPr>
              <w:pStyle w:val="NormalLeft"/>
              <w:rPr>
                <w:lang w:val="en-GB"/>
              </w:rPr>
            </w:pPr>
            <w:r w:rsidRPr="00FF353C">
              <w:rPr>
                <w:lang w:val="en-GB"/>
              </w:rPr>
              <w:t>R0410/C0070</w:t>
            </w:r>
          </w:p>
        </w:tc>
        <w:tc>
          <w:tcPr>
            <w:tcW w:w="2844" w:type="dxa"/>
            <w:tcBorders>
              <w:top w:val="single" w:sz="2" w:space="0" w:color="auto"/>
              <w:left w:val="single" w:sz="2" w:space="0" w:color="auto"/>
              <w:bottom w:val="single" w:sz="2" w:space="0" w:color="auto"/>
              <w:right w:val="single" w:sz="2" w:space="0" w:color="auto"/>
            </w:tcBorders>
          </w:tcPr>
          <w:p w14:paraId="64C6736D" w14:textId="77777777" w:rsidR="00A74D54" w:rsidRPr="00FF353C" w:rsidRDefault="00A74D54" w:rsidP="00A74D54">
            <w:pPr>
              <w:pStyle w:val="NormalLeft"/>
              <w:rPr>
                <w:lang w:val="en-GB"/>
              </w:rPr>
            </w:pPr>
            <w:r w:rsidRPr="00FF353C">
              <w:rPr>
                <w:lang w:val="en-GB"/>
              </w:rPr>
              <w:t>Absolute values after shock — Liabilities (before the loss absorbing capacity of technical provisions)– spread risk — bonds and loans</w:t>
            </w:r>
          </w:p>
        </w:tc>
        <w:tc>
          <w:tcPr>
            <w:tcW w:w="4129" w:type="dxa"/>
            <w:tcBorders>
              <w:top w:val="single" w:sz="2" w:space="0" w:color="auto"/>
              <w:left w:val="single" w:sz="2" w:space="0" w:color="auto"/>
              <w:bottom w:val="single" w:sz="2" w:space="0" w:color="auto"/>
              <w:right w:val="single" w:sz="2" w:space="0" w:color="auto"/>
            </w:tcBorders>
          </w:tcPr>
          <w:p w14:paraId="2C470AD2" w14:textId="77777777" w:rsidR="00A74D54" w:rsidRPr="00FF353C" w:rsidRDefault="00A74D54" w:rsidP="00A74D54">
            <w:pPr>
              <w:pStyle w:val="NormalLeft"/>
              <w:rPr>
                <w:lang w:val="en-GB"/>
              </w:rPr>
            </w:pPr>
            <w:r w:rsidRPr="00FF353C">
              <w:rPr>
                <w:lang w:val="en-GB"/>
              </w:rPr>
              <w:t>This is the absolute value of the liabilities sensitive to the spread risk on bonds and loans, after the shock but before the loss absorbing capacity of technical provisions.</w:t>
            </w:r>
          </w:p>
          <w:p w14:paraId="3C76D52F" w14:textId="016FA5FC"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4A76AFA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37CC2F2" w14:textId="335C77D6" w:rsidR="00A74D54" w:rsidRPr="00FF353C" w:rsidRDefault="00A74D54" w:rsidP="00A74D54">
            <w:pPr>
              <w:pStyle w:val="NormalLeft"/>
              <w:rPr>
                <w:lang w:val="en-GB"/>
              </w:rPr>
            </w:pPr>
            <w:r w:rsidRPr="00FF353C">
              <w:rPr>
                <w:lang w:val="en-GB"/>
              </w:rPr>
              <w:lastRenderedPageBreak/>
              <w:t>R0410/C0080</w:t>
            </w:r>
          </w:p>
        </w:tc>
        <w:tc>
          <w:tcPr>
            <w:tcW w:w="2844" w:type="dxa"/>
            <w:tcBorders>
              <w:top w:val="single" w:sz="2" w:space="0" w:color="auto"/>
              <w:left w:val="single" w:sz="2" w:space="0" w:color="auto"/>
              <w:bottom w:val="single" w:sz="2" w:space="0" w:color="auto"/>
              <w:right w:val="single" w:sz="2" w:space="0" w:color="auto"/>
            </w:tcBorders>
          </w:tcPr>
          <w:p w14:paraId="644F6480" w14:textId="77777777" w:rsidR="00A74D54" w:rsidRPr="00FF353C" w:rsidRDefault="00A74D54" w:rsidP="00A74D54">
            <w:pPr>
              <w:pStyle w:val="NormalLeft"/>
              <w:rPr>
                <w:lang w:val="en-GB"/>
              </w:rPr>
            </w:pPr>
            <w:r w:rsidRPr="00FF353C">
              <w:rPr>
                <w:lang w:val="en-GB"/>
              </w:rPr>
              <w:t>Absolute value after shock — Gross solvency capital requirement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54CF713E" w14:textId="77777777" w:rsidR="00A74D54" w:rsidRPr="00FF353C" w:rsidRDefault="00A74D54" w:rsidP="00A74D54">
            <w:pPr>
              <w:pStyle w:val="NormalLeft"/>
              <w:rPr>
                <w:lang w:val="en-GB"/>
              </w:rPr>
            </w:pPr>
            <w:r w:rsidRPr="00FF353C">
              <w:rPr>
                <w:lang w:val="en-GB"/>
              </w:rPr>
              <w:t>This is the gross capital charge for spread risk on bonds and loans, i.e. before the loss absorbing capacity of technical provisions.</w:t>
            </w:r>
          </w:p>
          <w:p w14:paraId="35384332" w14:textId="663915A8" w:rsidR="00A74D54" w:rsidRPr="00FF353C" w:rsidRDefault="00A74D54" w:rsidP="00A74D54">
            <w:pPr>
              <w:pStyle w:val="NormalLeft"/>
              <w:rPr>
                <w:lang w:val="en-GB"/>
              </w:rPr>
            </w:pPr>
            <w:r w:rsidRPr="00FF353C">
              <w:rPr>
                <w:lang w:val="en-GB"/>
              </w:rPr>
              <w:t>If R001</w:t>
            </w:r>
            <w:ins w:id="4525" w:author="Author">
              <w:r w:rsidRPr="00FF353C">
                <w:rPr>
                  <w:lang w:val="en-GB"/>
                </w:rPr>
                <w:t>2</w:t>
              </w:r>
            </w:ins>
            <w:del w:id="4526" w:author="Author">
              <w:r w:rsidRPr="00FF353C" w:rsidDel="00516E15">
                <w:rPr>
                  <w:lang w:val="en-GB"/>
                </w:rPr>
                <w:delText>0</w:delText>
              </w:r>
            </w:del>
            <w:r w:rsidRPr="00FF353C">
              <w:rPr>
                <w:lang w:val="en-GB"/>
              </w:rPr>
              <w:t>/C0010 = 1</w:t>
            </w:r>
            <w:ins w:id="4527" w:author="Author">
              <w:r w:rsidRPr="00FF353C">
                <w:rPr>
                  <w:lang w:val="en-GB"/>
                </w:rPr>
                <w:t xml:space="preserve"> and/or 2</w:t>
              </w:r>
            </w:ins>
            <w:r w:rsidRPr="00FF353C">
              <w:rPr>
                <w:lang w:val="en-GB"/>
              </w:rPr>
              <w:t>, this item represents gross solvency capital requirement for spread risk — bonds and loans calculated using simplifications.</w:t>
            </w:r>
          </w:p>
        </w:tc>
      </w:tr>
      <w:tr w:rsidR="00A74D54" w:rsidRPr="00FF353C" w14:paraId="43A3DBD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34202D2" w14:textId="4E162202" w:rsidR="00A74D54" w:rsidRPr="00FF353C" w:rsidRDefault="00A74D54" w:rsidP="00A74D54">
            <w:pPr>
              <w:pStyle w:val="NormalLeft"/>
              <w:rPr>
                <w:lang w:val="en-GB"/>
              </w:rPr>
            </w:pPr>
            <w:r w:rsidRPr="00FF353C">
              <w:rPr>
                <w:lang w:val="en-GB"/>
              </w:rPr>
              <w:t xml:space="preserve">R0412/C0020  </w:t>
            </w:r>
          </w:p>
        </w:tc>
        <w:tc>
          <w:tcPr>
            <w:tcW w:w="2844" w:type="dxa"/>
            <w:tcBorders>
              <w:top w:val="single" w:sz="2" w:space="0" w:color="auto"/>
              <w:left w:val="single" w:sz="2" w:space="0" w:color="auto"/>
              <w:bottom w:val="single" w:sz="2" w:space="0" w:color="auto"/>
              <w:right w:val="single" w:sz="2" w:space="0" w:color="auto"/>
            </w:tcBorders>
          </w:tcPr>
          <w:p w14:paraId="26731652" w14:textId="4DEADD24" w:rsidR="00A74D54" w:rsidRPr="00FF353C" w:rsidRDefault="00A74D54" w:rsidP="00A74D54">
            <w:pPr>
              <w:pStyle w:val="NormalLeft"/>
              <w:rPr>
                <w:lang w:val="en-GB"/>
              </w:rPr>
            </w:pPr>
            <w:r w:rsidRPr="00FF353C">
              <w:rPr>
                <w:lang w:val="en-GB"/>
              </w:rPr>
              <w:t xml:space="preserve">Initial absolute values before shock – Assets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282C0E13" w14:textId="1C2C34F6" w:rsidR="00A74D54" w:rsidRPr="00FF353C" w:rsidRDefault="00A74D54" w:rsidP="00A74D54">
            <w:pPr>
              <w:pStyle w:val="NormalLeft"/>
              <w:rPr>
                <w:lang w:val="en-GB"/>
              </w:rPr>
            </w:pPr>
            <w:r w:rsidRPr="00FF353C">
              <w:rPr>
                <w:lang w:val="en-GB"/>
              </w:rPr>
              <w:t>This is the initial absolute value of the assets sensitive to the spread risk on bonds and loans other than qualifying infrastructure investment and infrastructure corporate.</w:t>
            </w:r>
          </w:p>
          <w:p w14:paraId="3D24B0EA" w14:textId="4835B267"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589BDCD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034E6D4" w14:textId="439BAC8A" w:rsidR="00A74D54" w:rsidRPr="00FF353C" w:rsidRDefault="00A74D54" w:rsidP="00A74D54">
            <w:pPr>
              <w:pStyle w:val="NormalLeft"/>
              <w:rPr>
                <w:lang w:val="en-GB"/>
              </w:rPr>
            </w:pPr>
            <w:r w:rsidRPr="00FF353C">
              <w:rPr>
                <w:lang w:val="en-GB"/>
              </w:rPr>
              <w:t xml:space="preserve">R0412/C0030  </w:t>
            </w:r>
          </w:p>
        </w:tc>
        <w:tc>
          <w:tcPr>
            <w:tcW w:w="2844" w:type="dxa"/>
            <w:tcBorders>
              <w:top w:val="single" w:sz="2" w:space="0" w:color="auto"/>
              <w:left w:val="single" w:sz="2" w:space="0" w:color="auto"/>
              <w:bottom w:val="single" w:sz="2" w:space="0" w:color="auto"/>
              <w:right w:val="single" w:sz="2" w:space="0" w:color="auto"/>
            </w:tcBorders>
          </w:tcPr>
          <w:p w14:paraId="0887F6D6" w14:textId="27933BB0" w:rsidR="00A74D54" w:rsidRPr="00FF353C" w:rsidRDefault="00A74D54" w:rsidP="00A74D54">
            <w:pPr>
              <w:pStyle w:val="NormalLeft"/>
              <w:rPr>
                <w:lang w:val="en-GB"/>
              </w:rPr>
            </w:pPr>
            <w:r w:rsidRPr="00FF353C">
              <w:rPr>
                <w:lang w:val="en-GB"/>
              </w:rPr>
              <w:t xml:space="preserve">Initial absolute values before shock – Liabilities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63151C79" w14:textId="34A22B49" w:rsidR="00A74D54" w:rsidRPr="00FF353C" w:rsidRDefault="00A74D54" w:rsidP="00A74D54">
            <w:pPr>
              <w:pStyle w:val="NormalLeft"/>
              <w:rPr>
                <w:lang w:val="en-GB"/>
              </w:rPr>
            </w:pPr>
            <w:r w:rsidRPr="00FF353C">
              <w:rPr>
                <w:lang w:val="en-GB"/>
              </w:rPr>
              <w:t>This is the initial absolute value of the liabilities sensitive to the spread risk on bonds and loans other than qualifying infrastructure investment and infrastructure corporate. This value shall be reported only where the split between R0412, R0413 and R0414 could be derived from the method used for the calculation. When the split is not possible only R0410 shall be filled in.</w:t>
            </w:r>
          </w:p>
          <w:p w14:paraId="3BF24708" w14:textId="0A1211F6"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2458044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E740343" w14:textId="38D7063C" w:rsidR="00A74D54" w:rsidRPr="00FF353C" w:rsidRDefault="00A74D54" w:rsidP="00A74D54">
            <w:pPr>
              <w:pStyle w:val="NormalLeft"/>
              <w:rPr>
                <w:lang w:val="en-GB"/>
              </w:rPr>
            </w:pPr>
            <w:r w:rsidRPr="00FF353C">
              <w:rPr>
                <w:lang w:val="en-GB"/>
              </w:rPr>
              <w:t xml:space="preserve">R0412/C0040  </w:t>
            </w:r>
          </w:p>
        </w:tc>
        <w:tc>
          <w:tcPr>
            <w:tcW w:w="2844" w:type="dxa"/>
            <w:tcBorders>
              <w:top w:val="single" w:sz="2" w:space="0" w:color="auto"/>
              <w:left w:val="single" w:sz="2" w:space="0" w:color="auto"/>
              <w:bottom w:val="single" w:sz="2" w:space="0" w:color="auto"/>
              <w:right w:val="single" w:sz="2" w:space="0" w:color="auto"/>
            </w:tcBorders>
          </w:tcPr>
          <w:p w14:paraId="73AE1567" w14:textId="116EEF0E" w:rsidR="00A74D54" w:rsidRPr="00FF353C" w:rsidRDefault="00A74D54" w:rsidP="00A74D54">
            <w:pPr>
              <w:pStyle w:val="NormalLeft"/>
              <w:rPr>
                <w:lang w:val="en-GB"/>
              </w:rPr>
            </w:pPr>
            <w:r w:rsidRPr="00FF353C">
              <w:rPr>
                <w:lang w:val="en-GB"/>
              </w:rPr>
              <w:t xml:space="preserve">Absolute values after shock – Assets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7877F831" w14:textId="256965C9" w:rsidR="00A74D54" w:rsidRPr="00FF353C" w:rsidRDefault="00A74D54" w:rsidP="00A74D54">
            <w:pPr>
              <w:pStyle w:val="NormalLeft"/>
              <w:rPr>
                <w:lang w:val="en-GB"/>
              </w:rPr>
            </w:pPr>
            <w:r w:rsidRPr="00FF353C">
              <w:rPr>
                <w:lang w:val="en-GB"/>
              </w:rPr>
              <w:t>This is the absolute value of the assets sensitive to the spread risk on bonds and loans other than qualifying infrastructure investment and infrastructure corporate, after the shock.</w:t>
            </w:r>
          </w:p>
          <w:p w14:paraId="2D795FAC" w14:textId="6DE47D49"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3CEF699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FA9EE5D" w14:textId="4252550E" w:rsidR="00A74D54" w:rsidRPr="00FF353C" w:rsidRDefault="00A74D54" w:rsidP="00A74D54">
            <w:pPr>
              <w:pStyle w:val="NormalLeft"/>
              <w:rPr>
                <w:lang w:val="en-GB"/>
              </w:rPr>
            </w:pPr>
            <w:r w:rsidRPr="00FF353C">
              <w:rPr>
                <w:lang w:val="en-GB"/>
              </w:rPr>
              <w:t xml:space="preserve">R0412/C0050  </w:t>
            </w:r>
          </w:p>
        </w:tc>
        <w:tc>
          <w:tcPr>
            <w:tcW w:w="2844" w:type="dxa"/>
            <w:tcBorders>
              <w:top w:val="single" w:sz="2" w:space="0" w:color="auto"/>
              <w:left w:val="single" w:sz="2" w:space="0" w:color="auto"/>
              <w:bottom w:val="single" w:sz="2" w:space="0" w:color="auto"/>
              <w:right w:val="single" w:sz="2" w:space="0" w:color="auto"/>
            </w:tcBorders>
          </w:tcPr>
          <w:p w14:paraId="152A514F" w14:textId="4D2AB371" w:rsidR="00A74D54" w:rsidRPr="00FF353C" w:rsidRDefault="00A74D54" w:rsidP="00A74D54">
            <w:pPr>
              <w:pStyle w:val="NormalLeft"/>
              <w:rPr>
                <w:lang w:val="en-GB"/>
              </w:rPr>
            </w:pPr>
            <w:r w:rsidRPr="00FF353C">
              <w:rPr>
                <w:lang w:val="en-GB"/>
              </w:rPr>
              <w:t xml:space="preserve">Absolute values after shock – Liabilities (after the loss absorbing capacity of technical provisions)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137E1047" w14:textId="5B246EC9" w:rsidR="00A74D54" w:rsidRPr="00FF353C" w:rsidRDefault="00A74D54" w:rsidP="00A74D54">
            <w:pPr>
              <w:pStyle w:val="NormalLeft"/>
              <w:rPr>
                <w:lang w:val="en-GB"/>
              </w:rPr>
            </w:pPr>
            <w:r w:rsidRPr="00FF353C">
              <w:rPr>
                <w:lang w:val="en-GB"/>
              </w:rPr>
              <w:t xml:space="preserve">This is the absolute value of the liabilities underlying the spread risk charge for bonds and loans other than qualifying infrastructure investment and infrastructure corporate, after the shock and after the loss absorbing capacity of technical provisions. This value shall be reported only where the split between R0412, R0413 and R0414 could be derived from the method used for the </w:t>
            </w:r>
            <w:r w:rsidRPr="00FF353C">
              <w:rPr>
                <w:lang w:val="en-GB"/>
              </w:rPr>
              <w:lastRenderedPageBreak/>
              <w:t>calculation. When the split is not possible only R0410 shall be filled in.</w:t>
            </w:r>
          </w:p>
          <w:p w14:paraId="66433FB1" w14:textId="79D4F815"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578FA056"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7B22B68" w14:textId="1C200C14" w:rsidR="00A74D54" w:rsidRPr="00FF353C" w:rsidRDefault="00A74D54" w:rsidP="00A74D54">
            <w:pPr>
              <w:pStyle w:val="NormalLeft"/>
              <w:rPr>
                <w:lang w:val="en-GB"/>
              </w:rPr>
            </w:pPr>
            <w:r w:rsidRPr="00FF353C">
              <w:rPr>
                <w:lang w:val="en-GB"/>
              </w:rPr>
              <w:lastRenderedPageBreak/>
              <w:t xml:space="preserve">R0412/C0060  </w:t>
            </w:r>
          </w:p>
        </w:tc>
        <w:tc>
          <w:tcPr>
            <w:tcW w:w="2844" w:type="dxa"/>
            <w:tcBorders>
              <w:top w:val="single" w:sz="2" w:space="0" w:color="auto"/>
              <w:left w:val="single" w:sz="2" w:space="0" w:color="auto"/>
              <w:bottom w:val="single" w:sz="2" w:space="0" w:color="auto"/>
              <w:right w:val="single" w:sz="2" w:space="0" w:color="auto"/>
            </w:tcBorders>
          </w:tcPr>
          <w:p w14:paraId="19380A0D" w14:textId="36BE828F" w:rsidR="00A74D54" w:rsidRPr="00FF353C" w:rsidRDefault="00A74D54" w:rsidP="00A74D54">
            <w:pPr>
              <w:pStyle w:val="NormalLeft"/>
              <w:rPr>
                <w:lang w:val="en-GB"/>
              </w:rPr>
            </w:pPr>
            <w:r w:rsidRPr="00FF353C">
              <w:rPr>
                <w:lang w:val="en-GB"/>
              </w:rPr>
              <w:t xml:space="preserve">Absolute value after shock – Net solvency capital requirement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15E66353" w14:textId="49B295D8" w:rsidR="00A74D54" w:rsidRPr="00FF353C" w:rsidRDefault="00A74D54" w:rsidP="00A74D54">
            <w:pPr>
              <w:pStyle w:val="NormalLeft"/>
              <w:rPr>
                <w:lang w:val="en-GB"/>
              </w:rPr>
            </w:pPr>
            <w:r w:rsidRPr="00FF353C">
              <w:rPr>
                <w:lang w:val="en-GB"/>
              </w:rPr>
              <w:t>This is the net capital charge for spread risk on bonds and loans other than qualifying infrastructure investment and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427D2F62" w14:textId="6ECF8E54" w:rsidR="00A74D54" w:rsidRPr="00FF353C" w:rsidRDefault="00A74D54" w:rsidP="004E33E0">
            <w:pPr>
              <w:pStyle w:val="NormalLeft"/>
              <w:rPr>
                <w:lang w:val="en-GB"/>
              </w:rPr>
            </w:pPr>
            <w:r w:rsidRPr="00FF353C">
              <w:rPr>
                <w:lang w:val="en-GB"/>
              </w:rPr>
              <w:t>If R001</w:t>
            </w:r>
            <w:del w:id="4528" w:author="Author">
              <w:r w:rsidRPr="00FF353C" w:rsidDel="00516E15">
                <w:rPr>
                  <w:lang w:val="en-GB"/>
                </w:rPr>
                <w:delText>0</w:delText>
              </w:r>
            </w:del>
            <w:ins w:id="4529" w:author="Author">
              <w:r w:rsidRPr="00FF353C">
                <w:rPr>
                  <w:lang w:val="en-GB"/>
                </w:rPr>
                <w:t>2</w:t>
              </w:r>
            </w:ins>
            <w:r w:rsidRPr="00FF353C">
              <w:rPr>
                <w:lang w:val="en-GB"/>
              </w:rPr>
              <w:t xml:space="preserve">/C0010 = 1, this item shall not be reported.  </w:t>
            </w:r>
          </w:p>
        </w:tc>
      </w:tr>
      <w:tr w:rsidR="00A74D54" w:rsidRPr="00FF353C" w14:paraId="1EC65CC1"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C06E600" w14:textId="3F875B01" w:rsidR="00A74D54" w:rsidRPr="00FF353C" w:rsidRDefault="00A74D54" w:rsidP="00A74D54">
            <w:pPr>
              <w:pStyle w:val="NormalLeft"/>
              <w:rPr>
                <w:lang w:val="en-GB"/>
              </w:rPr>
            </w:pPr>
            <w:r w:rsidRPr="00FF353C">
              <w:rPr>
                <w:lang w:val="en-GB"/>
              </w:rPr>
              <w:t xml:space="preserve">R0412/C0070  </w:t>
            </w:r>
          </w:p>
        </w:tc>
        <w:tc>
          <w:tcPr>
            <w:tcW w:w="2844" w:type="dxa"/>
            <w:tcBorders>
              <w:top w:val="single" w:sz="2" w:space="0" w:color="auto"/>
              <w:left w:val="single" w:sz="2" w:space="0" w:color="auto"/>
              <w:bottom w:val="single" w:sz="2" w:space="0" w:color="auto"/>
              <w:right w:val="single" w:sz="2" w:space="0" w:color="auto"/>
            </w:tcBorders>
          </w:tcPr>
          <w:p w14:paraId="6FB250E9" w14:textId="5DD49C72" w:rsidR="00A74D54" w:rsidRPr="00FF353C" w:rsidRDefault="00A74D54" w:rsidP="00A74D54">
            <w:pPr>
              <w:pStyle w:val="NormalLeft"/>
              <w:rPr>
                <w:lang w:val="en-GB"/>
              </w:rPr>
            </w:pPr>
            <w:r w:rsidRPr="00FF353C">
              <w:rPr>
                <w:lang w:val="en-GB"/>
              </w:rPr>
              <w:t xml:space="preserve">Absolute values after shock – Liabilities (before the loss absorbing capacity of technical provisions)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26D6DC5A" w14:textId="37DE45F4" w:rsidR="00A74D54" w:rsidRPr="00FF353C" w:rsidRDefault="00A74D54" w:rsidP="00A74D54">
            <w:pPr>
              <w:pStyle w:val="NormalLeft"/>
              <w:rPr>
                <w:lang w:val="en-GB"/>
              </w:rPr>
            </w:pPr>
            <w:r w:rsidRPr="00FF353C">
              <w:rPr>
                <w:lang w:val="en-GB"/>
              </w:rPr>
              <w:t>This is the absolute value of the liabilities sensitive to the spread risk on bonds and loans other than qualifying infrastructure investment and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BD03D24" w14:textId="3EB8A859"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88FCC81"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AE12750" w14:textId="4E7CE041" w:rsidR="00A74D54" w:rsidRPr="00FF353C" w:rsidRDefault="00A74D54" w:rsidP="00A74D54">
            <w:pPr>
              <w:pStyle w:val="NormalLeft"/>
              <w:rPr>
                <w:lang w:val="en-GB"/>
              </w:rPr>
            </w:pPr>
            <w:r w:rsidRPr="00FF353C">
              <w:rPr>
                <w:lang w:val="en-GB"/>
              </w:rPr>
              <w:t xml:space="preserve">R0412/C0080  </w:t>
            </w:r>
          </w:p>
        </w:tc>
        <w:tc>
          <w:tcPr>
            <w:tcW w:w="2844" w:type="dxa"/>
            <w:tcBorders>
              <w:top w:val="single" w:sz="2" w:space="0" w:color="auto"/>
              <w:left w:val="single" w:sz="2" w:space="0" w:color="auto"/>
              <w:bottom w:val="single" w:sz="2" w:space="0" w:color="auto"/>
              <w:right w:val="single" w:sz="2" w:space="0" w:color="auto"/>
            </w:tcBorders>
          </w:tcPr>
          <w:p w14:paraId="6AAE01AD" w14:textId="3D9BD27E" w:rsidR="00A74D54" w:rsidRPr="00FF353C" w:rsidRDefault="00A74D54" w:rsidP="00A74D54">
            <w:pPr>
              <w:pStyle w:val="NormalLeft"/>
              <w:rPr>
                <w:lang w:val="en-GB"/>
              </w:rPr>
            </w:pPr>
            <w:r w:rsidRPr="00FF353C">
              <w:rPr>
                <w:lang w:val="en-GB"/>
              </w:rPr>
              <w:t xml:space="preserve">Absolute value after shock – Gross solvency capital requirement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30832CFB" w14:textId="0820C961" w:rsidR="00A74D54" w:rsidRPr="00FF353C" w:rsidRDefault="00A74D54" w:rsidP="00A74D54">
            <w:pPr>
              <w:pStyle w:val="NormalLeft"/>
              <w:rPr>
                <w:lang w:val="en-GB"/>
              </w:rPr>
            </w:pPr>
            <w:r w:rsidRPr="00FF353C">
              <w:rPr>
                <w:lang w:val="en-GB"/>
              </w:rPr>
              <w:t>This is the gross capital charge for spread risk on bonds and loans other than qualifying infrastructure investment and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33615893" w14:textId="0AB64D80" w:rsidR="00A74D54" w:rsidRPr="00FF353C" w:rsidRDefault="00A74D54" w:rsidP="004E33E0">
            <w:pPr>
              <w:pStyle w:val="NormalLeft"/>
              <w:rPr>
                <w:lang w:val="en-GB"/>
              </w:rPr>
            </w:pPr>
            <w:r w:rsidRPr="00FF353C">
              <w:rPr>
                <w:lang w:val="en-GB"/>
              </w:rPr>
              <w:t>If R001</w:t>
            </w:r>
            <w:ins w:id="4530" w:author="Author">
              <w:r w:rsidRPr="00FF353C">
                <w:rPr>
                  <w:lang w:val="en-GB"/>
                </w:rPr>
                <w:t>2</w:t>
              </w:r>
            </w:ins>
            <w:del w:id="4531" w:author="Author">
              <w:r w:rsidRPr="00FF353C" w:rsidDel="00516E15">
                <w:rPr>
                  <w:lang w:val="en-GB"/>
                </w:rPr>
                <w:delText>0</w:delText>
              </w:r>
            </w:del>
            <w:r w:rsidRPr="00FF353C">
              <w:rPr>
                <w:lang w:val="en-GB"/>
              </w:rPr>
              <w:t xml:space="preserve">/C0010 = 1, this item shall not be reported.  </w:t>
            </w:r>
          </w:p>
        </w:tc>
      </w:tr>
      <w:tr w:rsidR="00A74D54" w:rsidRPr="00FF353C" w14:paraId="1E93AE3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FA5472D" w14:textId="57ABB505" w:rsidR="00A74D54" w:rsidRPr="00FF353C" w:rsidRDefault="00A74D54" w:rsidP="00A74D54">
            <w:pPr>
              <w:pStyle w:val="NormalLeft"/>
              <w:rPr>
                <w:lang w:val="en-GB"/>
              </w:rPr>
            </w:pPr>
            <w:r w:rsidRPr="00FF353C">
              <w:rPr>
                <w:lang w:val="en-GB"/>
              </w:rPr>
              <w:t xml:space="preserve">R0413/C0020  </w:t>
            </w:r>
          </w:p>
        </w:tc>
        <w:tc>
          <w:tcPr>
            <w:tcW w:w="2844" w:type="dxa"/>
            <w:tcBorders>
              <w:top w:val="single" w:sz="2" w:space="0" w:color="auto"/>
              <w:left w:val="single" w:sz="2" w:space="0" w:color="auto"/>
              <w:bottom w:val="single" w:sz="2" w:space="0" w:color="auto"/>
              <w:right w:val="single" w:sz="2" w:space="0" w:color="auto"/>
            </w:tcBorders>
          </w:tcPr>
          <w:p w14:paraId="02A89325" w14:textId="6A4D65BA" w:rsidR="00A74D54" w:rsidRPr="00FF353C" w:rsidRDefault="00A74D54" w:rsidP="00A74D54">
            <w:pPr>
              <w:pStyle w:val="NormalLeft"/>
              <w:rPr>
                <w:lang w:val="en-GB"/>
              </w:rPr>
            </w:pPr>
            <w:r w:rsidRPr="00FF353C">
              <w:rPr>
                <w:lang w:val="en-GB"/>
              </w:rPr>
              <w:t xml:space="preserve">Initial absolute values before shock – Assets – </w:t>
            </w:r>
            <w:r w:rsidRPr="00FF353C">
              <w:rPr>
                <w:lang w:val="en-GB"/>
              </w:rPr>
              <w:lastRenderedPageBreak/>
              <w:t xml:space="preserve">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1821A76B" w14:textId="0371F680" w:rsidR="00A74D54" w:rsidRPr="00FF353C" w:rsidRDefault="00A74D54" w:rsidP="00A74D54">
            <w:pPr>
              <w:pStyle w:val="NormalLeft"/>
              <w:rPr>
                <w:lang w:val="en-GB"/>
              </w:rPr>
            </w:pPr>
            <w:r w:rsidRPr="00FF353C">
              <w:rPr>
                <w:lang w:val="en-GB"/>
              </w:rPr>
              <w:lastRenderedPageBreak/>
              <w:t xml:space="preserve">This is the initial absolute value of the assets sensitive to the spread risk on </w:t>
            </w:r>
            <w:r w:rsidRPr="00FF353C">
              <w:rPr>
                <w:lang w:val="en-GB"/>
              </w:rPr>
              <w:lastRenderedPageBreak/>
              <w:t>bonds and loans that are qualifying infrastructure investment other than infrastructure corporate.</w:t>
            </w:r>
          </w:p>
          <w:p w14:paraId="5E207775" w14:textId="170362AB"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7F420D6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28ECD8B" w14:textId="5EBCBB9C" w:rsidR="00A74D54" w:rsidRPr="00FF353C" w:rsidRDefault="00A74D54" w:rsidP="00A74D54">
            <w:pPr>
              <w:pStyle w:val="NormalLeft"/>
              <w:rPr>
                <w:lang w:val="en-GB"/>
              </w:rPr>
            </w:pPr>
            <w:r w:rsidRPr="00FF353C">
              <w:rPr>
                <w:lang w:val="en-GB"/>
              </w:rPr>
              <w:lastRenderedPageBreak/>
              <w:t xml:space="preserve">R0413/C0030  </w:t>
            </w:r>
          </w:p>
        </w:tc>
        <w:tc>
          <w:tcPr>
            <w:tcW w:w="2844" w:type="dxa"/>
            <w:tcBorders>
              <w:top w:val="single" w:sz="2" w:space="0" w:color="auto"/>
              <w:left w:val="single" w:sz="2" w:space="0" w:color="auto"/>
              <w:bottom w:val="single" w:sz="2" w:space="0" w:color="auto"/>
              <w:right w:val="single" w:sz="2" w:space="0" w:color="auto"/>
            </w:tcBorders>
          </w:tcPr>
          <w:p w14:paraId="5B70205E" w14:textId="09163905" w:rsidR="00A74D54" w:rsidRPr="00FF353C" w:rsidRDefault="00A74D54" w:rsidP="00A74D54">
            <w:pPr>
              <w:pStyle w:val="NormalLeft"/>
              <w:rPr>
                <w:lang w:val="en-GB"/>
              </w:rPr>
            </w:pPr>
            <w:r w:rsidRPr="00FF353C">
              <w:rPr>
                <w:lang w:val="en-GB"/>
              </w:rPr>
              <w:t xml:space="preserve">Initial absolute values before shock – Liabilities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77968BF0" w14:textId="550595D9" w:rsidR="00A74D54" w:rsidRPr="00FF353C" w:rsidRDefault="00A74D54" w:rsidP="00A74D54">
            <w:pPr>
              <w:pStyle w:val="NormalLeft"/>
              <w:rPr>
                <w:lang w:val="en-GB"/>
              </w:rPr>
            </w:pPr>
            <w:r w:rsidRPr="00FF353C">
              <w:rPr>
                <w:lang w:val="en-GB"/>
              </w:rPr>
              <w:t xml:space="preserve">This is the initial absolute value of the liabilities sensitive to the spread risk on bonds and loans that are qualifying infrastructure investment other than infrastructure corporate. This value shall be reported only where the split between R0412, R0413 and R0414 could be derived from the method used for the calculation. </w:t>
            </w:r>
            <w:ins w:id="4532" w:author="Author">
              <w:r w:rsidR="004F6BEC" w:rsidRPr="004F6BEC">
                <w:rPr>
                  <w:lang w:val="en-GB"/>
                </w:rPr>
                <w:t>If splitting is not possible, only R0410 shall be filled in.</w:t>
              </w:r>
            </w:ins>
            <w:del w:id="4533" w:author="Author">
              <w:r w:rsidRPr="00FF353C" w:rsidDel="004F6BEC">
                <w:rPr>
                  <w:lang w:val="en-GB"/>
                </w:rPr>
                <w:delText>Where the split is not possible only R0410 shall be filled in.</w:delText>
              </w:r>
            </w:del>
          </w:p>
          <w:p w14:paraId="65837590" w14:textId="51235594"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548336C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409C898" w14:textId="5CDFD96A" w:rsidR="00A74D54" w:rsidRPr="00FF353C" w:rsidRDefault="00A74D54" w:rsidP="00A74D54">
            <w:pPr>
              <w:pStyle w:val="NormalLeft"/>
              <w:rPr>
                <w:lang w:val="en-GB"/>
              </w:rPr>
            </w:pPr>
            <w:r w:rsidRPr="00FF353C">
              <w:rPr>
                <w:lang w:val="en-GB"/>
              </w:rPr>
              <w:t xml:space="preserve">R0413/C0040  </w:t>
            </w:r>
          </w:p>
        </w:tc>
        <w:tc>
          <w:tcPr>
            <w:tcW w:w="2844" w:type="dxa"/>
            <w:tcBorders>
              <w:top w:val="single" w:sz="2" w:space="0" w:color="auto"/>
              <w:left w:val="single" w:sz="2" w:space="0" w:color="auto"/>
              <w:bottom w:val="single" w:sz="2" w:space="0" w:color="auto"/>
              <w:right w:val="single" w:sz="2" w:space="0" w:color="auto"/>
            </w:tcBorders>
          </w:tcPr>
          <w:p w14:paraId="26613979" w14:textId="3DE8DD9C" w:rsidR="00A74D54" w:rsidRPr="00FF353C" w:rsidRDefault="00A74D54" w:rsidP="00A74D54">
            <w:pPr>
              <w:pStyle w:val="NormalLeft"/>
              <w:rPr>
                <w:lang w:val="en-GB"/>
              </w:rPr>
            </w:pPr>
            <w:r w:rsidRPr="00FF353C">
              <w:rPr>
                <w:lang w:val="en-GB"/>
              </w:rPr>
              <w:t xml:space="preserve">Absolute values after shock – Assets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7AE6B104" w14:textId="0449D59C" w:rsidR="00A74D54" w:rsidRPr="00FF353C" w:rsidRDefault="00A74D54" w:rsidP="00A74D54">
            <w:pPr>
              <w:pStyle w:val="NormalLeft"/>
              <w:rPr>
                <w:lang w:val="en-GB"/>
              </w:rPr>
            </w:pPr>
            <w:r w:rsidRPr="00FF353C">
              <w:rPr>
                <w:lang w:val="en-GB"/>
              </w:rPr>
              <w:t>This is the absolute value of the assets sensitive to the spread risk on bonds and loans that are qualifying infrastructure investment other than infrastructure corporate, after the shock.</w:t>
            </w:r>
          </w:p>
          <w:p w14:paraId="7F21F364" w14:textId="6F5C712D"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61A1C32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8D9E023" w14:textId="7FBAF820" w:rsidR="00A74D54" w:rsidRPr="00FF353C" w:rsidRDefault="00A74D54" w:rsidP="00A74D54">
            <w:pPr>
              <w:pStyle w:val="NormalLeft"/>
              <w:rPr>
                <w:lang w:val="en-GB"/>
              </w:rPr>
            </w:pPr>
            <w:r w:rsidRPr="00FF353C">
              <w:rPr>
                <w:lang w:val="en-GB"/>
              </w:rPr>
              <w:t xml:space="preserve">R0413/C0050  </w:t>
            </w:r>
          </w:p>
        </w:tc>
        <w:tc>
          <w:tcPr>
            <w:tcW w:w="2844" w:type="dxa"/>
            <w:tcBorders>
              <w:top w:val="single" w:sz="2" w:space="0" w:color="auto"/>
              <w:left w:val="single" w:sz="2" w:space="0" w:color="auto"/>
              <w:bottom w:val="single" w:sz="2" w:space="0" w:color="auto"/>
              <w:right w:val="single" w:sz="2" w:space="0" w:color="auto"/>
            </w:tcBorders>
          </w:tcPr>
          <w:p w14:paraId="6978891C" w14:textId="09593724" w:rsidR="00A74D54" w:rsidRPr="00FF353C" w:rsidRDefault="00A74D54" w:rsidP="00A74D54">
            <w:pPr>
              <w:pStyle w:val="NormalLeft"/>
              <w:rPr>
                <w:lang w:val="en-GB"/>
              </w:rPr>
            </w:pPr>
            <w:r w:rsidRPr="00FF353C">
              <w:rPr>
                <w:lang w:val="en-GB"/>
              </w:rPr>
              <w:t xml:space="preserve">Absolute values after shock – Liabilities (after the loss absorbing capacity of technical provisions)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5030F4AD" w14:textId="76FB909D" w:rsidR="00A74D54" w:rsidRPr="00FF353C" w:rsidRDefault="00A74D54" w:rsidP="00A74D54">
            <w:pPr>
              <w:pStyle w:val="NormalLeft"/>
              <w:rPr>
                <w:lang w:val="en-GB"/>
              </w:rPr>
            </w:pPr>
            <w:r w:rsidRPr="00FF353C">
              <w:rPr>
                <w:lang w:val="en-GB"/>
              </w:rPr>
              <w:t>This is the absolute value of the liabilities underlying the spread risk charge for bonds and loans that are qualifying infrastructure investment other than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01277435" w14:textId="562958D7"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04B595F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5C9C92E" w14:textId="7CB2512C" w:rsidR="00A74D54" w:rsidRPr="00FF353C" w:rsidRDefault="00A74D54" w:rsidP="00A74D54">
            <w:pPr>
              <w:pStyle w:val="NormalLeft"/>
              <w:rPr>
                <w:lang w:val="en-GB"/>
              </w:rPr>
            </w:pPr>
            <w:r w:rsidRPr="00FF353C">
              <w:rPr>
                <w:lang w:val="en-GB"/>
              </w:rPr>
              <w:t xml:space="preserve">R0413/C0060  </w:t>
            </w:r>
          </w:p>
        </w:tc>
        <w:tc>
          <w:tcPr>
            <w:tcW w:w="2844" w:type="dxa"/>
            <w:tcBorders>
              <w:top w:val="single" w:sz="2" w:space="0" w:color="auto"/>
              <w:left w:val="single" w:sz="2" w:space="0" w:color="auto"/>
              <w:bottom w:val="single" w:sz="2" w:space="0" w:color="auto"/>
              <w:right w:val="single" w:sz="2" w:space="0" w:color="auto"/>
            </w:tcBorders>
          </w:tcPr>
          <w:p w14:paraId="7937A640" w14:textId="3D2515BA" w:rsidR="00A74D54" w:rsidRPr="00FF353C" w:rsidRDefault="00A74D54" w:rsidP="00A74D54">
            <w:pPr>
              <w:pStyle w:val="NormalLeft"/>
              <w:rPr>
                <w:lang w:val="en-GB"/>
              </w:rPr>
            </w:pPr>
            <w:r w:rsidRPr="00FF353C">
              <w:rPr>
                <w:lang w:val="en-GB"/>
              </w:rPr>
              <w:t xml:space="preserve">Absolute value after shock – Net solvency capital requirement – Spread risk – bonds and loans (qualifying infrastructure </w:t>
            </w:r>
            <w:r w:rsidRPr="00FF353C">
              <w:rPr>
                <w:lang w:val="en-GB"/>
              </w:rPr>
              <w:lastRenderedPageBreak/>
              <w:t xml:space="preserve">investment)  </w:t>
            </w:r>
          </w:p>
        </w:tc>
        <w:tc>
          <w:tcPr>
            <w:tcW w:w="4129" w:type="dxa"/>
            <w:tcBorders>
              <w:top w:val="single" w:sz="2" w:space="0" w:color="auto"/>
              <w:left w:val="single" w:sz="2" w:space="0" w:color="auto"/>
              <w:bottom w:val="single" w:sz="2" w:space="0" w:color="auto"/>
              <w:right w:val="single" w:sz="2" w:space="0" w:color="auto"/>
            </w:tcBorders>
          </w:tcPr>
          <w:p w14:paraId="66F1DC75" w14:textId="4070ED81" w:rsidR="00A74D54" w:rsidRPr="00FF353C" w:rsidRDefault="00A74D54" w:rsidP="00A74D54">
            <w:pPr>
              <w:pStyle w:val="NormalLeft"/>
              <w:rPr>
                <w:lang w:val="en-GB"/>
              </w:rPr>
            </w:pPr>
            <w:r w:rsidRPr="00FF353C">
              <w:rPr>
                <w:lang w:val="en-GB"/>
              </w:rPr>
              <w:lastRenderedPageBreak/>
              <w:t xml:space="preserve">This is the net capital charge for spread risk on bonds and loans that are qualifying infrastructure investment other than infrastructure corporate, after adjustment for the loss absorbing capacity of technical provisions. This </w:t>
            </w:r>
            <w:r w:rsidRPr="00FF353C">
              <w:rPr>
                <w:lang w:val="en-GB"/>
              </w:rPr>
              <w:lastRenderedPageBreak/>
              <w:t>value shall be reported only where the split between R0412, R0413 and R0414 could be derived from the method used for the calculation. When the split is not possible only R0410 shall be filled in.</w:t>
            </w:r>
          </w:p>
          <w:p w14:paraId="67A37468" w14:textId="680B3BE0" w:rsidR="00A74D54" w:rsidRPr="00FF353C" w:rsidRDefault="00A74D54" w:rsidP="004E33E0">
            <w:pPr>
              <w:pStyle w:val="NormalLeft"/>
              <w:rPr>
                <w:lang w:val="en-GB"/>
              </w:rPr>
            </w:pPr>
            <w:r w:rsidRPr="00FF353C">
              <w:rPr>
                <w:lang w:val="en-GB"/>
              </w:rPr>
              <w:t>If R001</w:t>
            </w:r>
            <w:del w:id="4534" w:author="Author">
              <w:r w:rsidRPr="00FF353C" w:rsidDel="00516E15">
                <w:rPr>
                  <w:lang w:val="en-GB"/>
                </w:rPr>
                <w:delText>0</w:delText>
              </w:r>
            </w:del>
            <w:ins w:id="4535" w:author="Author">
              <w:r w:rsidRPr="00FF353C">
                <w:rPr>
                  <w:lang w:val="en-GB"/>
                </w:rPr>
                <w:t>2</w:t>
              </w:r>
            </w:ins>
            <w:r w:rsidRPr="00FF353C">
              <w:rPr>
                <w:lang w:val="en-GB"/>
              </w:rPr>
              <w:t xml:space="preserve">/C0010 = 1, this item shall not be reported.  </w:t>
            </w:r>
          </w:p>
        </w:tc>
      </w:tr>
      <w:tr w:rsidR="00A74D54" w:rsidRPr="00FF353C" w14:paraId="0B527D4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546286D" w14:textId="288008D2" w:rsidR="00A74D54" w:rsidRPr="00FF353C" w:rsidRDefault="00A74D54" w:rsidP="00A74D54">
            <w:pPr>
              <w:pStyle w:val="NormalLeft"/>
              <w:rPr>
                <w:lang w:val="en-GB"/>
              </w:rPr>
            </w:pPr>
            <w:r w:rsidRPr="00FF353C">
              <w:rPr>
                <w:lang w:val="en-GB"/>
              </w:rPr>
              <w:lastRenderedPageBreak/>
              <w:t xml:space="preserve">R0413/C0070  </w:t>
            </w:r>
          </w:p>
        </w:tc>
        <w:tc>
          <w:tcPr>
            <w:tcW w:w="2844" w:type="dxa"/>
            <w:tcBorders>
              <w:top w:val="single" w:sz="2" w:space="0" w:color="auto"/>
              <w:left w:val="single" w:sz="2" w:space="0" w:color="auto"/>
              <w:bottom w:val="single" w:sz="2" w:space="0" w:color="auto"/>
              <w:right w:val="single" w:sz="2" w:space="0" w:color="auto"/>
            </w:tcBorders>
          </w:tcPr>
          <w:p w14:paraId="2F89AA53" w14:textId="2E71653C" w:rsidR="00A74D54" w:rsidRPr="00FF353C" w:rsidRDefault="00A74D54" w:rsidP="00A74D54">
            <w:pPr>
              <w:pStyle w:val="NormalLeft"/>
              <w:rPr>
                <w:lang w:val="en-GB"/>
              </w:rPr>
            </w:pPr>
            <w:r w:rsidRPr="00FF353C">
              <w:rPr>
                <w:lang w:val="en-GB"/>
              </w:rPr>
              <w:t xml:space="preserve">Absolute values after shock – Liabilities (before the loss absorbing capacity of technical provisions)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4F580BFE" w14:textId="75AD1712" w:rsidR="00A74D54" w:rsidRPr="00FF353C" w:rsidRDefault="00A74D54" w:rsidP="00A74D54">
            <w:pPr>
              <w:pStyle w:val="NormalLeft"/>
              <w:rPr>
                <w:lang w:val="en-GB"/>
              </w:rPr>
            </w:pPr>
            <w:r w:rsidRPr="00FF353C">
              <w:rPr>
                <w:lang w:val="en-GB"/>
              </w:rPr>
              <w:t>This is the absolute value of the liabilities sensitive to the spread risk on bonds and loans that are qualifying infrastructure investment other than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7FD0E0F1" w14:textId="4072836D"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B7D629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69DE7A2" w14:textId="03F0784F" w:rsidR="00A74D54" w:rsidRPr="00FF353C" w:rsidRDefault="00A74D54" w:rsidP="00A74D54">
            <w:pPr>
              <w:pStyle w:val="NormalLeft"/>
              <w:rPr>
                <w:lang w:val="en-GB"/>
              </w:rPr>
            </w:pPr>
            <w:r w:rsidRPr="00FF353C">
              <w:rPr>
                <w:lang w:val="en-GB"/>
              </w:rPr>
              <w:t xml:space="preserve">R0413/C0080  </w:t>
            </w:r>
          </w:p>
        </w:tc>
        <w:tc>
          <w:tcPr>
            <w:tcW w:w="2844" w:type="dxa"/>
            <w:tcBorders>
              <w:top w:val="single" w:sz="2" w:space="0" w:color="auto"/>
              <w:left w:val="single" w:sz="2" w:space="0" w:color="auto"/>
              <w:bottom w:val="single" w:sz="2" w:space="0" w:color="auto"/>
              <w:right w:val="single" w:sz="2" w:space="0" w:color="auto"/>
            </w:tcBorders>
          </w:tcPr>
          <w:p w14:paraId="22CC2AF0" w14:textId="158C8E57" w:rsidR="00A74D54" w:rsidRPr="00FF353C" w:rsidRDefault="00A74D54" w:rsidP="00A74D54">
            <w:pPr>
              <w:pStyle w:val="NormalLeft"/>
              <w:rPr>
                <w:lang w:val="en-GB"/>
              </w:rPr>
            </w:pPr>
            <w:r w:rsidRPr="00FF353C">
              <w:rPr>
                <w:lang w:val="en-GB"/>
              </w:rPr>
              <w:t xml:space="preserve">Absolute value after shock – Gross solvency capital requirement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0D98010C" w14:textId="10F9D90A" w:rsidR="00A74D54" w:rsidRPr="00FF353C" w:rsidRDefault="00A74D54" w:rsidP="00A74D54">
            <w:pPr>
              <w:pStyle w:val="NormalLeft"/>
              <w:rPr>
                <w:lang w:val="en-GB"/>
              </w:rPr>
            </w:pPr>
            <w:r w:rsidRPr="00FF353C">
              <w:rPr>
                <w:lang w:val="en-GB"/>
              </w:rPr>
              <w:t>This is the gross capital charge for spread risk on bonds and loans that are qualifying infrastructure investment other than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B6CE441" w14:textId="1C303190" w:rsidR="00A74D54" w:rsidRPr="00FF353C" w:rsidRDefault="00A74D54" w:rsidP="004E33E0">
            <w:pPr>
              <w:pStyle w:val="NormalLeft"/>
              <w:rPr>
                <w:lang w:val="en-GB"/>
              </w:rPr>
            </w:pPr>
            <w:r w:rsidRPr="00FF353C">
              <w:rPr>
                <w:lang w:val="en-GB"/>
              </w:rPr>
              <w:t>If R001</w:t>
            </w:r>
            <w:del w:id="4536" w:author="Author">
              <w:r w:rsidRPr="00FF353C" w:rsidDel="00516E15">
                <w:rPr>
                  <w:lang w:val="en-GB"/>
                </w:rPr>
                <w:delText>0</w:delText>
              </w:r>
            </w:del>
            <w:ins w:id="4537" w:author="Author">
              <w:r w:rsidRPr="00FF353C">
                <w:rPr>
                  <w:lang w:val="en-GB"/>
                </w:rPr>
                <w:t>2</w:t>
              </w:r>
            </w:ins>
            <w:r w:rsidRPr="00FF353C">
              <w:rPr>
                <w:lang w:val="en-GB"/>
              </w:rPr>
              <w:t xml:space="preserve">/C0010 = 1, this item shall not be reported.  </w:t>
            </w:r>
          </w:p>
        </w:tc>
      </w:tr>
      <w:tr w:rsidR="00A74D54" w:rsidRPr="00FF353C" w14:paraId="2916C88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43CE212" w14:textId="25BDDF4B" w:rsidR="00A74D54" w:rsidRPr="00FF353C" w:rsidRDefault="00A74D54" w:rsidP="00A74D54">
            <w:pPr>
              <w:pStyle w:val="NormalLeft"/>
              <w:rPr>
                <w:lang w:val="en-GB"/>
              </w:rPr>
            </w:pPr>
            <w:r w:rsidRPr="00FF353C">
              <w:rPr>
                <w:lang w:val="en-GB"/>
              </w:rPr>
              <w:t xml:space="preserve">R0414/C0020  </w:t>
            </w:r>
          </w:p>
        </w:tc>
        <w:tc>
          <w:tcPr>
            <w:tcW w:w="2844" w:type="dxa"/>
            <w:tcBorders>
              <w:top w:val="single" w:sz="2" w:space="0" w:color="auto"/>
              <w:left w:val="single" w:sz="2" w:space="0" w:color="auto"/>
              <w:bottom w:val="single" w:sz="2" w:space="0" w:color="auto"/>
              <w:right w:val="single" w:sz="2" w:space="0" w:color="auto"/>
            </w:tcBorders>
          </w:tcPr>
          <w:p w14:paraId="3EB9BFDB" w14:textId="7D1285FB" w:rsidR="00A74D54" w:rsidRPr="00FF353C" w:rsidRDefault="00A74D54" w:rsidP="00A74D54">
            <w:pPr>
              <w:pStyle w:val="NormalLeft"/>
              <w:rPr>
                <w:lang w:val="en-GB"/>
              </w:rPr>
            </w:pPr>
            <w:r w:rsidRPr="00FF353C">
              <w:rPr>
                <w:lang w:val="en-GB"/>
              </w:rPr>
              <w:t xml:space="preserve"> Initial absolute values before shock – Assets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7701FCF0" w14:textId="6C9FEB21" w:rsidR="00A74D54" w:rsidRPr="00FF353C" w:rsidRDefault="00A74D54" w:rsidP="00A74D54">
            <w:pPr>
              <w:pStyle w:val="NormalLeft"/>
              <w:rPr>
                <w:lang w:val="en-GB"/>
              </w:rPr>
            </w:pPr>
            <w:r w:rsidRPr="00FF353C">
              <w:rPr>
                <w:lang w:val="en-GB"/>
              </w:rPr>
              <w:t>This is the initial absolute value of the assets sensitive to the spread risk on bonds and loans that are qualifying infrastructure corporate investment.</w:t>
            </w:r>
          </w:p>
          <w:p w14:paraId="22516EDD" w14:textId="03B4E00C"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3FAEB59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A171437" w14:textId="2974D2E8" w:rsidR="00A74D54" w:rsidRPr="00FF353C" w:rsidRDefault="00A74D54" w:rsidP="00A74D54">
            <w:pPr>
              <w:pStyle w:val="NormalLeft"/>
              <w:rPr>
                <w:lang w:val="en-GB"/>
              </w:rPr>
            </w:pPr>
            <w:r w:rsidRPr="00FF353C">
              <w:rPr>
                <w:lang w:val="en-GB"/>
              </w:rPr>
              <w:t xml:space="preserve">R0414/C0030  </w:t>
            </w:r>
          </w:p>
        </w:tc>
        <w:tc>
          <w:tcPr>
            <w:tcW w:w="2844" w:type="dxa"/>
            <w:tcBorders>
              <w:top w:val="single" w:sz="2" w:space="0" w:color="auto"/>
              <w:left w:val="single" w:sz="2" w:space="0" w:color="auto"/>
              <w:bottom w:val="single" w:sz="2" w:space="0" w:color="auto"/>
              <w:right w:val="single" w:sz="2" w:space="0" w:color="auto"/>
            </w:tcBorders>
          </w:tcPr>
          <w:p w14:paraId="126F7EE4" w14:textId="3663BA88" w:rsidR="00A74D54" w:rsidRPr="00FF353C" w:rsidRDefault="00A74D54" w:rsidP="00A74D54">
            <w:pPr>
              <w:pStyle w:val="NormalLeft"/>
              <w:rPr>
                <w:lang w:val="en-GB"/>
              </w:rPr>
            </w:pPr>
            <w:r w:rsidRPr="00FF353C">
              <w:rPr>
                <w:lang w:val="en-GB"/>
              </w:rPr>
              <w:t xml:space="preserve">Initial absolute values before shock – Liabilities – Spread risk – bonds and loans (qualifying infrastructure corporate </w:t>
            </w:r>
            <w:r w:rsidRPr="00FF353C">
              <w:rPr>
                <w:lang w:val="en-GB"/>
              </w:rPr>
              <w:lastRenderedPageBreak/>
              <w:t xml:space="preserve">investment)  </w:t>
            </w:r>
          </w:p>
        </w:tc>
        <w:tc>
          <w:tcPr>
            <w:tcW w:w="4129" w:type="dxa"/>
            <w:tcBorders>
              <w:top w:val="single" w:sz="2" w:space="0" w:color="auto"/>
              <w:left w:val="single" w:sz="2" w:space="0" w:color="auto"/>
              <w:bottom w:val="single" w:sz="2" w:space="0" w:color="auto"/>
              <w:right w:val="single" w:sz="2" w:space="0" w:color="auto"/>
            </w:tcBorders>
          </w:tcPr>
          <w:p w14:paraId="5A639C6F" w14:textId="10AF7C3D" w:rsidR="00A74D54" w:rsidRPr="00FF353C" w:rsidRDefault="00A74D54" w:rsidP="00A74D54">
            <w:pPr>
              <w:pStyle w:val="NormalLeft"/>
              <w:rPr>
                <w:lang w:val="en-GB"/>
              </w:rPr>
            </w:pPr>
            <w:r w:rsidRPr="00FF353C">
              <w:rPr>
                <w:lang w:val="en-GB"/>
              </w:rPr>
              <w:lastRenderedPageBreak/>
              <w:t xml:space="preserve">This is the initial absolute value of the liabilities sensitive to the spread risk on bonds and loans that are qualifying infrastructure corporate investment. This value shall be reported only where the split between R0412, R0413 and </w:t>
            </w:r>
            <w:r w:rsidRPr="00FF353C">
              <w:rPr>
                <w:lang w:val="en-GB"/>
              </w:rPr>
              <w:lastRenderedPageBreak/>
              <w:t>R0414 could be derived from the method used for the calculation. When the split is not possible only R0410 shall be filled in.</w:t>
            </w:r>
          </w:p>
          <w:p w14:paraId="3A754396" w14:textId="4C128F35"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5F62CCE1"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C797BD6" w14:textId="5A081A11" w:rsidR="00A74D54" w:rsidRPr="00FF353C" w:rsidRDefault="00A74D54" w:rsidP="00A74D54">
            <w:pPr>
              <w:pStyle w:val="NormalLeft"/>
              <w:rPr>
                <w:lang w:val="en-GB"/>
              </w:rPr>
            </w:pPr>
            <w:r w:rsidRPr="00FF353C">
              <w:rPr>
                <w:lang w:val="en-GB"/>
              </w:rPr>
              <w:lastRenderedPageBreak/>
              <w:t xml:space="preserve">R0414/C0040  </w:t>
            </w:r>
          </w:p>
        </w:tc>
        <w:tc>
          <w:tcPr>
            <w:tcW w:w="2844" w:type="dxa"/>
            <w:tcBorders>
              <w:top w:val="single" w:sz="2" w:space="0" w:color="auto"/>
              <w:left w:val="single" w:sz="2" w:space="0" w:color="auto"/>
              <w:bottom w:val="single" w:sz="2" w:space="0" w:color="auto"/>
              <w:right w:val="single" w:sz="2" w:space="0" w:color="auto"/>
            </w:tcBorders>
          </w:tcPr>
          <w:p w14:paraId="4B907EA2" w14:textId="6CF77138" w:rsidR="00A74D54" w:rsidRPr="00FF353C" w:rsidRDefault="00A74D54" w:rsidP="00A74D54">
            <w:pPr>
              <w:pStyle w:val="NormalLeft"/>
              <w:rPr>
                <w:lang w:val="en-GB"/>
              </w:rPr>
            </w:pPr>
            <w:r w:rsidRPr="00FF353C">
              <w:rPr>
                <w:lang w:val="en-GB"/>
              </w:rPr>
              <w:t xml:space="preserve">Absolute values after shock – Assets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0156E80B" w14:textId="64F97202" w:rsidR="00A74D54" w:rsidRPr="00FF353C" w:rsidRDefault="00A74D54" w:rsidP="00A74D54">
            <w:pPr>
              <w:pStyle w:val="NormalLeft"/>
              <w:rPr>
                <w:lang w:val="en-GB"/>
              </w:rPr>
            </w:pPr>
            <w:r w:rsidRPr="00FF353C">
              <w:rPr>
                <w:lang w:val="en-GB"/>
              </w:rPr>
              <w:t>This is the absolute value of the assets sensitive to the spread risk on bonds and loans that are qualifying infrastructure corporate investment, after the shock.</w:t>
            </w:r>
          </w:p>
          <w:p w14:paraId="7E10A3A4" w14:textId="60AAA7DF"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4341279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C5AB452" w14:textId="5D085D3F" w:rsidR="00A74D54" w:rsidRPr="00FF353C" w:rsidRDefault="00A74D54" w:rsidP="00A74D54">
            <w:pPr>
              <w:pStyle w:val="NormalLeft"/>
              <w:rPr>
                <w:lang w:val="en-GB"/>
              </w:rPr>
            </w:pPr>
            <w:r w:rsidRPr="00FF353C">
              <w:rPr>
                <w:lang w:val="en-GB"/>
              </w:rPr>
              <w:t xml:space="preserve">R0414/C0050  </w:t>
            </w:r>
          </w:p>
        </w:tc>
        <w:tc>
          <w:tcPr>
            <w:tcW w:w="2844" w:type="dxa"/>
            <w:tcBorders>
              <w:top w:val="single" w:sz="2" w:space="0" w:color="auto"/>
              <w:left w:val="single" w:sz="2" w:space="0" w:color="auto"/>
              <w:bottom w:val="single" w:sz="2" w:space="0" w:color="auto"/>
              <w:right w:val="single" w:sz="2" w:space="0" w:color="auto"/>
            </w:tcBorders>
          </w:tcPr>
          <w:p w14:paraId="6EC48CCC" w14:textId="39A064AC" w:rsidR="00A74D54" w:rsidRPr="00FF353C" w:rsidRDefault="00A74D54" w:rsidP="00A74D54">
            <w:pPr>
              <w:pStyle w:val="NormalLeft"/>
              <w:rPr>
                <w:lang w:val="en-GB"/>
              </w:rPr>
            </w:pPr>
            <w:r w:rsidRPr="00FF353C">
              <w:rPr>
                <w:lang w:val="en-GB"/>
              </w:rPr>
              <w:t xml:space="preserve">Absolute values after shock – Liabilities (after the loss absorbing capacity of technical provisions)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055A543E" w14:textId="3A55CA9F" w:rsidR="00A74D54" w:rsidRPr="00FF353C" w:rsidRDefault="00A74D54" w:rsidP="00A74D54">
            <w:pPr>
              <w:pStyle w:val="NormalLeft"/>
              <w:rPr>
                <w:lang w:val="en-GB"/>
              </w:rPr>
            </w:pPr>
            <w:r w:rsidRPr="00FF353C">
              <w:rPr>
                <w:lang w:val="en-GB"/>
              </w:rPr>
              <w:t>This is the absolute value of the liabilities underlying the spread risk charge for bonds and loans that are qualifying infrastructure corporate investment,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755E71D0" w14:textId="0072D691"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296D479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59946A4" w14:textId="6282B62D" w:rsidR="00A74D54" w:rsidRPr="00FF353C" w:rsidRDefault="00A74D54" w:rsidP="00A74D54">
            <w:pPr>
              <w:pStyle w:val="NormalLeft"/>
              <w:rPr>
                <w:lang w:val="en-GB"/>
              </w:rPr>
            </w:pPr>
            <w:r w:rsidRPr="00FF353C">
              <w:rPr>
                <w:lang w:val="en-GB"/>
              </w:rPr>
              <w:t xml:space="preserve">R0414/C0060  </w:t>
            </w:r>
          </w:p>
        </w:tc>
        <w:tc>
          <w:tcPr>
            <w:tcW w:w="2844" w:type="dxa"/>
            <w:tcBorders>
              <w:top w:val="single" w:sz="2" w:space="0" w:color="auto"/>
              <w:left w:val="single" w:sz="2" w:space="0" w:color="auto"/>
              <w:bottom w:val="single" w:sz="2" w:space="0" w:color="auto"/>
              <w:right w:val="single" w:sz="2" w:space="0" w:color="auto"/>
            </w:tcBorders>
          </w:tcPr>
          <w:p w14:paraId="5437D98B" w14:textId="04C13BEF" w:rsidR="00A74D54" w:rsidRPr="00FF353C" w:rsidRDefault="00A74D54" w:rsidP="00A74D54">
            <w:pPr>
              <w:pStyle w:val="NormalLeft"/>
              <w:rPr>
                <w:lang w:val="en-GB"/>
              </w:rPr>
            </w:pPr>
            <w:r w:rsidRPr="00FF353C">
              <w:rPr>
                <w:lang w:val="en-GB"/>
              </w:rPr>
              <w:t xml:space="preserve">Absolute value after shock – Net solvency capital requirement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7DA18CC6" w14:textId="25B644AA" w:rsidR="00A74D54" w:rsidRPr="00FF353C" w:rsidRDefault="00A74D54" w:rsidP="00A74D54">
            <w:pPr>
              <w:pStyle w:val="NormalLeft"/>
              <w:rPr>
                <w:lang w:val="en-GB"/>
              </w:rPr>
            </w:pPr>
            <w:r w:rsidRPr="00FF353C">
              <w:rPr>
                <w:lang w:val="en-GB"/>
              </w:rPr>
              <w:t>This is the net capital charge for spread risk on bonds and loans that are qualifying infrastructure corporate investment,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39A27B9F" w14:textId="3C4B151A" w:rsidR="00A74D54" w:rsidRPr="00FF353C" w:rsidRDefault="00A74D54" w:rsidP="004E33E0">
            <w:pPr>
              <w:pStyle w:val="NormalLeft"/>
              <w:rPr>
                <w:lang w:val="en-GB"/>
              </w:rPr>
            </w:pPr>
            <w:r w:rsidRPr="00FF353C">
              <w:rPr>
                <w:lang w:val="en-GB"/>
              </w:rPr>
              <w:t>If R001</w:t>
            </w:r>
            <w:ins w:id="4538" w:author="Author">
              <w:r w:rsidRPr="00FF353C">
                <w:rPr>
                  <w:lang w:val="en-GB"/>
                </w:rPr>
                <w:t>2</w:t>
              </w:r>
            </w:ins>
            <w:del w:id="4539" w:author="Author">
              <w:r w:rsidRPr="00FF353C" w:rsidDel="00516E15">
                <w:rPr>
                  <w:lang w:val="en-GB"/>
                </w:rPr>
                <w:delText>0</w:delText>
              </w:r>
            </w:del>
            <w:r w:rsidRPr="00FF353C">
              <w:rPr>
                <w:lang w:val="en-GB"/>
              </w:rPr>
              <w:t xml:space="preserve">/C0010 = 1, this item shall not be reported.  </w:t>
            </w:r>
          </w:p>
        </w:tc>
      </w:tr>
      <w:tr w:rsidR="00A74D54" w:rsidRPr="00FF353C" w14:paraId="626E99C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06175D4" w14:textId="6411BCDC" w:rsidR="00A74D54" w:rsidRPr="00FF353C" w:rsidRDefault="00A74D54" w:rsidP="00A74D54">
            <w:pPr>
              <w:pStyle w:val="NormalLeft"/>
              <w:rPr>
                <w:lang w:val="en-GB"/>
              </w:rPr>
            </w:pPr>
            <w:r w:rsidRPr="00FF353C">
              <w:rPr>
                <w:lang w:val="en-GB"/>
              </w:rPr>
              <w:t xml:space="preserve">R0414/C0070  </w:t>
            </w:r>
          </w:p>
        </w:tc>
        <w:tc>
          <w:tcPr>
            <w:tcW w:w="2844" w:type="dxa"/>
            <w:tcBorders>
              <w:top w:val="single" w:sz="2" w:space="0" w:color="auto"/>
              <w:left w:val="single" w:sz="2" w:space="0" w:color="auto"/>
              <w:bottom w:val="single" w:sz="2" w:space="0" w:color="auto"/>
              <w:right w:val="single" w:sz="2" w:space="0" w:color="auto"/>
            </w:tcBorders>
          </w:tcPr>
          <w:p w14:paraId="15F22268" w14:textId="39038C64" w:rsidR="00A74D54" w:rsidRPr="00FF353C" w:rsidRDefault="00A74D54" w:rsidP="00A74D54">
            <w:pPr>
              <w:pStyle w:val="NormalLeft"/>
              <w:rPr>
                <w:lang w:val="en-GB"/>
              </w:rPr>
            </w:pPr>
            <w:r w:rsidRPr="00FF353C">
              <w:rPr>
                <w:lang w:val="en-GB"/>
              </w:rPr>
              <w:t xml:space="preserve"> Absolute values after shock – Liabilities (before the loss absorbing capacity of technical provisions) – Spread risk – bonds and loans (qualifying infrastructure corporate </w:t>
            </w:r>
            <w:r w:rsidRPr="00FF353C">
              <w:rPr>
                <w:lang w:val="en-GB"/>
              </w:rPr>
              <w:lastRenderedPageBreak/>
              <w:t xml:space="preserve">investment)  </w:t>
            </w:r>
          </w:p>
        </w:tc>
        <w:tc>
          <w:tcPr>
            <w:tcW w:w="4129" w:type="dxa"/>
            <w:tcBorders>
              <w:top w:val="single" w:sz="2" w:space="0" w:color="auto"/>
              <w:left w:val="single" w:sz="2" w:space="0" w:color="auto"/>
              <w:bottom w:val="single" w:sz="2" w:space="0" w:color="auto"/>
              <w:right w:val="single" w:sz="2" w:space="0" w:color="auto"/>
            </w:tcBorders>
          </w:tcPr>
          <w:p w14:paraId="051EA1D6" w14:textId="4E6DF3E4" w:rsidR="00A74D54" w:rsidRPr="00FF353C" w:rsidRDefault="00A74D54" w:rsidP="00A74D54">
            <w:pPr>
              <w:pStyle w:val="NormalLeft"/>
              <w:rPr>
                <w:lang w:val="en-GB"/>
              </w:rPr>
            </w:pPr>
            <w:r w:rsidRPr="00FF353C">
              <w:rPr>
                <w:lang w:val="en-GB"/>
              </w:rPr>
              <w:lastRenderedPageBreak/>
              <w:t xml:space="preserve">This is the absolute value of the liabilities sensitive to the spread risk on bonds and loans that are qualifying infrastructure corporate investment, after the shock but before the loss absorbing capacity of technical provisions. This value shall be reported </w:t>
            </w:r>
            <w:r w:rsidRPr="00FF353C">
              <w:rPr>
                <w:lang w:val="en-GB"/>
              </w:rPr>
              <w:lastRenderedPageBreak/>
              <w:t>only where the split between R0412, R0413 and R0414 could be derived from the method used for the calculation. When the split is not possible only R0410 shall be filled in.</w:t>
            </w:r>
          </w:p>
          <w:p w14:paraId="03334F1C" w14:textId="1EBF909E"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4F2F489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80E080A" w14:textId="76C63E81" w:rsidR="00A74D54" w:rsidRPr="00FF353C" w:rsidRDefault="00A74D54" w:rsidP="00A74D54">
            <w:pPr>
              <w:pStyle w:val="NormalLeft"/>
              <w:rPr>
                <w:lang w:val="en-GB"/>
              </w:rPr>
            </w:pPr>
            <w:r w:rsidRPr="00FF353C">
              <w:rPr>
                <w:lang w:val="en-GB"/>
              </w:rPr>
              <w:lastRenderedPageBreak/>
              <w:t xml:space="preserve">R0414/C0080  </w:t>
            </w:r>
          </w:p>
        </w:tc>
        <w:tc>
          <w:tcPr>
            <w:tcW w:w="2844" w:type="dxa"/>
            <w:tcBorders>
              <w:top w:val="single" w:sz="2" w:space="0" w:color="auto"/>
              <w:left w:val="single" w:sz="2" w:space="0" w:color="auto"/>
              <w:bottom w:val="single" w:sz="2" w:space="0" w:color="auto"/>
              <w:right w:val="single" w:sz="2" w:space="0" w:color="auto"/>
            </w:tcBorders>
          </w:tcPr>
          <w:p w14:paraId="5D574092" w14:textId="185EC7B4" w:rsidR="00A74D54" w:rsidRPr="00FF353C" w:rsidRDefault="00A74D54" w:rsidP="00A74D54">
            <w:pPr>
              <w:pStyle w:val="NormalLeft"/>
              <w:rPr>
                <w:lang w:val="en-GB"/>
              </w:rPr>
            </w:pPr>
            <w:r w:rsidRPr="00FF353C">
              <w:rPr>
                <w:lang w:val="en-GB"/>
              </w:rPr>
              <w:t xml:space="preserve">Absolute value after shock – Gross solvency capital requirement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7755122D" w14:textId="2D55368D" w:rsidR="00A74D54" w:rsidRPr="00FF353C" w:rsidRDefault="00A74D54" w:rsidP="00A74D54">
            <w:pPr>
              <w:pStyle w:val="NormalLeft"/>
              <w:rPr>
                <w:lang w:val="en-GB"/>
              </w:rPr>
            </w:pPr>
            <w:r w:rsidRPr="00FF353C">
              <w:rPr>
                <w:lang w:val="en-GB"/>
              </w:rPr>
              <w:t>This is the gross capital charge for spread risk on bonds and loans that are qualifying infrastructure corporate investment,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5A75331" w14:textId="24678802" w:rsidR="00A74D54" w:rsidRPr="00FF353C" w:rsidRDefault="00A74D54" w:rsidP="004E33E0">
            <w:pPr>
              <w:pStyle w:val="NormalLeft"/>
              <w:rPr>
                <w:lang w:val="en-GB"/>
              </w:rPr>
            </w:pPr>
            <w:r w:rsidRPr="00FF353C">
              <w:rPr>
                <w:lang w:val="en-GB"/>
              </w:rPr>
              <w:t>If R001</w:t>
            </w:r>
            <w:ins w:id="4540" w:author="Author">
              <w:r w:rsidRPr="00FF353C">
                <w:rPr>
                  <w:lang w:val="en-GB"/>
                </w:rPr>
                <w:t>2</w:t>
              </w:r>
            </w:ins>
            <w:del w:id="4541" w:author="Author">
              <w:r w:rsidRPr="00FF353C" w:rsidDel="00516E15">
                <w:rPr>
                  <w:lang w:val="en-GB"/>
                </w:rPr>
                <w:delText>0</w:delText>
              </w:r>
            </w:del>
            <w:r w:rsidRPr="00FF353C">
              <w:rPr>
                <w:lang w:val="en-GB"/>
              </w:rPr>
              <w:t xml:space="preserve">/C0010 = 1, this item shall not be reported.  </w:t>
            </w:r>
          </w:p>
        </w:tc>
      </w:tr>
      <w:tr w:rsidR="00A74D54" w:rsidRPr="00FF353C" w14:paraId="0EB19FA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40138EC" w14:textId="256E4EB1" w:rsidR="00A74D54" w:rsidRPr="00FF353C" w:rsidRDefault="00A74D54" w:rsidP="00A74D54">
            <w:pPr>
              <w:pStyle w:val="NormalLeft"/>
              <w:rPr>
                <w:lang w:val="en-GB"/>
              </w:rPr>
            </w:pPr>
            <w:r w:rsidRPr="00FF353C">
              <w:rPr>
                <w:lang w:val="en-GB"/>
              </w:rPr>
              <w:t>R0420/C0060</w:t>
            </w:r>
          </w:p>
        </w:tc>
        <w:tc>
          <w:tcPr>
            <w:tcW w:w="2844" w:type="dxa"/>
            <w:tcBorders>
              <w:top w:val="single" w:sz="2" w:space="0" w:color="auto"/>
              <w:left w:val="single" w:sz="2" w:space="0" w:color="auto"/>
              <w:bottom w:val="single" w:sz="2" w:space="0" w:color="auto"/>
              <w:right w:val="single" w:sz="2" w:space="0" w:color="auto"/>
            </w:tcBorders>
          </w:tcPr>
          <w:p w14:paraId="1DF1B50A" w14:textId="77777777" w:rsidR="00A74D54" w:rsidRPr="00FF353C" w:rsidRDefault="00A74D54" w:rsidP="00A74D54">
            <w:pPr>
              <w:pStyle w:val="NormalLeft"/>
              <w:rPr>
                <w:lang w:val="en-GB"/>
              </w:rPr>
            </w:pPr>
            <w:r w:rsidRPr="00FF353C">
              <w:rPr>
                <w:lang w:val="en-GB"/>
              </w:rPr>
              <w:t>Absolute value after shock — Net solvency capital requirement — spread risk — credit derivatives</w:t>
            </w:r>
          </w:p>
        </w:tc>
        <w:tc>
          <w:tcPr>
            <w:tcW w:w="4129" w:type="dxa"/>
            <w:tcBorders>
              <w:top w:val="single" w:sz="2" w:space="0" w:color="auto"/>
              <w:left w:val="single" w:sz="2" w:space="0" w:color="auto"/>
              <w:bottom w:val="single" w:sz="2" w:space="0" w:color="auto"/>
              <w:right w:val="single" w:sz="2" w:space="0" w:color="auto"/>
            </w:tcBorders>
          </w:tcPr>
          <w:p w14:paraId="5CBB0B69" w14:textId="041377B1" w:rsidR="00A74D54" w:rsidRPr="00FF353C" w:rsidRDefault="00A74D54" w:rsidP="00A74D54">
            <w:pPr>
              <w:pStyle w:val="NormalLeft"/>
              <w:rPr>
                <w:lang w:val="en-GB"/>
              </w:rPr>
            </w:pPr>
            <w:r w:rsidRPr="00FF353C">
              <w:rPr>
                <w:lang w:val="en-GB"/>
              </w:rPr>
              <w:t>This is the net capital charge for spread risk on credit derivatives, after adjustment for the loss absorbing capacity of technical provisions.</w:t>
            </w:r>
          </w:p>
        </w:tc>
      </w:tr>
      <w:tr w:rsidR="00A74D54" w:rsidRPr="00FF353C" w14:paraId="7CF7CAD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F4586DB" w14:textId="3562A6E2" w:rsidR="00A74D54" w:rsidRPr="00FF353C" w:rsidRDefault="00A74D54" w:rsidP="00A74D54">
            <w:pPr>
              <w:pStyle w:val="NormalLeft"/>
              <w:rPr>
                <w:lang w:val="en-GB"/>
              </w:rPr>
            </w:pPr>
            <w:r w:rsidRPr="00FF353C">
              <w:rPr>
                <w:lang w:val="en-GB"/>
              </w:rPr>
              <w:t>R0420/C0080</w:t>
            </w:r>
          </w:p>
        </w:tc>
        <w:tc>
          <w:tcPr>
            <w:tcW w:w="2844" w:type="dxa"/>
            <w:tcBorders>
              <w:top w:val="single" w:sz="2" w:space="0" w:color="auto"/>
              <w:left w:val="single" w:sz="2" w:space="0" w:color="auto"/>
              <w:bottom w:val="single" w:sz="2" w:space="0" w:color="auto"/>
              <w:right w:val="single" w:sz="2" w:space="0" w:color="auto"/>
            </w:tcBorders>
          </w:tcPr>
          <w:p w14:paraId="39534F35" w14:textId="77777777" w:rsidR="00A74D54" w:rsidRPr="00FF353C" w:rsidRDefault="00A74D54" w:rsidP="00A74D54">
            <w:pPr>
              <w:pStyle w:val="NormalLeft"/>
              <w:rPr>
                <w:lang w:val="en-GB"/>
              </w:rPr>
            </w:pPr>
            <w:r w:rsidRPr="00FF353C">
              <w:rPr>
                <w:lang w:val="en-GB"/>
              </w:rPr>
              <w:t>Absolute value after shock — Gross solvency capital requirement — spread risk — credit derivatives</w:t>
            </w:r>
          </w:p>
        </w:tc>
        <w:tc>
          <w:tcPr>
            <w:tcW w:w="4129" w:type="dxa"/>
            <w:tcBorders>
              <w:top w:val="single" w:sz="2" w:space="0" w:color="auto"/>
              <w:left w:val="single" w:sz="2" w:space="0" w:color="auto"/>
              <w:bottom w:val="single" w:sz="2" w:space="0" w:color="auto"/>
              <w:right w:val="single" w:sz="2" w:space="0" w:color="auto"/>
            </w:tcBorders>
          </w:tcPr>
          <w:p w14:paraId="4C128150" w14:textId="6A494203" w:rsidR="00A74D54" w:rsidRPr="00FF353C" w:rsidRDefault="00A74D54" w:rsidP="00A74D54">
            <w:pPr>
              <w:pStyle w:val="NormalLeft"/>
              <w:rPr>
                <w:lang w:val="en-GB"/>
              </w:rPr>
            </w:pPr>
            <w:r w:rsidRPr="00FF353C">
              <w:rPr>
                <w:lang w:val="en-GB"/>
              </w:rPr>
              <w:t>This is the gross capital charge for spread risk on credit derivatives, i.e. before the loss absorbing capacity of technical provisions.</w:t>
            </w:r>
          </w:p>
        </w:tc>
      </w:tr>
      <w:tr w:rsidR="00A74D54" w:rsidRPr="00FF353C" w14:paraId="6F091F3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92D0F04" w14:textId="2B31E04D" w:rsidR="00A74D54" w:rsidRPr="00FF353C" w:rsidRDefault="00A74D54" w:rsidP="00A74D54">
            <w:pPr>
              <w:pStyle w:val="NormalLeft"/>
              <w:rPr>
                <w:lang w:val="en-GB"/>
              </w:rPr>
            </w:pPr>
            <w:r w:rsidRPr="00FF353C">
              <w:rPr>
                <w:lang w:val="en-GB"/>
              </w:rPr>
              <w:t>R0430–R0440/C0020</w:t>
            </w:r>
          </w:p>
        </w:tc>
        <w:tc>
          <w:tcPr>
            <w:tcW w:w="2844" w:type="dxa"/>
            <w:tcBorders>
              <w:top w:val="single" w:sz="2" w:space="0" w:color="auto"/>
              <w:left w:val="single" w:sz="2" w:space="0" w:color="auto"/>
              <w:bottom w:val="single" w:sz="2" w:space="0" w:color="auto"/>
              <w:right w:val="single" w:sz="2" w:space="0" w:color="auto"/>
            </w:tcBorders>
          </w:tcPr>
          <w:p w14:paraId="60A5EAC9" w14:textId="77777777" w:rsidR="00A74D54" w:rsidRPr="00FF353C" w:rsidRDefault="00A74D54" w:rsidP="00A74D54">
            <w:pPr>
              <w:pStyle w:val="NormalLeft"/>
              <w:rPr>
                <w:lang w:val="en-GB"/>
              </w:rPr>
            </w:pPr>
            <w:r w:rsidRPr="00FF353C">
              <w:rPr>
                <w:lang w:val="en-GB"/>
              </w:rPr>
              <w:t>Initial absolute values before shock — Assets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582D1528" w14:textId="77777777" w:rsidR="00A74D54" w:rsidRPr="00FF353C" w:rsidRDefault="00A74D54" w:rsidP="00A74D54">
            <w:pPr>
              <w:pStyle w:val="NormalLeft"/>
              <w:rPr>
                <w:lang w:val="en-GB"/>
              </w:rPr>
            </w:pPr>
            <w:r w:rsidRPr="00FF353C">
              <w:rPr>
                <w:lang w:val="en-GB"/>
              </w:rPr>
              <w:t>This is the absolute value of assets sensitive to the downward/upward shock in respect to the spread risk on credit derivatives.</w:t>
            </w:r>
          </w:p>
          <w:p w14:paraId="54918E33" w14:textId="20B3F39C"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0ED50DA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BFFF911" w14:textId="450F72B7" w:rsidR="00A74D54" w:rsidRPr="00FF353C" w:rsidRDefault="00A74D54" w:rsidP="00A74D54">
            <w:pPr>
              <w:pStyle w:val="NormalLeft"/>
              <w:rPr>
                <w:lang w:val="en-GB"/>
              </w:rPr>
            </w:pPr>
            <w:r w:rsidRPr="00FF353C">
              <w:rPr>
                <w:lang w:val="en-GB"/>
              </w:rPr>
              <w:t>R0430–R0440/C0030</w:t>
            </w:r>
          </w:p>
        </w:tc>
        <w:tc>
          <w:tcPr>
            <w:tcW w:w="2844" w:type="dxa"/>
            <w:tcBorders>
              <w:top w:val="single" w:sz="2" w:space="0" w:color="auto"/>
              <w:left w:val="single" w:sz="2" w:space="0" w:color="auto"/>
              <w:bottom w:val="single" w:sz="2" w:space="0" w:color="auto"/>
              <w:right w:val="single" w:sz="2" w:space="0" w:color="auto"/>
            </w:tcBorders>
          </w:tcPr>
          <w:p w14:paraId="3602EAE7" w14:textId="77777777" w:rsidR="00A74D54" w:rsidRPr="00FF353C" w:rsidRDefault="00A74D54" w:rsidP="00A74D54">
            <w:pPr>
              <w:pStyle w:val="NormalLeft"/>
              <w:rPr>
                <w:lang w:val="en-GB"/>
              </w:rPr>
            </w:pPr>
            <w:r w:rsidRPr="00FF353C">
              <w:rPr>
                <w:lang w:val="en-GB"/>
              </w:rPr>
              <w:t>Initial absolute values before shock — Liabilities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28FA5EB6" w14:textId="77777777" w:rsidR="00A74D54" w:rsidRPr="00FF353C" w:rsidRDefault="00A74D54" w:rsidP="00A74D54">
            <w:pPr>
              <w:pStyle w:val="NormalLeft"/>
              <w:rPr>
                <w:lang w:val="en-GB"/>
              </w:rPr>
            </w:pPr>
            <w:r w:rsidRPr="00FF353C">
              <w:rPr>
                <w:lang w:val="en-GB"/>
              </w:rPr>
              <w:t>This is the absolute value of the liabilities sensitive to the downward/upward shock in respect to spread risk on credit derivatives.</w:t>
            </w:r>
          </w:p>
          <w:p w14:paraId="281027D6" w14:textId="782BBC2D"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1BF42F1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E7A1331" w14:textId="6592D23A" w:rsidR="00A74D54" w:rsidRPr="00FF353C" w:rsidRDefault="00A74D54" w:rsidP="00A74D54">
            <w:pPr>
              <w:pStyle w:val="NormalLeft"/>
              <w:rPr>
                <w:lang w:val="en-GB"/>
              </w:rPr>
            </w:pPr>
            <w:r w:rsidRPr="00FF353C">
              <w:rPr>
                <w:lang w:val="en-GB"/>
              </w:rPr>
              <w:t>R0430–R0440/C0040</w:t>
            </w:r>
          </w:p>
        </w:tc>
        <w:tc>
          <w:tcPr>
            <w:tcW w:w="2844" w:type="dxa"/>
            <w:tcBorders>
              <w:top w:val="single" w:sz="2" w:space="0" w:color="auto"/>
              <w:left w:val="single" w:sz="2" w:space="0" w:color="auto"/>
              <w:bottom w:val="single" w:sz="2" w:space="0" w:color="auto"/>
              <w:right w:val="single" w:sz="2" w:space="0" w:color="auto"/>
            </w:tcBorders>
          </w:tcPr>
          <w:p w14:paraId="4C3F0FDF" w14:textId="77777777" w:rsidR="00A74D54" w:rsidRPr="00FF353C" w:rsidRDefault="00A74D54" w:rsidP="00A74D54">
            <w:pPr>
              <w:pStyle w:val="NormalLeft"/>
              <w:rPr>
                <w:lang w:val="en-GB"/>
              </w:rPr>
            </w:pPr>
            <w:r w:rsidRPr="00FF353C">
              <w:rPr>
                <w:lang w:val="en-GB"/>
              </w:rPr>
              <w:t xml:space="preserve">Absolute values after shock — Assets — spread risk — credit derivatives — downward/upward </w:t>
            </w:r>
            <w:r w:rsidRPr="00FF353C">
              <w:rPr>
                <w:lang w:val="en-GB"/>
              </w:rPr>
              <w:lastRenderedPageBreak/>
              <w:t>shock on credit derivatives</w:t>
            </w:r>
          </w:p>
        </w:tc>
        <w:tc>
          <w:tcPr>
            <w:tcW w:w="4129" w:type="dxa"/>
            <w:tcBorders>
              <w:top w:val="single" w:sz="2" w:space="0" w:color="auto"/>
              <w:left w:val="single" w:sz="2" w:space="0" w:color="auto"/>
              <w:bottom w:val="single" w:sz="2" w:space="0" w:color="auto"/>
              <w:right w:val="single" w:sz="2" w:space="0" w:color="auto"/>
            </w:tcBorders>
          </w:tcPr>
          <w:p w14:paraId="2A50CC62" w14:textId="77777777" w:rsidR="00A74D54" w:rsidRPr="00FF353C" w:rsidRDefault="00A74D54" w:rsidP="00A74D54">
            <w:pPr>
              <w:pStyle w:val="NormalLeft"/>
              <w:rPr>
                <w:lang w:val="en-GB"/>
              </w:rPr>
            </w:pPr>
            <w:r w:rsidRPr="00FF353C">
              <w:rPr>
                <w:lang w:val="en-GB"/>
              </w:rPr>
              <w:lastRenderedPageBreak/>
              <w:t>This is the absolute value of the assets sensitive the downward/upward shock for spread risk on credit derivatives, after the shock.</w:t>
            </w:r>
          </w:p>
          <w:p w14:paraId="78BD946E" w14:textId="2ABA14E8" w:rsidR="00A74D54" w:rsidRPr="00FF353C" w:rsidRDefault="00A74D54" w:rsidP="00A74D54">
            <w:pPr>
              <w:pStyle w:val="NormalLeft"/>
              <w:rPr>
                <w:lang w:val="en-GB"/>
              </w:rPr>
            </w:pPr>
            <w:r w:rsidRPr="00FF353C">
              <w:rPr>
                <w:lang w:val="en-GB"/>
              </w:rPr>
              <w:lastRenderedPageBreak/>
              <w:t>Recoverables from reinsurance and SPVs shall not be included in this cell.</w:t>
            </w:r>
          </w:p>
        </w:tc>
      </w:tr>
      <w:tr w:rsidR="00A74D54" w:rsidRPr="00FF353C" w14:paraId="7325ECE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1BEFA7F" w14:textId="1317CBC1" w:rsidR="00A74D54" w:rsidRPr="00FF353C" w:rsidRDefault="00A74D54" w:rsidP="00A74D54">
            <w:pPr>
              <w:pStyle w:val="NormalLeft"/>
              <w:rPr>
                <w:lang w:val="en-GB"/>
              </w:rPr>
            </w:pPr>
            <w:r w:rsidRPr="00FF353C">
              <w:rPr>
                <w:lang w:val="en-GB"/>
              </w:rPr>
              <w:lastRenderedPageBreak/>
              <w:t>R0430–R0440/C0050</w:t>
            </w:r>
          </w:p>
        </w:tc>
        <w:tc>
          <w:tcPr>
            <w:tcW w:w="2844" w:type="dxa"/>
            <w:tcBorders>
              <w:top w:val="single" w:sz="2" w:space="0" w:color="auto"/>
              <w:left w:val="single" w:sz="2" w:space="0" w:color="auto"/>
              <w:bottom w:val="single" w:sz="2" w:space="0" w:color="auto"/>
              <w:right w:val="single" w:sz="2" w:space="0" w:color="auto"/>
            </w:tcBorders>
          </w:tcPr>
          <w:p w14:paraId="169C80A7" w14:textId="77777777" w:rsidR="00A74D54" w:rsidRPr="00FF353C" w:rsidRDefault="00A74D54" w:rsidP="00A74D54">
            <w:pPr>
              <w:pStyle w:val="NormalLeft"/>
              <w:rPr>
                <w:lang w:val="en-GB"/>
              </w:rPr>
            </w:pPr>
            <w:r w:rsidRPr="00FF353C">
              <w:rPr>
                <w:lang w:val="en-GB"/>
              </w:rPr>
              <w:t>Absolute values after shock — Liabilities (after the loss absorbing capacity of technical provisions) — spread risk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0D004816" w14:textId="77777777" w:rsidR="00A74D54" w:rsidRPr="00FF353C" w:rsidRDefault="00A74D54" w:rsidP="00A74D54">
            <w:pPr>
              <w:pStyle w:val="NormalLeft"/>
              <w:rPr>
                <w:lang w:val="en-GB"/>
              </w:rPr>
            </w:pPr>
            <w:r w:rsidRPr="00FF353C">
              <w:rPr>
                <w:lang w:val="en-GB"/>
              </w:rPr>
              <w:t>This is the absolute value of the liabilities sensitive to the downward/upward shock for spread risk on credit derivatives, after the shock and after the loss absorbing capacity of technical provisions.</w:t>
            </w:r>
          </w:p>
          <w:p w14:paraId="5EDA2E0F" w14:textId="64A95765"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7F4C08C1"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0FD8879" w14:textId="1D0EEDC4" w:rsidR="00A74D54" w:rsidRPr="00FF353C" w:rsidRDefault="00A74D54" w:rsidP="00A74D54">
            <w:pPr>
              <w:pStyle w:val="NormalLeft"/>
              <w:rPr>
                <w:lang w:val="en-GB"/>
              </w:rPr>
            </w:pPr>
            <w:r w:rsidRPr="00FF353C">
              <w:rPr>
                <w:lang w:val="en-GB"/>
              </w:rPr>
              <w:t>R0430–R0440/C0060</w:t>
            </w:r>
          </w:p>
        </w:tc>
        <w:tc>
          <w:tcPr>
            <w:tcW w:w="2844" w:type="dxa"/>
            <w:tcBorders>
              <w:top w:val="single" w:sz="2" w:space="0" w:color="auto"/>
              <w:left w:val="single" w:sz="2" w:space="0" w:color="auto"/>
              <w:bottom w:val="single" w:sz="2" w:space="0" w:color="auto"/>
              <w:right w:val="single" w:sz="2" w:space="0" w:color="auto"/>
            </w:tcBorders>
          </w:tcPr>
          <w:p w14:paraId="696952DC" w14:textId="77777777" w:rsidR="00A74D54" w:rsidRPr="00FF353C" w:rsidRDefault="00A74D54" w:rsidP="00A74D54">
            <w:pPr>
              <w:pStyle w:val="NormalLeft"/>
              <w:rPr>
                <w:lang w:val="en-GB"/>
              </w:rPr>
            </w:pPr>
            <w:r w:rsidRPr="00FF353C">
              <w:rPr>
                <w:lang w:val="en-GB"/>
              </w:rPr>
              <w:t>Absolute value after shock — Net solvency capital requirement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089CB803" w14:textId="5203CCC3" w:rsidR="00A74D54" w:rsidRPr="00FF353C" w:rsidRDefault="00A74D54" w:rsidP="00A74D54">
            <w:pPr>
              <w:pStyle w:val="NormalLeft"/>
              <w:rPr>
                <w:lang w:val="en-GB"/>
              </w:rPr>
            </w:pPr>
            <w:r w:rsidRPr="00FF353C">
              <w:rPr>
                <w:lang w:val="en-GB"/>
              </w:rPr>
              <w:t>This is the net capital charge for the downward/upward shock for spread risk on credit derivatives, after adjustment for the loss absorbing capacity of technical provisions.</w:t>
            </w:r>
          </w:p>
        </w:tc>
      </w:tr>
      <w:tr w:rsidR="00A74D54" w:rsidRPr="00FF353C" w14:paraId="5A2348E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2F8C0C3" w14:textId="0EC86F74" w:rsidR="00A74D54" w:rsidRPr="00FF353C" w:rsidRDefault="00A74D54" w:rsidP="00A74D54">
            <w:pPr>
              <w:pStyle w:val="NormalLeft"/>
              <w:rPr>
                <w:lang w:val="en-GB"/>
              </w:rPr>
            </w:pPr>
            <w:r w:rsidRPr="00FF353C">
              <w:rPr>
                <w:lang w:val="en-GB"/>
              </w:rPr>
              <w:t>R0430–R0440/C0070</w:t>
            </w:r>
          </w:p>
        </w:tc>
        <w:tc>
          <w:tcPr>
            <w:tcW w:w="2844" w:type="dxa"/>
            <w:tcBorders>
              <w:top w:val="single" w:sz="2" w:space="0" w:color="auto"/>
              <w:left w:val="single" w:sz="2" w:space="0" w:color="auto"/>
              <w:bottom w:val="single" w:sz="2" w:space="0" w:color="auto"/>
              <w:right w:val="single" w:sz="2" w:space="0" w:color="auto"/>
            </w:tcBorders>
          </w:tcPr>
          <w:p w14:paraId="3C07BB01" w14:textId="77777777" w:rsidR="00A74D54" w:rsidRPr="00FF353C" w:rsidRDefault="00A74D54" w:rsidP="00A74D54">
            <w:pPr>
              <w:pStyle w:val="NormalLeft"/>
              <w:rPr>
                <w:lang w:val="en-GB"/>
              </w:rPr>
            </w:pPr>
            <w:r w:rsidRPr="00FF353C">
              <w:rPr>
                <w:lang w:val="en-GB"/>
              </w:rPr>
              <w:t>Absolute values after shock — Liabilities (before the loss absorbing capacity of technical provisions)– spread risk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0F9DD7C1" w14:textId="77777777" w:rsidR="00A74D54" w:rsidRPr="00FF353C" w:rsidRDefault="00A74D54" w:rsidP="00A74D54">
            <w:pPr>
              <w:pStyle w:val="NormalLeft"/>
              <w:rPr>
                <w:lang w:val="en-GB"/>
              </w:rPr>
            </w:pPr>
            <w:r w:rsidRPr="00FF353C">
              <w:rPr>
                <w:lang w:val="en-GB"/>
              </w:rPr>
              <w:t>This is the absolute value of the liabilities sensitive to the downward/upward shock for spread risk on credit derivatives, after the shock but before the loss absorbing capacity of technical provisions.</w:t>
            </w:r>
          </w:p>
          <w:p w14:paraId="356AB80B" w14:textId="1B3DF1C0"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3E3EB3F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6B17827" w14:textId="479E6E9C" w:rsidR="00A74D54" w:rsidRPr="00FF353C" w:rsidRDefault="00A74D54" w:rsidP="00A74D54">
            <w:pPr>
              <w:pStyle w:val="NormalLeft"/>
              <w:rPr>
                <w:lang w:val="en-GB"/>
              </w:rPr>
            </w:pPr>
            <w:r w:rsidRPr="00FF353C">
              <w:rPr>
                <w:lang w:val="en-GB"/>
              </w:rPr>
              <w:t>R0430–R0440/C0080</w:t>
            </w:r>
          </w:p>
        </w:tc>
        <w:tc>
          <w:tcPr>
            <w:tcW w:w="2844" w:type="dxa"/>
            <w:tcBorders>
              <w:top w:val="single" w:sz="2" w:space="0" w:color="auto"/>
              <w:left w:val="single" w:sz="2" w:space="0" w:color="auto"/>
              <w:bottom w:val="single" w:sz="2" w:space="0" w:color="auto"/>
              <w:right w:val="single" w:sz="2" w:space="0" w:color="auto"/>
            </w:tcBorders>
          </w:tcPr>
          <w:p w14:paraId="315B31A8" w14:textId="77777777" w:rsidR="00A74D54" w:rsidRPr="00FF353C" w:rsidRDefault="00A74D54" w:rsidP="00A74D54">
            <w:pPr>
              <w:pStyle w:val="NormalLeft"/>
              <w:rPr>
                <w:lang w:val="en-GB"/>
              </w:rPr>
            </w:pPr>
            <w:r w:rsidRPr="00FF353C">
              <w:rPr>
                <w:lang w:val="en-GB"/>
              </w:rPr>
              <w:t>Absolute value after shock — Gross solvency capital requirement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128CCA6F" w14:textId="0E55C4B9" w:rsidR="00A74D54" w:rsidRPr="00FF353C" w:rsidRDefault="00A74D54" w:rsidP="00A74D54">
            <w:pPr>
              <w:pStyle w:val="NormalLeft"/>
              <w:rPr>
                <w:lang w:val="en-GB"/>
              </w:rPr>
            </w:pPr>
            <w:r w:rsidRPr="00FF353C">
              <w:rPr>
                <w:lang w:val="en-GB"/>
              </w:rPr>
              <w:t>This is the gross capital charge for the downward/upward shock for spread risk on credit derivatives, i.e. before the loss absorbing capacity of technical provisions.</w:t>
            </w:r>
          </w:p>
        </w:tc>
      </w:tr>
      <w:tr w:rsidR="00A74D54" w:rsidRPr="00FF353C" w14:paraId="1A5D559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68B6BBE" w14:textId="771B4F46" w:rsidR="00A74D54" w:rsidRPr="00FF353C" w:rsidRDefault="00A74D54" w:rsidP="00A74D54">
            <w:pPr>
              <w:pStyle w:val="NormalLeft"/>
              <w:rPr>
                <w:lang w:val="en-GB"/>
              </w:rPr>
            </w:pPr>
            <w:r w:rsidRPr="00FF353C">
              <w:rPr>
                <w:lang w:val="en-GB"/>
              </w:rPr>
              <w:t>R0450/C0020</w:t>
            </w:r>
          </w:p>
        </w:tc>
        <w:tc>
          <w:tcPr>
            <w:tcW w:w="2844" w:type="dxa"/>
            <w:tcBorders>
              <w:top w:val="single" w:sz="2" w:space="0" w:color="auto"/>
              <w:left w:val="single" w:sz="2" w:space="0" w:color="auto"/>
              <w:bottom w:val="single" w:sz="2" w:space="0" w:color="auto"/>
              <w:right w:val="single" w:sz="2" w:space="0" w:color="auto"/>
            </w:tcBorders>
          </w:tcPr>
          <w:p w14:paraId="2DB11D69" w14:textId="77777777" w:rsidR="00A74D54" w:rsidRPr="00FF353C" w:rsidRDefault="00A74D54" w:rsidP="00A74D54">
            <w:pPr>
              <w:pStyle w:val="NormalLeft"/>
              <w:rPr>
                <w:lang w:val="en-GB"/>
              </w:rPr>
            </w:pPr>
            <w:r w:rsidRPr="00FF353C">
              <w:rPr>
                <w:lang w:val="en-GB"/>
              </w:rPr>
              <w:t>Initial absolute values before shock — Assets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7EC20042" w14:textId="77777777" w:rsidR="00A74D54" w:rsidRPr="00FF353C" w:rsidRDefault="00A74D54" w:rsidP="00A74D54">
            <w:pPr>
              <w:pStyle w:val="NormalLeft"/>
              <w:rPr>
                <w:lang w:val="en-GB"/>
              </w:rPr>
            </w:pPr>
            <w:r w:rsidRPr="00FF353C">
              <w:rPr>
                <w:lang w:val="en-GB"/>
              </w:rPr>
              <w:t>This is the absolute value of the assets sensitive to the spread risk on securitisation positions.</w:t>
            </w:r>
          </w:p>
          <w:p w14:paraId="7390F03D" w14:textId="65101120"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50F260F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9A84377" w14:textId="48EED4EC" w:rsidR="00A74D54" w:rsidRPr="00FF353C" w:rsidRDefault="00A74D54" w:rsidP="00A74D54">
            <w:pPr>
              <w:pStyle w:val="NormalLeft"/>
              <w:rPr>
                <w:lang w:val="en-GB"/>
              </w:rPr>
            </w:pPr>
            <w:r w:rsidRPr="00FF353C">
              <w:rPr>
                <w:lang w:val="en-GB"/>
              </w:rPr>
              <w:t>R0450/C0030</w:t>
            </w:r>
          </w:p>
        </w:tc>
        <w:tc>
          <w:tcPr>
            <w:tcW w:w="2844" w:type="dxa"/>
            <w:tcBorders>
              <w:top w:val="single" w:sz="2" w:space="0" w:color="auto"/>
              <w:left w:val="single" w:sz="2" w:space="0" w:color="auto"/>
              <w:bottom w:val="single" w:sz="2" w:space="0" w:color="auto"/>
              <w:right w:val="single" w:sz="2" w:space="0" w:color="auto"/>
            </w:tcBorders>
          </w:tcPr>
          <w:p w14:paraId="1730F104" w14:textId="77777777" w:rsidR="00A74D54" w:rsidRPr="00FF353C" w:rsidRDefault="00A74D54" w:rsidP="00A74D54">
            <w:pPr>
              <w:pStyle w:val="NormalLeft"/>
              <w:rPr>
                <w:lang w:val="en-GB"/>
              </w:rPr>
            </w:pPr>
            <w:r w:rsidRPr="00FF353C">
              <w:rPr>
                <w:lang w:val="en-GB"/>
              </w:rPr>
              <w:t>Initial absolute values before shock — Liabilities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4B9AF68D" w14:textId="77777777" w:rsidR="00A74D54" w:rsidRPr="00FF353C" w:rsidRDefault="00A74D54" w:rsidP="00A74D54">
            <w:pPr>
              <w:pStyle w:val="NormalLeft"/>
              <w:rPr>
                <w:lang w:val="en-GB"/>
              </w:rPr>
            </w:pPr>
            <w:r w:rsidRPr="00FF353C">
              <w:rPr>
                <w:lang w:val="en-GB"/>
              </w:rPr>
              <w:t>This is the absolute value of the liabilities sensitive to the spread risk on securitisation positions.</w:t>
            </w:r>
          </w:p>
          <w:p w14:paraId="12F15FBC" w14:textId="601D15ED"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5B8EF27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D7F1AB4" w14:textId="77E37A3F" w:rsidR="00A74D54" w:rsidRPr="00FF353C" w:rsidRDefault="00A74D54" w:rsidP="00A74D54">
            <w:pPr>
              <w:pStyle w:val="NormalLeft"/>
              <w:rPr>
                <w:lang w:val="en-GB"/>
              </w:rPr>
            </w:pPr>
            <w:r w:rsidRPr="00FF353C">
              <w:rPr>
                <w:lang w:val="en-GB"/>
              </w:rPr>
              <w:t>R0450/C0040</w:t>
            </w:r>
          </w:p>
        </w:tc>
        <w:tc>
          <w:tcPr>
            <w:tcW w:w="2844" w:type="dxa"/>
            <w:tcBorders>
              <w:top w:val="single" w:sz="2" w:space="0" w:color="auto"/>
              <w:left w:val="single" w:sz="2" w:space="0" w:color="auto"/>
              <w:bottom w:val="single" w:sz="2" w:space="0" w:color="auto"/>
              <w:right w:val="single" w:sz="2" w:space="0" w:color="auto"/>
            </w:tcBorders>
          </w:tcPr>
          <w:p w14:paraId="10305AF6" w14:textId="77777777" w:rsidR="00A74D54" w:rsidRPr="00FF353C" w:rsidRDefault="00A74D54" w:rsidP="00A74D54">
            <w:pPr>
              <w:pStyle w:val="NormalLeft"/>
              <w:rPr>
                <w:lang w:val="en-GB"/>
              </w:rPr>
            </w:pPr>
            <w:r w:rsidRPr="00FF353C">
              <w:rPr>
                <w:lang w:val="en-GB"/>
              </w:rPr>
              <w:t xml:space="preserve">Absolute values after shock — Assets — spread risk — securitisation </w:t>
            </w:r>
            <w:r w:rsidRPr="00FF353C">
              <w:rPr>
                <w:lang w:val="en-GB"/>
              </w:rPr>
              <w:lastRenderedPageBreak/>
              <w:t>positions</w:t>
            </w:r>
          </w:p>
        </w:tc>
        <w:tc>
          <w:tcPr>
            <w:tcW w:w="4129" w:type="dxa"/>
            <w:tcBorders>
              <w:top w:val="single" w:sz="2" w:space="0" w:color="auto"/>
              <w:left w:val="single" w:sz="2" w:space="0" w:color="auto"/>
              <w:bottom w:val="single" w:sz="2" w:space="0" w:color="auto"/>
              <w:right w:val="single" w:sz="2" w:space="0" w:color="auto"/>
            </w:tcBorders>
          </w:tcPr>
          <w:p w14:paraId="2A1E54AD" w14:textId="77777777" w:rsidR="00A74D54" w:rsidRPr="00FF353C" w:rsidRDefault="00A74D54" w:rsidP="00A74D54">
            <w:pPr>
              <w:pStyle w:val="NormalLeft"/>
              <w:rPr>
                <w:lang w:val="en-GB"/>
              </w:rPr>
            </w:pPr>
            <w:r w:rsidRPr="00FF353C">
              <w:rPr>
                <w:lang w:val="en-GB"/>
              </w:rPr>
              <w:lastRenderedPageBreak/>
              <w:t>This is the absolute value of the assets sensitive to the spread risk on securitisation positions, after the shock.</w:t>
            </w:r>
          </w:p>
          <w:p w14:paraId="68A34B5C" w14:textId="1313E5FA" w:rsidR="00A74D54" w:rsidRPr="00FF353C" w:rsidRDefault="00A74D54" w:rsidP="00A74D54">
            <w:pPr>
              <w:pStyle w:val="NormalLeft"/>
              <w:rPr>
                <w:lang w:val="en-GB"/>
              </w:rPr>
            </w:pPr>
            <w:r w:rsidRPr="00FF353C">
              <w:rPr>
                <w:lang w:val="en-GB"/>
              </w:rPr>
              <w:lastRenderedPageBreak/>
              <w:t>Recoverables from reinsurance and SPVs shall not be included in this cell.</w:t>
            </w:r>
          </w:p>
        </w:tc>
      </w:tr>
      <w:tr w:rsidR="00A74D54" w:rsidRPr="00FF353C" w14:paraId="719F14D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5F7DA15" w14:textId="0F476683" w:rsidR="00A74D54" w:rsidRPr="00FF353C" w:rsidRDefault="00A74D54" w:rsidP="00A74D54">
            <w:pPr>
              <w:pStyle w:val="NormalLeft"/>
              <w:rPr>
                <w:lang w:val="en-GB"/>
              </w:rPr>
            </w:pPr>
            <w:r w:rsidRPr="00FF353C">
              <w:rPr>
                <w:lang w:val="en-GB"/>
              </w:rPr>
              <w:lastRenderedPageBreak/>
              <w:t>R0450/C0050</w:t>
            </w:r>
          </w:p>
        </w:tc>
        <w:tc>
          <w:tcPr>
            <w:tcW w:w="2844" w:type="dxa"/>
            <w:tcBorders>
              <w:top w:val="single" w:sz="2" w:space="0" w:color="auto"/>
              <w:left w:val="single" w:sz="2" w:space="0" w:color="auto"/>
              <w:bottom w:val="single" w:sz="2" w:space="0" w:color="auto"/>
              <w:right w:val="single" w:sz="2" w:space="0" w:color="auto"/>
            </w:tcBorders>
          </w:tcPr>
          <w:p w14:paraId="607602DC" w14:textId="77777777" w:rsidR="00A74D54" w:rsidRPr="00FF353C" w:rsidRDefault="00A74D54" w:rsidP="00A74D54">
            <w:pPr>
              <w:pStyle w:val="NormalLeft"/>
              <w:rPr>
                <w:lang w:val="en-GB"/>
              </w:rPr>
            </w:pPr>
            <w:r w:rsidRPr="00FF353C">
              <w:rPr>
                <w:lang w:val="en-GB"/>
              </w:rPr>
              <w:t>Absolute values after shock — Liabilities (after the loss absorbing capacity of technical provisions) — spread risk — securitisation positions )</w:t>
            </w:r>
          </w:p>
        </w:tc>
        <w:tc>
          <w:tcPr>
            <w:tcW w:w="4129" w:type="dxa"/>
            <w:tcBorders>
              <w:top w:val="single" w:sz="2" w:space="0" w:color="auto"/>
              <w:left w:val="single" w:sz="2" w:space="0" w:color="auto"/>
              <w:bottom w:val="single" w:sz="2" w:space="0" w:color="auto"/>
              <w:right w:val="single" w:sz="2" w:space="0" w:color="auto"/>
            </w:tcBorders>
          </w:tcPr>
          <w:p w14:paraId="2A58AAB5" w14:textId="77777777" w:rsidR="00A74D54" w:rsidRPr="00FF353C" w:rsidRDefault="00A74D54" w:rsidP="00A74D54">
            <w:pPr>
              <w:pStyle w:val="NormalLeft"/>
              <w:rPr>
                <w:lang w:val="en-GB"/>
              </w:rPr>
            </w:pPr>
            <w:r w:rsidRPr="00FF353C">
              <w:rPr>
                <w:lang w:val="en-GB"/>
              </w:rPr>
              <w:t>This is the absolute value of the liabilities sensitive to the spread risk on securitisation positions, after the shock and after the loss absorbing capacity of technical provisions.</w:t>
            </w:r>
          </w:p>
          <w:p w14:paraId="2699B41A" w14:textId="454C6972"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3F1967D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EEEB226" w14:textId="20C357E3" w:rsidR="00A74D54" w:rsidRPr="00FF353C" w:rsidRDefault="00A74D54" w:rsidP="00A74D54">
            <w:pPr>
              <w:pStyle w:val="NormalLeft"/>
              <w:rPr>
                <w:lang w:val="en-GB"/>
              </w:rPr>
            </w:pPr>
            <w:r w:rsidRPr="00FF353C">
              <w:rPr>
                <w:lang w:val="en-GB"/>
              </w:rPr>
              <w:t>R0450/C0060</w:t>
            </w:r>
          </w:p>
        </w:tc>
        <w:tc>
          <w:tcPr>
            <w:tcW w:w="2844" w:type="dxa"/>
            <w:tcBorders>
              <w:top w:val="single" w:sz="2" w:space="0" w:color="auto"/>
              <w:left w:val="single" w:sz="2" w:space="0" w:color="auto"/>
              <w:bottom w:val="single" w:sz="2" w:space="0" w:color="auto"/>
              <w:right w:val="single" w:sz="2" w:space="0" w:color="auto"/>
            </w:tcBorders>
          </w:tcPr>
          <w:p w14:paraId="2635515E" w14:textId="77777777" w:rsidR="00A74D54" w:rsidRPr="00FF353C" w:rsidRDefault="00A74D54" w:rsidP="00A74D54">
            <w:pPr>
              <w:pStyle w:val="NormalLeft"/>
              <w:rPr>
                <w:lang w:val="en-GB"/>
              </w:rPr>
            </w:pPr>
            <w:r w:rsidRPr="00FF353C">
              <w:rPr>
                <w:lang w:val="en-GB"/>
              </w:rPr>
              <w:t>Absolute value after shock — Net solvency capital requirement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667F5CD6" w14:textId="058C4F6C" w:rsidR="00A74D54" w:rsidRPr="00FF353C" w:rsidRDefault="00A74D54" w:rsidP="00A74D54">
            <w:pPr>
              <w:pStyle w:val="NormalLeft"/>
              <w:rPr>
                <w:lang w:val="en-GB"/>
              </w:rPr>
            </w:pPr>
            <w:r w:rsidRPr="00FF353C">
              <w:rPr>
                <w:lang w:val="en-GB"/>
              </w:rPr>
              <w:t>This is the net capital charge for spread risk on securitisation positions, after adjustment for the loss absorbing capacity of technical provisions.</w:t>
            </w:r>
          </w:p>
        </w:tc>
      </w:tr>
      <w:tr w:rsidR="00A74D54" w:rsidRPr="00FF353C" w14:paraId="1F182CA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CB184BD" w14:textId="6CFCBAA6" w:rsidR="00A74D54" w:rsidRPr="00FF353C" w:rsidRDefault="00A74D54" w:rsidP="00A74D54">
            <w:pPr>
              <w:pStyle w:val="NormalLeft"/>
              <w:rPr>
                <w:lang w:val="en-GB"/>
              </w:rPr>
            </w:pPr>
            <w:r w:rsidRPr="00FF353C">
              <w:rPr>
                <w:lang w:val="en-GB"/>
              </w:rPr>
              <w:t>R0450/C0070</w:t>
            </w:r>
          </w:p>
        </w:tc>
        <w:tc>
          <w:tcPr>
            <w:tcW w:w="2844" w:type="dxa"/>
            <w:tcBorders>
              <w:top w:val="single" w:sz="2" w:space="0" w:color="auto"/>
              <w:left w:val="single" w:sz="2" w:space="0" w:color="auto"/>
              <w:bottom w:val="single" w:sz="2" w:space="0" w:color="auto"/>
              <w:right w:val="single" w:sz="2" w:space="0" w:color="auto"/>
            </w:tcBorders>
          </w:tcPr>
          <w:p w14:paraId="513E1423" w14:textId="77777777" w:rsidR="00A74D54" w:rsidRPr="00FF353C" w:rsidRDefault="00A74D54" w:rsidP="00A74D54">
            <w:pPr>
              <w:pStyle w:val="NormalLeft"/>
              <w:rPr>
                <w:lang w:val="en-GB"/>
              </w:rPr>
            </w:pPr>
            <w:r w:rsidRPr="00FF353C">
              <w:rPr>
                <w:lang w:val="en-GB"/>
              </w:rPr>
              <w:t>Absolute values after shock — Liabilities (before the loss absorbing capacity of technical provisions)–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55975582" w14:textId="77777777" w:rsidR="00A74D54" w:rsidRPr="00FF353C" w:rsidRDefault="00A74D54" w:rsidP="00A74D54">
            <w:pPr>
              <w:pStyle w:val="NormalLeft"/>
              <w:rPr>
                <w:lang w:val="en-GB"/>
              </w:rPr>
            </w:pPr>
            <w:r w:rsidRPr="00FF353C">
              <w:rPr>
                <w:lang w:val="en-GB"/>
              </w:rPr>
              <w:t>This is the absolute value of the liabilities sensitive to the spread risk on securitisation positions, after the shock but before the loss absorbing capacity of technical provisions.</w:t>
            </w:r>
          </w:p>
          <w:p w14:paraId="29B8516B" w14:textId="369F57E6"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0EF8C37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D75874F" w14:textId="18BC7266" w:rsidR="00A74D54" w:rsidRPr="00FF353C" w:rsidRDefault="00A74D54" w:rsidP="00A74D54">
            <w:pPr>
              <w:pStyle w:val="NormalLeft"/>
              <w:rPr>
                <w:lang w:val="en-GB"/>
              </w:rPr>
            </w:pPr>
            <w:r w:rsidRPr="00FF353C">
              <w:rPr>
                <w:lang w:val="en-GB"/>
              </w:rPr>
              <w:t>R0450/C0080</w:t>
            </w:r>
          </w:p>
        </w:tc>
        <w:tc>
          <w:tcPr>
            <w:tcW w:w="2844" w:type="dxa"/>
            <w:tcBorders>
              <w:top w:val="single" w:sz="2" w:space="0" w:color="auto"/>
              <w:left w:val="single" w:sz="2" w:space="0" w:color="auto"/>
              <w:bottom w:val="single" w:sz="2" w:space="0" w:color="auto"/>
              <w:right w:val="single" w:sz="2" w:space="0" w:color="auto"/>
            </w:tcBorders>
          </w:tcPr>
          <w:p w14:paraId="20D4EBF2" w14:textId="77777777" w:rsidR="00A74D54" w:rsidRPr="00FF353C" w:rsidRDefault="00A74D54" w:rsidP="00A74D54">
            <w:pPr>
              <w:pStyle w:val="NormalLeft"/>
              <w:rPr>
                <w:lang w:val="en-GB"/>
              </w:rPr>
            </w:pPr>
            <w:r w:rsidRPr="00FF353C">
              <w:rPr>
                <w:lang w:val="en-GB"/>
              </w:rPr>
              <w:t>Absolute value after shock — Gross solvency capital requirement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236C5B56" w14:textId="2196FA3F" w:rsidR="00A74D54" w:rsidRPr="00FF353C" w:rsidRDefault="00A74D54" w:rsidP="00A74D54">
            <w:pPr>
              <w:pStyle w:val="NormalLeft"/>
              <w:rPr>
                <w:lang w:val="en-GB"/>
              </w:rPr>
            </w:pPr>
            <w:r w:rsidRPr="00FF353C">
              <w:rPr>
                <w:lang w:val="en-GB"/>
              </w:rPr>
              <w:t>This is the gross capital charge for spread risk on securitisation positions, i.e. before the loss absorbing capacity of technical provisions.</w:t>
            </w:r>
          </w:p>
        </w:tc>
      </w:tr>
      <w:tr w:rsidR="00A74D54" w:rsidRPr="00FF353C" w14:paraId="63A033A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B291E21" w14:textId="79A7DEBA" w:rsidR="00A74D54" w:rsidRPr="00FF353C" w:rsidRDefault="00A74D54" w:rsidP="00A74D54">
            <w:pPr>
              <w:pStyle w:val="NormalLeft"/>
              <w:rPr>
                <w:lang w:val="en-GB"/>
              </w:rPr>
            </w:pPr>
            <w:r w:rsidRPr="00FF353C">
              <w:rPr>
                <w:lang w:val="en-GB"/>
              </w:rPr>
              <w:t xml:space="preserve">R0461/C0020  </w:t>
            </w:r>
          </w:p>
        </w:tc>
        <w:tc>
          <w:tcPr>
            <w:tcW w:w="2844" w:type="dxa"/>
            <w:tcBorders>
              <w:top w:val="single" w:sz="2" w:space="0" w:color="auto"/>
              <w:left w:val="single" w:sz="2" w:space="0" w:color="auto"/>
              <w:bottom w:val="single" w:sz="2" w:space="0" w:color="auto"/>
              <w:right w:val="single" w:sz="2" w:space="0" w:color="auto"/>
            </w:tcBorders>
          </w:tcPr>
          <w:p w14:paraId="7375D14B" w14:textId="04253370" w:rsidR="00A74D54" w:rsidRPr="00FF353C" w:rsidRDefault="00A74D54" w:rsidP="00A74D54">
            <w:pPr>
              <w:pStyle w:val="NormalLeft"/>
              <w:rPr>
                <w:lang w:val="en-GB"/>
              </w:rPr>
            </w:pPr>
            <w:r w:rsidRPr="00FF353C">
              <w:rPr>
                <w:lang w:val="en-GB"/>
              </w:rPr>
              <w:t xml:space="preserve">Initial absolute values before shock – Assets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09EB2D73" w14:textId="56BD6923" w:rsidR="00A74D54" w:rsidRPr="00FF353C" w:rsidRDefault="00A74D54" w:rsidP="00A74D54">
            <w:pPr>
              <w:pStyle w:val="NormalLeft"/>
              <w:rPr>
                <w:lang w:val="en-GB"/>
              </w:rPr>
            </w:pPr>
            <w:r w:rsidRPr="00FF353C">
              <w:rPr>
                <w:lang w:val="en-GB"/>
              </w:rPr>
              <w:t>This is the absolute value of the assets sensitive to the spread risk on senior STS securitisation positions.</w:t>
            </w:r>
          </w:p>
          <w:p w14:paraId="1E3B4A5A" w14:textId="1D4D8A13"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5F5013A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3EAD9DA" w14:textId="21D6D26D" w:rsidR="00A74D54" w:rsidRPr="00FF353C" w:rsidRDefault="00A74D54" w:rsidP="00A74D54">
            <w:pPr>
              <w:pStyle w:val="NormalLeft"/>
              <w:rPr>
                <w:lang w:val="en-GB"/>
              </w:rPr>
            </w:pPr>
            <w:r w:rsidRPr="00FF353C">
              <w:rPr>
                <w:lang w:val="en-GB"/>
              </w:rPr>
              <w:t xml:space="preserve">R0461/C0030  </w:t>
            </w:r>
          </w:p>
        </w:tc>
        <w:tc>
          <w:tcPr>
            <w:tcW w:w="2844" w:type="dxa"/>
            <w:tcBorders>
              <w:top w:val="single" w:sz="2" w:space="0" w:color="auto"/>
              <w:left w:val="single" w:sz="2" w:space="0" w:color="auto"/>
              <w:bottom w:val="single" w:sz="2" w:space="0" w:color="auto"/>
              <w:right w:val="single" w:sz="2" w:space="0" w:color="auto"/>
            </w:tcBorders>
          </w:tcPr>
          <w:p w14:paraId="33B4328C" w14:textId="1347D3C5" w:rsidR="00A74D54" w:rsidRPr="00FF353C" w:rsidRDefault="00A74D54" w:rsidP="00A74D54">
            <w:pPr>
              <w:pStyle w:val="NormalLeft"/>
              <w:rPr>
                <w:lang w:val="en-GB"/>
              </w:rPr>
            </w:pPr>
            <w:r w:rsidRPr="00FF353C">
              <w:rPr>
                <w:lang w:val="en-GB"/>
              </w:rPr>
              <w:t xml:space="preserve">Initial absolute values before shock – Liabilities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23040119" w14:textId="21E73211" w:rsidR="00A74D54" w:rsidRPr="00FF353C" w:rsidRDefault="00A74D54" w:rsidP="00A74D54">
            <w:pPr>
              <w:pStyle w:val="NormalLeft"/>
              <w:rPr>
                <w:lang w:val="en-GB"/>
              </w:rPr>
            </w:pPr>
            <w:r w:rsidRPr="00FF353C">
              <w:rPr>
                <w:lang w:val="en-GB"/>
              </w:rPr>
              <w:t>This is the absolute value of the liabilities sensitive to the spread risk on senior STS securitisation positions.</w:t>
            </w:r>
          </w:p>
          <w:p w14:paraId="6BAAE68F" w14:textId="77777777" w:rsidR="00A74D54" w:rsidRPr="00FF353C" w:rsidRDefault="00A74D54" w:rsidP="00A74D54">
            <w:pPr>
              <w:pStyle w:val="NormalLeft"/>
              <w:rPr>
                <w:lang w:val="en-GB"/>
              </w:rPr>
            </w:pPr>
            <w:r w:rsidRPr="00FF353C">
              <w:rPr>
                <w:lang w:val="en-GB"/>
              </w:rPr>
              <w:t>This value shall only be reported where the split between R0461 to R0483 could be derived from the method used for the calculation. Where the split is not possible only R0450 shall be filled in.</w:t>
            </w:r>
          </w:p>
          <w:p w14:paraId="165BEAEC" w14:textId="343CA28C"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5FB2F76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E0F0F84" w14:textId="2707B786" w:rsidR="00A74D54" w:rsidRPr="00FF353C" w:rsidRDefault="00A74D54" w:rsidP="00A74D54">
            <w:pPr>
              <w:pStyle w:val="NormalLeft"/>
              <w:rPr>
                <w:lang w:val="en-GB"/>
              </w:rPr>
            </w:pPr>
            <w:r w:rsidRPr="00FF353C">
              <w:rPr>
                <w:lang w:val="en-GB"/>
              </w:rPr>
              <w:t xml:space="preserve">R0461/C0040  </w:t>
            </w:r>
          </w:p>
        </w:tc>
        <w:tc>
          <w:tcPr>
            <w:tcW w:w="2844" w:type="dxa"/>
            <w:tcBorders>
              <w:top w:val="single" w:sz="2" w:space="0" w:color="auto"/>
              <w:left w:val="single" w:sz="2" w:space="0" w:color="auto"/>
              <w:bottom w:val="single" w:sz="2" w:space="0" w:color="auto"/>
              <w:right w:val="single" w:sz="2" w:space="0" w:color="auto"/>
            </w:tcBorders>
          </w:tcPr>
          <w:p w14:paraId="42D2FB9E" w14:textId="1187A676" w:rsidR="00A74D54" w:rsidRPr="00FF353C" w:rsidRDefault="00A74D54" w:rsidP="00A74D54">
            <w:pPr>
              <w:pStyle w:val="NormalLeft"/>
              <w:rPr>
                <w:lang w:val="en-GB"/>
              </w:rPr>
            </w:pPr>
            <w:r w:rsidRPr="00FF353C">
              <w:rPr>
                <w:lang w:val="en-GB"/>
              </w:rPr>
              <w:t xml:space="preserve">Absolute values after shock – Assets – spread risk – securitisation positions – senior STS </w:t>
            </w:r>
            <w:r w:rsidRPr="00FF353C">
              <w:rPr>
                <w:lang w:val="en-GB"/>
              </w:rPr>
              <w:lastRenderedPageBreak/>
              <w:t xml:space="preserve">securitisation  </w:t>
            </w:r>
          </w:p>
        </w:tc>
        <w:tc>
          <w:tcPr>
            <w:tcW w:w="4129" w:type="dxa"/>
            <w:tcBorders>
              <w:top w:val="single" w:sz="2" w:space="0" w:color="auto"/>
              <w:left w:val="single" w:sz="2" w:space="0" w:color="auto"/>
              <w:bottom w:val="single" w:sz="2" w:space="0" w:color="auto"/>
              <w:right w:val="single" w:sz="2" w:space="0" w:color="auto"/>
            </w:tcBorders>
          </w:tcPr>
          <w:p w14:paraId="330BACDF" w14:textId="5F0CD2B7" w:rsidR="00A74D54" w:rsidRPr="00FF353C" w:rsidRDefault="00A74D54" w:rsidP="00A74D54">
            <w:pPr>
              <w:pStyle w:val="NormalLeft"/>
              <w:rPr>
                <w:lang w:val="en-GB"/>
              </w:rPr>
            </w:pPr>
            <w:r w:rsidRPr="00FF353C">
              <w:rPr>
                <w:lang w:val="en-GB"/>
              </w:rPr>
              <w:lastRenderedPageBreak/>
              <w:t xml:space="preserve">This is the absolute value of the assets sensitive to the spread risk on senior STS securitisation positions, after the </w:t>
            </w:r>
            <w:r w:rsidRPr="00FF353C">
              <w:rPr>
                <w:lang w:val="en-GB"/>
              </w:rPr>
              <w:lastRenderedPageBreak/>
              <w:t>shock.</w:t>
            </w:r>
          </w:p>
          <w:p w14:paraId="61F3C3FF" w14:textId="5687CF34"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499D447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FCB4971" w14:textId="2B83E348" w:rsidR="00A74D54" w:rsidRPr="00FF353C" w:rsidRDefault="00A74D54" w:rsidP="00A74D54">
            <w:pPr>
              <w:pStyle w:val="NormalLeft"/>
              <w:rPr>
                <w:lang w:val="en-GB"/>
              </w:rPr>
            </w:pPr>
            <w:r w:rsidRPr="00FF353C">
              <w:rPr>
                <w:lang w:val="en-GB"/>
              </w:rPr>
              <w:lastRenderedPageBreak/>
              <w:t xml:space="preserve">R0461/C0050  </w:t>
            </w:r>
          </w:p>
        </w:tc>
        <w:tc>
          <w:tcPr>
            <w:tcW w:w="2844" w:type="dxa"/>
            <w:tcBorders>
              <w:top w:val="single" w:sz="2" w:space="0" w:color="auto"/>
              <w:left w:val="single" w:sz="2" w:space="0" w:color="auto"/>
              <w:bottom w:val="single" w:sz="2" w:space="0" w:color="auto"/>
              <w:right w:val="single" w:sz="2" w:space="0" w:color="auto"/>
            </w:tcBorders>
          </w:tcPr>
          <w:p w14:paraId="64CD785F" w14:textId="0EF8B2F8"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398FCC53" w14:textId="3B6B4DB8" w:rsidR="00A74D54" w:rsidRPr="00FF353C" w:rsidRDefault="00A74D54" w:rsidP="00A74D54">
            <w:pPr>
              <w:pStyle w:val="NormalLeft"/>
              <w:rPr>
                <w:lang w:val="en-GB"/>
              </w:rPr>
            </w:pPr>
            <w:r w:rsidRPr="00FF353C">
              <w:rPr>
                <w:lang w:val="en-GB"/>
              </w:rPr>
              <w:t>This is the absolute value of the liabilities sensitive to the spread risk on senior STS securitisation positions, after the shock and after the application of the adjustment for the loss-absorbing capacity of technical provisions.</w:t>
            </w:r>
          </w:p>
          <w:p w14:paraId="5C9E50A3"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Where the split is not possible, only R0450 shall be filled in.</w:t>
            </w:r>
          </w:p>
          <w:p w14:paraId="408857CE" w14:textId="0F515BD9"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70F46A2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1585FC6" w14:textId="71423110" w:rsidR="00A74D54" w:rsidRPr="00FF353C" w:rsidRDefault="00A74D54" w:rsidP="00A74D54">
            <w:pPr>
              <w:pStyle w:val="NormalLeft"/>
              <w:rPr>
                <w:lang w:val="en-GB"/>
              </w:rPr>
            </w:pPr>
            <w:r w:rsidRPr="00FF353C">
              <w:rPr>
                <w:lang w:val="en-GB"/>
              </w:rPr>
              <w:t xml:space="preserve">R0461/C0060  </w:t>
            </w:r>
          </w:p>
        </w:tc>
        <w:tc>
          <w:tcPr>
            <w:tcW w:w="2844" w:type="dxa"/>
            <w:tcBorders>
              <w:top w:val="single" w:sz="2" w:space="0" w:color="auto"/>
              <w:left w:val="single" w:sz="2" w:space="0" w:color="auto"/>
              <w:bottom w:val="single" w:sz="2" w:space="0" w:color="auto"/>
              <w:right w:val="single" w:sz="2" w:space="0" w:color="auto"/>
            </w:tcBorders>
          </w:tcPr>
          <w:p w14:paraId="265F00E7" w14:textId="7CC8334A" w:rsidR="00A74D54" w:rsidRPr="00FF353C" w:rsidRDefault="00A74D54" w:rsidP="00A74D54">
            <w:pPr>
              <w:pStyle w:val="NormalLeft"/>
              <w:rPr>
                <w:lang w:val="en-GB"/>
              </w:rPr>
            </w:pPr>
            <w:r w:rsidRPr="00FF353C">
              <w:rPr>
                <w:lang w:val="en-GB"/>
              </w:rPr>
              <w:t xml:space="preserve">Absolute value after shock – Net solvency capital requirement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25B26CD2" w14:textId="23A5C4CA" w:rsidR="00A74D54" w:rsidRPr="00FF353C" w:rsidRDefault="00A74D54" w:rsidP="00A74D54">
            <w:pPr>
              <w:pStyle w:val="NormalLeft"/>
              <w:rPr>
                <w:lang w:val="en-GB"/>
              </w:rPr>
            </w:pPr>
            <w:r w:rsidRPr="00FF353C">
              <w:rPr>
                <w:lang w:val="en-GB"/>
              </w:rPr>
              <w:t>This is the net capital charge for spread risk on senior STS securitisation positions, after the application of the adjustment for the loss-absorbing capacity of technical provisions.</w:t>
            </w:r>
          </w:p>
          <w:p w14:paraId="49057208" w14:textId="65387F07"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Where the split is not possible, only R0450 shall be filled in.  </w:t>
            </w:r>
          </w:p>
        </w:tc>
      </w:tr>
      <w:tr w:rsidR="00A74D54" w:rsidRPr="00FF353C" w14:paraId="729F1FC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B9964C8" w14:textId="367CAEC4" w:rsidR="00A74D54" w:rsidRPr="00FF353C" w:rsidRDefault="00A74D54" w:rsidP="00A74D54">
            <w:pPr>
              <w:pStyle w:val="NormalLeft"/>
              <w:rPr>
                <w:lang w:val="en-GB"/>
              </w:rPr>
            </w:pPr>
            <w:r w:rsidRPr="00FF353C">
              <w:rPr>
                <w:lang w:val="en-GB"/>
              </w:rPr>
              <w:t xml:space="preserve">R0461/C0070  </w:t>
            </w:r>
          </w:p>
        </w:tc>
        <w:tc>
          <w:tcPr>
            <w:tcW w:w="2844" w:type="dxa"/>
            <w:tcBorders>
              <w:top w:val="single" w:sz="2" w:space="0" w:color="auto"/>
              <w:left w:val="single" w:sz="2" w:space="0" w:color="auto"/>
              <w:bottom w:val="single" w:sz="2" w:space="0" w:color="auto"/>
              <w:right w:val="single" w:sz="2" w:space="0" w:color="auto"/>
            </w:tcBorders>
          </w:tcPr>
          <w:p w14:paraId="76BC4E5B" w14:textId="2C188B8D"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3116E315" w14:textId="0D3909A5" w:rsidR="00A74D54" w:rsidRPr="00FF353C" w:rsidRDefault="00A74D54" w:rsidP="00A74D54">
            <w:pPr>
              <w:pStyle w:val="NormalLeft"/>
              <w:rPr>
                <w:lang w:val="en-GB"/>
              </w:rPr>
            </w:pPr>
            <w:r w:rsidRPr="00FF353C">
              <w:rPr>
                <w:lang w:val="en-GB"/>
              </w:rPr>
              <w:t> This is the absolute value of the liabilities sensitive to the spread risk on senior STS securitisation positions, after the shock but before the application of the adjustment for the loss-absorbing capacity of technical provisions.</w:t>
            </w:r>
          </w:p>
          <w:p w14:paraId="5612775E"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Where the split is not possible, only R0450 shall be filled in.</w:t>
            </w:r>
          </w:p>
          <w:p w14:paraId="1D7A29B7" w14:textId="1AC10976"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14C4C82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D930E60" w14:textId="56DD8AB4" w:rsidR="00A74D54" w:rsidRPr="00FF353C" w:rsidRDefault="00A74D54" w:rsidP="00A74D54">
            <w:pPr>
              <w:pStyle w:val="NormalLeft"/>
              <w:rPr>
                <w:lang w:val="en-GB"/>
              </w:rPr>
            </w:pPr>
            <w:r w:rsidRPr="00FF353C">
              <w:rPr>
                <w:lang w:val="en-GB"/>
              </w:rPr>
              <w:t xml:space="preserve">R0461/C0080  </w:t>
            </w:r>
          </w:p>
        </w:tc>
        <w:tc>
          <w:tcPr>
            <w:tcW w:w="2844" w:type="dxa"/>
            <w:tcBorders>
              <w:top w:val="single" w:sz="2" w:space="0" w:color="auto"/>
              <w:left w:val="single" w:sz="2" w:space="0" w:color="auto"/>
              <w:bottom w:val="single" w:sz="2" w:space="0" w:color="auto"/>
              <w:right w:val="single" w:sz="2" w:space="0" w:color="auto"/>
            </w:tcBorders>
          </w:tcPr>
          <w:p w14:paraId="6D9B6718" w14:textId="2890EF46" w:rsidR="00A74D54" w:rsidRPr="00FF353C" w:rsidRDefault="00A74D54" w:rsidP="00A74D54">
            <w:pPr>
              <w:pStyle w:val="NormalLeft"/>
              <w:rPr>
                <w:lang w:val="en-GB"/>
              </w:rPr>
            </w:pPr>
            <w:r w:rsidRPr="00FF353C">
              <w:rPr>
                <w:lang w:val="en-GB"/>
              </w:rPr>
              <w:t xml:space="preserve">Absolute value after shock – Gross solvency capital requirement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7DCEE4F9" w14:textId="7EC94982" w:rsidR="00A74D54" w:rsidRPr="00FF353C" w:rsidRDefault="00A74D54" w:rsidP="00A74D54">
            <w:pPr>
              <w:pStyle w:val="NormalLeft"/>
              <w:rPr>
                <w:lang w:val="en-GB"/>
              </w:rPr>
            </w:pPr>
            <w:r w:rsidRPr="00FF353C">
              <w:rPr>
                <w:lang w:val="en-GB"/>
              </w:rPr>
              <w:t>This is the gross capital charge for spread risk on senior STS securitisation positions, i.e. before the application of the adjustment for the loss-absorbing capacity of technical provisions.</w:t>
            </w:r>
          </w:p>
          <w:p w14:paraId="05331BF9" w14:textId="18FFD31A" w:rsidR="00A74D54" w:rsidRPr="00FF353C" w:rsidRDefault="00A74D54" w:rsidP="00A74D54">
            <w:pPr>
              <w:pStyle w:val="NormalLeft"/>
              <w:rPr>
                <w:lang w:val="en-GB"/>
              </w:rPr>
            </w:pPr>
            <w:r w:rsidRPr="00FF353C">
              <w:rPr>
                <w:lang w:val="en-GB"/>
              </w:rPr>
              <w:t xml:space="preserve">This value shall only be reported where </w:t>
            </w:r>
            <w:r w:rsidRPr="00FF353C">
              <w:rPr>
                <w:lang w:val="en-GB"/>
              </w:rPr>
              <w:lastRenderedPageBreak/>
              <w:t xml:space="preserve">the split between R0461 to R0483 can be derived from the method used for the calculation. Where the split is not possible only R0450 shall be filled in.  </w:t>
            </w:r>
          </w:p>
        </w:tc>
      </w:tr>
      <w:tr w:rsidR="00A74D54" w:rsidRPr="00FF353C" w14:paraId="76671DB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C3EFF1E" w14:textId="18A40853" w:rsidR="00A74D54" w:rsidRPr="00FF353C" w:rsidRDefault="00A74D54" w:rsidP="00A74D54">
            <w:pPr>
              <w:pStyle w:val="NormalLeft"/>
              <w:rPr>
                <w:lang w:val="en-GB"/>
              </w:rPr>
            </w:pPr>
            <w:r w:rsidRPr="00FF353C">
              <w:rPr>
                <w:lang w:val="en-GB"/>
              </w:rPr>
              <w:lastRenderedPageBreak/>
              <w:t xml:space="preserve">R0462/C0020  </w:t>
            </w:r>
          </w:p>
        </w:tc>
        <w:tc>
          <w:tcPr>
            <w:tcW w:w="2844" w:type="dxa"/>
            <w:tcBorders>
              <w:top w:val="single" w:sz="2" w:space="0" w:color="auto"/>
              <w:left w:val="single" w:sz="2" w:space="0" w:color="auto"/>
              <w:bottom w:val="single" w:sz="2" w:space="0" w:color="auto"/>
              <w:right w:val="single" w:sz="2" w:space="0" w:color="auto"/>
            </w:tcBorders>
          </w:tcPr>
          <w:p w14:paraId="77CE0D45" w14:textId="584A3BCC" w:rsidR="00A74D54" w:rsidRPr="00FF353C" w:rsidRDefault="00A74D54" w:rsidP="00A74D54">
            <w:pPr>
              <w:pStyle w:val="NormalLeft"/>
              <w:rPr>
                <w:lang w:val="en-GB"/>
              </w:rPr>
            </w:pPr>
            <w:r w:rsidRPr="00FF353C">
              <w:rPr>
                <w:lang w:val="en-GB"/>
              </w:rPr>
              <w:t xml:space="preserve">Initial absolute values before shock – Assets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36DFF512" w14:textId="5CA9AEB9" w:rsidR="00A74D54" w:rsidRPr="00FF353C" w:rsidRDefault="00A74D54" w:rsidP="00A74D54">
            <w:pPr>
              <w:pStyle w:val="NormalLeft"/>
              <w:rPr>
                <w:lang w:val="en-GB"/>
              </w:rPr>
            </w:pPr>
            <w:r w:rsidRPr="00FF353C">
              <w:rPr>
                <w:lang w:val="en-GB"/>
              </w:rPr>
              <w:t>This is the absolute value of the assets sensitive to the spread risk on non-senior STS securitisation positions.</w:t>
            </w:r>
          </w:p>
          <w:p w14:paraId="48C987AF" w14:textId="57E3CD8B"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7FDF86D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CECBB57" w14:textId="7706FF74" w:rsidR="00A74D54" w:rsidRPr="00FF353C" w:rsidRDefault="00A74D54" w:rsidP="00A74D54">
            <w:pPr>
              <w:pStyle w:val="NormalLeft"/>
              <w:rPr>
                <w:lang w:val="en-GB"/>
              </w:rPr>
            </w:pPr>
            <w:r w:rsidRPr="00FF353C">
              <w:rPr>
                <w:lang w:val="en-GB"/>
              </w:rPr>
              <w:t xml:space="preserve">R0462/C0030  </w:t>
            </w:r>
          </w:p>
        </w:tc>
        <w:tc>
          <w:tcPr>
            <w:tcW w:w="2844" w:type="dxa"/>
            <w:tcBorders>
              <w:top w:val="single" w:sz="2" w:space="0" w:color="auto"/>
              <w:left w:val="single" w:sz="2" w:space="0" w:color="auto"/>
              <w:bottom w:val="single" w:sz="2" w:space="0" w:color="auto"/>
              <w:right w:val="single" w:sz="2" w:space="0" w:color="auto"/>
            </w:tcBorders>
          </w:tcPr>
          <w:p w14:paraId="50DBF729" w14:textId="06D8A556" w:rsidR="00A74D54" w:rsidRPr="00FF353C" w:rsidRDefault="00A74D54" w:rsidP="00A74D54">
            <w:pPr>
              <w:pStyle w:val="NormalLeft"/>
              <w:rPr>
                <w:lang w:val="en-GB"/>
              </w:rPr>
            </w:pPr>
            <w:r w:rsidRPr="00FF353C">
              <w:rPr>
                <w:lang w:val="en-GB"/>
              </w:rPr>
              <w:t xml:space="preserve">Initial absolute values before shock – Liabilities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21A5B1CB" w14:textId="1CE7D9A3" w:rsidR="00A74D54" w:rsidRPr="00FF353C" w:rsidRDefault="00A74D54" w:rsidP="00A74D54">
            <w:pPr>
              <w:pStyle w:val="NormalLeft"/>
              <w:rPr>
                <w:lang w:val="en-GB"/>
              </w:rPr>
            </w:pPr>
            <w:r w:rsidRPr="00FF353C">
              <w:rPr>
                <w:lang w:val="en-GB"/>
              </w:rPr>
              <w:t>This is the absolute value of the liabilities sensitive to the spread risk on non-senior STS securitisation positions.</w:t>
            </w:r>
          </w:p>
          <w:p w14:paraId="6CA280AD"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Where the split is not possible, only R0450 shall be filled in.</w:t>
            </w:r>
          </w:p>
          <w:p w14:paraId="312F5513" w14:textId="3C70457D"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7ADEF07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D4547F1" w14:textId="3AF59EDA" w:rsidR="00A74D54" w:rsidRPr="00FF353C" w:rsidRDefault="00A74D54" w:rsidP="00A74D54">
            <w:pPr>
              <w:pStyle w:val="NormalLeft"/>
              <w:rPr>
                <w:lang w:val="en-GB"/>
              </w:rPr>
            </w:pPr>
            <w:r w:rsidRPr="00FF353C">
              <w:rPr>
                <w:lang w:val="en-GB"/>
              </w:rPr>
              <w:t xml:space="preserve">R0462/C0040  </w:t>
            </w:r>
          </w:p>
        </w:tc>
        <w:tc>
          <w:tcPr>
            <w:tcW w:w="2844" w:type="dxa"/>
            <w:tcBorders>
              <w:top w:val="single" w:sz="2" w:space="0" w:color="auto"/>
              <w:left w:val="single" w:sz="2" w:space="0" w:color="auto"/>
              <w:bottom w:val="single" w:sz="2" w:space="0" w:color="auto"/>
              <w:right w:val="single" w:sz="2" w:space="0" w:color="auto"/>
            </w:tcBorders>
          </w:tcPr>
          <w:p w14:paraId="25E5AE03" w14:textId="088F43C0" w:rsidR="00A74D54" w:rsidRPr="00FF353C" w:rsidRDefault="00A74D54" w:rsidP="00A74D54">
            <w:pPr>
              <w:pStyle w:val="NormalLeft"/>
              <w:rPr>
                <w:lang w:val="en-GB"/>
              </w:rPr>
            </w:pPr>
            <w:r w:rsidRPr="00FF353C">
              <w:rPr>
                <w:lang w:val="en-GB"/>
              </w:rPr>
              <w:t xml:space="preserve">Absolute values after shock – Assets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77516B2C" w14:textId="31FD1DA7" w:rsidR="00A74D54" w:rsidRPr="00FF353C" w:rsidRDefault="00A74D54" w:rsidP="00A74D54">
            <w:pPr>
              <w:pStyle w:val="NormalLeft"/>
              <w:rPr>
                <w:lang w:val="en-GB"/>
              </w:rPr>
            </w:pPr>
            <w:r w:rsidRPr="00FF353C">
              <w:rPr>
                <w:lang w:val="en-GB"/>
              </w:rPr>
              <w:t>This is the absolute value of the assets sensitive to the spread risk on non-senior STS securitisation positions, after the shock.</w:t>
            </w:r>
          </w:p>
          <w:p w14:paraId="09897F22" w14:textId="6C09EA5F"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6593FE37"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5BC49D7" w14:textId="5CA38006" w:rsidR="00A74D54" w:rsidRPr="00FF353C" w:rsidRDefault="00A74D54" w:rsidP="00A74D54">
            <w:pPr>
              <w:pStyle w:val="NormalLeft"/>
              <w:rPr>
                <w:lang w:val="en-GB"/>
              </w:rPr>
            </w:pPr>
            <w:r w:rsidRPr="00FF353C">
              <w:rPr>
                <w:lang w:val="en-GB"/>
              </w:rPr>
              <w:t xml:space="preserve">R0462/C0050  </w:t>
            </w:r>
          </w:p>
        </w:tc>
        <w:tc>
          <w:tcPr>
            <w:tcW w:w="2844" w:type="dxa"/>
            <w:tcBorders>
              <w:top w:val="single" w:sz="2" w:space="0" w:color="auto"/>
              <w:left w:val="single" w:sz="2" w:space="0" w:color="auto"/>
              <w:bottom w:val="single" w:sz="2" w:space="0" w:color="auto"/>
              <w:right w:val="single" w:sz="2" w:space="0" w:color="auto"/>
            </w:tcBorders>
          </w:tcPr>
          <w:p w14:paraId="3369AEEC" w14:textId="66A12ADD"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78686A33" w14:textId="14BA8160" w:rsidR="00A74D54" w:rsidRPr="00FF353C" w:rsidRDefault="00A74D54" w:rsidP="00A74D54">
            <w:pPr>
              <w:pStyle w:val="NormalLeft"/>
              <w:rPr>
                <w:lang w:val="en-GB"/>
              </w:rPr>
            </w:pPr>
            <w:r w:rsidRPr="00FF353C">
              <w:rPr>
                <w:lang w:val="en-GB"/>
              </w:rPr>
              <w:t>This is the absolute value of the liabilities sensitive to the spread risk on non-senior STS securitisation positions, after the shock and after the application of the adjustment for the loss-absorbing capacity of technical provisions.</w:t>
            </w:r>
          </w:p>
          <w:p w14:paraId="58BF17E5"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36047F4A" w14:textId="772A1E15"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893E4E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98C76FE" w14:textId="3D5A002D" w:rsidR="00A74D54" w:rsidRPr="00FF353C" w:rsidRDefault="00A74D54" w:rsidP="00A74D54">
            <w:pPr>
              <w:pStyle w:val="NormalLeft"/>
              <w:rPr>
                <w:lang w:val="en-GB"/>
              </w:rPr>
            </w:pPr>
            <w:r w:rsidRPr="00FF353C">
              <w:rPr>
                <w:lang w:val="en-GB"/>
              </w:rPr>
              <w:t xml:space="preserve">R0462/C0060  </w:t>
            </w:r>
          </w:p>
        </w:tc>
        <w:tc>
          <w:tcPr>
            <w:tcW w:w="2844" w:type="dxa"/>
            <w:tcBorders>
              <w:top w:val="single" w:sz="2" w:space="0" w:color="auto"/>
              <w:left w:val="single" w:sz="2" w:space="0" w:color="auto"/>
              <w:bottom w:val="single" w:sz="2" w:space="0" w:color="auto"/>
              <w:right w:val="single" w:sz="2" w:space="0" w:color="auto"/>
            </w:tcBorders>
          </w:tcPr>
          <w:p w14:paraId="1CBDE783" w14:textId="04C86260" w:rsidR="00A74D54" w:rsidRPr="00FF353C" w:rsidRDefault="00A74D54" w:rsidP="00A74D54">
            <w:pPr>
              <w:pStyle w:val="NormalLeft"/>
              <w:rPr>
                <w:lang w:val="en-GB"/>
              </w:rPr>
            </w:pPr>
            <w:r w:rsidRPr="00FF353C">
              <w:rPr>
                <w:lang w:val="en-GB"/>
              </w:rPr>
              <w:t xml:space="preserve">Absolute value after shock – Net solvency capital requirement – spread risk – securitisation positions – non-senior STS </w:t>
            </w:r>
            <w:r w:rsidRPr="00FF353C">
              <w:rPr>
                <w:lang w:val="en-GB"/>
              </w:rPr>
              <w:lastRenderedPageBreak/>
              <w:t xml:space="preserve">securitisation  </w:t>
            </w:r>
          </w:p>
        </w:tc>
        <w:tc>
          <w:tcPr>
            <w:tcW w:w="4129" w:type="dxa"/>
            <w:tcBorders>
              <w:top w:val="single" w:sz="2" w:space="0" w:color="auto"/>
              <w:left w:val="single" w:sz="2" w:space="0" w:color="auto"/>
              <w:bottom w:val="single" w:sz="2" w:space="0" w:color="auto"/>
              <w:right w:val="single" w:sz="2" w:space="0" w:color="auto"/>
            </w:tcBorders>
          </w:tcPr>
          <w:p w14:paraId="3C673C2B" w14:textId="3531FF3D" w:rsidR="00A74D54" w:rsidRPr="00FF353C" w:rsidRDefault="00A74D54" w:rsidP="00A74D54">
            <w:pPr>
              <w:pStyle w:val="NormalLeft"/>
              <w:rPr>
                <w:lang w:val="en-GB"/>
              </w:rPr>
            </w:pPr>
            <w:r w:rsidRPr="00FF353C">
              <w:rPr>
                <w:lang w:val="en-GB"/>
              </w:rPr>
              <w:lastRenderedPageBreak/>
              <w:t>This is the net capital charge for spread risk on non-senior STS securitisation positions, after the application of the adjustment for the loss-absorbing capacity of technical provisions.</w:t>
            </w:r>
          </w:p>
          <w:p w14:paraId="5F7C2492" w14:textId="18856C5D" w:rsidR="00A74D54" w:rsidRPr="00FF353C" w:rsidRDefault="00A74D54" w:rsidP="00A74D54">
            <w:pPr>
              <w:pStyle w:val="NormalLeft"/>
              <w:rPr>
                <w:lang w:val="en-GB"/>
              </w:rPr>
            </w:pPr>
            <w:r w:rsidRPr="00FF353C">
              <w:rPr>
                <w:lang w:val="en-GB"/>
              </w:rPr>
              <w:lastRenderedPageBreak/>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6B12B9A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CC17964" w14:textId="6FD4AE1B" w:rsidR="00A74D54" w:rsidRPr="00FF353C" w:rsidRDefault="00A74D54" w:rsidP="00A74D54">
            <w:pPr>
              <w:pStyle w:val="NormalLeft"/>
              <w:rPr>
                <w:lang w:val="en-GB"/>
              </w:rPr>
            </w:pPr>
            <w:r w:rsidRPr="00FF353C">
              <w:rPr>
                <w:lang w:val="en-GB"/>
              </w:rPr>
              <w:lastRenderedPageBreak/>
              <w:t xml:space="preserve">R0462/C0070  </w:t>
            </w:r>
          </w:p>
        </w:tc>
        <w:tc>
          <w:tcPr>
            <w:tcW w:w="2844" w:type="dxa"/>
            <w:tcBorders>
              <w:top w:val="single" w:sz="2" w:space="0" w:color="auto"/>
              <w:left w:val="single" w:sz="2" w:space="0" w:color="auto"/>
              <w:bottom w:val="single" w:sz="2" w:space="0" w:color="auto"/>
              <w:right w:val="single" w:sz="2" w:space="0" w:color="auto"/>
            </w:tcBorders>
          </w:tcPr>
          <w:p w14:paraId="455AB464" w14:textId="6251BDE5"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43C7299C" w14:textId="21B18C36" w:rsidR="00A74D54" w:rsidRPr="00FF353C" w:rsidRDefault="00A74D54" w:rsidP="00A74D54">
            <w:pPr>
              <w:pStyle w:val="NormalLeft"/>
              <w:rPr>
                <w:lang w:val="en-GB"/>
              </w:rPr>
            </w:pPr>
            <w:r w:rsidRPr="00FF353C">
              <w:rPr>
                <w:lang w:val="en-GB"/>
              </w:rPr>
              <w:t>This is the absolute value of the liabilities sensitive to the spread risk on non-senior STS securitisation positions, after the shock but before the application of the adjustment for the loss-absorbing capacity of technical provisions.</w:t>
            </w:r>
          </w:p>
          <w:p w14:paraId="4A9411E0"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2D7E8DCD" w14:textId="282F2960"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13C3E08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8682C41" w14:textId="01A95B74" w:rsidR="00A74D54" w:rsidRPr="00FF353C" w:rsidRDefault="00A74D54" w:rsidP="00A74D54">
            <w:pPr>
              <w:pStyle w:val="NormalLeft"/>
              <w:rPr>
                <w:lang w:val="en-GB"/>
              </w:rPr>
            </w:pPr>
            <w:r w:rsidRPr="00FF353C">
              <w:rPr>
                <w:lang w:val="en-GB"/>
              </w:rPr>
              <w:t xml:space="preserve">R0462/C0080  </w:t>
            </w:r>
          </w:p>
        </w:tc>
        <w:tc>
          <w:tcPr>
            <w:tcW w:w="2844" w:type="dxa"/>
            <w:tcBorders>
              <w:top w:val="single" w:sz="2" w:space="0" w:color="auto"/>
              <w:left w:val="single" w:sz="2" w:space="0" w:color="auto"/>
              <w:bottom w:val="single" w:sz="2" w:space="0" w:color="auto"/>
              <w:right w:val="single" w:sz="2" w:space="0" w:color="auto"/>
            </w:tcBorders>
          </w:tcPr>
          <w:p w14:paraId="5F76A0A3" w14:textId="3F526779" w:rsidR="00A74D54" w:rsidRPr="00FF353C" w:rsidRDefault="00A74D54" w:rsidP="00A74D54">
            <w:pPr>
              <w:pStyle w:val="NormalLeft"/>
              <w:rPr>
                <w:lang w:val="en-GB"/>
              </w:rPr>
            </w:pPr>
            <w:r w:rsidRPr="00FF353C">
              <w:rPr>
                <w:lang w:val="en-GB"/>
              </w:rPr>
              <w:t xml:space="preserve">Absolute value after shock – Gross solvency capital requirement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64FD840D" w14:textId="03969AEE" w:rsidR="00A74D54" w:rsidRPr="00FF353C" w:rsidRDefault="00A74D54" w:rsidP="00A74D54">
            <w:pPr>
              <w:pStyle w:val="NormalLeft"/>
              <w:rPr>
                <w:lang w:val="en-GB"/>
              </w:rPr>
            </w:pPr>
            <w:r w:rsidRPr="00FF353C">
              <w:rPr>
                <w:lang w:val="en-GB"/>
              </w:rPr>
              <w:t>This is the gross capital charge for spread risk on non-senior STS securitisation positions, i.e. before the application of the adjustment for the loss-absorbing capacity of technical provisions.</w:t>
            </w:r>
          </w:p>
          <w:p w14:paraId="6CBFC3B5" w14:textId="6C3A4EC6"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13395CC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C8A6D58" w14:textId="2525BF19" w:rsidR="00A74D54" w:rsidRPr="00FF353C" w:rsidRDefault="00A74D54" w:rsidP="00A74D54">
            <w:pPr>
              <w:pStyle w:val="NormalLeft"/>
              <w:rPr>
                <w:lang w:val="en-GB"/>
              </w:rPr>
            </w:pPr>
            <w:r w:rsidRPr="00FF353C">
              <w:rPr>
                <w:lang w:val="en-GB"/>
              </w:rPr>
              <w:t>R0480/C0020</w:t>
            </w:r>
          </w:p>
        </w:tc>
        <w:tc>
          <w:tcPr>
            <w:tcW w:w="2844" w:type="dxa"/>
            <w:tcBorders>
              <w:top w:val="single" w:sz="2" w:space="0" w:color="auto"/>
              <w:left w:val="single" w:sz="2" w:space="0" w:color="auto"/>
              <w:bottom w:val="single" w:sz="2" w:space="0" w:color="auto"/>
              <w:right w:val="single" w:sz="2" w:space="0" w:color="auto"/>
            </w:tcBorders>
          </w:tcPr>
          <w:p w14:paraId="4591A6EE" w14:textId="77777777" w:rsidR="00A74D54" w:rsidRPr="00FF353C" w:rsidRDefault="00A74D54" w:rsidP="00A74D54">
            <w:pPr>
              <w:pStyle w:val="NormalLeft"/>
              <w:rPr>
                <w:lang w:val="en-GB"/>
              </w:rPr>
            </w:pPr>
            <w:r w:rsidRPr="00FF353C">
              <w:rPr>
                <w:lang w:val="en-GB"/>
              </w:rPr>
              <w:t>Initial absolute values before shock — Assets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7FBDC9C1" w14:textId="77777777" w:rsidR="00A74D54" w:rsidRPr="00FF353C" w:rsidRDefault="00A74D54" w:rsidP="00A74D54">
            <w:pPr>
              <w:pStyle w:val="NormalLeft"/>
              <w:rPr>
                <w:lang w:val="en-GB"/>
              </w:rPr>
            </w:pPr>
            <w:r w:rsidRPr="00FF353C">
              <w:rPr>
                <w:lang w:val="en-GB"/>
              </w:rPr>
              <w:t>This is the absolute value of the assets sensitive to the spread risk on resecuritisation positions.</w:t>
            </w:r>
          </w:p>
          <w:p w14:paraId="2EF1F464" w14:textId="634D44CB"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76ED2F7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AA9C7FE" w14:textId="4CF9100D" w:rsidR="00A74D54" w:rsidRPr="00FF353C" w:rsidRDefault="00A74D54" w:rsidP="00A74D54">
            <w:pPr>
              <w:pStyle w:val="NormalLeft"/>
              <w:rPr>
                <w:lang w:val="en-GB"/>
              </w:rPr>
            </w:pPr>
            <w:r w:rsidRPr="00FF353C">
              <w:rPr>
                <w:lang w:val="en-GB"/>
              </w:rPr>
              <w:t>R0480/C0030</w:t>
            </w:r>
          </w:p>
        </w:tc>
        <w:tc>
          <w:tcPr>
            <w:tcW w:w="2844" w:type="dxa"/>
            <w:tcBorders>
              <w:top w:val="single" w:sz="2" w:space="0" w:color="auto"/>
              <w:left w:val="single" w:sz="2" w:space="0" w:color="auto"/>
              <w:bottom w:val="single" w:sz="2" w:space="0" w:color="auto"/>
              <w:right w:val="single" w:sz="2" w:space="0" w:color="auto"/>
            </w:tcBorders>
          </w:tcPr>
          <w:p w14:paraId="7E6A127E" w14:textId="77777777" w:rsidR="00A74D54" w:rsidRPr="00FF353C" w:rsidRDefault="00A74D54" w:rsidP="00A74D54">
            <w:pPr>
              <w:pStyle w:val="NormalLeft"/>
              <w:rPr>
                <w:lang w:val="en-GB"/>
              </w:rPr>
            </w:pPr>
            <w:r w:rsidRPr="00FF353C">
              <w:rPr>
                <w:lang w:val="en-GB"/>
              </w:rPr>
              <w:t>Initial absolute values before shock — Liabilities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465466F5" w14:textId="77777777" w:rsidR="00A74D54" w:rsidRPr="00FF353C" w:rsidRDefault="00A74D54" w:rsidP="00A74D54">
            <w:pPr>
              <w:pStyle w:val="NormalLeft"/>
              <w:rPr>
                <w:lang w:val="en-GB"/>
              </w:rPr>
            </w:pPr>
            <w:r w:rsidRPr="00FF353C">
              <w:rPr>
                <w:lang w:val="en-GB"/>
              </w:rPr>
              <w:t>This is the absolute value of the liabilities sensitive to the spread risk on resecuritisation positions.</w:t>
            </w:r>
          </w:p>
          <w:p w14:paraId="2EFE9029" w14:textId="42B27FF8"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11613D46"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443A9E7" w14:textId="56724AC6" w:rsidR="00A74D54" w:rsidRPr="00FF353C" w:rsidRDefault="00A74D54" w:rsidP="00A74D54">
            <w:pPr>
              <w:pStyle w:val="NormalLeft"/>
              <w:rPr>
                <w:lang w:val="en-GB"/>
              </w:rPr>
            </w:pPr>
            <w:r w:rsidRPr="00FF353C">
              <w:rPr>
                <w:lang w:val="en-GB"/>
              </w:rPr>
              <w:t>R0480/C0040</w:t>
            </w:r>
          </w:p>
        </w:tc>
        <w:tc>
          <w:tcPr>
            <w:tcW w:w="2844" w:type="dxa"/>
            <w:tcBorders>
              <w:top w:val="single" w:sz="2" w:space="0" w:color="auto"/>
              <w:left w:val="single" w:sz="2" w:space="0" w:color="auto"/>
              <w:bottom w:val="single" w:sz="2" w:space="0" w:color="auto"/>
              <w:right w:val="single" w:sz="2" w:space="0" w:color="auto"/>
            </w:tcBorders>
          </w:tcPr>
          <w:p w14:paraId="32D9AE27" w14:textId="77777777" w:rsidR="00A74D54" w:rsidRPr="00FF353C" w:rsidRDefault="00A74D54" w:rsidP="00A74D54">
            <w:pPr>
              <w:pStyle w:val="NormalLeft"/>
              <w:rPr>
                <w:lang w:val="en-GB"/>
              </w:rPr>
            </w:pPr>
            <w:r w:rsidRPr="00FF353C">
              <w:rPr>
                <w:lang w:val="en-GB"/>
              </w:rPr>
              <w:t xml:space="preserve">Absolute values after shock — Assets — spread </w:t>
            </w:r>
            <w:r w:rsidRPr="00FF353C">
              <w:rPr>
                <w:lang w:val="en-GB"/>
              </w:rPr>
              <w:lastRenderedPageBreak/>
              <w:t>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63FAE096" w14:textId="77777777" w:rsidR="00A74D54" w:rsidRPr="00FF353C" w:rsidRDefault="00A74D54" w:rsidP="00A74D54">
            <w:pPr>
              <w:pStyle w:val="NormalLeft"/>
              <w:rPr>
                <w:lang w:val="en-GB"/>
              </w:rPr>
            </w:pPr>
            <w:r w:rsidRPr="00FF353C">
              <w:rPr>
                <w:lang w:val="en-GB"/>
              </w:rPr>
              <w:lastRenderedPageBreak/>
              <w:t xml:space="preserve">This is the absolute value of the assets sensitive to the spread risk on </w:t>
            </w:r>
            <w:r w:rsidRPr="00FF353C">
              <w:rPr>
                <w:lang w:val="en-GB"/>
              </w:rPr>
              <w:lastRenderedPageBreak/>
              <w:t>resecuritisation positions, after the shock.</w:t>
            </w:r>
          </w:p>
          <w:p w14:paraId="2A86D334" w14:textId="4C4EDFB1"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470DF42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A784F90" w14:textId="76723C0F" w:rsidR="00A74D54" w:rsidRPr="00FF353C" w:rsidRDefault="00A74D54" w:rsidP="00A74D54">
            <w:pPr>
              <w:pStyle w:val="NormalLeft"/>
              <w:rPr>
                <w:lang w:val="en-GB"/>
              </w:rPr>
            </w:pPr>
            <w:r w:rsidRPr="00FF353C">
              <w:rPr>
                <w:lang w:val="en-GB"/>
              </w:rPr>
              <w:lastRenderedPageBreak/>
              <w:t>R0480/C0050</w:t>
            </w:r>
          </w:p>
        </w:tc>
        <w:tc>
          <w:tcPr>
            <w:tcW w:w="2844" w:type="dxa"/>
            <w:tcBorders>
              <w:top w:val="single" w:sz="2" w:space="0" w:color="auto"/>
              <w:left w:val="single" w:sz="2" w:space="0" w:color="auto"/>
              <w:bottom w:val="single" w:sz="2" w:space="0" w:color="auto"/>
              <w:right w:val="single" w:sz="2" w:space="0" w:color="auto"/>
            </w:tcBorders>
          </w:tcPr>
          <w:p w14:paraId="54913CCD" w14:textId="77777777" w:rsidR="00A74D54" w:rsidRPr="00FF353C" w:rsidRDefault="00A74D54" w:rsidP="00A74D54">
            <w:pPr>
              <w:pStyle w:val="NormalLeft"/>
              <w:rPr>
                <w:lang w:val="en-GB"/>
              </w:rPr>
            </w:pPr>
            <w:r w:rsidRPr="00FF353C">
              <w:rPr>
                <w:lang w:val="en-GB"/>
              </w:rPr>
              <w:t>Absolute values after shock — Liabilities (after the loss absorbing capacity of technical provisions)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62D6571E" w14:textId="77777777" w:rsidR="00A74D54" w:rsidRPr="00FF353C" w:rsidRDefault="00A74D54" w:rsidP="00A74D54">
            <w:pPr>
              <w:pStyle w:val="NormalLeft"/>
              <w:rPr>
                <w:lang w:val="en-GB"/>
              </w:rPr>
            </w:pPr>
            <w:r w:rsidRPr="00FF353C">
              <w:rPr>
                <w:lang w:val="en-GB"/>
              </w:rPr>
              <w:t>This is the absolute value of the liabilities sensitive to the spread risk on resecuritisation positions, after the shock and after the loss absorbing capacity of technical provisions.</w:t>
            </w:r>
          </w:p>
          <w:p w14:paraId="53D90126" w14:textId="0E4B56B8"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172E0F1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D5D7FB2" w14:textId="61A9247C" w:rsidR="00A74D54" w:rsidRPr="00FF353C" w:rsidRDefault="00A74D54" w:rsidP="00A74D54">
            <w:pPr>
              <w:pStyle w:val="NormalLeft"/>
              <w:rPr>
                <w:lang w:val="en-GB"/>
              </w:rPr>
            </w:pPr>
            <w:r w:rsidRPr="00FF353C">
              <w:rPr>
                <w:lang w:val="en-GB"/>
              </w:rPr>
              <w:t>R0480/C0060</w:t>
            </w:r>
          </w:p>
        </w:tc>
        <w:tc>
          <w:tcPr>
            <w:tcW w:w="2844" w:type="dxa"/>
            <w:tcBorders>
              <w:top w:val="single" w:sz="2" w:space="0" w:color="auto"/>
              <w:left w:val="single" w:sz="2" w:space="0" w:color="auto"/>
              <w:bottom w:val="single" w:sz="2" w:space="0" w:color="auto"/>
              <w:right w:val="single" w:sz="2" w:space="0" w:color="auto"/>
            </w:tcBorders>
          </w:tcPr>
          <w:p w14:paraId="06F8BA97" w14:textId="77777777" w:rsidR="00A74D54" w:rsidRPr="00FF353C" w:rsidRDefault="00A74D54" w:rsidP="00A74D54">
            <w:pPr>
              <w:pStyle w:val="NormalLeft"/>
              <w:rPr>
                <w:lang w:val="en-GB"/>
              </w:rPr>
            </w:pPr>
            <w:r w:rsidRPr="00FF353C">
              <w:rPr>
                <w:lang w:val="en-GB"/>
              </w:rPr>
              <w:t>Absolute value after shock — Net solvency capital requirement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0F1AEE21" w14:textId="6F50090F" w:rsidR="00A74D54" w:rsidRPr="00FF353C" w:rsidRDefault="00A74D54" w:rsidP="00A74D54">
            <w:pPr>
              <w:pStyle w:val="NormalLeft"/>
              <w:rPr>
                <w:lang w:val="en-GB"/>
              </w:rPr>
            </w:pPr>
            <w:r w:rsidRPr="00FF353C">
              <w:rPr>
                <w:lang w:val="en-GB"/>
              </w:rPr>
              <w:t>This is the net capital charge for spread risk on resecuritisation positions, after adjustment for the loss absorbing capacity of technical provisions.</w:t>
            </w:r>
          </w:p>
        </w:tc>
      </w:tr>
      <w:tr w:rsidR="00A74D54" w:rsidRPr="00FF353C" w14:paraId="672FA69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D062B3D" w14:textId="529E544A" w:rsidR="00A74D54" w:rsidRPr="00FF353C" w:rsidRDefault="00A74D54" w:rsidP="00A74D54">
            <w:pPr>
              <w:pStyle w:val="NormalLeft"/>
              <w:rPr>
                <w:lang w:val="en-GB"/>
              </w:rPr>
            </w:pPr>
            <w:r w:rsidRPr="00FF353C">
              <w:rPr>
                <w:lang w:val="en-GB"/>
              </w:rPr>
              <w:t>R0480/C0070</w:t>
            </w:r>
          </w:p>
        </w:tc>
        <w:tc>
          <w:tcPr>
            <w:tcW w:w="2844" w:type="dxa"/>
            <w:tcBorders>
              <w:top w:val="single" w:sz="2" w:space="0" w:color="auto"/>
              <w:left w:val="single" w:sz="2" w:space="0" w:color="auto"/>
              <w:bottom w:val="single" w:sz="2" w:space="0" w:color="auto"/>
              <w:right w:val="single" w:sz="2" w:space="0" w:color="auto"/>
            </w:tcBorders>
          </w:tcPr>
          <w:p w14:paraId="50B5B859" w14:textId="77777777" w:rsidR="00A74D54" w:rsidRPr="00FF353C" w:rsidRDefault="00A74D54" w:rsidP="00A74D54">
            <w:pPr>
              <w:pStyle w:val="NormalLeft"/>
              <w:rPr>
                <w:lang w:val="en-GB"/>
              </w:rPr>
            </w:pPr>
            <w:r w:rsidRPr="00FF353C">
              <w:rPr>
                <w:lang w:val="en-GB"/>
              </w:rPr>
              <w:t>Absolute values after shock — Liabilities (before the loss absorbing capacity of technical provisions)–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666E0B77" w14:textId="77777777" w:rsidR="00A74D54" w:rsidRPr="00FF353C" w:rsidRDefault="00A74D54" w:rsidP="00A74D54">
            <w:pPr>
              <w:pStyle w:val="NormalLeft"/>
              <w:rPr>
                <w:lang w:val="en-GB"/>
              </w:rPr>
            </w:pPr>
            <w:r w:rsidRPr="00FF353C">
              <w:rPr>
                <w:lang w:val="en-GB"/>
              </w:rPr>
              <w:t>This is the absolute value of the liabilities sensitive to the spread risk on resecuritisation positions, after the shock but before the loss absorbing capacity of technical provisions.</w:t>
            </w:r>
          </w:p>
          <w:p w14:paraId="26BACBF8" w14:textId="33BF7D79"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09A29B5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A178D62" w14:textId="2F295660" w:rsidR="00A74D54" w:rsidRPr="00FF353C" w:rsidRDefault="00A74D54" w:rsidP="00A74D54">
            <w:pPr>
              <w:pStyle w:val="NormalLeft"/>
              <w:rPr>
                <w:lang w:val="en-GB"/>
              </w:rPr>
            </w:pPr>
            <w:r w:rsidRPr="00FF353C">
              <w:rPr>
                <w:lang w:val="en-GB"/>
              </w:rPr>
              <w:t>R0480/C0080</w:t>
            </w:r>
          </w:p>
        </w:tc>
        <w:tc>
          <w:tcPr>
            <w:tcW w:w="2844" w:type="dxa"/>
            <w:tcBorders>
              <w:top w:val="single" w:sz="2" w:space="0" w:color="auto"/>
              <w:left w:val="single" w:sz="2" w:space="0" w:color="auto"/>
              <w:bottom w:val="single" w:sz="2" w:space="0" w:color="auto"/>
              <w:right w:val="single" w:sz="2" w:space="0" w:color="auto"/>
            </w:tcBorders>
          </w:tcPr>
          <w:p w14:paraId="6497B2DB" w14:textId="77777777" w:rsidR="00A74D54" w:rsidRPr="00FF353C" w:rsidRDefault="00A74D54" w:rsidP="00A74D54">
            <w:pPr>
              <w:pStyle w:val="NormalLeft"/>
              <w:rPr>
                <w:lang w:val="en-GB"/>
              </w:rPr>
            </w:pPr>
            <w:r w:rsidRPr="00FF353C">
              <w:rPr>
                <w:lang w:val="en-GB"/>
              </w:rPr>
              <w:t>Absolute value after shock — Gross solvency capital requirement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2AB555A0" w14:textId="4E0DF984" w:rsidR="00A74D54" w:rsidRPr="00FF353C" w:rsidRDefault="00A74D54" w:rsidP="00A74D54">
            <w:pPr>
              <w:pStyle w:val="NormalLeft"/>
              <w:rPr>
                <w:lang w:val="en-GB"/>
              </w:rPr>
            </w:pPr>
            <w:r w:rsidRPr="00FF353C">
              <w:rPr>
                <w:lang w:val="en-GB"/>
              </w:rPr>
              <w:t>This is the gross capital charge for spread risk on resecuritisation positions, i.e. before the loss absorbing capacity of technical provisions.</w:t>
            </w:r>
          </w:p>
        </w:tc>
      </w:tr>
      <w:tr w:rsidR="00A74D54" w:rsidRPr="00FF353C" w14:paraId="44277FBF"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E2E25A2" w14:textId="7D10DB3F" w:rsidR="00A74D54" w:rsidRPr="00FF353C" w:rsidRDefault="00A74D54" w:rsidP="00A74D54">
            <w:pPr>
              <w:pStyle w:val="NormalLeft"/>
              <w:rPr>
                <w:lang w:val="en-GB"/>
              </w:rPr>
            </w:pPr>
            <w:r w:rsidRPr="00FF353C">
              <w:rPr>
                <w:lang w:val="en-GB"/>
              </w:rPr>
              <w:t xml:space="preserve">R0481/C0020  </w:t>
            </w:r>
          </w:p>
        </w:tc>
        <w:tc>
          <w:tcPr>
            <w:tcW w:w="2844" w:type="dxa"/>
            <w:tcBorders>
              <w:top w:val="single" w:sz="2" w:space="0" w:color="auto"/>
              <w:left w:val="single" w:sz="2" w:space="0" w:color="auto"/>
              <w:bottom w:val="single" w:sz="2" w:space="0" w:color="auto"/>
              <w:right w:val="single" w:sz="2" w:space="0" w:color="auto"/>
            </w:tcBorders>
          </w:tcPr>
          <w:p w14:paraId="0B668734" w14:textId="57F487EB" w:rsidR="00A74D54" w:rsidRPr="00FF353C" w:rsidRDefault="00A74D54" w:rsidP="00A74D54">
            <w:pPr>
              <w:pStyle w:val="NormalLeft"/>
              <w:rPr>
                <w:lang w:val="en-GB"/>
              </w:rPr>
            </w:pPr>
            <w:r w:rsidRPr="00FF353C">
              <w:rPr>
                <w:lang w:val="en-GB"/>
              </w:rPr>
              <w:t xml:space="preserve">Initial absolute values before shock – Assets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775D9713" w14:textId="1B2A581D" w:rsidR="00A74D54" w:rsidRPr="00FF353C" w:rsidRDefault="00A74D54" w:rsidP="00A74D54">
            <w:pPr>
              <w:pStyle w:val="NormalLeft"/>
              <w:rPr>
                <w:lang w:val="en-GB"/>
              </w:rPr>
            </w:pPr>
            <w:r w:rsidRPr="00FF353C">
              <w:rPr>
                <w:lang w:val="en-GB"/>
              </w:rPr>
              <w:t>This is the absolute value of the assets sensitive to the spread risk on other securitisation positions.</w:t>
            </w:r>
          </w:p>
          <w:p w14:paraId="5C79B527" w14:textId="7F4A22E3"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74F07DB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A5C8F6A" w14:textId="763A7274" w:rsidR="00A74D54" w:rsidRPr="00FF353C" w:rsidRDefault="00A74D54" w:rsidP="00A74D54">
            <w:pPr>
              <w:pStyle w:val="NormalLeft"/>
              <w:rPr>
                <w:lang w:val="en-GB"/>
              </w:rPr>
            </w:pPr>
            <w:r w:rsidRPr="00FF353C">
              <w:rPr>
                <w:lang w:val="en-GB"/>
              </w:rPr>
              <w:t xml:space="preserve">R0481/C0030  </w:t>
            </w:r>
          </w:p>
        </w:tc>
        <w:tc>
          <w:tcPr>
            <w:tcW w:w="2844" w:type="dxa"/>
            <w:tcBorders>
              <w:top w:val="single" w:sz="2" w:space="0" w:color="auto"/>
              <w:left w:val="single" w:sz="2" w:space="0" w:color="auto"/>
              <w:bottom w:val="single" w:sz="2" w:space="0" w:color="auto"/>
              <w:right w:val="single" w:sz="2" w:space="0" w:color="auto"/>
            </w:tcBorders>
          </w:tcPr>
          <w:p w14:paraId="0BF6A4DC" w14:textId="6E2C5EBF" w:rsidR="00A74D54" w:rsidRPr="00FF353C" w:rsidRDefault="00A74D54" w:rsidP="00A74D54">
            <w:pPr>
              <w:pStyle w:val="NormalLeft"/>
              <w:rPr>
                <w:lang w:val="en-GB"/>
              </w:rPr>
            </w:pPr>
            <w:r w:rsidRPr="00FF353C">
              <w:rPr>
                <w:lang w:val="en-GB"/>
              </w:rPr>
              <w:t xml:space="preserve">Initial absolute values before shock – Liabilities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101F4D1D" w14:textId="4ECB536B" w:rsidR="00A74D54" w:rsidRPr="00FF353C" w:rsidRDefault="00A74D54" w:rsidP="00A74D54">
            <w:pPr>
              <w:pStyle w:val="NormalLeft"/>
              <w:rPr>
                <w:lang w:val="en-GB"/>
              </w:rPr>
            </w:pPr>
            <w:r w:rsidRPr="00FF353C">
              <w:rPr>
                <w:lang w:val="en-GB"/>
              </w:rPr>
              <w:t>This is the absolute value of the liabilities sensitive to the spread risk on other securitisation positions.</w:t>
            </w:r>
          </w:p>
          <w:p w14:paraId="1BDE0610"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2F9B53F4" w14:textId="58A96B8A" w:rsidR="00A74D54" w:rsidRPr="00FF353C" w:rsidRDefault="00A74D54" w:rsidP="00A74D54">
            <w:pPr>
              <w:pStyle w:val="NormalLeft"/>
              <w:rPr>
                <w:lang w:val="en-GB"/>
              </w:rPr>
            </w:pPr>
            <w:r w:rsidRPr="00FF353C">
              <w:rPr>
                <w:lang w:val="en-GB"/>
              </w:rPr>
              <w:t xml:space="preserve">The amount of TP shall be net of </w:t>
            </w:r>
            <w:r w:rsidRPr="00FF353C">
              <w:rPr>
                <w:lang w:val="en-GB"/>
              </w:rPr>
              <w:lastRenderedPageBreak/>
              <w:t xml:space="preserve">reinsurance and SPV recoverables.  </w:t>
            </w:r>
          </w:p>
        </w:tc>
      </w:tr>
      <w:tr w:rsidR="00A74D54" w:rsidRPr="00FF353C" w14:paraId="44AC58B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9130F7F" w14:textId="646CAAA0" w:rsidR="00A74D54" w:rsidRPr="00FF353C" w:rsidRDefault="00A74D54" w:rsidP="00A74D54">
            <w:pPr>
              <w:pStyle w:val="NormalLeft"/>
              <w:rPr>
                <w:lang w:val="en-GB"/>
              </w:rPr>
            </w:pPr>
            <w:r w:rsidRPr="00FF353C">
              <w:rPr>
                <w:lang w:val="en-GB"/>
              </w:rPr>
              <w:lastRenderedPageBreak/>
              <w:t xml:space="preserve">R0481/C0040  </w:t>
            </w:r>
          </w:p>
        </w:tc>
        <w:tc>
          <w:tcPr>
            <w:tcW w:w="2844" w:type="dxa"/>
            <w:tcBorders>
              <w:top w:val="single" w:sz="2" w:space="0" w:color="auto"/>
              <w:left w:val="single" w:sz="2" w:space="0" w:color="auto"/>
              <w:bottom w:val="single" w:sz="2" w:space="0" w:color="auto"/>
              <w:right w:val="single" w:sz="2" w:space="0" w:color="auto"/>
            </w:tcBorders>
          </w:tcPr>
          <w:p w14:paraId="7B466276" w14:textId="39F5E952" w:rsidR="00A74D54" w:rsidRPr="00FF353C" w:rsidRDefault="00A74D54" w:rsidP="00A74D54">
            <w:pPr>
              <w:pStyle w:val="NormalLeft"/>
              <w:rPr>
                <w:lang w:val="en-GB"/>
              </w:rPr>
            </w:pPr>
            <w:r w:rsidRPr="00FF353C">
              <w:rPr>
                <w:lang w:val="en-GB"/>
              </w:rPr>
              <w:t xml:space="preserve">Absolute values after shock – Assets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563C3536" w14:textId="34084E99" w:rsidR="00A74D54" w:rsidRPr="00FF353C" w:rsidRDefault="00A74D54" w:rsidP="00A74D54">
            <w:pPr>
              <w:pStyle w:val="NormalLeft"/>
              <w:rPr>
                <w:lang w:val="en-GB"/>
              </w:rPr>
            </w:pPr>
            <w:r w:rsidRPr="00FF353C">
              <w:rPr>
                <w:lang w:val="en-GB"/>
              </w:rPr>
              <w:t>This is the absolute value of the assets sensitive to the spread risk on other securitisation positions, after the shock.</w:t>
            </w:r>
          </w:p>
          <w:p w14:paraId="5ED24BA1" w14:textId="2BC42123"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7AD3622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2D48701" w14:textId="418ED385" w:rsidR="00A74D54" w:rsidRPr="00FF353C" w:rsidRDefault="00A74D54" w:rsidP="00A74D54">
            <w:pPr>
              <w:pStyle w:val="NormalLeft"/>
              <w:rPr>
                <w:lang w:val="en-GB"/>
              </w:rPr>
            </w:pPr>
            <w:r w:rsidRPr="00FF353C">
              <w:rPr>
                <w:lang w:val="en-GB"/>
              </w:rPr>
              <w:t xml:space="preserve">R0481/C0050  </w:t>
            </w:r>
          </w:p>
        </w:tc>
        <w:tc>
          <w:tcPr>
            <w:tcW w:w="2844" w:type="dxa"/>
            <w:tcBorders>
              <w:top w:val="single" w:sz="2" w:space="0" w:color="auto"/>
              <w:left w:val="single" w:sz="2" w:space="0" w:color="auto"/>
              <w:bottom w:val="single" w:sz="2" w:space="0" w:color="auto"/>
              <w:right w:val="single" w:sz="2" w:space="0" w:color="auto"/>
            </w:tcBorders>
          </w:tcPr>
          <w:p w14:paraId="4E4BE404" w14:textId="1A8703CB"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50773F33" w14:textId="5F4E3DE1" w:rsidR="00A74D54" w:rsidRPr="00FF353C" w:rsidRDefault="00A74D54" w:rsidP="00A74D54">
            <w:pPr>
              <w:pStyle w:val="NormalLeft"/>
              <w:rPr>
                <w:lang w:val="en-GB"/>
              </w:rPr>
            </w:pPr>
            <w:r w:rsidRPr="00FF353C">
              <w:rPr>
                <w:lang w:val="en-GB"/>
              </w:rPr>
              <w:t>This is the absolute value of the liabilities sensitive to the spread risk on other securitisation positions, after the shock and after the application of the adjustment for the loss-absorbing capacity of technical provisions.</w:t>
            </w:r>
          </w:p>
          <w:p w14:paraId="09C067E4"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355E3992" w14:textId="46097081"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476440A1"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A69D414" w14:textId="051529EA" w:rsidR="00A74D54" w:rsidRPr="00FF353C" w:rsidRDefault="00A74D54" w:rsidP="00A74D54">
            <w:pPr>
              <w:pStyle w:val="NormalLeft"/>
              <w:rPr>
                <w:lang w:val="en-GB"/>
              </w:rPr>
            </w:pPr>
            <w:r w:rsidRPr="00FF353C">
              <w:rPr>
                <w:lang w:val="en-GB"/>
              </w:rPr>
              <w:t xml:space="preserve">R0481/C0060  </w:t>
            </w:r>
          </w:p>
        </w:tc>
        <w:tc>
          <w:tcPr>
            <w:tcW w:w="2844" w:type="dxa"/>
            <w:tcBorders>
              <w:top w:val="single" w:sz="2" w:space="0" w:color="auto"/>
              <w:left w:val="single" w:sz="2" w:space="0" w:color="auto"/>
              <w:bottom w:val="single" w:sz="2" w:space="0" w:color="auto"/>
              <w:right w:val="single" w:sz="2" w:space="0" w:color="auto"/>
            </w:tcBorders>
          </w:tcPr>
          <w:p w14:paraId="68F9CF9E" w14:textId="653739B9" w:rsidR="00A74D54" w:rsidRPr="00FF353C" w:rsidRDefault="00A74D54" w:rsidP="00A74D54">
            <w:pPr>
              <w:pStyle w:val="NormalLeft"/>
              <w:rPr>
                <w:lang w:val="en-GB"/>
              </w:rPr>
            </w:pPr>
            <w:r w:rsidRPr="00FF353C">
              <w:rPr>
                <w:lang w:val="en-GB"/>
              </w:rPr>
              <w:t xml:space="preserve">Absolute value after shock – Net solvency capital requirement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529EBDC2" w14:textId="6755EED9" w:rsidR="00A74D54" w:rsidRPr="00FF353C" w:rsidRDefault="00A74D54" w:rsidP="00A74D54">
            <w:pPr>
              <w:pStyle w:val="NormalLeft"/>
              <w:rPr>
                <w:lang w:val="en-GB"/>
              </w:rPr>
            </w:pPr>
            <w:r w:rsidRPr="00FF353C">
              <w:rPr>
                <w:lang w:val="en-GB"/>
              </w:rPr>
              <w:t>This is the net capital charge for spread risk on other securitisation positions, after the application of the adjustment for the loss-absorbing capacity of technical provisions.</w:t>
            </w:r>
          </w:p>
          <w:p w14:paraId="2EE2A1C1" w14:textId="161BB9C1"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72DD2DB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C104052" w14:textId="503300CE" w:rsidR="00A74D54" w:rsidRPr="00FF353C" w:rsidRDefault="00A74D54" w:rsidP="00A74D54">
            <w:pPr>
              <w:pStyle w:val="NormalLeft"/>
              <w:rPr>
                <w:lang w:val="en-GB"/>
              </w:rPr>
            </w:pPr>
            <w:r w:rsidRPr="00FF353C">
              <w:rPr>
                <w:lang w:val="en-GB"/>
              </w:rPr>
              <w:t xml:space="preserve">R0481/C0070 </w:t>
            </w:r>
          </w:p>
        </w:tc>
        <w:tc>
          <w:tcPr>
            <w:tcW w:w="2844" w:type="dxa"/>
            <w:tcBorders>
              <w:top w:val="single" w:sz="2" w:space="0" w:color="auto"/>
              <w:left w:val="single" w:sz="2" w:space="0" w:color="auto"/>
              <w:bottom w:val="single" w:sz="2" w:space="0" w:color="auto"/>
              <w:right w:val="single" w:sz="2" w:space="0" w:color="auto"/>
            </w:tcBorders>
          </w:tcPr>
          <w:p w14:paraId="46806FD7" w14:textId="0E2D908B"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484F743B" w14:textId="2AD9D476" w:rsidR="00A74D54" w:rsidRPr="00FF353C" w:rsidRDefault="00A74D54" w:rsidP="00A74D54">
            <w:pPr>
              <w:pStyle w:val="NormalLeft"/>
              <w:rPr>
                <w:lang w:val="en-GB"/>
              </w:rPr>
            </w:pPr>
            <w:r w:rsidRPr="00FF353C">
              <w:rPr>
                <w:lang w:val="en-GB"/>
              </w:rPr>
              <w:t>This is the absolute value of the liabilities sensitive to the spread risk on other securitisation positions, after the shock but before the application of the adjustment for the loss-absorbing capacity of technical provisions.</w:t>
            </w:r>
          </w:p>
          <w:p w14:paraId="2B2ACF34"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245BDA94" w14:textId="143E0989"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89ADF9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A2EB58B" w14:textId="219CAB8B" w:rsidR="00A74D54" w:rsidRPr="00FF353C" w:rsidRDefault="00A74D54" w:rsidP="00A74D54">
            <w:pPr>
              <w:pStyle w:val="NormalLeft"/>
              <w:rPr>
                <w:lang w:val="en-GB"/>
              </w:rPr>
            </w:pPr>
            <w:r w:rsidRPr="00FF353C">
              <w:rPr>
                <w:lang w:val="en-GB"/>
              </w:rPr>
              <w:lastRenderedPageBreak/>
              <w:t xml:space="preserve">R0481/C0080  </w:t>
            </w:r>
          </w:p>
        </w:tc>
        <w:tc>
          <w:tcPr>
            <w:tcW w:w="2844" w:type="dxa"/>
            <w:tcBorders>
              <w:top w:val="single" w:sz="2" w:space="0" w:color="auto"/>
              <w:left w:val="single" w:sz="2" w:space="0" w:color="auto"/>
              <w:bottom w:val="single" w:sz="2" w:space="0" w:color="auto"/>
              <w:right w:val="single" w:sz="2" w:space="0" w:color="auto"/>
            </w:tcBorders>
          </w:tcPr>
          <w:p w14:paraId="5CF77208" w14:textId="6595017A" w:rsidR="00A74D54" w:rsidRPr="00FF353C" w:rsidRDefault="00A74D54" w:rsidP="00A74D54">
            <w:pPr>
              <w:pStyle w:val="NormalLeft"/>
              <w:rPr>
                <w:lang w:val="en-GB"/>
              </w:rPr>
            </w:pPr>
            <w:r w:rsidRPr="00FF353C">
              <w:rPr>
                <w:lang w:val="en-GB"/>
              </w:rPr>
              <w:t xml:space="preserve">Absolute value after shock – Gross solvency capital requirement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1BDE8343" w14:textId="14F49BC1" w:rsidR="00A74D54" w:rsidRPr="00FF353C" w:rsidRDefault="00A74D54" w:rsidP="00A74D54">
            <w:pPr>
              <w:pStyle w:val="NormalLeft"/>
              <w:rPr>
                <w:lang w:val="en-GB"/>
              </w:rPr>
            </w:pPr>
            <w:r w:rsidRPr="00FF353C">
              <w:rPr>
                <w:lang w:val="en-GB"/>
              </w:rPr>
              <w:t>This is the gross capital charge for spread risk on other securitisation positions, i.e. before the application of the adjustment for the loss-absorbing capacity of technical provisions.</w:t>
            </w:r>
          </w:p>
          <w:p w14:paraId="425E5976" w14:textId="6AE729A0"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378EAA3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8801732" w14:textId="1C5A11CF" w:rsidR="00A74D54" w:rsidRPr="00FF353C" w:rsidRDefault="00A74D54" w:rsidP="00A74D54">
            <w:pPr>
              <w:pStyle w:val="NormalLeft"/>
              <w:rPr>
                <w:lang w:val="en-GB"/>
              </w:rPr>
            </w:pPr>
            <w:r w:rsidRPr="00FF353C">
              <w:rPr>
                <w:lang w:val="en-GB"/>
              </w:rPr>
              <w:t xml:space="preserve">R0482/C0020  </w:t>
            </w:r>
          </w:p>
        </w:tc>
        <w:tc>
          <w:tcPr>
            <w:tcW w:w="2844" w:type="dxa"/>
            <w:tcBorders>
              <w:top w:val="single" w:sz="2" w:space="0" w:color="auto"/>
              <w:left w:val="single" w:sz="2" w:space="0" w:color="auto"/>
              <w:bottom w:val="single" w:sz="2" w:space="0" w:color="auto"/>
              <w:right w:val="single" w:sz="2" w:space="0" w:color="auto"/>
            </w:tcBorders>
          </w:tcPr>
          <w:p w14:paraId="55069841" w14:textId="1D7713C5" w:rsidR="00A74D54" w:rsidRPr="00FF353C" w:rsidRDefault="00A74D54" w:rsidP="00A74D54">
            <w:pPr>
              <w:pStyle w:val="NormalLeft"/>
              <w:rPr>
                <w:lang w:val="en-GB"/>
              </w:rPr>
            </w:pPr>
            <w:r w:rsidRPr="00FF353C">
              <w:rPr>
                <w:lang w:val="en-GB"/>
              </w:rPr>
              <w:t xml:space="preserve">Initial absolute values before shock – Assets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790BCD34" w14:textId="30E7FB91" w:rsidR="00A74D54" w:rsidRPr="00FF353C" w:rsidRDefault="00A74D54" w:rsidP="00A74D54">
            <w:pPr>
              <w:pStyle w:val="NormalLeft"/>
              <w:rPr>
                <w:lang w:val="en-GB"/>
              </w:rPr>
            </w:pPr>
            <w:r w:rsidRPr="00FF353C">
              <w:rPr>
                <w:lang w:val="en-GB"/>
              </w:rPr>
              <w:t>This is the absolute value of the assets sensitive to the spread risk on transitional type 1 securitisation positions.</w:t>
            </w:r>
          </w:p>
          <w:p w14:paraId="54CC2AB1" w14:textId="78E0DA78"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4785E88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72582C8" w14:textId="0E2ADB16" w:rsidR="00A74D54" w:rsidRPr="00FF353C" w:rsidRDefault="00A74D54" w:rsidP="00A74D54">
            <w:pPr>
              <w:pStyle w:val="NormalLeft"/>
              <w:rPr>
                <w:lang w:val="en-GB"/>
              </w:rPr>
            </w:pPr>
            <w:r w:rsidRPr="00FF353C">
              <w:rPr>
                <w:lang w:val="en-GB"/>
              </w:rPr>
              <w:t xml:space="preserve">R0482/C0030 </w:t>
            </w:r>
          </w:p>
        </w:tc>
        <w:tc>
          <w:tcPr>
            <w:tcW w:w="2844" w:type="dxa"/>
            <w:tcBorders>
              <w:top w:val="single" w:sz="2" w:space="0" w:color="auto"/>
              <w:left w:val="single" w:sz="2" w:space="0" w:color="auto"/>
              <w:bottom w:val="single" w:sz="2" w:space="0" w:color="auto"/>
              <w:right w:val="single" w:sz="2" w:space="0" w:color="auto"/>
            </w:tcBorders>
          </w:tcPr>
          <w:p w14:paraId="75171B54" w14:textId="427BC974" w:rsidR="00A74D54" w:rsidRPr="00FF353C" w:rsidRDefault="00A74D54" w:rsidP="00A74D54">
            <w:pPr>
              <w:pStyle w:val="NormalLeft"/>
              <w:rPr>
                <w:lang w:val="en-GB"/>
              </w:rPr>
            </w:pPr>
            <w:r w:rsidRPr="00FF353C">
              <w:rPr>
                <w:lang w:val="en-GB"/>
              </w:rPr>
              <w:t xml:space="preserve">Initial absolute values before shock – Liabilities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12805C48" w14:textId="17FBE923" w:rsidR="00A74D54" w:rsidRPr="00FF353C" w:rsidRDefault="00A74D54" w:rsidP="00A74D54">
            <w:pPr>
              <w:pStyle w:val="NormalLeft"/>
              <w:rPr>
                <w:lang w:val="en-GB"/>
              </w:rPr>
            </w:pPr>
            <w:r w:rsidRPr="00FF353C">
              <w:rPr>
                <w:lang w:val="en-GB"/>
              </w:rPr>
              <w:t>This is the absolute value of the liabilities sensitive to the spread risk on transitional type 1 securitisation positions.</w:t>
            </w:r>
          </w:p>
          <w:p w14:paraId="6160E5E2"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5D6003FD" w14:textId="13FE0D0C"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4732F96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736B19F" w14:textId="2AA20461" w:rsidR="00A74D54" w:rsidRPr="00FF353C" w:rsidRDefault="00A74D54" w:rsidP="00A74D54">
            <w:pPr>
              <w:pStyle w:val="NormalLeft"/>
              <w:rPr>
                <w:lang w:val="en-GB"/>
              </w:rPr>
            </w:pPr>
            <w:r w:rsidRPr="00FF353C">
              <w:rPr>
                <w:lang w:val="en-GB"/>
              </w:rPr>
              <w:t xml:space="preserve">R0482/C0040  </w:t>
            </w:r>
          </w:p>
        </w:tc>
        <w:tc>
          <w:tcPr>
            <w:tcW w:w="2844" w:type="dxa"/>
            <w:tcBorders>
              <w:top w:val="single" w:sz="2" w:space="0" w:color="auto"/>
              <w:left w:val="single" w:sz="2" w:space="0" w:color="auto"/>
              <w:bottom w:val="single" w:sz="2" w:space="0" w:color="auto"/>
              <w:right w:val="single" w:sz="2" w:space="0" w:color="auto"/>
            </w:tcBorders>
          </w:tcPr>
          <w:p w14:paraId="08492982" w14:textId="53671A70" w:rsidR="00A74D54" w:rsidRPr="00FF353C" w:rsidRDefault="00A74D54" w:rsidP="00A74D54">
            <w:pPr>
              <w:pStyle w:val="NormalLeft"/>
              <w:rPr>
                <w:lang w:val="en-GB"/>
              </w:rPr>
            </w:pPr>
            <w:r w:rsidRPr="00FF353C">
              <w:rPr>
                <w:lang w:val="en-GB"/>
              </w:rPr>
              <w:t xml:space="preserve">Absolute values after shock – Assets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79CA26BB" w14:textId="4975B404" w:rsidR="00A74D54" w:rsidRPr="00FF353C" w:rsidRDefault="00A74D54" w:rsidP="00A74D54">
            <w:pPr>
              <w:pStyle w:val="NormalLeft"/>
              <w:rPr>
                <w:lang w:val="en-GB"/>
              </w:rPr>
            </w:pPr>
            <w:r w:rsidRPr="00FF353C">
              <w:rPr>
                <w:lang w:val="en-GB"/>
              </w:rPr>
              <w:t>This is the absolute value of the assets sensitive to the spread risk on transitional type 1 securitisation positions, after the shock.</w:t>
            </w:r>
          </w:p>
          <w:p w14:paraId="5B3CD136" w14:textId="31B80ADD"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5883E92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0997D19F" w14:textId="5A415CE3" w:rsidR="00A74D54" w:rsidRPr="00FF353C" w:rsidRDefault="00A74D54" w:rsidP="00A74D54">
            <w:pPr>
              <w:pStyle w:val="NormalLeft"/>
              <w:rPr>
                <w:lang w:val="en-GB"/>
              </w:rPr>
            </w:pPr>
            <w:r w:rsidRPr="00FF353C">
              <w:rPr>
                <w:lang w:val="en-GB"/>
              </w:rPr>
              <w:t xml:space="preserve">R0482/C0050  </w:t>
            </w:r>
          </w:p>
        </w:tc>
        <w:tc>
          <w:tcPr>
            <w:tcW w:w="2844" w:type="dxa"/>
            <w:tcBorders>
              <w:top w:val="single" w:sz="2" w:space="0" w:color="auto"/>
              <w:left w:val="single" w:sz="2" w:space="0" w:color="auto"/>
              <w:bottom w:val="single" w:sz="2" w:space="0" w:color="auto"/>
              <w:right w:val="single" w:sz="2" w:space="0" w:color="auto"/>
            </w:tcBorders>
          </w:tcPr>
          <w:p w14:paraId="20518061" w14:textId="382D0DFC"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71B6C4E1" w14:textId="25F838F1" w:rsidR="00A74D54" w:rsidRPr="00FF353C" w:rsidRDefault="00A74D54" w:rsidP="00A74D54">
            <w:pPr>
              <w:pStyle w:val="NormalLeft"/>
              <w:rPr>
                <w:lang w:val="en-GB"/>
              </w:rPr>
            </w:pPr>
            <w:r w:rsidRPr="00FF353C">
              <w:rPr>
                <w:lang w:val="en-GB"/>
              </w:rPr>
              <w:t>This is the absolute value of the liabilities sensitive to the spread risk on transitional type 1 securitisation positions, after the shock and after the application of the adjustment for the loss-absorbing capacity of technical provisions.</w:t>
            </w:r>
          </w:p>
          <w:p w14:paraId="0BABDC0F" w14:textId="77777777"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w:t>
            </w:r>
            <w:r w:rsidRPr="00FF353C">
              <w:rPr>
                <w:lang w:val="en-GB"/>
              </w:rPr>
              <w:lastRenderedPageBreak/>
              <w:t>calculation of the SCR for spread risk. Where the split is not possible, only R0450 shall be filled in.</w:t>
            </w:r>
          </w:p>
          <w:p w14:paraId="5B25E9B7" w14:textId="70FF8197"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407373A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7941E36" w14:textId="66C1A13B" w:rsidR="00A74D54" w:rsidRPr="00FF353C" w:rsidRDefault="00A74D54" w:rsidP="00A74D54">
            <w:pPr>
              <w:pStyle w:val="NormalLeft"/>
              <w:rPr>
                <w:lang w:val="en-GB"/>
              </w:rPr>
            </w:pPr>
            <w:r w:rsidRPr="00FF353C">
              <w:rPr>
                <w:lang w:val="en-GB"/>
              </w:rPr>
              <w:lastRenderedPageBreak/>
              <w:t xml:space="preserve">R0482/C0060  </w:t>
            </w:r>
          </w:p>
        </w:tc>
        <w:tc>
          <w:tcPr>
            <w:tcW w:w="2844" w:type="dxa"/>
            <w:tcBorders>
              <w:top w:val="single" w:sz="2" w:space="0" w:color="auto"/>
              <w:left w:val="single" w:sz="2" w:space="0" w:color="auto"/>
              <w:bottom w:val="single" w:sz="2" w:space="0" w:color="auto"/>
              <w:right w:val="single" w:sz="2" w:space="0" w:color="auto"/>
            </w:tcBorders>
          </w:tcPr>
          <w:p w14:paraId="6857DB6D" w14:textId="5E2283FE" w:rsidR="00A74D54" w:rsidRPr="00FF353C" w:rsidRDefault="00A74D54" w:rsidP="00A74D54">
            <w:pPr>
              <w:pStyle w:val="NormalLeft"/>
              <w:rPr>
                <w:lang w:val="en-GB"/>
              </w:rPr>
            </w:pPr>
            <w:r w:rsidRPr="00FF353C">
              <w:rPr>
                <w:lang w:val="en-GB"/>
              </w:rPr>
              <w:t xml:space="preserve">Absolute value after shock – Net solvency capital requirement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0D89CE53" w14:textId="08853867" w:rsidR="00A74D54" w:rsidRPr="00FF353C" w:rsidRDefault="00A74D54" w:rsidP="00A74D54">
            <w:pPr>
              <w:pStyle w:val="NormalLeft"/>
              <w:rPr>
                <w:lang w:val="en-GB"/>
              </w:rPr>
            </w:pPr>
            <w:r w:rsidRPr="00FF353C">
              <w:rPr>
                <w:lang w:val="en-GB"/>
              </w:rPr>
              <w:t>This is the net capital charge for spread risk on transitional type 1 securitisation positions, after the application of the adjustment for the loss-absorbing capacity of technical provisions.</w:t>
            </w:r>
          </w:p>
          <w:p w14:paraId="7ABD04F0" w14:textId="5C559CB0"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649E98E8"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827DEDA" w14:textId="3887E8A5" w:rsidR="00A74D54" w:rsidRPr="00FF353C" w:rsidRDefault="00A74D54" w:rsidP="00A74D54">
            <w:pPr>
              <w:pStyle w:val="NormalLeft"/>
              <w:rPr>
                <w:lang w:val="en-GB"/>
              </w:rPr>
            </w:pPr>
            <w:r w:rsidRPr="00FF353C">
              <w:rPr>
                <w:lang w:val="en-GB"/>
              </w:rPr>
              <w:t xml:space="preserve">R0482/C0070  </w:t>
            </w:r>
          </w:p>
        </w:tc>
        <w:tc>
          <w:tcPr>
            <w:tcW w:w="2844" w:type="dxa"/>
            <w:tcBorders>
              <w:top w:val="single" w:sz="2" w:space="0" w:color="auto"/>
              <w:left w:val="single" w:sz="2" w:space="0" w:color="auto"/>
              <w:bottom w:val="single" w:sz="2" w:space="0" w:color="auto"/>
              <w:right w:val="single" w:sz="2" w:space="0" w:color="auto"/>
            </w:tcBorders>
          </w:tcPr>
          <w:p w14:paraId="1C9D123C" w14:textId="4F75E119"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50D154BF" w14:textId="7E43AF58" w:rsidR="00A74D54" w:rsidRPr="00FF353C" w:rsidRDefault="00A74D54" w:rsidP="00A74D54">
            <w:pPr>
              <w:pStyle w:val="NormalLeft"/>
              <w:rPr>
                <w:lang w:val="en-GB"/>
              </w:rPr>
            </w:pPr>
            <w:r w:rsidRPr="00FF353C">
              <w:rPr>
                <w:lang w:val="en-GB"/>
              </w:rPr>
              <w:t>This is the absolute value of the liabilities sensitive to the spread risk on transitional type 1 securitisation positions, after the shock but before the application of the adjustment for the loss-absorbing capacity of technical provisions.</w:t>
            </w:r>
          </w:p>
          <w:p w14:paraId="09AD1222"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4F9D67A9" w14:textId="3E8C44B1"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C5B4EB6"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35CE64E" w14:textId="6875761B" w:rsidR="00A74D54" w:rsidRPr="00FF353C" w:rsidRDefault="00A74D54" w:rsidP="00A74D54">
            <w:pPr>
              <w:pStyle w:val="NormalLeft"/>
              <w:rPr>
                <w:lang w:val="en-GB"/>
              </w:rPr>
            </w:pPr>
            <w:r w:rsidRPr="00FF353C">
              <w:rPr>
                <w:lang w:val="en-GB"/>
              </w:rPr>
              <w:t xml:space="preserve">R0482/C0080  </w:t>
            </w:r>
          </w:p>
        </w:tc>
        <w:tc>
          <w:tcPr>
            <w:tcW w:w="2844" w:type="dxa"/>
            <w:tcBorders>
              <w:top w:val="single" w:sz="2" w:space="0" w:color="auto"/>
              <w:left w:val="single" w:sz="2" w:space="0" w:color="auto"/>
              <w:bottom w:val="single" w:sz="2" w:space="0" w:color="auto"/>
              <w:right w:val="single" w:sz="2" w:space="0" w:color="auto"/>
            </w:tcBorders>
          </w:tcPr>
          <w:p w14:paraId="0DFC1901" w14:textId="5E827E4F" w:rsidR="00A74D54" w:rsidRPr="00FF353C" w:rsidRDefault="00A74D54" w:rsidP="00A74D54">
            <w:pPr>
              <w:pStyle w:val="NormalLeft"/>
              <w:rPr>
                <w:lang w:val="en-GB"/>
              </w:rPr>
            </w:pPr>
            <w:r w:rsidRPr="00FF353C">
              <w:rPr>
                <w:lang w:val="en-GB"/>
              </w:rPr>
              <w:t xml:space="preserve">Absolute value after shock – Gross solvency capital requirement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1B57E699" w14:textId="2B948FD2" w:rsidR="00A74D54" w:rsidRPr="00FF353C" w:rsidRDefault="00A74D54" w:rsidP="00A74D54">
            <w:pPr>
              <w:pStyle w:val="NormalLeft"/>
              <w:rPr>
                <w:lang w:val="en-GB"/>
              </w:rPr>
            </w:pPr>
            <w:r w:rsidRPr="00FF353C">
              <w:rPr>
                <w:lang w:val="en-GB"/>
              </w:rPr>
              <w:t>This is the gross capital charge for spread risk on transitional type 1 securitisation positions, i.e. before the application of the adjustment for the loss-absorbing capacity of technical provisions.</w:t>
            </w:r>
          </w:p>
          <w:p w14:paraId="16364E02" w14:textId="43A90B56"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549ED08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5E7677F" w14:textId="5BF19178" w:rsidR="00A74D54" w:rsidRPr="00FF353C" w:rsidRDefault="00A74D54" w:rsidP="00A74D54">
            <w:pPr>
              <w:pStyle w:val="NormalLeft"/>
              <w:rPr>
                <w:lang w:val="en-GB"/>
              </w:rPr>
            </w:pPr>
            <w:r w:rsidRPr="00FF353C">
              <w:rPr>
                <w:lang w:val="en-GB"/>
              </w:rPr>
              <w:t xml:space="preserve">R0483/C0020  </w:t>
            </w:r>
          </w:p>
        </w:tc>
        <w:tc>
          <w:tcPr>
            <w:tcW w:w="2844" w:type="dxa"/>
            <w:tcBorders>
              <w:top w:val="single" w:sz="2" w:space="0" w:color="auto"/>
              <w:left w:val="single" w:sz="2" w:space="0" w:color="auto"/>
              <w:bottom w:val="single" w:sz="2" w:space="0" w:color="auto"/>
              <w:right w:val="single" w:sz="2" w:space="0" w:color="auto"/>
            </w:tcBorders>
          </w:tcPr>
          <w:p w14:paraId="697A42A2" w14:textId="21F84A81" w:rsidR="00A74D54" w:rsidRPr="00FF353C" w:rsidRDefault="00A74D54" w:rsidP="00A74D54">
            <w:pPr>
              <w:pStyle w:val="NormalLeft"/>
              <w:rPr>
                <w:lang w:val="en-GB"/>
              </w:rPr>
            </w:pPr>
            <w:r w:rsidRPr="00FF353C">
              <w:rPr>
                <w:lang w:val="en-GB"/>
              </w:rPr>
              <w:t xml:space="preserve">Initial absolute values before shock – Assets – </w:t>
            </w:r>
            <w:r w:rsidRPr="00FF353C">
              <w:rPr>
                <w:lang w:val="en-GB"/>
              </w:rPr>
              <w:lastRenderedPageBreak/>
              <w:t xml:space="preserve">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125B3658" w14:textId="72546CA7" w:rsidR="00A74D54" w:rsidRPr="00FF353C" w:rsidRDefault="00A74D54" w:rsidP="00A74D54">
            <w:pPr>
              <w:pStyle w:val="NormalLeft"/>
              <w:rPr>
                <w:lang w:val="en-GB"/>
              </w:rPr>
            </w:pPr>
            <w:r w:rsidRPr="00FF353C">
              <w:rPr>
                <w:lang w:val="en-GB"/>
              </w:rPr>
              <w:lastRenderedPageBreak/>
              <w:t xml:space="preserve">This is the absolute value of the assets sensitive to the spread risk on </w:t>
            </w:r>
            <w:r w:rsidRPr="00FF353C">
              <w:rPr>
                <w:lang w:val="en-GB"/>
              </w:rPr>
              <w:lastRenderedPageBreak/>
              <w:t>guaranteed STS securitisation positions.</w:t>
            </w:r>
          </w:p>
          <w:p w14:paraId="50407A40" w14:textId="0FE20A37"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2C4C212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BB1A3E0" w14:textId="37EE8C0B" w:rsidR="00A74D54" w:rsidRPr="00FF353C" w:rsidRDefault="00A74D54" w:rsidP="00A74D54">
            <w:pPr>
              <w:pStyle w:val="NormalLeft"/>
              <w:rPr>
                <w:lang w:val="en-GB"/>
              </w:rPr>
            </w:pPr>
            <w:r w:rsidRPr="00FF353C">
              <w:rPr>
                <w:lang w:val="en-GB"/>
              </w:rPr>
              <w:lastRenderedPageBreak/>
              <w:t xml:space="preserve">R0483/C0030  </w:t>
            </w:r>
          </w:p>
        </w:tc>
        <w:tc>
          <w:tcPr>
            <w:tcW w:w="2844" w:type="dxa"/>
            <w:tcBorders>
              <w:top w:val="single" w:sz="2" w:space="0" w:color="auto"/>
              <w:left w:val="single" w:sz="2" w:space="0" w:color="auto"/>
              <w:bottom w:val="single" w:sz="2" w:space="0" w:color="auto"/>
              <w:right w:val="single" w:sz="2" w:space="0" w:color="auto"/>
            </w:tcBorders>
          </w:tcPr>
          <w:p w14:paraId="18E8BF5D" w14:textId="11104A96" w:rsidR="00A74D54" w:rsidRPr="00FF353C" w:rsidRDefault="00A74D54" w:rsidP="00A74D54">
            <w:pPr>
              <w:pStyle w:val="NormalLeft"/>
              <w:rPr>
                <w:lang w:val="en-GB"/>
              </w:rPr>
            </w:pPr>
            <w:r w:rsidRPr="00FF353C">
              <w:rPr>
                <w:lang w:val="en-GB"/>
              </w:rPr>
              <w:t xml:space="preserve">Initial absolute values before shock – Liabilities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34021758" w14:textId="2FB40B3F" w:rsidR="00A74D54" w:rsidRPr="00FF353C" w:rsidRDefault="00A74D54" w:rsidP="00A74D54">
            <w:pPr>
              <w:pStyle w:val="NormalLeft"/>
              <w:rPr>
                <w:lang w:val="en-GB"/>
              </w:rPr>
            </w:pPr>
            <w:r w:rsidRPr="00FF353C">
              <w:rPr>
                <w:lang w:val="en-GB"/>
              </w:rPr>
              <w:t>This is the absolute value of the liabilities sensitive to the spread risk on guaranteed STS securitisation positions.</w:t>
            </w:r>
          </w:p>
          <w:p w14:paraId="4F466C86"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5BBE3D8D" w14:textId="699C38ED"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322DBA4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FA03086" w14:textId="4E771780" w:rsidR="00A74D54" w:rsidRPr="00FF353C" w:rsidRDefault="00A74D54" w:rsidP="00A74D54">
            <w:pPr>
              <w:pStyle w:val="NormalLeft"/>
              <w:rPr>
                <w:lang w:val="en-GB"/>
              </w:rPr>
            </w:pPr>
            <w:r w:rsidRPr="00FF353C">
              <w:rPr>
                <w:lang w:val="en-GB"/>
              </w:rPr>
              <w:t xml:space="preserve">R0483/C0040  </w:t>
            </w:r>
          </w:p>
        </w:tc>
        <w:tc>
          <w:tcPr>
            <w:tcW w:w="2844" w:type="dxa"/>
            <w:tcBorders>
              <w:top w:val="single" w:sz="2" w:space="0" w:color="auto"/>
              <w:left w:val="single" w:sz="2" w:space="0" w:color="auto"/>
              <w:bottom w:val="single" w:sz="2" w:space="0" w:color="auto"/>
              <w:right w:val="single" w:sz="2" w:space="0" w:color="auto"/>
            </w:tcBorders>
          </w:tcPr>
          <w:p w14:paraId="3F728BB3" w14:textId="4317713D" w:rsidR="00A74D54" w:rsidRPr="00FF353C" w:rsidRDefault="00A74D54" w:rsidP="00A74D54">
            <w:pPr>
              <w:pStyle w:val="NormalLeft"/>
              <w:rPr>
                <w:lang w:val="en-GB"/>
              </w:rPr>
            </w:pPr>
            <w:r w:rsidRPr="00FF353C">
              <w:rPr>
                <w:lang w:val="en-GB"/>
              </w:rPr>
              <w:t xml:space="preserve">Absolute values after shock – Assets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28663828" w14:textId="3DAED539" w:rsidR="00A74D54" w:rsidRPr="00FF353C" w:rsidRDefault="00A74D54" w:rsidP="00A74D54">
            <w:pPr>
              <w:pStyle w:val="NormalLeft"/>
              <w:rPr>
                <w:lang w:val="en-GB"/>
              </w:rPr>
            </w:pPr>
            <w:r w:rsidRPr="00FF353C">
              <w:rPr>
                <w:lang w:val="en-GB"/>
              </w:rPr>
              <w:t>This is the absolute value of the assets sensitive to the spread risk on guaranteed STS securitisation positions, after the shock.</w:t>
            </w:r>
          </w:p>
          <w:p w14:paraId="7485201C" w14:textId="01FB55F3" w:rsidR="00A74D54" w:rsidRPr="00FF353C" w:rsidRDefault="00A74D54" w:rsidP="00A74D54">
            <w:pPr>
              <w:pStyle w:val="NormalLeft"/>
              <w:rPr>
                <w:lang w:val="en-GB"/>
              </w:rPr>
            </w:pPr>
            <w:r w:rsidRPr="00FF353C">
              <w:rPr>
                <w:lang w:val="en-GB"/>
              </w:rPr>
              <w:t xml:space="preserve">Recoverables from reinsurance and SPVs shall not be included in this cell.  </w:t>
            </w:r>
          </w:p>
        </w:tc>
      </w:tr>
      <w:tr w:rsidR="00A74D54" w:rsidRPr="00FF353C" w14:paraId="116724CC"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F4EE844" w14:textId="5ABDC6F9" w:rsidR="00A74D54" w:rsidRPr="00FF353C" w:rsidRDefault="00A74D54" w:rsidP="00A74D54">
            <w:pPr>
              <w:pStyle w:val="NormalLeft"/>
              <w:rPr>
                <w:lang w:val="en-GB"/>
              </w:rPr>
            </w:pPr>
            <w:r w:rsidRPr="00FF353C">
              <w:rPr>
                <w:lang w:val="en-GB"/>
              </w:rPr>
              <w:t xml:space="preserve">R0483/C0050  </w:t>
            </w:r>
          </w:p>
        </w:tc>
        <w:tc>
          <w:tcPr>
            <w:tcW w:w="2844" w:type="dxa"/>
            <w:tcBorders>
              <w:top w:val="single" w:sz="2" w:space="0" w:color="auto"/>
              <w:left w:val="single" w:sz="2" w:space="0" w:color="auto"/>
              <w:bottom w:val="single" w:sz="2" w:space="0" w:color="auto"/>
              <w:right w:val="single" w:sz="2" w:space="0" w:color="auto"/>
            </w:tcBorders>
          </w:tcPr>
          <w:p w14:paraId="31314954" w14:textId="7C4B85B1" w:rsidR="00A74D54" w:rsidRPr="00FF353C" w:rsidRDefault="00A74D54" w:rsidP="00A74D54">
            <w:pPr>
              <w:pStyle w:val="NormalLeft"/>
              <w:rPr>
                <w:lang w:val="en-GB"/>
              </w:rPr>
            </w:pPr>
            <w:r w:rsidRPr="00FF353C">
              <w:rPr>
                <w:lang w:val="en-GB"/>
              </w:rPr>
              <w:t xml:space="preserve">Absolute values after shock – Liabilities (after the loss-absorbing capacity of technical provisions)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4AD6E013" w14:textId="76C12C05" w:rsidR="00A74D54" w:rsidRPr="00FF353C" w:rsidRDefault="00A74D54" w:rsidP="00A74D54">
            <w:pPr>
              <w:pStyle w:val="NormalLeft"/>
              <w:rPr>
                <w:lang w:val="en-GB"/>
              </w:rPr>
            </w:pPr>
            <w:r w:rsidRPr="00FF353C">
              <w:rPr>
                <w:lang w:val="en-GB"/>
              </w:rPr>
              <w:t>This is the absolute value of the liabilities sensitive to the spread risk on guaranteed STS securitisation positions, after the shock and after the application of the adjustment for the loss-absorbing capacity of technical provisions.</w:t>
            </w:r>
          </w:p>
          <w:p w14:paraId="305F1A76"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4B86E760" w14:textId="0B8E2276"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28D3EC13"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CFB4E32" w14:textId="3F4BEF1C" w:rsidR="00A74D54" w:rsidRPr="00FF353C" w:rsidRDefault="00A74D54" w:rsidP="00A74D54">
            <w:pPr>
              <w:pStyle w:val="NormalLeft"/>
              <w:rPr>
                <w:lang w:val="en-GB"/>
              </w:rPr>
            </w:pPr>
            <w:r w:rsidRPr="00FF353C">
              <w:rPr>
                <w:lang w:val="en-GB"/>
              </w:rPr>
              <w:t xml:space="preserve">R0483/C0060  </w:t>
            </w:r>
          </w:p>
        </w:tc>
        <w:tc>
          <w:tcPr>
            <w:tcW w:w="2844" w:type="dxa"/>
            <w:tcBorders>
              <w:top w:val="single" w:sz="2" w:space="0" w:color="auto"/>
              <w:left w:val="single" w:sz="2" w:space="0" w:color="auto"/>
              <w:bottom w:val="single" w:sz="2" w:space="0" w:color="auto"/>
              <w:right w:val="single" w:sz="2" w:space="0" w:color="auto"/>
            </w:tcBorders>
          </w:tcPr>
          <w:p w14:paraId="0FF3B4D3" w14:textId="73FEEC8D" w:rsidR="00A74D54" w:rsidRPr="00FF353C" w:rsidRDefault="00A74D54" w:rsidP="00A74D54">
            <w:pPr>
              <w:pStyle w:val="NormalLeft"/>
              <w:rPr>
                <w:lang w:val="en-GB"/>
              </w:rPr>
            </w:pPr>
            <w:r w:rsidRPr="00FF353C">
              <w:rPr>
                <w:lang w:val="en-GB"/>
              </w:rPr>
              <w:t xml:space="preserve">Absolute value after shock – Net solvency capital requirement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136CC245" w14:textId="2EC146BD" w:rsidR="00A74D54" w:rsidRPr="00FF353C" w:rsidRDefault="00A74D54" w:rsidP="00A74D54">
            <w:pPr>
              <w:pStyle w:val="NormalLeft"/>
              <w:rPr>
                <w:lang w:val="en-GB"/>
              </w:rPr>
            </w:pPr>
            <w:r w:rsidRPr="00FF353C">
              <w:rPr>
                <w:lang w:val="en-GB"/>
              </w:rPr>
              <w:t>This is the net capital charge for spread risk on guaranteed STS securitisation positions, after the application of the adjustment for the loss-absorbing capacity of technical provisions.</w:t>
            </w:r>
          </w:p>
          <w:p w14:paraId="4E658CB5" w14:textId="324D0CE2"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w:t>
            </w:r>
            <w:r w:rsidRPr="00FF353C">
              <w:rPr>
                <w:lang w:val="en-GB"/>
              </w:rPr>
              <w:lastRenderedPageBreak/>
              <w:t xml:space="preserve">R0450 shall be filled in.  </w:t>
            </w:r>
          </w:p>
        </w:tc>
      </w:tr>
      <w:tr w:rsidR="00A74D54" w:rsidRPr="00FF353C" w14:paraId="1A57926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5145317" w14:textId="5AD463EF" w:rsidR="00A74D54" w:rsidRPr="00FF353C" w:rsidRDefault="00A74D54" w:rsidP="00A74D54">
            <w:pPr>
              <w:pStyle w:val="NormalLeft"/>
              <w:rPr>
                <w:lang w:val="en-GB"/>
              </w:rPr>
            </w:pPr>
            <w:r w:rsidRPr="00FF353C">
              <w:rPr>
                <w:lang w:val="en-GB"/>
              </w:rPr>
              <w:lastRenderedPageBreak/>
              <w:t xml:space="preserve">R0483/C0070  </w:t>
            </w:r>
          </w:p>
        </w:tc>
        <w:tc>
          <w:tcPr>
            <w:tcW w:w="2844" w:type="dxa"/>
            <w:tcBorders>
              <w:top w:val="single" w:sz="2" w:space="0" w:color="auto"/>
              <w:left w:val="single" w:sz="2" w:space="0" w:color="auto"/>
              <w:bottom w:val="single" w:sz="2" w:space="0" w:color="auto"/>
              <w:right w:val="single" w:sz="2" w:space="0" w:color="auto"/>
            </w:tcBorders>
          </w:tcPr>
          <w:p w14:paraId="57C4906A" w14:textId="0B9BE34D" w:rsidR="00A74D54" w:rsidRPr="00FF353C" w:rsidRDefault="00A74D54" w:rsidP="00A74D54">
            <w:pPr>
              <w:pStyle w:val="NormalLeft"/>
              <w:rPr>
                <w:lang w:val="en-GB"/>
              </w:rPr>
            </w:pPr>
            <w:r w:rsidRPr="00FF353C">
              <w:rPr>
                <w:lang w:val="en-GB"/>
              </w:rPr>
              <w:t xml:space="preserve">Absolute values after shock – Liabilities (before the loss-absorbing capacity of technical provisions)–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2AE52467" w14:textId="6C47AF93" w:rsidR="00A74D54" w:rsidRPr="00FF353C" w:rsidRDefault="00A74D54" w:rsidP="00A74D54">
            <w:pPr>
              <w:pStyle w:val="NormalLeft"/>
              <w:rPr>
                <w:lang w:val="en-GB"/>
              </w:rPr>
            </w:pPr>
            <w:r w:rsidRPr="00FF353C">
              <w:rPr>
                <w:lang w:val="en-GB"/>
              </w:rPr>
              <w:t>This is the absolute value of the liabilities sensitive to the spread risk on guaranteed STS securitisation positions, after the shock but before the application of the adjustment for the loss-absorbing capacity of technical provisions.</w:t>
            </w:r>
          </w:p>
          <w:p w14:paraId="33B23A7E" w14:textId="77777777" w:rsidR="00A74D54" w:rsidRPr="00FF353C" w:rsidRDefault="00A74D54" w:rsidP="00A74D54">
            <w:pPr>
              <w:pStyle w:val="NormalLeft"/>
              <w:rPr>
                <w:lang w:val="en-GB"/>
              </w:rPr>
            </w:pPr>
            <w:r w:rsidRPr="00FF353C">
              <w:rPr>
                <w:lang w:val="en-GB"/>
              </w:rPr>
              <w:t>This value shall only be reported where the split between R0461 to R0483 can be derived from the method used for the calculation of the SCR for spread risk. Where the split is not possible, only R0450 shall be filled in.</w:t>
            </w:r>
          </w:p>
          <w:p w14:paraId="577ABAA8" w14:textId="46CFD40E" w:rsidR="00A74D54" w:rsidRPr="00FF353C" w:rsidRDefault="00A74D54" w:rsidP="00A74D54">
            <w:pPr>
              <w:pStyle w:val="NormalLeft"/>
              <w:rPr>
                <w:lang w:val="en-GB"/>
              </w:rPr>
            </w:pPr>
            <w:r w:rsidRPr="00FF353C">
              <w:rPr>
                <w:lang w:val="en-GB"/>
              </w:rPr>
              <w:t xml:space="preserve">The amount of TP shall be net of reinsurance and SPV recoverables.  </w:t>
            </w:r>
          </w:p>
        </w:tc>
      </w:tr>
      <w:tr w:rsidR="00A74D54" w:rsidRPr="00FF353C" w14:paraId="48EFC58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C993FCF" w14:textId="64B9A098" w:rsidR="00A74D54" w:rsidRPr="00FF353C" w:rsidRDefault="00A74D54" w:rsidP="00A74D54">
            <w:pPr>
              <w:pStyle w:val="NormalLeft"/>
              <w:rPr>
                <w:lang w:val="en-GB"/>
              </w:rPr>
            </w:pPr>
            <w:r w:rsidRPr="00FF353C">
              <w:rPr>
                <w:lang w:val="en-GB"/>
              </w:rPr>
              <w:t xml:space="preserve">R0483/C0080  </w:t>
            </w:r>
          </w:p>
        </w:tc>
        <w:tc>
          <w:tcPr>
            <w:tcW w:w="2844" w:type="dxa"/>
            <w:tcBorders>
              <w:top w:val="single" w:sz="2" w:space="0" w:color="auto"/>
              <w:left w:val="single" w:sz="2" w:space="0" w:color="auto"/>
              <w:bottom w:val="single" w:sz="2" w:space="0" w:color="auto"/>
              <w:right w:val="single" w:sz="2" w:space="0" w:color="auto"/>
            </w:tcBorders>
          </w:tcPr>
          <w:p w14:paraId="0E31A45F" w14:textId="3048A75E" w:rsidR="00A74D54" w:rsidRPr="00FF353C" w:rsidRDefault="00A74D54" w:rsidP="00A74D54">
            <w:pPr>
              <w:pStyle w:val="NormalLeft"/>
              <w:rPr>
                <w:lang w:val="en-GB"/>
              </w:rPr>
            </w:pPr>
            <w:r w:rsidRPr="00FF353C">
              <w:rPr>
                <w:lang w:val="en-GB"/>
              </w:rPr>
              <w:t xml:space="preserve">Absolute value after shock – Gross solvency capital requirement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217B7E85" w14:textId="5868A29C" w:rsidR="00A74D54" w:rsidRPr="00FF353C" w:rsidRDefault="00A74D54" w:rsidP="00A74D54">
            <w:pPr>
              <w:pStyle w:val="NormalLeft"/>
              <w:rPr>
                <w:lang w:val="en-GB"/>
              </w:rPr>
            </w:pPr>
            <w:r w:rsidRPr="00FF353C">
              <w:rPr>
                <w:lang w:val="en-GB"/>
              </w:rPr>
              <w:t>This is the gross capital charge for spread risk on guaranteed STS securitisation positions, i.e. before the application of the adjustment for the loss-absorbing capacity of technical provisions.</w:t>
            </w:r>
          </w:p>
          <w:p w14:paraId="19B17C07" w14:textId="4C05B4EE" w:rsidR="00A74D54" w:rsidRPr="00FF353C" w:rsidRDefault="00A74D54" w:rsidP="00A74D54">
            <w:pPr>
              <w:pStyle w:val="NormalLeft"/>
              <w:rPr>
                <w:lang w:val="en-GB"/>
              </w:rPr>
            </w:pPr>
            <w:r w:rsidRPr="00FF353C">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A74D54" w:rsidRPr="00FF353C" w14:paraId="61A6B0C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17898BE" w14:textId="70EA5B80" w:rsidR="00A74D54" w:rsidRPr="00FF353C" w:rsidRDefault="00A74D54" w:rsidP="00A74D54">
            <w:pPr>
              <w:pStyle w:val="NormalCentered"/>
              <w:rPr>
                <w:lang w:val="en-GB"/>
              </w:rPr>
            </w:pPr>
            <w:r w:rsidRPr="00FF353C">
              <w:rPr>
                <w:i/>
                <w:iCs/>
                <w:lang w:val="en-GB"/>
              </w:rPr>
              <w:t>Concentration risk</w:t>
            </w:r>
          </w:p>
        </w:tc>
        <w:tc>
          <w:tcPr>
            <w:tcW w:w="2844" w:type="dxa"/>
            <w:tcBorders>
              <w:top w:val="single" w:sz="2" w:space="0" w:color="auto"/>
              <w:left w:val="single" w:sz="2" w:space="0" w:color="auto"/>
              <w:bottom w:val="single" w:sz="2" w:space="0" w:color="auto"/>
              <w:right w:val="single" w:sz="2" w:space="0" w:color="auto"/>
            </w:tcBorders>
          </w:tcPr>
          <w:p w14:paraId="7A88714F" w14:textId="77777777" w:rsidR="00A74D54" w:rsidRPr="00FF353C" w:rsidRDefault="00A74D54" w:rsidP="00A74D54">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5F6FDE0E" w14:textId="3508EED6" w:rsidR="00A74D54" w:rsidRPr="00FF353C" w:rsidRDefault="00A74D54" w:rsidP="00A74D54">
            <w:pPr>
              <w:pStyle w:val="NormalCentered"/>
              <w:rPr>
                <w:lang w:val="en-GB"/>
              </w:rPr>
            </w:pPr>
          </w:p>
        </w:tc>
      </w:tr>
      <w:tr w:rsidR="00A74D54" w:rsidRPr="00FF353C" w14:paraId="4440388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2D7A4A5" w14:textId="090D30A6" w:rsidR="00A74D54" w:rsidRPr="00FF353C" w:rsidRDefault="00A74D54" w:rsidP="00A74D54">
            <w:pPr>
              <w:pStyle w:val="NormalLeft"/>
              <w:rPr>
                <w:lang w:val="en-GB"/>
              </w:rPr>
            </w:pPr>
            <w:r w:rsidRPr="00FF353C">
              <w:rPr>
                <w:lang w:val="en-GB"/>
              </w:rPr>
              <w:t>R0500/C0020</w:t>
            </w:r>
          </w:p>
        </w:tc>
        <w:tc>
          <w:tcPr>
            <w:tcW w:w="2844" w:type="dxa"/>
            <w:tcBorders>
              <w:top w:val="single" w:sz="2" w:space="0" w:color="auto"/>
              <w:left w:val="single" w:sz="2" w:space="0" w:color="auto"/>
              <w:bottom w:val="single" w:sz="2" w:space="0" w:color="auto"/>
              <w:right w:val="single" w:sz="2" w:space="0" w:color="auto"/>
            </w:tcBorders>
          </w:tcPr>
          <w:p w14:paraId="35D42130" w14:textId="77777777" w:rsidR="00A74D54" w:rsidRPr="00FF353C" w:rsidRDefault="00A74D54" w:rsidP="00A74D54">
            <w:pPr>
              <w:pStyle w:val="NormalLeft"/>
              <w:rPr>
                <w:lang w:val="en-GB"/>
              </w:rPr>
            </w:pPr>
            <w:r w:rsidRPr="00FF353C">
              <w:rPr>
                <w:lang w:val="en-GB"/>
              </w:rPr>
              <w:t>Initial absolute values before shock — Assets — market risk concentrations</w:t>
            </w:r>
          </w:p>
        </w:tc>
        <w:tc>
          <w:tcPr>
            <w:tcW w:w="4129" w:type="dxa"/>
            <w:tcBorders>
              <w:top w:val="single" w:sz="2" w:space="0" w:color="auto"/>
              <w:left w:val="single" w:sz="2" w:space="0" w:color="auto"/>
              <w:bottom w:val="single" w:sz="2" w:space="0" w:color="auto"/>
              <w:right w:val="single" w:sz="2" w:space="0" w:color="auto"/>
            </w:tcBorders>
          </w:tcPr>
          <w:p w14:paraId="260A00B6" w14:textId="77777777" w:rsidR="00A74D54" w:rsidRPr="00FF353C" w:rsidRDefault="00A74D54" w:rsidP="00A74D54">
            <w:pPr>
              <w:pStyle w:val="NormalLeft"/>
              <w:rPr>
                <w:lang w:val="en-GB"/>
              </w:rPr>
            </w:pPr>
            <w:r w:rsidRPr="00FF353C">
              <w:rPr>
                <w:lang w:val="en-GB"/>
              </w:rPr>
              <w:t>This is the absolute value of the asset sensitive to the market risk concentrations</w:t>
            </w:r>
          </w:p>
          <w:p w14:paraId="68CA0A86" w14:textId="77777777" w:rsidR="00A74D54" w:rsidRPr="00FF353C" w:rsidRDefault="00A74D54" w:rsidP="00A74D54">
            <w:pPr>
              <w:pStyle w:val="NormalLeft"/>
              <w:rPr>
                <w:lang w:val="en-GB"/>
              </w:rPr>
            </w:pPr>
            <w:r w:rsidRPr="00FF353C">
              <w:rPr>
                <w:lang w:val="en-GB"/>
              </w:rPr>
              <w:t>For captive undertakings, if R0040/C0010=1, this item represents the absolute value of the assets sensitive to the market risk concentration, after taking into account simplifications allowed for captives.</w:t>
            </w:r>
          </w:p>
          <w:p w14:paraId="2A02B0AA" w14:textId="15A3AFC0"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1CA4A164"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EC4A964" w14:textId="275CF156" w:rsidR="00A74D54" w:rsidRPr="00FF353C" w:rsidRDefault="00A74D54" w:rsidP="00A74D54">
            <w:pPr>
              <w:pStyle w:val="NormalLeft"/>
              <w:rPr>
                <w:lang w:val="en-GB"/>
              </w:rPr>
            </w:pPr>
            <w:r w:rsidRPr="00FF353C">
              <w:rPr>
                <w:lang w:val="en-GB"/>
              </w:rPr>
              <w:t>R0500/C0060</w:t>
            </w:r>
          </w:p>
        </w:tc>
        <w:tc>
          <w:tcPr>
            <w:tcW w:w="2844" w:type="dxa"/>
            <w:tcBorders>
              <w:top w:val="single" w:sz="2" w:space="0" w:color="auto"/>
              <w:left w:val="single" w:sz="2" w:space="0" w:color="auto"/>
              <w:bottom w:val="single" w:sz="2" w:space="0" w:color="auto"/>
              <w:right w:val="single" w:sz="2" w:space="0" w:color="auto"/>
            </w:tcBorders>
          </w:tcPr>
          <w:p w14:paraId="09A35D30" w14:textId="77777777" w:rsidR="00A74D54" w:rsidRPr="00FF353C" w:rsidRDefault="00A74D54" w:rsidP="00A74D54">
            <w:pPr>
              <w:pStyle w:val="NormalLeft"/>
              <w:rPr>
                <w:lang w:val="en-GB"/>
              </w:rPr>
            </w:pPr>
            <w:r w:rsidRPr="00FF353C">
              <w:rPr>
                <w:lang w:val="en-GB"/>
              </w:rPr>
              <w:t>Absolute value after shock — Net solvency capital requirement — market risk concentrations</w:t>
            </w:r>
          </w:p>
        </w:tc>
        <w:tc>
          <w:tcPr>
            <w:tcW w:w="4129" w:type="dxa"/>
            <w:tcBorders>
              <w:top w:val="single" w:sz="2" w:space="0" w:color="auto"/>
              <w:left w:val="single" w:sz="2" w:space="0" w:color="auto"/>
              <w:bottom w:val="single" w:sz="2" w:space="0" w:color="auto"/>
              <w:right w:val="single" w:sz="2" w:space="0" w:color="auto"/>
            </w:tcBorders>
          </w:tcPr>
          <w:p w14:paraId="5B3AB7A7" w14:textId="77777777" w:rsidR="00A74D54" w:rsidRPr="00FF353C" w:rsidRDefault="00A74D54" w:rsidP="00A74D54">
            <w:pPr>
              <w:pStyle w:val="NormalLeft"/>
              <w:rPr>
                <w:lang w:val="en-GB"/>
              </w:rPr>
            </w:pPr>
            <w:r w:rsidRPr="00FF353C">
              <w:rPr>
                <w:lang w:val="en-GB"/>
              </w:rPr>
              <w:t xml:space="preserve">This is the net capital charge for market risk concentrations, after adjustment for the loss absorbing capacity of technical provisions, aggregated for each single </w:t>
            </w:r>
            <w:r w:rsidRPr="00FF353C">
              <w:rPr>
                <w:lang w:val="en-GB"/>
              </w:rPr>
              <w:lastRenderedPageBreak/>
              <w:t>name exposure.</w:t>
            </w:r>
          </w:p>
          <w:p w14:paraId="76A46ADD" w14:textId="5C9F46EB" w:rsidR="00A74D54" w:rsidRPr="00FF353C" w:rsidRDefault="00A74D54" w:rsidP="00A74D54">
            <w:pPr>
              <w:pStyle w:val="NormalLeft"/>
              <w:rPr>
                <w:lang w:val="en-GB"/>
              </w:rPr>
            </w:pPr>
            <w:r w:rsidRPr="00FF353C">
              <w:rPr>
                <w:lang w:val="en-GB"/>
              </w:rPr>
              <w:t>For captive undertakings, if cell R0040/C0010=1, this item represents net capital charge for market risk concentration, calculated using simplified calculation.</w:t>
            </w:r>
          </w:p>
        </w:tc>
      </w:tr>
      <w:tr w:rsidR="00A74D54" w:rsidRPr="00FF353C" w14:paraId="1849C82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2D02B9A" w14:textId="188E2CC7" w:rsidR="00A74D54" w:rsidRPr="00FF353C" w:rsidRDefault="00A74D54" w:rsidP="00A74D54">
            <w:pPr>
              <w:pStyle w:val="NormalLeft"/>
              <w:rPr>
                <w:lang w:val="en-GB"/>
              </w:rPr>
            </w:pPr>
            <w:r w:rsidRPr="00FF353C">
              <w:rPr>
                <w:lang w:val="en-GB"/>
              </w:rPr>
              <w:lastRenderedPageBreak/>
              <w:t>R0500/C0080</w:t>
            </w:r>
          </w:p>
        </w:tc>
        <w:tc>
          <w:tcPr>
            <w:tcW w:w="2844" w:type="dxa"/>
            <w:tcBorders>
              <w:top w:val="single" w:sz="2" w:space="0" w:color="auto"/>
              <w:left w:val="single" w:sz="2" w:space="0" w:color="auto"/>
              <w:bottom w:val="single" w:sz="2" w:space="0" w:color="auto"/>
              <w:right w:val="single" w:sz="2" w:space="0" w:color="auto"/>
            </w:tcBorders>
          </w:tcPr>
          <w:p w14:paraId="3725AE94" w14:textId="77777777" w:rsidR="00A74D54" w:rsidRPr="00FF353C" w:rsidRDefault="00A74D54" w:rsidP="00A74D54">
            <w:pPr>
              <w:pStyle w:val="NormalLeft"/>
              <w:rPr>
                <w:lang w:val="en-GB"/>
              </w:rPr>
            </w:pPr>
            <w:r w:rsidRPr="00FF353C">
              <w:rPr>
                <w:lang w:val="en-GB"/>
              </w:rPr>
              <w:t>Absolute value after shock — Gross solvency capital requirement — market risk concentrations</w:t>
            </w:r>
          </w:p>
        </w:tc>
        <w:tc>
          <w:tcPr>
            <w:tcW w:w="4129" w:type="dxa"/>
            <w:tcBorders>
              <w:top w:val="single" w:sz="2" w:space="0" w:color="auto"/>
              <w:left w:val="single" w:sz="2" w:space="0" w:color="auto"/>
              <w:bottom w:val="single" w:sz="2" w:space="0" w:color="auto"/>
              <w:right w:val="single" w:sz="2" w:space="0" w:color="auto"/>
            </w:tcBorders>
          </w:tcPr>
          <w:p w14:paraId="3BA73284" w14:textId="44D52CDF" w:rsidR="00A74D54" w:rsidRPr="00FF353C" w:rsidRDefault="00A74D54" w:rsidP="00A74D54">
            <w:pPr>
              <w:pStyle w:val="NormalLeft"/>
              <w:rPr>
                <w:lang w:val="en-GB"/>
              </w:rPr>
            </w:pPr>
            <w:r w:rsidRPr="00FF353C">
              <w:rPr>
                <w:lang w:val="en-GB"/>
              </w:rPr>
              <w:t>This is the gross capital charge for market risk concentrations, aggregated for each single name exposure, i.e. before the loss absorbing capacity of technical provisions.</w:t>
            </w:r>
          </w:p>
        </w:tc>
      </w:tr>
      <w:tr w:rsidR="00A74D54" w:rsidRPr="00FF353C" w14:paraId="47A9235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18F22C1" w14:textId="6CF8715F" w:rsidR="00A74D54" w:rsidRPr="00FF353C" w:rsidRDefault="00A74D54" w:rsidP="00A74D54">
            <w:pPr>
              <w:pStyle w:val="NormalCentered"/>
              <w:rPr>
                <w:lang w:val="en-GB"/>
              </w:rPr>
            </w:pPr>
            <w:r w:rsidRPr="00FF353C">
              <w:rPr>
                <w:i/>
                <w:iCs/>
                <w:lang w:val="en-GB"/>
              </w:rPr>
              <w:t>Currency risk</w:t>
            </w:r>
          </w:p>
        </w:tc>
        <w:tc>
          <w:tcPr>
            <w:tcW w:w="2844" w:type="dxa"/>
            <w:tcBorders>
              <w:top w:val="single" w:sz="2" w:space="0" w:color="auto"/>
              <w:left w:val="single" w:sz="2" w:space="0" w:color="auto"/>
              <w:bottom w:val="single" w:sz="2" w:space="0" w:color="auto"/>
              <w:right w:val="single" w:sz="2" w:space="0" w:color="auto"/>
            </w:tcBorders>
          </w:tcPr>
          <w:p w14:paraId="4B35299E" w14:textId="77777777" w:rsidR="00A74D54" w:rsidRPr="00FF353C" w:rsidRDefault="00A74D54" w:rsidP="00A74D54">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518A74A1" w14:textId="3A482AE8" w:rsidR="00A74D54" w:rsidRPr="00FF353C" w:rsidRDefault="00A74D54" w:rsidP="00A74D54">
            <w:pPr>
              <w:pStyle w:val="NormalCentered"/>
              <w:rPr>
                <w:lang w:val="en-GB"/>
              </w:rPr>
            </w:pPr>
          </w:p>
        </w:tc>
      </w:tr>
      <w:tr w:rsidR="00A74D54" w:rsidRPr="00FF353C" w14:paraId="7C0D88C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EBDE586" w14:textId="6BD0995C" w:rsidR="00A74D54" w:rsidRPr="00FF353C" w:rsidRDefault="00A74D54" w:rsidP="00A74D54">
            <w:pPr>
              <w:pStyle w:val="NormalLeft"/>
              <w:rPr>
                <w:lang w:val="en-GB"/>
              </w:rPr>
            </w:pPr>
            <w:r w:rsidRPr="00FF353C">
              <w:rPr>
                <w:lang w:val="en-GB"/>
              </w:rPr>
              <w:t>R0600/C0060</w:t>
            </w:r>
          </w:p>
        </w:tc>
        <w:tc>
          <w:tcPr>
            <w:tcW w:w="2844" w:type="dxa"/>
            <w:tcBorders>
              <w:top w:val="single" w:sz="2" w:space="0" w:color="auto"/>
              <w:left w:val="single" w:sz="2" w:space="0" w:color="auto"/>
              <w:bottom w:val="single" w:sz="2" w:space="0" w:color="auto"/>
              <w:right w:val="single" w:sz="2" w:space="0" w:color="auto"/>
            </w:tcBorders>
          </w:tcPr>
          <w:p w14:paraId="161B1781" w14:textId="77777777" w:rsidR="00A74D54" w:rsidRPr="00FF353C" w:rsidRDefault="00A74D54" w:rsidP="00A74D54">
            <w:pPr>
              <w:pStyle w:val="NormalLeft"/>
              <w:rPr>
                <w:lang w:val="en-GB"/>
              </w:rPr>
            </w:pPr>
            <w:r w:rsidRPr="00FF353C">
              <w:rPr>
                <w:lang w:val="en-GB"/>
              </w:rPr>
              <w:t>Absolute value after shock — Net solvency capital requirement (after the loss absorbing capacity of technical provisions) — currency risk</w:t>
            </w:r>
          </w:p>
        </w:tc>
        <w:tc>
          <w:tcPr>
            <w:tcW w:w="4129" w:type="dxa"/>
            <w:tcBorders>
              <w:top w:val="single" w:sz="2" w:space="0" w:color="auto"/>
              <w:left w:val="single" w:sz="2" w:space="0" w:color="auto"/>
              <w:bottom w:val="single" w:sz="2" w:space="0" w:color="auto"/>
              <w:right w:val="single" w:sz="2" w:space="0" w:color="auto"/>
            </w:tcBorders>
          </w:tcPr>
          <w:p w14:paraId="286170D4" w14:textId="77777777" w:rsidR="00A74D54" w:rsidRPr="00FF353C" w:rsidRDefault="00A74D54" w:rsidP="00A74D54">
            <w:pPr>
              <w:pStyle w:val="NormalLeft"/>
              <w:rPr>
                <w:lang w:val="en-GB"/>
              </w:rPr>
            </w:pPr>
            <w:r w:rsidRPr="00FF353C">
              <w:rPr>
                <w:lang w:val="en-GB"/>
              </w:rPr>
              <w:t>This is the sum for the different currencies of:</w:t>
            </w:r>
          </w:p>
          <w:p w14:paraId="3D323B00" w14:textId="77777777" w:rsidR="00A74D54" w:rsidRPr="00FF353C" w:rsidRDefault="00A74D54" w:rsidP="00A74D54">
            <w:pPr>
              <w:pStyle w:val="Tiret0"/>
              <w:numPr>
                <w:ilvl w:val="0"/>
                <w:numId w:val="14"/>
              </w:numPr>
              <w:ind w:left="851" w:hanging="851"/>
              <w:rPr>
                <w:lang w:val="en-GB"/>
              </w:rPr>
            </w:pPr>
            <w:r w:rsidRPr="00FF353C">
              <w:rPr>
                <w:lang w:val="en-GB"/>
              </w:rPr>
              <w:t>the capital requirement (including after the loss absorbing capacity of technical provisions) for an increase in value of the foreign currency against the local currency;</w:t>
            </w:r>
          </w:p>
          <w:p w14:paraId="4B0E3B80" w14:textId="6D663298" w:rsidR="00A74D54" w:rsidRPr="00FF353C" w:rsidRDefault="00A74D54" w:rsidP="00A74D54">
            <w:pPr>
              <w:pStyle w:val="Tiret0"/>
              <w:numPr>
                <w:ilvl w:val="0"/>
                <w:numId w:val="14"/>
              </w:numPr>
              <w:ind w:left="851" w:hanging="851"/>
              <w:rPr>
                <w:lang w:val="en-GB"/>
              </w:rPr>
            </w:pPr>
            <w:r w:rsidRPr="00FF353C">
              <w:rPr>
                <w:lang w:val="en-GB"/>
              </w:rPr>
              <w:t>the capital requirement (including after the loss absorbing capacity of technical provisions) for a decrease in value of the foreign currency against the local currency.</w:t>
            </w:r>
          </w:p>
        </w:tc>
      </w:tr>
      <w:tr w:rsidR="00A74D54" w:rsidRPr="00FF353C" w14:paraId="1AD11B1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E45D825" w14:textId="4329F7CC" w:rsidR="00A74D54" w:rsidRPr="00FF353C" w:rsidRDefault="00A74D54" w:rsidP="00A74D54">
            <w:pPr>
              <w:pStyle w:val="NormalLeft"/>
              <w:rPr>
                <w:lang w:val="en-GB"/>
              </w:rPr>
            </w:pPr>
            <w:r w:rsidRPr="00FF353C">
              <w:rPr>
                <w:lang w:val="en-GB"/>
              </w:rPr>
              <w:t>R0600/C0080</w:t>
            </w:r>
          </w:p>
        </w:tc>
        <w:tc>
          <w:tcPr>
            <w:tcW w:w="2844" w:type="dxa"/>
            <w:tcBorders>
              <w:top w:val="single" w:sz="2" w:space="0" w:color="auto"/>
              <w:left w:val="single" w:sz="2" w:space="0" w:color="auto"/>
              <w:bottom w:val="single" w:sz="2" w:space="0" w:color="auto"/>
              <w:right w:val="single" w:sz="2" w:space="0" w:color="auto"/>
            </w:tcBorders>
          </w:tcPr>
          <w:p w14:paraId="4881DBC8" w14:textId="77777777" w:rsidR="00A74D54" w:rsidRPr="00FF353C" w:rsidRDefault="00A74D54" w:rsidP="00A74D54">
            <w:pPr>
              <w:pStyle w:val="NormalLeft"/>
              <w:rPr>
                <w:lang w:val="en-GB"/>
              </w:rPr>
            </w:pPr>
            <w:r w:rsidRPr="00FF353C">
              <w:rPr>
                <w:lang w:val="en-GB"/>
              </w:rPr>
              <w:t>Absolute value after shock — Gross solvency capital requirement — currency risk</w:t>
            </w:r>
          </w:p>
        </w:tc>
        <w:tc>
          <w:tcPr>
            <w:tcW w:w="4129" w:type="dxa"/>
            <w:tcBorders>
              <w:top w:val="single" w:sz="2" w:space="0" w:color="auto"/>
              <w:left w:val="single" w:sz="2" w:space="0" w:color="auto"/>
              <w:bottom w:val="single" w:sz="2" w:space="0" w:color="auto"/>
              <w:right w:val="single" w:sz="2" w:space="0" w:color="auto"/>
            </w:tcBorders>
          </w:tcPr>
          <w:p w14:paraId="38D9676A" w14:textId="77777777" w:rsidR="00A74D54" w:rsidRPr="00FF353C" w:rsidRDefault="00A74D54" w:rsidP="00A74D54">
            <w:pPr>
              <w:pStyle w:val="NormalLeft"/>
              <w:rPr>
                <w:lang w:val="en-GB"/>
              </w:rPr>
            </w:pPr>
            <w:r w:rsidRPr="00FF353C">
              <w:rPr>
                <w:lang w:val="en-GB"/>
              </w:rPr>
              <w:t>This is the sum for the different currencies of:</w:t>
            </w:r>
          </w:p>
          <w:p w14:paraId="07612C98" w14:textId="77777777" w:rsidR="00A74D54" w:rsidRPr="00FF353C" w:rsidRDefault="00A74D54" w:rsidP="00A74D54">
            <w:pPr>
              <w:pStyle w:val="Tiret0"/>
              <w:numPr>
                <w:ilvl w:val="0"/>
                <w:numId w:val="14"/>
              </w:numPr>
              <w:ind w:left="851" w:hanging="851"/>
              <w:rPr>
                <w:lang w:val="en-GB"/>
              </w:rPr>
            </w:pPr>
            <w:r w:rsidRPr="00FF353C">
              <w:rPr>
                <w:lang w:val="en-GB"/>
              </w:rPr>
              <w:t>the capital requirement (before the loss absorbing capacity of technical provisions) for an increase in value of the foreign currency against the local currency;</w:t>
            </w:r>
          </w:p>
          <w:p w14:paraId="35F889F4" w14:textId="70302577" w:rsidR="00A74D54" w:rsidRPr="00FF353C" w:rsidRDefault="00A74D54" w:rsidP="00A74D54">
            <w:pPr>
              <w:pStyle w:val="Tiret0"/>
              <w:numPr>
                <w:ilvl w:val="0"/>
                <w:numId w:val="14"/>
              </w:numPr>
              <w:ind w:left="851" w:hanging="851"/>
              <w:rPr>
                <w:lang w:val="en-GB"/>
              </w:rPr>
            </w:pPr>
            <w:r w:rsidRPr="00FF353C">
              <w:rPr>
                <w:lang w:val="en-GB"/>
              </w:rPr>
              <w:t>the capital requirement (before the loss absorbing capacity of technical provisions) for a decrease in value of the foreign currency against the local currency.</w:t>
            </w:r>
          </w:p>
        </w:tc>
      </w:tr>
      <w:tr w:rsidR="00A74D54" w:rsidRPr="00FF353C" w14:paraId="63D62752"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63097688" w14:textId="505910D7" w:rsidR="00A74D54" w:rsidRPr="00FF353C" w:rsidRDefault="00A74D54" w:rsidP="00A74D54">
            <w:pPr>
              <w:pStyle w:val="NormalLeft"/>
              <w:rPr>
                <w:lang w:val="en-GB"/>
              </w:rPr>
            </w:pPr>
            <w:r w:rsidRPr="00FF353C">
              <w:rPr>
                <w:lang w:val="en-GB"/>
              </w:rPr>
              <w:t>R0610–R0620/C0020</w:t>
            </w:r>
          </w:p>
        </w:tc>
        <w:tc>
          <w:tcPr>
            <w:tcW w:w="2844" w:type="dxa"/>
            <w:tcBorders>
              <w:top w:val="single" w:sz="2" w:space="0" w:color="auto"/>
              <w:left w:val="single" w:sz="2" w:space="0" w:color="auto"/>
              <w:bottom w:val="single" w:sz="2" w:space="0" w:color="auto"/>
              <w:right w:val="single" w:sz="2" w:space="0" w:color="auto"/>
            </w:tcBorders>
          </w:tcPr>
          <w:p w14:paraId="7D15212F" w14:textId="77777777" w:rsidR="00A74D54" w:rsidRPr="00FF353C" w:rsidRDefault="00A74D54" w:rsidP="00A74D54">
            <w:pPr>
              <w:pStyle w:val="NormalLeft"/>
              <w:rPr>
                <w:lang w:val="en-GB"/>
              </w:rPr>
            </w:pPr>
            <w:r w:rsidRPr="00FF353C">
              <w:rPr>
                <w:lang w:val="en-GB"/>
              </w:rPr>
              <w:t xml:space="preserve">Initial absolute values before shock — Assets — Currency risk — increase/ decrease in the value of the </w:t>
            </w:r>
            <w:r w:rsidRPr="00FF353C">
              <w:rPr>
                <w:lang w:val="en-GB"/>
              </w:rPr>
              <w:lastRenderedPageBreak/>
              <w:t>foreign currency</w:t>
            </w:r>
          </w:p>
        </w:tc>
        <w:tc>
          <w:tcPr>
            <w:tcW w:w="4129" w:type="dxa"/>
            <w:tcBorders>
              <w:top w:val="single" w:sz="2" w:space="0" w:color="auto"/>
              <w:left w:val="single" w:sz="2" w:space="0" w:color="auto"/>
              <w:bottom w:val="single" w:sz="2" w:space="0" w:color="auto"/>
              <w:right w:val="single" w:sz="2" w:space="0" w:color="auto"/>
            </w:tcBorders>
          </w:tcPr>
          <w:p w14:paraId="2EA709DA" w14:textId="77777777" w:rsidR="00A74D54" w:rsidRPr="00FF353C" w:rsidRDefault="00A74D54" w:rsidP="00A74D54">
            <w:pPr>
              <w:pStyle w:val="NormalLeft"/>
              <w:rPr>
                <w:lang w:val="en-GB"/>
              </w:rPr>
            </w:pPr>
            <w:r w:rsidRPr="00FF353C">
              <w:rPr>
                <w:lang w:val="en-GB"/>
              </w:rPr>
              <w:lastRenderedPageBreak/>
              <w:t>This is the total value of the assets sensitive to currency increase/decrease risk, before shock.</w:t>
            </w:r>
          </w:p>
          <w:p w14:paraId="5931BABF" w14:textId="55E00CE7" w:rsidR="00A74D54" w:rsidRPr="00FF353C" w:rsidRDefault="00A74D54" w:rsidP="00A74D54">
            <w:pPr>
              <w:pStyle w:val="NormalLeft"/>
              <w:rPr>
                <w:lang w:val="en-GB"/>
              </w:rPr>
            </w:pPr>
            <w:r w:rsidRPr="00FF353C">
              <w:rPr>
                <w:lang w:val="en-GB"/>
              </w:rPr>
              <w:t xml:space="preserve">Recoverables from reinsurance and </w:t>
            </w:r>
            <w:r w:rsidRPr="00FF353C">
              <w:rPr>
                <w:lang w:val="en-GB"/>
              </w:rPr>
              <w:lastRenderedPageBreak/>
              <w:t>SPVs shall not be included in this cell.</w:t>
            </w:r>
          </w:p>
        </w:tc>
      </w:tr>
      <w:tr w:rsidR="00A74D54" w:rsidRPr="00FF353C" w14:paraId="63FAF39D"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9AF713F" w14:textId="0BF2C01E" w:rsidR="00A74D54" w:rsidRPr="00FF353C" w:rsidRDefault="00A74D54" w:rsidP="00A74D54">
            <w:pPr>
              <w:pStyle w:val="NormalLeft"/>
              <w:rPr>
                <w:lang w:val="en-GB"/>
              </w:rPr>
            </w:pPr>
            <w:r w:rsidRPr="00FF353C">
              <w:rPr>
                <w:lang w:val="en-GB"/>
              </w:rPr>
              <w:lastRenderedPageBreak/>
              <w:t>R0610–R0620/C0030</w:t>
            </w:r>
          </w:p>
        </w:tc>
        <w:tc>
          <w:tcPr>
            <w:tcW w:w="2844" w:type="dxa"/>
            <w:tcBorders>
              <w:top w:val="single" w:sz="2" w:space="0" w:color="auto"/>
              <w:left w:val="single" w:sz="2" w:space="0" w:color="auto"/>
              <w:bottom w:val="single" w:sz="2" w:space="0" w:color="auto"/>
              <w:right w:val="single" w:sz="2" w:space="0" w:color="auto"/>
            </w:tcBorders>
          </w:tcPr>
          <w:p w14:paraId="4A984C69" w14:textId="77777777" w:rsidR="00A74D54" w:rsidRPr="00FF353C" w:rsidRDefault="00A74D54" w:rsidP="00A74D54">
            <w:pPr>
              <w:pStyle w:val="NormalLeft"/>
              <w:rPr>
                <w:lang w:val="en-GB"/>
              </w:rPr>
            </w:pPr>
            <w:r w:rsidRPr="00FF353C">
              <w:rPr>
                <w:lang w:val="en-GB"/>
              </w:rPr>
              <w:t>Initial absolute values before shock — Liabilities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4FB83FC5" w14:textId="77777777" w:rsidR="00A74D54" w:rsidRPr="00FF353C" w:rsidRDefault="00A74D54" w:rsidP="00A74D54">
            <w:pPr>
              <w:pStyle w:val="NormalLeft"/>
              <w:rPr>
                <w:lang w:val="en-GB"/>
              </w:rPr>
            </w:pPr>
            <w:r w:rsidRPr="00FF353C">
              <w:rPr>
                <w:lang w:val="en-GB"/>
              </w:rPr>
              <w:t>This is the total value of the liabilities sensitive to currency increase/decrease risk, before shock.</w:t>
            </w:r>
          </w:p>
          <w:p w14:paraId="6A734A6C" w14:textId="3BD0C427"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08C314C0"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D60BAD5" w14:textId="5699BA06" w:rsidR="00A74D54" w:rsidRPr="00FF353C" w:rsidRDefault="00A74D54" w:rsidP="00A74D54">
            <w:pPr>
              <w:pStyle w:val="NormalLeft"/>
              <w:rPr>
                <w:lang w:val="en-GB"/>
              </w:rPr>
            </w:pPr>
            <w:r w:rsidRPr="00FF353C">
              <w:rPr>
                <w:lang w:val="en-GB"/>
              </w:rPr>
              <w:t>R0610–R0620/C0040</w:t>
            </w:r>
          </w:p>
        </w:tc>
        <w:tc>
          <w:tcPr>
            <w:tcW w:w="2844" w:type="dxa"/>
            <w:tcBorders>
              <w:top w:val="single" w:sz="2" w:space="0" w:color="auto"/>
              <w:left w:val="single" w:sz="2" w:space="0" w:color="auto"/>
              <w:bottom w:val="single" w:sz="2" w:space="0" w:color="auto"/>
              <w:right w:val="single" w:sz="2" w:space="0" w:color="auto"/>
            </w:tcBorders>
          </w:tcPr>
          <w:p w14:paraId="72EC4D53" w14:textId="77777777" w:rsidR="00A74D54" w:rsidRPr="00FF353C" w:rsidRDefault="00A74D54" w:rsidP="00A74D54">
            <w:pPr>
              <w:pStyle w:val="NormalLeft"/>
              <w:rPr>
                <w:lang w:val="en-GB"/>
              </w:rPr>
            </w:pPr>
            <w:r w:rsidRPr="00FF353C">
              <w:rPr>
                <w:lang w:val="en-GB"/>
              </w:rPr>
              <w:t>Absolute values after shock — Assets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6E5F6216" w14:textId="77777777" w:rsidR="00A74D54" w:rsidRPr="00FF353C" w:rsidRDefault="00A74D54" w:rsidP="00A74D54">
            <w:pPr>
              <w:pStyle w:val="NormalLeft"/>
              <w:rPr>
                <w:lang w:val="en-GB"/>
              </w:rPr>
            </w:pPr>
            <w:r w:rsidRPr="00FF353C">
              <w:rPr>
                <w:lang w:val="en-GB"/>
              </w:rPr>
              <w:t>This is the absolute value of assets sensitive to currency increase/decrease risk after the shock.</w:t>
            </w:r>
          </w:p>
          <w:p w14:paraId="5C42C66C" w14:textId="24E5FF9B" w:rsidR="00A74D54" w:rsidRPr="00FF353C" w:rsidRDefault="00A74D54" w:rsidP="00A74D54">
            <w:pPr>
              <w:pStyle w:val="NormalLeft"/>
              <w:rPr>
                <w:lang w:val="en-GB"/>
              </w:rPr>
            </w:pPr>
            <w:r w:rsidRPr="00FF353C">
              <w:rPr>
                <w:lang w:val="en-GB"/>
              </w:rPr>
              <w:t>Recoverables from reinsurance and SPVs shall not be included in this cell.</w:t>
            </w:r>
          </w:p>
        </w:tc>
      </w:tr>
      <w:tr w:rsidR="00A74D54" w:rsidRPr="00FF353C" w14:paraId="6766249E"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EFFB25D" w14:textId="72739198" w:rsidR="00A74D54" w:rsidRPr="00FF353C" w:rsidRDefault="00A74D54" w:rsidP="00A74D54">
            <w:pPr>
              <w:pStyle w:val="NormalLeft"/>
              <w:rPr>
                <w:lang w:val="en-GB"/>
              </w:rPr>
            </w:pPr>
            <w:r w:rsidRPr="00FF353C">
              <w:rPr>
                <w:lang w:val="en-GB"/>
              </w:rPr>
              <w:t>R0610–R0620/C0050</w:t>
            </w:r>
          </w:p>
        </w:tc>
        <w:tc>
          <w:tcPr>
            <w:tcW w:w="2844" w:type="dxa"/>
            <w:tcBorders>
              <w:top w:val="single" w:sz="2" w:space="0" w:color="auto"/>
              <w:left w:val="single" w:sz="2" w:space="0" w:color="auto"/>
              <w:bottom w:val="single" w:sz="2" w:space="0" w:color="auto"/>
              <w:right w:val="single" w:sz="2" w:space="0" w:color="auto"/>
            </w:tcBorders>
          </w:tcPr>
          <w:p w14:paraId="726A5E7E" w14:textId="77777777" w:rsidR="00A74D54" w:rsidRPr="00FF353C" w:rsidRDefault="00A74D54" w:rsidP="00A74D54">
            <w:pPr>
              <w:pStyle w:val="NormalLeft"/>
              <w:rPr>
                <w:lang w:val="en-GB"/>
              </w:rPr>
            </w:pPr>
            <w:r w:rsidRPr="00FF353C">
              <w:rPr>
                <w:lang w:val="en-GB"/>
              </w:rPr>
              <w:t>Absolute values after shock — Liabilities (after the loss 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75B7F744" w14:textId="77777777" w:rsidR="00A74D54" w:rsidRPr="00FF353C" w:rsidRDefault="00A74D54" w:rsidP="00A74D54">
            <w:pPr>
              <w:pStyle w:val="NormalLeft"/>
              <w:rPr>
                <w:lang w:val="en-GB"/>
              </w:rPr>
            </w:pPr>
            <w:r w:rsidRPr="00FF353C">
              <w:rPr>
                <w:lang w:val="en-GB"/>
              </w:rPr>
              <w:t>This is the absolute value of liabilities (after the loss absorbing capacity of technical provisions) sensitive to currency increase/decrease risk after the shock.</w:t>
            </w:r>
          </w:p>
          <w:p w14:paraId="2D95D055" w14:textId="725C2507"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5DB6649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5497B623" w14:textId="165CE9FB" w:rsidR="00A74D54" w:rsidRPr="00FF353C" w:rsidRDefault="00A74D54" w:rsidP="00A74D54">
            <w:pPr>
              <w:pStyle w:val="NormalLeft"/>
              <w:rPr>
                <w:lang w:val="en-GB"/>
              </w:rPr>
            </w:pPr>
            <w:r w:rsidRPr="00FF353C">
              <w:rPr>
                <w:lang w:val="en-GB"/>
              </w:rPr>
              <w:t>R0610–R0620/C0060</w:t>
            </w:r>
          </w:p>
        </w:tc>
        <w:tc>
          <w:tcPr>
            <w:tcW w:w="2844" w:type="dxa"/>
            <w:tcBorders>
              <w:top w:val="single" w:sz="2" w:space="0" w:color="auto"/>
              <w:left w:val="single" w:sz="2" w:space="0" w:color="auto"/>
              <w:bottom w:val="single" w:sz="2" w:space="0" w:color="auto"/>
              <w:right w:val="single" w:sz="2" w:space="0" w:color="auto"/>
            </w:tcBorders>
          </w:tcPr>
          <w:p w14:paraId="5B333667" w14:textId="77777777" w:rsidR="00A74D54" w:rsidRPr="00FF353C" w:rsidRDefault="00A74D54" w:rsidP="00A74D54">
            <w:pPr>
              <w:pStyle w:val="NormalLeft"/>
              <w:rPr>
                <w:lang w:val="en-GB"/>
              </w:rPr>
            </w:pPr>
            <w:r w:rsidRPr="00FF353C">
              <w:rPr>
                <w:lang w:val="en-GB"/>
              </w:rPr>
              <w:t>Absolute value after shock — Net solvency capital requirement (after the loss 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56BAF784" w14:textId="3787F0A6" w:rsidR="00A74D54" w:rsidRPr="00FF353C" w:rsidRDefault="00A74D54" w:rsidP="00A74D54">
            <w:pPr>
              <w:pStyle w:val="NormalLeft"/>
              <w:rPr>
                <w:lang w:val="en-GB"/>
              </w:rPr>
            </w:pPr>
            <w:r w:rsidRPr="00FF353C">
              <w:rPr>
                <w:lang w:val="en-GB"/>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tc>
      </w:tr>
      <w:tr w:rsidR="00A74D54" w:rsidRPr="00FF353C" w14:paraId="11DA1F49"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93D9BF8" w14:textId="7EC57D0B" w:rsidR="00A74D54" w:rsidRPr="00FF353C" w:rsidRDefault="00A74D54" w:rsidP="00A74D54">
            <w:pPr>
              <w:pStyle w:val="NormalLeft"/>
              <w:rPr>
                <w:lang w:val="en-GB"/>
              </w:rPr>
            </w:pPr>
            <w:r w:rsidRPr="00FF353C">
              <w:rPr>
                <w:lang w:val="en-GB"/>
              </w:rPr>
              <w:t>R0610–R0620/C0070</w:t>
            </w:r>
          </w:p>
        </w:tc>
        <w:tc>
          <w:tcPr>
            <w:tcW w:w="2844" w:type="dxa"/>
            <w:tcBorders>
              <w:top w:val="single" w:sz="2" w:space="0" w:color="auto"/>
              <w:left w:val="single" w:sz="2" w:space="0" w:color="auto"/>
              <w:bottom w:val="single" w:sz="2" w:space="0" w:color="auto"/>
              <w:right w:val="single" w:sz="2" w:space="0" w:color="auto"/>
            </w:tcBorders>
          </w:tcPr>
          <w:p w14:paraId="0B954BE5" w14:textId="77777777" w:rsidR="00A74D54" w:rsidRPr="00FF353C" w:rsidRDefault="00A74D54" w:rsidP="00A74D54">
            <w:pPr>
              <w:pStyle w:val="NormalLeft"/>
              <w:rPr>
                <w:lang w:val="en-GB"/>
              </w:rPr>
            </w:pPr>
            <w:r w:rsidRPr="00FF353C">
              <w:rPr>
                <w:lang w:val="en-GB"/>
              </w:rPr>
              <w:t>Absolute values after shock (before the loss–absorbing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798D38A6" w14:textId="77777777" w:rsidR="00A74D54" w:rsidRPr="00FF353C" w:rsidRDefault="00A74D54" w:rsidP="00A74D54">
            <w:pPr>
              <w:pStyle w:val="NormalLeft"/>
              <w:rPr>
                <w:lang w:val="en-GB"/>
              </w:rPr>
            </w:pPr>
            <w:r w:rsidRPr="00FF353C">
              <w:rPr>
                <w:lang w:val="en-GB"/>
              </w:rPr>
              <w:t>This is the absolute value of liabilities (before the loss absorbing capacity of technical provisions) sensitive to currency increase/decrease risk after the shock.</w:t>
            </w:r>
          </w:p>
          <w:p w14:paraId="39C33BCE" w14:textId="064F469B" w:rsidR="00A74D54" w:rsidRPr="00FF353C" w:rsidRDefault="00A74D54" w:rsidP="00A74D54">
            <w:pPr>
              <w:pStyle w:val="NormalLeft"/>
              <w:rPr>
                <w:lang w:val="en-GB"/>
              </w:rPr>
            </w:pPr>
            <w:r w:rsidRPr="00FF353C">
              <w:rPr>
                <w:lang w:val="en-GB"/>
              </w:rPr>
              <w:t>The amount of TP shall be net of reinsurance and SPV recoverables.</w:t>
            </w:r>
          </w:p>
        </w:tc>
      </w:tr>
      <w:tr w:rsidR="00A74D54" w:rsidRPr="00FF353C" w14:paraId="1729F47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77EEF800" w14:textId="241D77A9" w:rsidR="00A74D54" w:rsidRPr="00FF353C" w:rsidRDefault="00A74D54" w:rsidP="00A74D54">
            <w:pPr>
              <w:pStyle w:val="NormalLeft"/>
              <w:rPr>
                <w:lang w:val="en-GB"/>
              </w:rPr>
            </w:pPr>
            <w:r w:rsidRPr="00FF353C">
              <w:rPr>
                <w:lang w:val="en-GB"/>
              </w:rPr>
              <w:t>R0610–R0620/C0080</w:t>
            </w:r>
          </w:p>
        </w:tc>
        <w:tc>
          <w:tcPr>
            <w:tcW w:w="2844" w:type="dxa"/>
            <w:tcBorders>
              <w:top w:val="single" w:sz="2" w:space="0" w:color="auto"/>
              <w:left w:val="single" w:sz="2" w:space="0" w:color="auto"/>
              <w:bottom w:val="single" w:sz="2" w:space="0" w:color="auto"/>
              <w:right w:val="single" w:sz="2" w:space="0" w:color="auto"/>
            </w:tcBorders>
          </w:tcPr>
          <w:p w14:paraId="25AD18F4" w14:textId="77777777" w:rsidR="00A74D54" w:rsidRPr="00FF353C" w:rsidRDefault="00A74D54" w:rsidP="00A74D54">
            <w:pPr>
              <w:pStyle w:val="NormalLeft"/>
              <w:rPr>
                <w:lang w:val="en-GB"/>
              </w:rPr>
            </w:pPr>
            <w:r w:rsidRPr="00FF353C">
              <w:rPr>
                <w:lang w:val="en-GB"/>
              </w:rPr>
              <w:t>Absolute value after shock — Gross solvency capital requirement (excluding the loss–absorbing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7CA31357" w14:textId="6F19448D" w:rsidR="00A74D54" w:rsidRPr="00FF353C" w:rsidRDefault="00A74D54" w:rsidP="00A74D54">
            <w:pPr>
              <w:pStyle w:val="NormalLeft"/>
              <w:rPr>
                <w:lang w:val="en-GB"/>
              </w:rPr>
            </w:pPr>
            <w:r w:rsidRPr="00FF353C">
              <w:rPr>
                <w:lang w:val="en-GB"/>
              </w:rPr>
              <w:t>This is the gross capital charge for the currency increase/decrease risk, i.e. excluding before the loss absorbing capacity of Technical provisions. In R0610 only the currencies where the increase shock is the largest shall be reported and in R0620 only the currencies where the decrease shock is the largest shall be reported.</w:t>
            </w:r>
          </w:p>
        </w:tc>
      </w:tr>
      <w:tr w:rsidR="00A74D54" w:rsidRPr="00FF353C" w14:paraId="179E69C7" w14:textId="77777777" w:rsidTr="00B71840">
        <w:trPr>
          <w:gridAfter w:val="1"/>
          <w:wAfter w:w="110" w:type="dxa"/>
        </w:trPr>
        <w:tc>
          <w:tcPr>
            <w:tcW w:w="9176" w:type="dxa"/>
            <w:gridSpan w:val="3"/>
            <w:tcBorders>
              <w:top w:val="single" w:sz="2" w:space="0" w:color="auto"/>
              <w:left w:val="single" w:sz="2" w:space="0" w:color="auto"/>
              <w:bottom w:val="single" w:sz="2" w:space="0" w:color="auto"/>
              <w:right w:val="single" w:sz="2" w:space="0" w:color="auto"/>
            </w:tcBorders>
          </w:tcPr>
          <w:p w14:paraId="5E590194" w14:textId="6CA726D1" w:rsidR="00A74D54" w:rsidRPr="00FF353C" w:rsidRDefault="00A74D54" w:rsidP="00A74D54">
            <w:pPr>
              <w:pStyle w:val="NormalCentered"/>
              <w:jc w:val="left"/>
              <w:rPr>
                <w:lang w:val="en-GB"/>
              </w:rPr>
            </w:pPr>
            <w:r w:rsidRPr="00FF353C">
              <w:rPr>
                <w:i/>
                <w:iCs/>
                <w:lang w:val="en-GB"/>
              </w:rPr>
              <w:lastRenderedPageBreak/>
              <w:t>Diversification within market risk module</w:t>
            </w:r>
          </w:p>
        </w:tc>
      </w:tr>
      <w:tr w:rsidR="00A74D54" w:rsidRPr="00FF353C" w14:paraId="4CCAF50B"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334CB70F" w14:textId="32256F83" w:rsidR="00A74D54" w:rsidRPr="00FF353C" w:rsidRDefault="00A74D54" w:rsidP="00A74D54">
            <w:pPr>
              <w:pStyle w:val="NormalLeft"/>
              <w:rPr>
                <w:lang w:val="en-GB"/>
              </w:rPr>
            </w:pPr>
            <w:r w:rsidRPr="00FF353C">
              <w:rPr>
                <w:lang w:val="en-GB"/>
              </w:rPr>
              <w:t>R0700/C0060</w:t>
            </w:r>
          </w:p>
        </w:tc>
        <w:tc>
          <w:tcPr>
            <w:tcW w:w="2844" w:type="dxa"/>
            <w:tcBorders>
              <w:top w:val="single" w:sz="2" w:space="0" w:color="auto"/>
              <w:left w:val="single" w:sz="2" w:space="0" w:color="auto"/>
              <w:bottom w:val="single" w:sz="2" w:space="0" w:color="auto"/>
              <w:right w:val="single" w:sz="2" w:space="0" w:color="auto"/>
            </w:tcBorders>
          </w:tcPr>
          <w:p w14:paraId="21178408" w14:textId="3BD63E4F" w:rsidR="00A74D54" w:rsidRPr="00FF353C" w:rsidRDefault="00A74D54" w:rsidP="00A74D54">
            <w:pPr>
              <w:pStyle w:val="NormalLeft"/>
              <w:rPr>
                <w:lang w:val="en-GB"/>
              </w:rPr>
            </w:pPr>
            <w:r w:rsidRPr="00FF353C">
              <w:rPr>
                <w:lang w:val="en-GB"/>
              </w:rPr>
              <w:t>Diversification within market risk module –net</w:t>
            </w:r>
            <w:ins w:id="4542" w:author="Author">
              <w:r w:rsidR="00765920">
                <w:rPr>
                  <w:lang w:val="en-GB"/>
                </w:rPr>
                <w:t xml:space="preserve"> </w:t>
              </w:r>
              <w:r w:rsidR="00765920" w:rsidRPr="00FF353C">
                <w:rPr>
                  <w:lang w:val="en-GB"/>
                </w:rPr>
                <w:t>solvency capital requirement</w:t>
              </w:r>
            </w:ins>
          </w:p>
        </w:tc>
        <w:tc>
          <w:tcPr>
            <w:tcW w:w="4129" w:type="dxa"/>
            <w:tcBorders>
              <w:top w:val="single" w:sz="2" w:space="0" w:color="auto"/>
              <w:left w:val="single" w:sz="2" w:space="0" w:color="auto"/>
              <w:bottom w:val="single" w:sz="2" w:space="0" w:color="auto"/>
              <w:right w:val="single" w:sz="2" w:space="0" w:color="auto"/>
            </w:tcBorders>
          </w:tcPr>
          <w:p w14:paraId="1E30E89F" w14:textId="77777777" w:rsidR="00A74D54" w:rsidRPr="00FF353C" w:rsidRDefault="00A74D54" w:rsidP="00A74D54">
            <w:pPr>
              <w:pStyle w:val="NormalLeft"/>
              <w:rPr>
                <w:lang w:val="en-GB"/>
              </w:rPr>
            </w:pPr>
            <w:r w:rsidRPr="00FF353C">
              <w:rPr>
                <w:lang w:val="en-GB"/>
              </w:rPr>
              <w:t>This is the diversification effect within the market risk module as a result of the aggregation of the net capital requirements (after loss absorbing capacity of technical provisions) of the single risk sub–modules.</w:t>
            </w:r>
          </w:p>
          <w:p w14:paraId="5558DAB3" w14:textId="6DB7033C" w:rsidR="00A74D54" w:rsidRPr="00FF353C" w:rsidRDefault="00A74D54" w:rsidP="00A74D54">
            <w:pPr>
              <w:pStyle w:val="NormalLeft"/>
              <w:rPr>
                <w:lang w:val="en-GB"/>
              </w:rPr>
            </w:pPr>
            <w:r w:rsidRPr="00FF353C">
              <w:rPr>
                <w:lang w:val="en-GB"/>
              </w:rPr>
              <w:t>Diversification shall be reported as a negative value when it reduces the capital requirement.</w:t>
            </w:r>
          </w:p>
        </w:tc>
      </w:tr>
      <w:tr w:rsidR="00A74D54" w:rsidRPr="00FF353C" w14:paraId="7FF8ACD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2127960B" w14:textId="65281A8C" w:rsidR="00A74D54" w:rsidRPr="00FF353C" w:rsidRDefault="00A74D54" w:rsidP="00A74D54">
            <w:pPr>
              <w:pStyle w:val="NormalLeft"/>
              <w:rPr>
                <w:lang w:val="en-GB"/>
              </w:rPr>
            </w:pPr>
            <w:r w:rsidRPr="00FF353C">
              <w:rPr>
                <w:lang w:val="en-GB"/>
              </w:rPr>
              <w:t>R0700/C0080</w:t>
            </w:r>
          </w:p>
        </w:tc>
        <w:tc>
          <w:tcPr>
            <w:tcW w:w="2844" w:type="dxa"/>
            <w:tcBorders>
              <w:top w:val="single" w:sz="2" w:space="0" w:color="auto"/>
              <w:left w:val="single" w:sz="2" w:space="0" w:color="auto"/>
              <w:bottom w:val="single" w:sz="2" w:space="0" w:color="auto"/>
              <w:right w:val="single" w:sz="2" w:space="0" w:color="auto"/>
            </w:tcBorders>
          </w:tcPr>
          <w:p w14:paraId="06B3DED2" w14:textId="72351400" w:rsidR="00A74D54" w:rsidRPr="00FF353C" w:rsidRDefault="00A74D54" w:rsidP="00A74D54">
            <w:pPr>
              <w:pStyle w:val="NormalLeft"/>
              <w:rPr>
                <w:lang w:val="en-GB"/>
              </w:rPr>
            </w:pPr>
            <w:r w:rsidRPr="00FF353C">
              <w:rPr>
                <w:lang w:val="en-GB"/>
              </w:rPr>
              <w:t>Diversification within market risk module — gross</w:t>
            </w:r>
            <w:ins w:id="4543" w:author="Author">
              <w:r w:rsidR="00765920">
                <w:rPr>
                  <w:lang w:val="en-GB"/>
                </w:rPr>
                <w:t xml:space="preserve"> </w:t>
              </w:r>
              <w:r w:rsidR="00765920" w:rsidRPr="00FF353C">
                <w:rPr>
                  <w:lang w:val="en-GB"/>
                </w:rPr>
                <w:t>solvency capital requirement</w:t>
              </w:r>
            </w:ins>
          </w:p>
        </w:tc>
        <w:tc>
          <w:tcPr>
            <w:tcW w:w="4129" w:type="dxa"/>
            <w:tcBorders>
              <w:top w:val="single" w:sz="2" w:space="0" w:color="auto"/>
              <w:left w:val="single" w:sz="2" w:space="0" w:color="auto"/>
              <w:bottom w:val="single" w:sz="2" w:space="0" w:color="auto"/>
              <w:right w:val="single" w:sz="2" w:space="0" w:color="auto"/>
            </w:tcBorders>
          </w:tcPr>
          <w:p w14:paraId="3D77C1F5" w14:textId="77777777" w:rsidR="00A74D54" w:rsidRPr="00FF353C" w:rsidRDefault="00A74D54" w:rsidP="00A74D54">
            <w:pPr>
              <w:pStyle w:val="NormalLeft"/>
              <w:rPr>
                <w:lang w:val="en-GB"/>
              </w:rPr>
            </w:pPr>
            <w:r w:rsidRPr="00FF353C">
              <w:rPr>
                <w:lang w:val="en-GB"/>
              </w:rPr>
              <w:t>This is the diversification effect within the market risk module as a result of the aggregation of the gross capital requirements (before loss absorbing capacity of technical provisions) of the single risk sub–modules.</w:t>
            </w:r>
          </w:p>
          <w:p w14:paraId="3658992A" w14:textId="74650873" w:rsidR="00A74D54" w:rsidRPr="00FF353C" w:rsidRDefault="00A74D54" w:rsidP="00A74D54">
            <w:pPr>
              <w:pStyle w:val="NormalLeft"/>
              <w:rPr>
                <w:lang w:val="en-GB"/>
              </w:rPr>
            </w:pPr>
            <w:r w:rsidRPr="00FF353C">
              <w:rPr>
                <w:lang w:val="en-GB"/>
              </w:rPr>
              <w:t>Diversification shall be reported as a negative value when it reduces the capital requirement.</w:t>
            </w:r>
          </w:p>
        </w:tc>
      </w:tr>
      <w:tr w:rsidR="00A74D54" w:rsidRPr="00FF353C" w14:paraId="2DF5E4AE" w14:textId="77777777" w:rsidTr="00B71840">
        <w:trPr>
          <w:gridAfter w:val="1"/>
          <w:wAfter w:w="110" w:type="dxa"/>
        </w:trPr>
        <w:tc>
          <w:tcPr>
            <w:tcW w:w="9176" w:type="dxa"/>
            <w:gridSpan w:val="3"/>
            <w:tcBorders>
              <w:top w:val="single" w:sz="2" w:space="0" w:color="auto"/>
              <w:left w:val="single" w:sz="2" w:space="0" w:color="auto"/>
              <w:bottom w:val="single" w:sz="2" w:space="0" w:color="auto"/>
              <w:right w:val="single" w:sz="2" w:space="0" w:color="auto"/>
            </w:tcBorders>
          </w:tcPr>
          <w:p w14:paraId="6E46D212" w14:textId="16DC0E7F" w:rsidR="00A74D54" w:rsidRPr="00FF353C" w:rsidRDefault="00A74D54" w:rsidP="00A74D54">
            <w:pPr>
              <w:pStyle w:val="NormalCentered"/>
              <w:jc w:val="left"/>
              <w:rPr>
                <w:lang w:val="en-GB"/>
              </w:rPr>
            </w:pPr>
            <w:r w:rsidRPr="00FF353C">
              <w:rPr>
                <w:i/>
                <w:iCs/>
                <w:lang w:val="en-GB"/>
              </w:rPr>
              <w:t>Total solvency capital requirement for market risk</w:t>
            </w:r>
          </w:p>
        </w:tc>
      </w:tr>
      <w:tr w:rsidR="00A74D54" w:rsidRPr="00FF353C" w14:paraId="4A71F1DA"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4D52C459" w14:textId="49230BBD" w:rsidR="00A74D54" w:rsidRPr="00FF353C" w:rsidRDefault="00A74D54" w:rsidP="00A74D54">
            <w:pPr>
              <w:pStyle w:val="NormalLeft"/>
              <w:rPr>
                <w:lang w:val="en-GB"/>
              </w:rPr>
            </w:pPr>
            <w:r w:rsidRPr="00FF353C">
              <w:rPr>
                <w:lang w:val="en-GB"/>
              </w:rPr>
              <w:t>R0800/C0060</w:t>
            </w:r>
          </w:p>
        </w:tc>
        <w:tc>
          <w:tcPr>
            <w:tcW w:w="2844" w:type="dxa"/>
            <w:tcBorders>
              <w:top w:val="single" w:sz="2" w:space="0" w:color="auto"/>
              <w:left w:val="single" w:sz="2" w:space="0" w:color="auto"/>
              <w:bottom w:val="single" w:sz="2" w:space="0" w:color="auto"/>
              <w:right w:val="single" w:sz="2" w:space="0" w:color="auto"/>
            </w:tcBorders>
          </w:tcPr>
          <w:p w14:paraId="7B435BB3" w14:textId="77777777" w:rsidR="00A74D54" w:rsidRPr="00FF353C" w:rsidRDefault="00A74D54" w:rsidP="00A74D54">
            <w:pPr>
              <w:pStyle w:val="NormalLeft"/>
              <w:rPr>
                <w:lang w:val="en-GB"/>
              </w:rPr>
            </w:pPr>
            <w:r w:rsidRPr="00FF353C">
              <w:rPr>
                <w:lang w:val="en-GB"/>
              </w:rPr>
              <w:t>Total market risk — Net solvency capital requirement</w:t>
            </w:r>
          </w:p>
        </w:tc>
        <w:tc>
          <w:tcPr>
            <w:tcW w:w="4129" w:type="dxa"/>
            <w:tcBorders>
              <w:top w:val="single" w:sz="2" w:space="0" w:color="auto"/>
              <w:left w:val="single" w:sz="2" w:space="0" w:color="auto"/>
              <w:bottom w:val="single" w:sz="2" w:space="0" w:color="auto"/>
              <w:right w:val="single" w:sz="2" w:space="0" w:color="auto"/>
            </w:tcBorders>
          </w:tcPr>
          <w:p w14:paraId="6221EC45" w14:textId="3E45ADF7" w:rsidR="00A74D54" w:rsidRPr="00FF353C" w:rsidRDefault="00A74D54" w:rsidP="00A74D54">
            <w:pPr>
              <w:pStyle w:val="NormalLeft"/>
              <w:rPr>
                <w:lang w:val="en-GB"/>
              </w:rPr>
            </w:pPr>
            <w:r w:rsidRPr="00FF353C">
              <w:rPr>
                <w:lang w:val="en-GB"/>
              </w:rPr>
              <w:t>This is the total net capital charge for all market risks, after loss absorbing capacity of technical provisions, calculated using the standard formula.</w:t>
            </w:r>
          </w:p>
        </w:tc>
      </w:tr>
      <w:tr w:rsidR="00A74D54" w:rsidRPr="00FF353C" w14:paraId="441F9675" w14:textId="77777777" w:rsidTr="00B71840">
        <w:trPr>
          <w:gridAfter w:val="1"/>
          <w:wAfter w:w="110" w:type="dxa"/>
        </w:trPr>
        <w:tc>
          <w:tcPr>
            <w:tcW w:w="2203" w:type="dxa"/>
            <w:tcBorders>
              <w:top w:val="single" w:sz="2" w:space="0" w:color="auto"/>
              <w:left w:val="single" w:sz="2" w:space="0" w:color="auto"/>
              <w:bottom w:val="single" w:sz="2" w:space="0" w:color="auto"/>
              <w:right w:val="single" w:sz="2" w:space="0" w:color="auto"/>
            </w:tcBorders>
          </w:tcPr>
          <w:p w14:paraId="1058096C" w14:textId="405000EE" w:rsidR="00A74D54" w:rsidRPr="00FF353C" w:rsidRDefault="00A74D54" w:rsidP="00A74D54">
            <w:pPr>
              <w:pStyle w:val="NormalLeft"/>
              <w:rPr>
                <w:lang w:val="en-GB"/>
              </w:rPr>
            </w:pPr>
            <w:r w:rsidRPr="00FF353C">
              <w:rPr>
                <w:lang w:val="en-GB"/>
              </w:rPr>
              <w:t>R0800/C0080</w:t>
            </w:r>
          </w:p>
        </w:tc>
        <w:tc>
          <w:tcPr>
            <w:tcW w:w="2844" w:type="dxa"/>
            <w:tcBorders>
              <w:top w:val="single" w:sz="2" w:space="0" w:color="auto"/>
              <w:left w:val="single" w:sz="2" w:space="0" w:color="auto"/>
              <w:bottom w:val="single" w:sz="2" w:space="0" w:color="auto"/>
              <w:right w:val="single" w:sz="2" w:space="0" w:color="auto"/>
            </w:tcBorders>
          </w:tcPr>
          <w:p w14:paraId="1C6E23D1" w14:textId="77777777" w:rsidR="00A74D54" w:rsidRPr="00FF353C" w:rsidRDefault="00A74D54" w:rsidP="00A74D54">
            <w:pPr>
              <w:pStyle w:val="NormalLeft"/>
              <w:rPr>
                <w:lang w:val="en-GB"/>
              </w:rPr>
            </w:pPr>
            <w:r w:rsidRPr="00FF353C">
              <w:rPr>
                <w:lang w:val="en-GB"/>
              </w:rPr>
              <w:t>Total market risk — Gross solvency capital requirement</w:t>
            </w:r>
          </w:p>
        </w:tc>
        <w:tc>
          <w:tcPr>
            <w:tcW w:w="4129" w:type="dxa"/>
            <w:tcBorders>
              <w:top w:val="single" w:sz="2" w:space="0" w:color="auto"/>
              <w:left w:val="single" w:sz="2" w:space="0" w:color="auto"/>
              <w:bottom w:val="single" w:sz="2" w:space="0" w:color="auto"/>
              <w:right w:val="single" w:sz="2" w:space="0" w:color="auto"/>
            </w:tcBorders>
          </w:tcPr>
          <w:p w14:paraId="4860C984" w14:textId="50179835" w:rsidR="00A74D54" w:rsidRPr="00FF353C" w:rsidRDefault="00A74D54" w:rsidP="00A74D54">
            <w:pPr>
              <w:pStyle w:val="NormalLeft"/>
              <w:rPr>
                <w:lang w:val="en-GB"/>
              </w:rPr>
            </w:pPr>
            <w:r w:rsidRPr="00FF353C">
              <w:rPr>
                <w:lang w:val="en-GB"/>
              </w:rPr>
              <w:t>This is the total gross capital charge for all market risks, excluding loss absorbing capacity of technical provisions, calculated using the standard formula</w:t>
            </w:r>
          </w:p>
        </w:tc>
      </w:tr>
    </w:tbl>
    <w:p w14:paraId="0ADBE79D" w14:textId="77777777" w:rsidR="00E6364D" w:rsidRPr="00FF353C" w:rsidRDefault="00E6364D" w:rsidP="00E6364D">
      <w:pPr>
        <w:rPr>
          <w:lang w:val="en-GB"/>
        </w:rPr>
      </w:pPr>
    </w:p>
    <w:p w14:paraId="31513519" w14:textId="77777777" w:rsidR="00BF6760" w:rsidRPr="00FF353C" w:rsidRDefault="00BF6760">
      <w:pPr>
        <w:rPr>
          <w:lang w:val="en-GB"/>
        </w:rPr>
      </w:pPr>
    </w:p>
    <w:sectPr w:rsidR="00BF6760" w:rsidRPr="00FF353C">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pgNumType w:start="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DEF8" w16cex:dateUtc="2022-03-03T23:42:00Z"/>
  <w16cex:commentExtensible w16cex:durableId="25CBDE71" w16cex:dateUtc="2022-03-02T13:04:00Z"/>
  <w16cex:commentExtensible w16cex:durableId="25CBDE72" w16cex:dateUtc="2022-03-02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C24441" w16cid:durableId="25CBDEF8"/>
  <w16cid:commentId w16cid:paraId="79D37F88" w16cid:durableId="25CBDE71"/>
  <w16cid:commentId w16cid:paraId="3A6DC67A" w16cid:durableId="25CBDE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4DC54" w14:textId="77777777" w:rsidR="00C05D01" w:rsidRDefault="00C05D01" w:rsidP="00E6364D">
      <w:pPr>
        <w:spacing w:before="0" w:after="0"/>
      </w:pPr>
      <w:r>
        <w:separator/>
      </w:r>
    </w:p>
  </w:endnote>
  <w:endnote w:type="continuationSeparator" w:id="0">
    <w:p w14:paraId="36F8FFD3" w14:textId="77777777" w:rsidR="00C05D01" w:rsidRDefault="00C05D01" w:rsidP="00E6364D">
      <w:pPr>
        <w:spacing w:before="0" w:after="0"/>
      </w:pPr>
      <w:r>
        <w:continuationSeparator/>
      </w:r>
    </w:p>
  </w:endnote>
  <w:endnote w:type="continuationNotice" w:id="1">
    <w:p w14:paraId="543652CC" w14:textId="77777777" w:rsidR="00C05D01" w:rsidRDefault="00C05D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410ED" w14:textId="77777777" w:rsidR="00A56A51" w:rsidRDefault="00A56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B7F43" w14:textId="77777777" w:rsidR="00A56A51" w:rsidRDefault="00A56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9D6D" w14:textId="77777777" w:rsidR="00A56A51" w:rsidRDefault="00A56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2C4B8" w14:textId="77777777" w:rsidR="00C05D01" w:rsidRDefault="00C05D01" w:rsidP="00E6364D">
      <w:pPr>
        <w:spacing w:before="0" w:after="0"/>
      </w:pPr>
      <w:r>
        <w:separator/>
      </w:r>
    </w:p>
  </w:footnote>
  <w:footnote w:type="continuationSeparator" w:id="0">
    <w:p w14:paraId="220F4B44" w14:textId="77777777" w:rsidR="00C05D01" w:rsidRDefault="00C05D01" w:rsidP="00E6364D">
      <w:pPr>
        <w:spacing w:before="0" w:after="0"/>
      </w:pPr>
      <w:r>
        <w:continuationSeparator/>
      </w:r>
    </w:p>
  </w:footnote>
  <w:footnote w:type="continuationNotice" w:id="1">
    <w:p w14:paraId="568C02A6" w14:textId="77777777" w:rsidR="00C05D01" w:rsidRDefault="00C05D01">
      <w:pPr>
        <w:spacing w:before="0" w:after="0"/>
      </w:pPr>
    </w:p>
  </w:footnote>
  <w:footnote w:id="2">
    <w:p w14:paraId="787BFA56" w14:textId="77777777" w:rsidR="001F15EB" w:rsidRPr="0059236F" w:rsidDel="001A3160" w:rsidRDefault="001F15EB" w:rsidP="00F315BB">
      <w:pPr>
        <w:rPr>
          <w:ins w:id="962" w:author="Author"/>
          <w:del w:id="963" w:author="Author"/>
          <w:color w:val="1F497D"/>
          <w:lang w:val="en-US"/>
        </w:rPr>
      </w:pPr>
      <w:ins w:id="964" w:author="Author">
        <w:del w:id="965" w:author="Author">
          <w:r w:rsidDel="001A3160">
            <w:rPr>
              <w:rStyle w:val="FootnoteReference"/>
            </w:rPr>
            <w:footnoteRef/>
          </w:r>
          <w:r w:rsidRPr="0059236F" w:rsidDel="001A3160">
            <w:rPr>
              <w:lang w:val="en-US"/>
            </w:rPr>
            <w:delText xml:space="preserve"> The below table from the </w:delText>
          </w:r>
        </w:del>
      </w:ins>
      <w:del w:id="966" w:author="Author">
        <w:r w:rsidDel="001A3160">
          <w:fldChar w:fldCharType="begin"/>
        </w:r>
        <w:r w:rsidRPr="0059236F" w:rsidDel="001A3160">
          <w:rPr>
            <w:lang w:val="en-US"/>
          </w:rPr>
          <w:delInstrText xml:space="preserve"> HYPERLINK "https://ec.europa.eu/info/sites/info/files/business_economy_euro/banking_and_finance/documents/200309-sustainable-finance-teg-final-report-taxonomy-annexes_en.pdf" </w:delInstrText>
        </w:r>
        <w:r w:rsidDel="001A3160">
          <w:fldChar w:fldCharType="separate"/>
        </w:r>
      </w:del>
      <w:ins w:id="967" w:author="Author">
        <w:del w:id="968" w:author="Author">
          <w:r w:rsidRPr="0059236F" w:rsidDel="001A3160">
            <w:rPr>
              <w:rStyle w:val="Hyperlink"/>
              <w:lang w:val="en-US"/>
            </w:rPr>
            <w:delText>Technical annex to the TEG final report on the EU taxonomy (europa.eu)</w:delText>
          </w:r>
          <w:r w:rsidDel="001A3160">
            <w:rPr>
              <w:rStyle w:val="Hyperlink"/>
            </w:rPr>
            <w:fldChar w:fldCharType="end"/>
          </w:r>
          <w:r w:rsidRPr="0059236F" w:rsidDel="001A3160">
            <w:rPr>
              <w:lang w:val="en-US"/>
            </w:rPr>
            <w:delText xml:space="preserve"> provides a comprehensive view of climate related perils.</w:delText>
          </w:r>
        </w:del>
      </w:ins>
    </w:p>
    <w:p w14:paraId="473FBCA3" w14:textId="77777777" w:rsidR="001F15EB" w:rsidDel="001A3160" w:rsidRDefault="001F15EB" w:rsidP="00F315BB">
      <w:pPr>
        <w:pStyle w:val="FootnoteText"/>
        <w:rPr>
          <w:ins w:id="969" w:author="Author"/>
          <w:del w:id="970" w:author="Author"/>
        </w:rPr>
      </w:pPr>
      <w:ins w:id="971" w:author="Author">
        <w:del w:id="972" w:author="Author">
          <w:r w:rsidDel="001A3160">
            <w:rPr>
              <w:noProof/>
              <w:lang w:val="en-GB"/>
            </w:rPr>
            <w:drawing>
              <wp:inline distT="0" distB="0" distL="0" distR="0" wp14:anchorId="73349BBE" wp14:editId="4447C2C2">
                <wp:extent cx="5759450" cy="1666741"/>
                <wp:effectExtent l="0" t="0" r="0" b="0"/>
                <wp:docPr id="26" name="Picture 26" descr="cid:image001.png@01D731DA.6EF7BC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731DA.6EF7BC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1666741"/>
                        </a:xfrm>
                        <a:prstGeom prst="rect">
                          <a:avLst/>
                        </a:prstGeom>
                        <a:noFill/>
                        <a:ln>
                          <a:noFill/>
                        </a:ln>
                      </pic:spPr>
                    </pic:pic>
                  </a:graphicData>
                </a:graphic>
              </wp:inline>
            </w:drawing>
          </w:r>
        </w:del>
      </w:ins>
    </w:p>
  </w:footnote>
  <w:footnote w:id="3">
    <w:p w14:paraId="4AECCFDC" w14:textId="77777777" w:rsidR="001F15EB" w:rsidRPr="0059236F" w:rsidDel="00E06AA4" w:rsidRDefault="001F15EB" w:rsidP="001A3160">
      <w:pPr>
        <w:rPr>
          <w:ins w:id="1390" w:author="Author"/>
          <w:del w:id="1391" w:author="Author"/>
          <w:color w:val="1F497D"/>
          <w:lang w:val="en-US"/>
        </w:rPr>
      </w:pPr>
      <w:ins w:id="1392" w:author="Author">
        <w:del w:id="1393" w:author="Author">
          <w:r w:rsidDel="00E06AA4">
            <w:rPr>
              <w:rStyle w:val="FootnoteReference"/>
            </w:rPr>
            <w:footnoteRef/>
          </w:r>
          <w:r w:rsidRPr="0059236F" w:rsidDel="00E06AA4">
            <w:rPr>
              <w:lang w:val="en-US"/>
            </w:rPr>
            <w:delText xml:space="preserve"> The below table from the </w:delText>
          </w:r>
          <w:r w:rsidDel="00E06AA4">
            <w:fldChar w:fldCharType="begin"/>
          </w:r>
          <w:r w:rsidDel="00E06AA4">
            <w:delInstrText xml:space="preserve"> HYPERLINK "https://ec.europa.eu/info/sites/info/files/business_economy_euro/banking_and_finance/documents/200309-sustainable-finance-teg-final-report-taxonomy-annexes_en.pdf" </w:delInstrText>
          </w:r>
          <w:r w:rsidDel="00E06AA4">
            <w:fldChar w:fldCharType="separate"/>
          </w:r>
          <w:r w:rsidRPr="0059236F" w:rsidDel="00E06AA4">
            <w:rPr>
              <w:rStyle w:val="Hyperlink"/>
              <w:lang w:val="en-US"/>
            </w:rPr>
            <w:delText>Technical annex to the TEG final report on the EU taxonomy (europa.eu)</w:delText>
          </w:r>
          <w:r w:rsidDel="00E06AA4">
            <w:rPr>
              <w:rStyle w:val="Hyperlink"/>
              <w:lang w:val="en-US"/>
            </w:rPr>
            <w:fldChar w:fldCharType="end"/>
          </w:r>
          <w:r w:rsidRPr="0059236F" w:rsidDel="00E06AA4">
            <w:rPr>
              <w:lang w:val="en-US"/>
            </w:rPr>
            <w:delText xml:space="preserve"> provides a comprehensive view of climate related perils.</w:delText>
          </w:r>
        </w:del>
      </w:ins>
    </w:p>
    <w:p w14:paraId="79EF1278" w14:textId="2ED87102" w:rsidR="001F15EB" w:rsidDel="00E06AA4" w:rsidRDefault="001F15EB" w:rsidP="001A3160">
      <w:pPr>
        <w:pStyle w:val="FootnoteText"/>
        <w:rPr>
          <w:ins w:id="1394" w:author="Author"/>
          <w:del w:id="1395" w:author="Author"/>
        </w:rPr>
      </w:pPr>
      <w:ins w:id="1396" w:author="Author">
        <w:del w:id="1397" w:author="Author">
          <w:r w:rsidDel="00E06AA4">
            <w:rPr>
              <w:noProof/>
              <w:lang w:val="en-GB"/>
            </w:rPr>
            <w:drawing>
              <wp:inline distT="0" distB="0" distL="0" distR="0" wp14:anchorId="63A486D8" wp14:editId="407416B8">
                <wp:extent cx="5759450" cy="1666741"/>
                <wp:effectExtent l="0" t="0" r="0" b="0"/>
                <wp:docPr id="3" name="Picture 3" descr="cid:image001.png@01D731DA.6EF7BC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731DA.6EF7BC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1666741"/>
                        </a:xfrm>
                        <a:prstGeom prst="rect">
                          <a:avLst/>
                        </a:prstGeom>
                        <a:noFill/>
                        <a:ln>
                          <a:noFill/>
                        </a:ln>
                      </pic:spPr>
                    </pic:pic>
                  </a:graphicData>
                </a:graphic>
              </wp:inline>
            </w:drawing>
          </w:r>
        </w:del>
      </w:ins>
    </w:p>
  </w:footnote>
  <w:footnote w:id="4">
    <w:p w14:paraId="0922E332" w14:textId="77777777" w:rsidR="001F15EB" w:rsidRDefault="001F15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18B93" w14:textId="77777777" w:rsidR="00A56A51" w:rsidRDefault="00A56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0CB1" w14:textId="77777777" w:rsidR="00A56A51" w:rsidRDefault="00A56A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32036" w14:textId="77777777" w:rsidR="00A56A51" w:rsidRDefault="00A56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C8759E1"/>
    <w:multiLevelType w:val="hybridMultilevel"/>
    <w:tmpl w:val="C48CDF42"/>
    <w:lvl w:ilvl="0" w:tplc="FFFFFFFF">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D8E3D10"/>
    <w:multiLevelType w:val="hybridMultilevel"/>
    <w:tmpl w:val="F5A0A640"/>
    <w:lvl w:ilvl="0" w:tplc="8506AB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0F902B3B"/>
    <w:multiLevelType w:val="hybridMultilevel"/>
    <w:tmpl w:val="3C54B3A6"/>
    <w:lvl w:ilvl="0" w:tplc="715A1874">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B92B51"/>
    <w:multiLevelType w:val="hybridMultilevel"/>
    <w:tmpl w:val="B44C51C6"/>
    <w:lvl w:ilvl="0" w:tplc="09FC706E">
      <w:start w:val="25"/>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6468B1"/>
    <w:multiLevelType w:val="hybridMultilevel"/>
    <w:tmpl w:val="4AC24D7A"/>
    <w:lvl w:ilvl="0" w:tplc="47806980">
      <w:start w:val="19"/>
      <w:numFmt w:val="bullet"/>
      <w:lvlText w:val="-"/>
      <w:lvlJc w:val="left"/>
      <w:pPr>
        <w:ind w:left="360" w:hanging="360"/>
      </w:pPr>
      <w:rPr>
        <w:rFonts w:ascii="Verdana" w:eastAsiaTheme="minorHAnsi" w:hAnsi="Verdana" w:cstheme="minorBidi"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D417170"/>
    <w:multiLevelType w:val="hybridMultilevel"/>
    <w:tmpl w:val="4DCABFD4"/>
    <w:lvl w:ilvl="0" w:tplc="325409FC">
      <w:start w:val="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DAD2BDD"/>
    <w:multiLevelType w:val="hybridMultilevel"/>
    <w:tmpl w:val="DE76F74A"/>
    <w:lvl w:ilvl="0" w:tplc="47806980">
      <w:start w:val="19"/>
      <w:numFmt w:val="bullet"/>
      <w:lvlText w:val="-"/>
      <w:lvlJc w:val="left"/>
      <w:pPr>
        <w:ind w:left="360" w:hanging="360"/>
      </w:pPr>
      <w:rPr>
        <w:rFonts w:ascii="Verdana" w:eastAsiaTheme="minorHAnsi" w:hAnsi="Verdana" w:cstheme="minorBidi"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DF43865"/>
    <w:multiLevelType w:val="hybridMultilevel"/>
    <w:tmpl w:val="721E4EF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1" w15:restartNumberingAfterBreak="0">
    <w:nsid w:val="35D44853"/>
    <w:multiLevelType w:val="hybridMultilevel"/>
    <w:tmpl w:val="C148955C"/>
    <w:lvl w:ilvl="0" w:tplc="47806980">
      <w:start w:val="19"/>
      <w:numFmt w:val="bullet"/>
      <w:lvlText w:val="-"/>
      <w:lvlJc w:val="left"/>
      <w:pPr>
        <w:ind w:left="360" w:hanging="360"/>
      </w:pPr>
      <w:rPr>
        <w:rFonts w:ascii="Verdana" w:eastAsiaTheme="minorHAnsi" w:hAnsi="Verdana" w:cstheme="minorBidi"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23"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FB210D"/>
    <w:multiLevelType w:val="hybridMultilevel"/>
    <w:tmpl w:val="D610B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54F15652"/>
    <w:multiLevelType w:val="hybridMultilevel"/>
    <w:tmpl w:val="B770CE38"/>
    <w:lvl w:ilvl="0" w:tplc="325409FC">
      <w:start w:val="8"/>
      <w:numFmt w:val="bullet"/>
      <w:lvlText w:val="-"/>
      <w:lvlJc w:val="left"/>
      <w:pPr>
        <w:ind w:left="783" w:hanging="360"/>
      </w:pPr>
      <w:rPr>
        <w:rFonts w:ascii="Times New Roman" w:eastAsia="Times New Roman" w:hAnsi="Times New Roman" w:cs="Times New Roman"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29" w15:restartNumberingAfterBreak="0">
    <w:nsid w:val="59B128C2"/>
    <w:multiLevelType w:val="hybridMultilevel"/>
    <w:tmpl w:val="88DE1858"/>
    <w:lvl w:ilvl="0" w:tplc="09FC706E">
      <w:start w:val="25"/>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B52AE9"/>
    <w:multiLevelType w:val="hybridMultilevel"/>
    <w:tmpl w:val="98160BD6"/>
    <w:lvl w:ilvl="0" w:tplc="BED807C0">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C0E4F07"/>
    <w:multiLevelType w:val="hybridMultilevel"/>
    <w:tmpl w:val="93D0190E"/>
    <w:lvl w:ilvl="0" w:tplc="47806980">
      <w:start w:val="19"/>
      <w:numFmt w:val="bullet"/>
      <w:lvlText w:val="-"/>
      <w:lvlJc w:val="left"/>
      <w:pPr>
        <w:ind w:left="720" w:hanging="360"/>
      </w:pPr>
      <w:rPr>
        <w:rFonts w:ascii="Verdana" w:eastAsiaTheme="minorHAnsi" w:hAnsi="Verdana" w:cstheme="minorBidi"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5D4B414F"/>
    <w:multiLevelType w:val="hybridMultilevel"/>
    <w:tmpl w:val="8F8A039E"/>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4" w15:restartNumberingAfterBreak="0">
    <w:nsid w:val="62884BE5"/>
    <w:multiLevelType w:val="hybridMultilevel"/>
    <w:tmpl w:val="E36E8C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34113C4"/>
    <w:multiLevelType w:val="hybridMultilevel"/>
    <w:tmpl w:val="457878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6CC6A54"/>
    <w:multiLevelType w:val="hybridMultilevel"/>
    <w:tmpl w:val="337C9F88"/>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7" w15:restartNumberingAfterBreak="0">
    <w:nsid w:val="6C53730E"/>
    <w:multiLevelType w:val="hybridMultilevel"/>
    <w:tmpl w:val="7D2C61AC"/>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EE509B5"/>
    <w:multiLevelType w:val="hybridMultilevel"/>
    <w:tmpl w:val="2BACD6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5F62842"/>
    <w:multiLevelType w:val="hybridMultilevel"/>
    <w:tmpl w:val="6898F8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99645ED"/>
    <w:multiLevelType w:val="hybridMultilevel"/>
    <w:tmpl w:val="C5C0FFEC"/>
    <w:lvl w:ilvl="0" w:tplc="B91AA318">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B827631"/>
    <w:multiLevelType w:val="hybridMultilevel"/>
    <w:tmpl w:val="ED44CC82"/>
    <w:lvl w:ilvl="0" w:tplc="325409FC">
      <w:start w:val="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27"/>
  </w:num>
  <w:num w:numId="13">
    <w:abstractNumId w:val="22"/>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15"/>
  </w:num>
  <w:num w:numId="16">
    <w:abstractNumId w:val="18"/>
  </w:num>
  <w:num w:numId="17">
    <w:abstractNumId w:val="38"/>
  </w:num>
  <w:num w:numId="18">
    <w:abstractNumId w:val="40"/>
  </w:num>
  <w:num w:numId="19">
    <w:abstractNumId w:val="30"/>
  </w:num>
  <w:num w:numId="20">
    <w:abstractNumId w:val="28"/>
  </w:num>
  <w:num w:numId="21">
    <w:abstractNumId w:val="11"/>
  </w:num>
  <w:num w:numId="22">
    <w:abstractNumId w:val="42"/>
  </w:num>
  <w:num w:numId="23">
    <w:abstractNumId w:val="41"/>
  </w:num>
  <w:num w:numId="24">
    <w:abstractNumId w:val="12"/>
  </w:num>
  <w:num w:numId="25">
    <w:abstractNumId w:val="37"/>
  </w:num>
  <w:num w:numId="26">
    <w:abstractNumId w:val="14"/>
  </w:num>
  <w:num w:numId="27">
    <w:abstractNumId w:val="29"/>
  </w:num>
  <w:num w:numId="28">
    <w:abstractNumId w:val="21"/>
  </w:num>
  <w:num w:numId="29">
    <w:abstractNumId w:val="26"/>
  </w:num>
  <w:num w:numId="30">
    <w:abstractNumId w:val="19"/>
  </w:num>
  <w:num w:numId="31">
    <w:abstractNumId w:val="39"/>
  </w:num>
  <w:num w:numId="32">
    <w:abstractNumId w:val="32"/>
  </w:num>
  <w:num w:numId="33">
    <w:abstractNumId w:val="31"/>
  </w:num>
  <w:num w:numId="34">
    <w:abstractNumId w:val="34"/>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7"/>
  </w:num>
  <w:num w:numId="38">
    <w:abstractNumId w:val="35"/>
  </w:num>
  <w:num w:numId="39">
    <w:abstractNumId w:val="33"/>
  </w:num>
  <w:num w:numId="40">
    <w:abstractNumId w:val="20"/>
  </w:num>
  <w:num w:numId="41">
    <w:abstractNumId w:val="13"/>
  </w:num>
  <w:num w:numId="42">
    <w:abstractNumId w:val="16"/>
  </w:num>
  <w:num w:numId="43">
    <w:abstractNumId w:val="2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pt-PT" w:vendorID="64" w:dllVersion="0" w:nlCheck="1" w:checkStyle="0"/>
  <w:activeWritingStyle w:appName="MSWord" w:lang="fr-BE" w:vendorID="64" w:dllVersion="0" w:nlCheck="1" w:checkStyle="0"/>
  <w:activeWritingStyle w:appName="MSWord" w:lang="fr-BE" w:vendorID="64" w:dllVersion="6" w:nlCheck="1" w:checkStyle="0"/>
  <w:activeWritingStyle w:appName="MSWord" w:lang="de-DE" w:vendorID="64" w:dllVersion="6" w:nlCheck="1" w:checkStyle="1"/>
  <w:activeWritingStyle w:appName="MSWord" w:lang="de-D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64D"/>
    <w:rsid w:val="00001A6F"/>
    <w:rsid w:val="000129B7"/>
    <w:rsid w:val="00017AA2"/>
    <w:rsid w:val="0002334F"/>
    <w:rsid w:val="000317F2"/>
    <w:rsid w:val="00031E14"/>
    <w:rsid w:val="00032EA5"/>
    <w:rsid w:val="00033E29"/>
    <w:rsid w:val="00042E7A"/>
    <w:rsid w:val="00044590"/>
    <w:rsid w:val="00046E4B"/>
    <w:rsid w:val="000665FE"/>
    <w:rsid w:val="00070D61"/>
    <w:rsid w:val="000733D2"/>
    <w:rsid w:val="00073D12"/>
    <w:rsid w:val="0007761B"/>
    <w:rsid w:val="000776F2"/>
    <w:rsid w:val="00084C7A"/>
    <w:rsid w:val="00084F2B"/>
    <w:rsid w:val="00086719"/>
    <w:rsid w:val="000A1A7A"/>
    <w:rsid w:val="000A6415"/>
    <w:rsid w:val="000B224D"/>
    <w:rsid w:val="000B5579"/>
    <w:rsid w:val="000C6122"/>
    <w:rsid w:val="000D11DC"/>
    <w:rsid w:val="000D20D0"/>
    <w:rsid w:val="000D327A"/>
    <w:rsid w:val="000E1206"/>
    <w:rsid w:val="000E5EE9"/>
    <w:rsid w:val="000E6D08"/>
    <w:rsid w:val="000F770C"/>
    <w:rsid w:val="00101049"/>
    <w:rsid w:val="00101354"/>
    <w:rsid w:val="00103F1F"/>
    <w:rsid w:val="001167DC"/>
    <w:rsid w:val="00116999"/>
    <w:rsid w:val="001203A7"/>
    <w:rsid w:val="001203A9"/>
    <w:rsid w:val="001250FE"/>
    <w:rsid w:val="00127154"/>
    <w:rsid w:val="001271AD"/>
    <w:rsid w:val="00132881"/>
    <w:rsid w:val="001329EB"/>
    <w:rsid w:val="001348B0"/>
    <w:rsid w:val="00145DBB"/>
    <w:rsid w:val="00146025"/>
    <w:rsid w:val="00146F54"/>
    <w:rsid w:val="00147B42"/>
    <w:rsid w:val="00152F5D"/>
    <w:rsid w:val="001568E2"/>
    <w:rsid w:val="00165B81"/>
    <w:rsid w:val="001713BD"/>
    <w:rsid w:val="001774FD"/>
    <w:rsid w:val="00191469"/>
    <w:rsid w:val="00196F49"/>
    <w:rsid w:val="001A3160"/>
    <w:rsid w:val="001A4580"/>
    <w:rsid w:val="001A6AC1"/>
    <w:rsid w:val="001A7A98"/>
    <w:rsid w:val="001A7F97"/>
    <w:rsid w:val="001B2BEA"/>
    <w:rsid w:val="001B4618"/>
    <w:rsid w:val="001C085D"/>
    <w:rsid w:val="001C0BE6"/>
    <w:rsid w:val="001C2162"/>
    <w:rsid w:val="001D4D15"/>
    <w:rsid w:val="001D5430"/>
    <w:rsid w:val="001D564F"/>
    <w:rsid w:val="001D609A"/>
    <w:rsid w:val="001E2C7B"/>
    <w:rsid w:val="001E58EE"/>
    <w:rsid w:val="001F05D4"/>
    <w:rsid w:val="001F15EB"/>
    <w:rsid w:val="001F6D81"/>
    <w:rsid w:val="00201FE4"/>
    <w:rsid w:val="002049CC"/>
    <w:rsid w:val="00214A9C"/>
    <w:rsid w:val="002161C2"/>
    <w:rsid w:val="002169C1"/>
    <w:rsid w:val="00216F5F"/>
    <w:rsid w:val="0022270F"/>
    <w:rsid w:val="00222B92"/>
    <w:rsid w:val="00226151"/>
    <w:rsid w:val="00232AF5"/>
    <w:rsid w:val="00234CB4"/>
    <w:rsid w:val="00247EB7"/>
    <w:rsid w:val="0025099C"/>
    <w:rsid w:val="00251432"/>
    <w:rsid w:val="002535FC"/>
    <w:rsid w:val="00253F0C"/>
    <w:rsid w:val="00274A34"/>
    <w:rsid w:val="00280A3A"/>
    <w:rsid w:val="002810D6"/>
    <w:rsid w:val="00281D8A"/>
    <w:rsid w:val="0028483D"/>
    <w:rsid w:val="00287930"/>
    <w:rsid w:val="002932A8"/>
    <w:rsid w:val="0029365A"/>
    <w:rsid w:val="002B707A"/>
    <w:rsid w:val="002B73EE"/>
    <w:rsid w:val="002C09C9"/>
    <w:rsid w:val="002C180F"/>
    <w:rsid w:val="002C6356"/>
    <w:rsid w:val="002C7956"/>
    <w:rsid w:val="002C7B49"/>
    <w:rsid w:val="002D7A8E"/>
    <w:rsid w:val="002E095A"/>
    <w:rsid w:val="002E34DE"/>
    <w:rsid w:val="002E402A"/>
    <w:rsid w:val="002F27DF"/>
    <w:rsid w:val="002F4B58"/>
    <w:rsid w:val="002F5A9C"/>
    <w:rsid w:val="002F65FC"/>
    <w:rsid w:val="00300DF4"/>
    <w:rsid w:val="00302836"/>
    <w:rsid w:val="00305383"/>
    <w:rsid w:val="0031355D"/>
    <w:rsid w:val="00314550"/>
    <w:rsid w:val="00320706"/>
    <w:rsid w:val="00323F71"/>
    <w:rsid w:val="00325BA3"/>
    <w:rsid w:val="00331478"/>
    <w:rsid w:val="003324F8"/>
    <w:rsid w:val="00340AF9"/>
    <w:rsid w:val="00341BD9"/>
    <w:rsid w:val="00342257"/>
    <w:rsid w:val="00343372"/>
    <w:rsid w:val="00344279"/>
    <w:rsid w:val="0035152E"/>
    <w:rsid w:val="003527D2"/>
    <w:rsid w:val="00354772"/>
    <w:rsid w:val="00354FB7"/>
    <w:rsid w:val="0036000B"/>
    <w:rsid w:val="003625C0"/>
    <w:rsid w:val="0036338C"/>
    <w:rsid w:val="003677E7"/>
    <w:rsid w:val="00367813"/>
    <w:rsid w:val="00373E40"/>
    <w:rsid w:val="00381F02"/>
    <w:rsid w:val="003826D0"/>
    <w:rsid w:val="003865CD"/>
    <w:rsid w:val="003903D4"/>
    <w:rsid w:val="00390BC4"/>
    <w:rsid w:val="00392D65"/>
    <w:rsid w:val="00394721"/>
    <w:rsid w:val="00394B9D"/>
    <w:rsid w:val="00396D74"/>
    <w:rsid w:val="003A2CE3"/>
    <w:rsid w:val="003A56C5"/>
    <w:rsid w:val="003A5F1B"/>
    <w:rsid w:val="003A6287"/>
    <w:rsid w:val="003A62FC"/>
    <w:rsid w:val="003A7D41"/>
    <w:rsid w:val="003B3351"/>
    <w:rsid w:val="003B4D49"/>
    <w:rsid w:val="003C0266"/>
    <w:rsid w:val="003C0838"/>
    <w:rsid w:val="003C3AF0"/>
    <w:rsid w:val="003D05F7"/>
    <w:rsid w:val="003D1333"/>
    <w:rsid w:val="003D2BEC"/>
    <w:rsid w:val="003D4005"/>
    <w:rsid w:val="003E15AC"/>
    <w:rsid w:val="003E1F61"/>
    <w:rsid w:val="003F2CA4"/>
    <w:rsid w:val="004058BB"/>
    <w:rsid w:val="00411216"/>
    <w:rsid w:val="00413387"/>
    <w:rsid w:val="00415EBD"/>
    <w:rsid w:val="00423E58"/>
    <w:rsid w:val="004256CF"/>
    <w:rsid w:val="0042621D"/>
    <w:rsid w:val="00435B50"/>
    <w:rsid w:val="004475F6"/>
    <w:rsid w:val="00450B13"/>
    <w:rsid w:val="004622A8"/>
    <w:rsid w:val="00462B92"/>
    <w:rsid w:val="00463591"/>
    <w:rsid w:val="0046390F"/>
    <w:rsid w:val="00464901"/>
    <w:rsid w:val="00467940"/>
    <w:rsid w:val="004750D7"/>
    <w:rsid w:val="004752E6"/>
    <w:rsid w:val="0048041F"/>
    <w:rsid w:val="0048116C"/>
    <w:rsid w:val="00485DAD"/>
    <w:rsid w:val="00485DF3"/>
    <w:rsid w:val="0049190D"/>
    <w:rsid w:val="004945A8"/>
    <w:rsid w:val="004A59E4"/>
    <w:rsid w:val="004A6FA7"/>
    <w:rsid w:val="004B1993"/>
    <w:rsid w:val="004B24B7"/>
    <w:rsid w:val="004B3B40"/>
    <w:rsid w:val="004B3D04"/>
    <w:rsid w:val="004C10E6"/>
    <w:rsid w:val="004C2408"/>
    <w:rsid w:val="004C49B4"/>
    <w:rsid w:val="004C4E43"/>
    <w:rsid w:val="004D09CE"/>
    <w:rsid w:val="004D45D0"/>
    <w:rsid w:val="004E017B"/>
    <w:rsid w:val="004E33E0"/>
    <w:rsid w:val="004E4952"/>
    <w:rsid w:val="004E7076"/>
    <w:rsid w:val="004E7D9F"/>
    <w:rsid w:val="004F12D2"/>
    <w:rsid w:val="004F4825"/>
    <w:rsid w:val="004F528E"/>
    <w:rsid w:val="004F628F"/>
    <w:rsid w:val="004F6BEC"/>
    <w:rsid w:val="00502130"/>
    <w:rsid w:val="005022A7"/>
    <w:rsid w:val="0051200D"/>
    <w:rsid w:val="005123E0"/>
    <w:rsid w:val="00512620"/>
    <w:rsid w:val="00512FC0"/>
    <w:rsid w:val="00516591"/>
    <w:rsid w:val="00516E15"/>
    <w:rsid w:val="00521A9B"/>
    <w:rsid w:val="00521B2D"/>
    <w:rsid w:val="00522497"/>
    <w:rsid w:val="0053502B"/>
    <w:rsid w:val="0054020F"/>
    <w:rsid w:val="0054141F"/>
    <w:rsid w:val="00541E49"/>
    <w:rsid w:val="005501F0"/>
    <w:rsid w:val="00554461"/>
    <w:rsid w:val="005546F0"/>
    <w:rsid w:val="00556B4F"/>
    <w:rsid w:val="00556F5B"/>
    <w:rsid w:val="00557D2B"/>
    <w:rsid w:val="0056164F"/>
    <w:rsid w:val="00561D73"/>
    <w:rsid w:val="00563267"/>
    <w:rsid w:val="00565850"/>
    <w:rsid w:val="0056704F"/>
    <w:rsid w:val="0056705C"/>
    <w:rsid w:val="0056709E"/>
    <w:rsid w:val="00571B16"/>
    <w:rsid w:val="0057285B"/>
    <w:rsid w:val="00576B31"/>
    <w:rsid w:val="00581CD7"/>
    <w:rsid w:val="0059095E"/>
    <w:rsid w:val="005909BB"/>
    <w:rsid w:val="0059236F"/>
    <w:rsid w:val="00594DBE"/>
    <w:rsid w:val="00597341"/>
    <w:rsid w:val="005A12E0"/>
    <w:rsid w:val="005A361C"/>
    <w:rsid w:val="005B162C"/>
    <w:rsid w:val="005B7624"/>
    <w:rsid w:val="005C392D"/>
    <w:rsid w:val="005C4E0B"/>
    <w:rsid w:val="005C5CC1"/>
    <w:rsid w:val="005D0E3B"/>
    <w:rsid w:val="005D4C7C"/>
    <w:rsid w:val="005D614F"/>
    <w:rsid w:val="005E2B92"/>
    <w:rsid w:val="005E3958"/>
    <w:rsid w:val="005E6AEF"/>
    <w:rsid w:val="005F2957"/>
    <w:rsid w:val="005F3899"/>
    <w:rsid w:val="006016D0"/>
    <w:rsid w:val="00602C2F"/>
    <w:rsid w:val="00603575"/>
    <w:rsid w:val="0060493C"/>
    <w:rsid w:val="00605BF3"/>
    <w:rsid w:val="00607D75"/>
    <w:rsid w:val="0061766F"/>
    <w:rsid w:val="00622EA8"/>
    <w:rsid w:val="00624F85"/>
    <w:rsid w:val="00634126"/>
    <w:rsid w:val="00634851"/>
    <w:rsid w:val="00642133"/>
    <w:rsid w:val="006425A5"/>
    <w:rsid w:val="00642EFF"/>
    <w:rsid w:val="006461C4"/>
    <w:rsid w:val="0064651A"/>
    <w:rsid w:val="006475B5"/>
    <w:rsid w:val="00651DCB"/>
    <w:rsid w:val="00666C5F"/>
    <w:rsid w:val="00667371"/>
    <w:rsid w:val="00674DA5"/>
    <w:rsid w:val="0067616F"/>
    <w:rsid w:val="00681299"/>
    <w:rsid w:val="0068407C"/>
    <w:rsid w:val="00685BE5"/>
    <w:rsid w:val="00694BA4"/>
    <w:rsid w:val="006A640D"/>
    <w:rsid w:val="006A751E"/>
    <w:rsid w:val="006B063B"/>
    <w:rsid w:val="006B4EDC"/>
    <w:rsid w:val="006C0147"/>
    <w:rsid w:val="006C4FC6"/>
    <w:rsid w:val="006C5F4A"/>
    <w:rsid w:val="006C6023"/>
    <w:rsid w:val="006D121C"/>
    <w:rsid w:val="006D1DC0"/>
    <w:rsid w:val="006D259C"/>
    <w:rsid w:val="006D4AC4"/>
    <w:rsid w:val="006D7579"/>
    <w:rsid w:val="006E5D02"/>
    <w:rsid w:val="006E7B2F"/>
    <w:rsid w:val="006F23AA"/>
    <w:rsid w:val="00700E4C"/>
    <w:rsid w:val="00703FAE"/>
    <w:rsid w:val="007057CA"/>
    <w:rsid w:val="00706143"/>
    <w:rsid w:val="00706B0A"/>
    <w:rsid w:val="00706D15"/>
    <w:rsid w:val="007259FD"/>
    <w:rsid w:val="007262C8"/>
    <w:rsid w:val="00731248"/>
    <w:rsid w:val="00732B15"/>
    <w:rsid w:val="0074754E"/>
    <w:rsid w:val="00750004"/>
    <w:rsid w:val="0075348B"/>
    <w:rsid w:val="00755202"/>
    <w:rsid w:val="007567BE"/>
    <w:rsid w:val="00763D00"/>
    <w:rsid w:val="007651B2"/>
    <w:rsid w:val="00765920"/>
    <w:rsid w:val="00767D04"/>
    <w:rsid w:val="007703EC"/>
    <w:rsid w:val="00770D94"/>
    <w:rsid w:val="0077175F"/>
    <w:rsid w:val="00773937"/>
    <w:rsid w:val="00780731"/>
    <w:rsid w:val="0078142B"/>
    <w:rsid w:val="00782ADC"/>
    <w:rsid w:val="00784409"/>
    <w:rsid w:val="007853BB"/>
    <w:rsid w:val="007A2338"/>
    <w:rsid w:val="007A4CD8"/>
    <w:rsid w:val="007B2322"/>
    <w:rsid w:val="007B2685"/>
    <w:rsid w:val="007B3394"/>
    <w:rsid w:val="007C1118"/>
    <w:rsid w:val="007D35AE"/>
    <w:rsid w:val="007D4B68"/>
    <w:rsid w:val="007D54ED"/>
    <w:rsid w:val="007E599A"/>
    <w:rsid w:val="007E7BAF"/>
    <w:rsid w:val="007F20F0"/>
    <w:rsid w:val="007F36DB"/>
    <w:rsid w:val="007F69D0"/>
    <w:rsid w:val="007F7673"/>
    <w:rsid w:val="0080088E"/>
    <w:rsid w:val="008018BE"/>
    <w:rsid w:val="008024EA"/>
    <w:rsid w:val="0080319C"/>
    <w:rsid w:val="00812355"/>
    <w:rsid w:val="00813274"/>
    <w:rsid w:val="00817CD0"/>
    <w:rsid w:val="0082459D"/>
    <w:rsid w:val="00831145"/>
    <w:rsid w:val="008313E0"/>
    <w:rsid w:val="00831A0D"/>
    <w:rsid w:val="00831F3A"/>
    <w:rsid w:val="0083527E"/>
    <w:rsid w:val="008403EA"/>
    <w:rsid w:val="008411D8"/>
    <w:rsid w:val="00842B45"/>
    <w:rsid w:val="00842B58"/>
    <w:rsid w:val="00842C20"/>
    <w:rsid w:val="00844CC5"/>
    <w:rsid w:val="008607B7"/>
    <w:rsid w:val="00860EB0"/>
    <w:rsid w:val="008658C9"/>
    <w:rsid w:val="0088030F"/>
    <w:rsid w:val="008810CC"/>
    <w:rsid w:val="00890704"/>
    <w:rsid w:val="00893853"/>
    <w:rsid w:val="00896A8E"/>
    <w:rsid w:val="00896D3D"/>
    <w:rsid w:val="008A28B1"/>
    <w:rsid w:val="008B1C77"/>
    <w:rsid w:val="008B46AC"/>
    <w:rsid w:val="008B5AED"/>
    <w:rsid w:val="008C2317"/>
    <w:rsid w:val="008C4C41"/>
    <w:rsid w:val="008C572E"/>
    <w:rsid w:val="008D32ED"/>
    <w:rsid w:val="008D4776"/>
    <w:rsid w:val="008D692E"/>
    <w:rsid w:val="008D70B7"/>
    <w:rsid w:val="008E07AB"/>
    <w:rsid w:val="008E3C85"/>
    <w:rsid w:val="008E7EE6"/>
    <w:rsid w:val="008F4C33"/>
    <w:rsid w:val="008F4EA1"/>
    <w:rsid w:val="008F6280"/>
    <w:rsid w:val="00905091"/>
    <w:rsid w:val="00906E5F"/>
    <w:rsid w:val="00907C57"/>
    <w:rsid w:val="00910A04"/>
    <w:rsid w:val="00914C39"/>
    <w:rsid w:val="00915F1A"/>
    <w:rsid w:val="0091695A"/>
    <w:rsid w:val="009176E8"/>
    <w:rsid w:val="009259E6"/>
    <w:rsid w:val="0093744F"/>
    <w:rsid w:val="009400E9"/>
    <w:rsid w:val="00952C9C"/>
    <w:rsid w:val="00953066"/>
    <w:rsid w:val="00955E72"/>
    <w:rsid w:val="0095685B"/>
    <w:rsid w:val="00960814"/>
    <w:rsid w:val="00961FD3"/>
    <w:rsid w:val="009649D0"/>
    <w:rsid w:val="009651B8"/>
    <w:rsid w:val="0097013F"/>
    <w:rsid w:val="00974A5A"/>
    <w:rsid w:val="0097796A"/>
    <w:rsid w:val="00983A37"/>
    <w:rsid w:val="00985DF8"/>
    <w:rsid w:val="00986A48"/>
    <w:rsid w:val="0098703D"/>
    <w:rsid w:val="00992BA6"/>
    <w:rsid w:val="009A430A"/>
    <w:rsid w:val="009B05F8"/>
    <w:rsid w:val="009B18F1"/>
    <w:rsid w:val="009C04A4"/>
    <w:rsid w:val="009C080D"/>
    <w:rsid w:val="009C78F7"/>
    <w:rsid w:val="009D402A"/>
    <w:rsid w:val="009D44F4"/>
    <w:rsid w:val="009E395B"/>
    <w:rsid w:val="009E7F85"/>
    <w:rsid w:val="009F0E54"/>
    <w:rsid w:val="009F11FD"/>
    <w:rsid w:val="009F43A4"/>
    <w:rsid w:val="009F557E"/>
    <w:rsid w:val="009F6CDE"/>
    <w:rsid w:val="00A0459A"/>
    <w:rsid w:val="00A1400E"/>
    <w:rsid w:val="00A1498F"/>
    <w:rsid w:val="00A15FD3"/>
    <w:rsid w:val="00A210A9"/>
    <w:rsid w:val="00A233D7"/>
    <w:rsid w:val="00A237AB"/>
    <w:rsid w:val="00A25CF0"/>
    <w:rsid w:val="00A26A4E"/>
    <w:rsid w:val="00A3498D"/>
    <w:rsid w:val="00A357C7"/>
    <w:rsid w:val="00A37656"/>
    <w:rsid w:val="00A44942"/>
    <w:rsid w:val="00A476CA"/>
    <w:rsid w:val="00A5313D"/>
    <w:rsid w:val="00A56A51"/>
    <w:rsid w:val="00A620B6"/>
    <w:rsid w:val="00A6273D"/>
    <w:rsid w:val="00A65705"/>
    <w:rsid w:val="00A70720"/>
    <w:rsid w:val="00A729AD"/>
    <w:rsid w:val="00A72DB4"/>
    <w:rsid w:val="00A73350"/>
    <w:rsid w:val="00A7350C"/>
    <w:rsid w:val="00A74D54"/>
    <w:rsid w:val="00A75973"/>
    <w:rsid w:val="00A75F6B"/>
    <w:rsid w:val="00A800BB"/>
    <w:rsid w:val="00A922F0"/>
    <w:rsid w:val="00A93169"/>
    <w:rsid w:val="00A947F2"/>
    <w:rsid w:val="00A965EE"/>
    <w:rsid w:val="00A96E13"/>
    <w:rsid w:val="00AA715F"/>
    <w:rsid w:val="00AB19D6"/>
    <w:rsid w:val="00AB24B7"/>
    <w:rsid w:val="00AB2821"/>
    <w:rsid w:val="00AB3120"/>
    <w:rsid w:val="00AB47BD"/>
    <w:rsid w:val="00AB54DB"/>
    <w:rsid w:val="00AC0B1D"/>
    <w:rsid w:val="00AC4E6D"/>
    <w:rsid w:val="00AC7819"/>
    <w:rsid w:val="00AD0C38"/>
    <w:rsid w:val="00AD76E9"/>
    <w:rsid w:val="00AE4419"/>
    <w:rsid w:val="00AE5BB6"/>
    <w:rsid w:val="00AF0408"/>
    <w:rsid w:val="00AF0FD2"/>
    <w:rsid w:val="00AF61AC"/>
    <w:rsid w:val="00B10324"/>
    <w:rsid w:val="00B11C57"/>
    <w:rsid w:val="00B16969"/>
    <w:rsid w:val="00B217C2"/>
    <w:rsid w:val="00B24E0A"/>
    <w:rsid w:val="00B303BE"/>
    <w:rsid w:val="00B3617F"/>
    <w:rsid w:val="00B3767A"/>
    <w:rsid w:val="00B41996"/>
    <w:rsid w:val="00B46357"/>
    <w:rsid w:val="00B468AA"/>
    <w:rsid w:val="00B51615"/>
    <w:rsid w:val="00B51BE5"/>
    <w:rsid w:val="00B54A21"/>
    <w:rsid w:val="00B60060"/>
    <w:rsid w:val="00B62F31"/>
    <w:rsid w:val="00B632E1"/>
    <w:rsid w:val="00B66E1F"/>
    <w:rsid w:val="00B71840"/>
    <w:rsid w:val="00B75CFE"/>
    <w:rsid w:val="00B80A7C"/>
    <w:rsid w:val="00B873E8"/>
    <w:rsid w:val="00B90932"/>
    <w:rsid w:val="00B92C5B"/>
    <w:rsid w:val="00B93A8B"/>
    <w:rsid w:val="00B97364"/>
    <w:rsid w:val="00BA6E15"/>
    <w:rsid w:val="00BA79F9"/>
    <w:rsid w:val="00BB69AD"/>
    <w:rsid w:val="00BC68E1"/>
    <w:rsid w:val="00BD4FC8"/>
    <w:rsid w:val="00BE1AB1"/>
    <w:rsid w:val="00BE1FB5"/>
    <w:rsid w:val="00BE63EE"/>
    <w:rsid w:val="00BF16B7"/>
    <w:rsid w:val="00BF2AA5"/>
    <w:rsid w:val="00BF4918"/>
    <w:rsid w:val="00BF5F7C"/>
    <w:rsid w:val="00BF6760"/>
    <w:rsid w:val="00C02EC2"/>
    <w:rsid w:val="00C02ED4"/>
    <w:rsid w:val="00C04395"/>
    <w:rsid w:val="00C05D01"/>
    <w:rsid w:val="00C061EE"/>
    <w:rsid w:val="00C22DC5"/>
    <w:rsid w:val="00C32EA6"/>
    <w:rsid w:val="00C331E3"/>
    <w:rsid w:val="00C41F2E"/>
    <w:rsid w:val="00C5198A"/>
    <w:rsid w:val="00C53FE2"/>
    <w:rsid w:val="00C5511A"/>
    <w:rsid w:val="00C62E43"/>
    <w:rsid w:val="00C64A48"/>
    <w:rsid w:val="00C70065"/>
    <w:rsid w:val="00C77CFD"/>
    <w:rsid w:val="00C8375C"/>
    <w:rsid w:val="00C931E9"/>
    <w:rsid w:val="00CA2307"/>
    <w:rsid w:val="00CA6241"/>
    <w:rsid w:val="00CA77A7"/>
    <w:rsid w:val="00CB2A62"/>
    <w:rsid w:val="00CB3554"/>
    <w:rsid w:val="00CB7AB8"/>
    <w:rsid w:val="00CC0611"/>
    <w:rsid w:val="00CC3E4C"/>
    <w:rsid w:val="00CC7CA1"/>
    <w:rsid w:val="00CD2ABB"/>
    <w:rsid w:val="00CD3153"/>
    <w:rsid w:val="00CD3549"/>
    <w:rsid w:val="00CE0D89"/>
    <w:rsid w:val="00CE7094"/>
    <w:rsid w:val="00CE7B48"/>
    <w:rsid w:val="00CF3A8B"/>
    <w:rsid w:val="00D03A13"/>
    <w:rsid w:val="00D060DA"/>
    <w:rsid w:val="00D06B3A"/>
    <w:rsid w:val="00D157D8"/>
    <w:rsid w:val="00D158C7"/>
    <w:rsid w:val="00D16A3D"/>
    <w:rsid w:val="00D16AD6"/>
    <w:rsid w:val="00D270C6"/>
    <w:rsid w:val="00D30A3C"/>
    <w:rsid w:val="00D4198A"/>
    <w:rsid w:val="00D45DD2"/>
    <w:rsid w:val="00D61371"/>
    <w:rsid w:val="00D6283D"/>
    <w:rsid w:val="00D63FBE"/>
    <w:rsid w:val="00D65302"/>
    <w:rsid w:val="00D71322"/>
    <w:rsid w:val="00D71B80"/>
    <w:rsid w:val="00D744CD"/>
    <w:rsid w:val="00D770FF"/>
    <w:rsid w:val="00D824FC"/>
    <w:rsid w:val="00D90FFD"/>
    <w:rsid w:val="00D9207A"/>
    <w:rsid w:val="00D9448A"/>
    <w:rsid w:val="00DB36BD"/>
    <w:rsid w:val="00DB4CF1"/>
    <w:rsid w:val="00DB511F"/>
    <w:rsid w:val="00DB578B"/>
    <w:rsid w:val="00DC331B"/>
    <w:rsid w:val="00DC5353"/>
    <w:rsid w:val="00DD158A"/>
    <w:rsid w:val="00DE27E9"/>
    <w:rsid w:val="00DE29CE"/>
    <w:rsid w:val="00DE30FA"/>
    <w:rsid w:val="00DE4650"/>
    <w:rsid w:val="00DE5445"/>
    <w:rsid w:val="00DE5C2E"/>
    <w:rsid w:val="00DE5CCC"/>
    <w:rsid w:val="00DE7138"/>
    <w:rsid w:val="00DF3484"/>
    <w:rsid w:val="00DF37BA"/>
    <w:rsid w:val="00DF482A"/>
    <w:rsid w:val="00DF4915"/>
    <w:rsid w:val="00DF59C5"/>
    <w:rsid w:val="00E005BC"/>
    <w:rsid w:val="00E015F6"/>
    <w:rsid w:val="00E06AA4"/>
    <w:rsid w:val="00E06FE7"/>
    <w:rsid w:val="00E071B4"/>
    <w:rsid w:val="00E07B38"/>
    <w:rsid w:val="00E206BE"/>
    <w:rsid w:val="00E226B2"/>
    <w:rsid w:val="00E24A03"/>
    <w:rsid w:val="00E263F4"/>
    <w:rsid w:val="00E30DDB"/>
    <w:rsid w:val="00E313AD"/>
    <w:rsid w:val="00E31E70"/>
    <w:rsid w:val="00E34428"/>
    <w:rsid w:val="00E373AB"/>
    <w:rsid w:val="00E3776A"/>
    <w:rsid w:val="00E4239D"/>
    <w:rsid w:val="00E435EA"/>
    <w:rsid w:val="00E50432"/>
    <w:rsid w:val="00E55BDB"/>
    <w:rsid w:val="00E6364D"/>
    <w:rsid w:val="00E66112"/>
    <w:rsid w:val="00E67B84"/>
    <w:rsid w:val="00E71E20"/>
    <w:rsid w:val="00E73218"/>
    <w:rsid w:val="00E74456"/>
    <w:rsid w:val="00E7598D"/>
    <w:rsid w:val="00E75DD6"/>
    <w:rsid w:val="00E77ECC"/>
    <w:rsid w:val="00E858BD"/>
    <w:rsid w:val="00E93A66"/>
    <w:rsid w:val="00E961F4"/>
    <w:rsid w:val="00E97A63"/>
    <w:rsid w:val="00EA0D1B"/>
    <w:rsid w:val="00EA3F40"/>
    <w:rsid w:val="00EA6ED5"/>
    <w:rsid w:val="00EB079C"/>
    <w:rsid w:val="00EB2C54"/>
    <w:rsid w:val="00EC2EF4"/>
    <w:rsid w:val="00EC4F59"/>
    <w:rsid w:val="00EC536F"/>
    <w:rsid w:val="00ED25BF"/>
    <w:rsid w:val="00EE25C7"/>
    <w:rsid w:val="00EE2FFC"/>
    <w:rsid w:val="00EE3531"/>
    <w:rsid w:val="00EE3F5E"/>
    <w:rsid w:val="00EE79A6"/>
    <w:rsid w:val="00EF1406"/>
    <w:rsid w:val="00EF4A7D"/>
    <w:rsid w:val="00EF5923"/>
    <w:rsid w:val="00F000B8"/>
    <w:rsid w:val="00F01077"/>
    <w:rsid w:val="00F1015B"/>
    <w:rsid w:val="00F105B7"/>
    <w:rsid w:val="00F14AD0"/>
    <w:rsid w:val="00F1665D"/>
    <w:rsid w:val="00F1763D"/>
    <w:rsid w:val="00F2143E"/>
    <w:rsid w:val="00F21DBE"/>
    <w:rsid w:val="00F23B4D"/>
    <w:rsid w:val="00F25F43"/>
    <w:rsid w:val="00F26075"/>
    <w:rsid w:val="00F27400"/>
    <w:rsid w:val="00F315BB"/>
    <w:rsid w:val="00F35C67"/>
    <w:rsid w:val="00F40658"/>
    <w:rsid w:val="00F4175E"/>
    <w:rsid w:val="00F5628F"/>
    <w:rsid w:val="00F56C06"/>
    <w:rsid w:val="00F61C01"/>
    <w:rsid w:val="00F64129"/>
    <w:rsid w:val="00F66FF8"/>
    <w:rsid w:val="00F71FBA"/>
    <w:rsid w:val="00F76BF9"/>
    <w:rsid w:val="00F80032"/>
    <w:rsid w:val="00F81214"/>
    <w:rsid w:val="00F827EF"/>
    <w:rsid w:val="00F828F1"/>
    <w:rsid w:val="00F82B2C"/>
    <w:rsid w:val="00F83762"/>
    <w:rsid w:val="00F83E31"/>
    <w:rsid w:val="00F8625F"/>
    <w:rsid w:val="00F864E1"/>
    <w:rsid w:val="00F867AD"/>
    <w:rsid w:val="00F86A62"/>
    <w:rsid w:val="00F90A9F"/>
    <w:rsid w:val="00F9357A"/>
    <w:rsid w:val="00F95AD9"/>
    <w:rsid w:val="00F95D69"/>
    <w:rsid w:val="00FA3547"/>
    <w:rsid w:val="00FC0015"/>
    <w:rsid w:val="00FC2430"/>
    <w:rsid w:val="00FD2C6A"/>
    <w:rsid w:val="00FD47ED"/>
    <w:rsid w:val="00FD5E0D"/>
    <w:rsid w:val="00FE5B31"/>
    <w:rsid w:val="00FE5CE9"/>
    <w:rsid w:val="00FE703F"/>
    <w:rsid w:val="00FF0B43"/>
    <w:rsid w:val="00FF1237"/>
    <w:rsid w:val="00FF2BEE"/>
    <w:rsid w:val="00FF2C25"/>
    <w:rsid w:val="00FF31DD"/>
    <w:rsid w:val="00FF33BF"/>
    <w:rsid w:val="00FF353C"/>
    <w:rsid w:val="00FF6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F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A6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E6364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E6364D"/>
    <w:pPr>
      <w:keepNext/>
      <w:numPr>
        <w:ilvl w:val="1"/>
        <w:numId w:val="11"/>
      </w:numPr>
      <w:outlineLvl w:val="1"/>
    </w:pPr>
    <w:rPr>
      <w:b/>
      <w:bCs/>
    </w:rPr>
  </w:style>
  <w:style w:type="paragraph" w:styleId="Heading3">
    <w:name w:val="heading 3"/>
    <w:basedOn w:val="Normal"/>
    <w:next w:val="Text3"/>
    <w:link w:val="Heading3Char"/>
    <w:uiPriority w:val="99"/>
    <w:qFormat/>
    <w:rsid w:val="00E6364D"/>
    <w:pPr>
      <w:keepNext/>
      <w:numPr>
        <w:ilvl w:val="2"/>
        <w:numId w:val="11"/>
      </w:numPr>
      <w:outlineLvl w:val="2"/>
    </w:pPr>
    <w:rPr>
      <w:i/>
      <w:iCs/>
    </w:rPr>
  </w:style>
  <w:style w:type="paragraph" w:styleId="Heading4">
    <w:name w:val="heading 4"/>
    <w:basedOn w:val="Normal"/>
    <w:next w:val="Text4"/>
    <w:link w:val="Heading4Char"/>
    <w:uiPriority w:val="99"/>
    <w:qFormat/>
    <w:rsid w:val="00E6364D"/>
    <w:pPr>
      <w:keepNext/>
      <w:numPr>
        <w:ilvl w:val="3"/>
        <w:numId w:val="11"/>
      </w:numPr>
      <w:outlineLvl w:val="3"/>
    </w:pPr>
  </w:style>
  <w:style w:type="paragraph" w:styleId="Heading5">
    <w:name w:val="heading 5"/>
    <w:basedOn w:val="Normal"/>
    <w:next w:val="Normal"/>
    <w:link w:val="Heading5Char"/>
    <w:uiPriority w:val="99"/>
    <w:qFormat/>
    <w:rsid w:val="00E6364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E6364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E6364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E6364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E6364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364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E6364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E6364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E6364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E6364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E6364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E6364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E6364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E6364D"/>
    <w:rPr>
      <w:rFonts w:ascii="Arial" w:eastAsiaTheme="minorEastAsia" w:hAnsi="Arial" w:cs="Arial"/>
      <w:i/>
      <w:iCs/>
      <w:sz w:val="18"/>
      <w:szCs w:val="18"/>
      <w:lang w:val="fr-FR" w:eastAsia="en-GB"/>
    </w:rPr>
  </w:style>
  <w:style w:type="paragraph" w:customStyle="1" w:styleId="Text1">
    <w:name w:val="Text 1"/>
    <w:basedOn w:val="Normal"/>
    <w:uiPriority w:val="99"/>
    <w:rsid w:val="00E6364D"/>
    <w:pPr>
      <w:ind w:left="851"/>
    </w:pPr>
  </w:style>
  <w:style w:type="paragraph" w:customStyle="1" w:styleId="Text2">
    <w:name w:val="Text 2"/>
    <w:basedOn w:val="Normal"/>
    <w:uiPriority w:val="99"/>
    <w:rsid w:val="00E6364D"/>
    <w:pPr>
      <w:ind w:left="851"/>
    </w:pPr>
  </w:style>
  <w:style w:type="paragraph" w:customStyle="1" w:styleId="Text3">
    <w:name w:val="Text 3"/>
    <w:basedOn w:val="Normal"/>
    <w:uiPriority w:val="99"/>
    <w:rsid w:val="00E6364D"/>
    <w:pPr>
      <w:ind w:left="851"/>
    </w:pPr>
  </w:style>
  <w:style w:type="paragraph" w:customStyle="1" w:styleId="Text4">
    <w:name w:val="Text 4"/>
    <w:basedOn w:val="Normal"/>
    <w:uiPriority w:val="99"/>
    <w:rsid w:val="00E6364D"/>
    <w:pPr>
      <w:ind w:left="851"/>
    </w:pPr>
  </w:style>
  <w:style w:type="paragraph" w:customStyle="1" w:styleId="Annexetitreacte">
    <w:name w:val="Annexe titre (acte)"/>
    <w:basedOn w:val="Normal"/>
    <w:next w:val="Normal"/>
    <w:uiPriority w:val="99"/>
    <w:rsid w:val="00E6364D"/>
    <w:pPr>
      <w:jc w:val="center"/>
    </w:pPr>
    <w:rPr>
      <w:b/>
      <w:bCs/>
      <w:u w:val="single"/>
    </w:rPr>
  </w:style>
  <w:style w:type="paragraph" w:customStyle="1" w:styleId="Annexetitreexposglobal">
    <w:name w:val="Annexe titre (exposé global)"/>
    <w:basedOn w:val="Normal"/>
    <w:next w:val="Normal"/>
    <w:uiPriority w:val="99"/>
    <w:rsid w:val="00E6364D"/>
    <w:pPr>
      <w:jc w:val="center"/>
    </w:pPr>
    <w:rPr>
      <w:b/>
      <w:bCs/>
      <w:u w:val="single"/>
    </w:rPr>
  </w:style>
  <w:style w:type="paragraph" w:customStyle="1" w:styleId="Annexetitreexpos">
    <w:name w:val="Annexe titre (exposé)"/>
    <w:basedOn w:val="Normal"/>
    <w:next w:val="Normal"/>
    <w:uiPriority w:val="99"/>
    <w:rsid w:val="00E6364D"/>
    <w:pPr>
      <w:jc w:val="center"/>
    </w:pPr>
    <w:rPr>
      <w:b/>
      <w:bCs/>
      <w:u w:val="single"/>
    </w:rPr>
  </w:style>
  <w:style w:type="paragraph" w:customStyle="1" w:styleId="Annexetitrefichefinacte">
    <w:name w:val="Annexe titre (fiche fin. acte)"/>
    <w:basedOn w:val="Normal"/>
    <w:next w:val="Normal"/>
    <w:uiPriority w:val="99"/>
    <w:rsid w:val="00E6364D"/>
    <w:pPr>
      <w:jc w:val="center"/>
    </w:pPr>
    <w:rPr>
      <w:b/>
      <w:bCs/>
      <w:u w:val="single"/>
    </w:rPr>
  </w:style>
  <w:style w:type="paragraph" w:customStyle="1" w:styleId="Annexetitrefichefinglobale">
    <w:name w:val="Annexe titre (fiche fin. globale)"/>
    <w:basedOn w:val="Normal"/>
    <w:next w:val="Normal"/>
    <w:uiPriority w:val="99"/>
    <w:rsid w:val="00E6364D"/>
    <w:pPr>
      <w:jc w:val="center"/>
    </w:pPr>
    <w:rPr>
      <w:b/>
      <w:bCs/>
      <w:u w:val="single"/>
    </w:rPr>
  </w:style>
  <w:style w:type="paragraph" w:customStyle="1" w:styleId="Annexetitreglobale">
    <w:name w:val="Annexe titre (globale)"/>
    <w:basedOn w:val="Normal"/>
    <w:next w:val="Normal"/>
    <w:uiPriority w:val="99"/>
    <w:rsid w:val="00E6364D"/>
    <w:pPr>
      <w:jc w:val="center"/>
    </w:pPr>
    <w:rPr>
      <w:b/>
      <w:bCs/>
      <w:u w:val="single"/>
    </w:rPr>
  </w:style>
  <w:style w:type="paragraph" w:customStyle="1" w:styleId="Applicationdirecte">
    <w:name w:val="Application directe"/>
    <w:basedOn w:val="Normal"/>
    <w:next w:val="Fait"/>
    <w:uiPriority w:val="99"/>
    <w:rsid w:val="00E6364D"/>
    <w:pPr>
      <w:spacing w:before="480"/>
    </w:pPr>
  </w:style>
  <w:style w:type="paragraph" w:customStyle="1" w:styleId="Fait">
    <w:name w:val="Fait à"/>
    <w:basedOn w:val="Normal"/>
    <w:next w:val="Institutionquisigne"/>
    <w:uiPriority w:val="99"/>
    <w:rsid w:val="00E6364D"/>
    <w:pPr>
      <w:keepNext/>
      <w:spacing w:after="0"/>
    </w:pPr>
  </w:style>
  <w:style w:type="paragraph" w:customStyle="1" w:styleId="Institutionquisigne">
    <w:name w:val="Institution qui signe"/>
    <w:basedOn w:val="Normal"/>
    <w:next w:val="Personnequisigne"/>
    <w:uiPriority w:val="99"/>
    <w:rsid w:val="00E6364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E6364D"/>
    <w:pPr>
      <w:tabs>
        <w:tab w:val="left" w:pos="4253"/>
      </w:tabs>
      <w:spacing w:before="0" w:after="0"/>
      <w:jc w:val="left"/>
    </w:pPr>
    <w:rPr>
      <w:i/>
      <w:iCs/>
    </w:rPr>
  </w:style>
  <w:style w:type="paragraph" w:styleId="Caption">
    <w:name w:val="caption"/>
    <w:basedOn w:val="Normal"/>
    <w:next w:val="Normal"/>
    <w:uiPriority w:val="99"/>
    <w:qFormat/>
    <w:rsid w:val="00E6364D"/>
    <w:rPr>
      <w:b/>
      <w:bCs/>
    </w:rPr>
  </w:style>
  <w:style w:type="paragraph" w:customStyle="1" w:styleId="ChapterTitle">
    <w:name w:val="ChapterTitle"/>
    <w:basedOn w:val="Normal"/>
    <w:next w:val="Normal"/>
    <w:uiPriority w:val="99"/>
    <w:rsid w:val="00E6364D"/>
    <w:pPr>
      <w:keepNext/>
      <w:spacing w:after="360"/>
      <w:jc w:val="center"/>
    </w:pPr>
    <w:rPr>
      <w:b/>
      <w:bCs/>
      <w:sz w:val="32"/>
      <w:szCs w:val="32"/>
    </w:rPr>
  </w:style>
  <w:style w:type="character" w:styleId="CommentReference">
    <w:name w:val="annotation reference"/>
    <w:basedOn w:val="DefaultParagraphFont"/>
    <w:rsid w:val="00E6364D"/>
    <w:rPr>
      <w:rFonts w:cs="Times New Roman"/>
      <w:sz w:val="16"/>
      <w:szCs w:val="16"/>
    </w:rPr>
  </w:style>
  <w:style w:type="paragraph" w:styleId="CommentText">
    <w:name w:val="annotation text"/>
    <w:basedOn w:val="Normal"/>
    <w:link w:val="CommentTextChar"/>
    <w:uiPriority w:val="99"/>
    <w:rsid w:val="00E6364D"/>
    <w:rPr>
      <w:sz w:val="20"/>
      <w:szCs w:val="20"/>
    </w:rPr>
  </w:style>
  <w:style w:type="character" w:customStyle="1" w:styleId="CommentTextChar">
    <w:name w:val="Comment Text Char"/>
    <w:basedOn w:val="DefaultParagraphFont"/>
    <w:link w:val="CommentText"/>
    <w:uiPriority w:val="99"/>
    <w:rsid w:val="00E6364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E6364D"/>
    <w:pPr>
      <w:spacing w:before="360"/>
      <w:jc w:val="center"/>
    </w:pPr>
  </w:style>
  <w:style w:type="paragraph" w:customStyle="1" w:styleId="Corrigendum">
    <w:name w:val="Corrigendum"/>
    <w:basedOn w:val="Normal"/>
    <w:next w:val="Normal"/>
    <w:uiPriority w:val="99"/>
    <w:rsid w:val="00E6364D"/>
    <w:pPr>
      <w:spacing w:before="0" w:after="240"/>
      <w:jc w:val="left"/>
    </w:pPr>
  </w:style>
  <w:style w:type="paragraph" w:customStyle="1" w:styleId="Emission">
    <w:name w:val="Emission"/>
    <w:basedOn w:val="Normal"/>
    <w:next w:val="Rfrenceinstitutionelle"/>
    <w:uiPriority w:val="99"/>
    <w:rsid w:val="00E6364D"/>
    <w:pPr>
      <w:spacing w:before="0" w:after="0"/>
      <w:ind w:left="5103"/>
      <w:jc w:val="left"/>
    </w:pPr>
  </w:style>
  <w:style w:type="paragraph" w:customStyle="1" w:styleId="Rfrenceinstitutionelle">
    <w:name w:val="Référence institutionelle"/>
    <w:basedOn w:val="Normal"/>
    <w:next w:val="Statut"/>
    <w:uiPriority w:val="99"/>
    <w:rsid w:val="00E6364D"/>
    <w:pPr>
      <w:spacing w:before="0" w:after="240"/>
      <w:ind w:left="5103"/>
      <w:jc w:val="left"/>
    </w:pPr>
  </w:style>
  <w:style w:type="paragraph" w:customStyle="1" w:styleId="Statut">
    <w:name w:val="Statut"/>
    <w:basedOn w:val="Normal"/>
    <w:next w:val="Typedudocument"/>
    <w:uiPriority w:val="99"/>
    <w:rsid w:val="00E6364D"/>
    <w:pPr>
      <w:spacing w:before="360" w:after="0"/>
      <w:jc w:val="center"/>
    </w:pPr>
  </w:style>
  <w:style w:type="paragraph" w:customStyle="1" w:styleId="Typedudocument">
    <w:name w:val="Type du document"/>
    <w:basedOn w:val="Normal"/>
    <w:next w:val="Datedadoption"/>
    <w:uiPriority w:val="99"/>
    <w:rsid w:val="00E6364D"/>
    <w:pPr>
      <w:spacing w:before="360" w:after="0"/>
      <w:jc w:val="center"/>
    </w:pPr>
    <w:rPr>
      <w:b/>
      <w:bCs/>
    </w:rPr>
  </w:style>
  <w:style w:type="paragraph" w:customStyle="1" w:styleId="Datedadoption">
    <w:name w:val="Date d'adoption"/>
    <w:basedOn w:val="Normal"/>
    <w:next w:val="Titreobjet"/>
    <w:uiPriority w:val="99"/>
    <w:rsid w:val="00E6364D"/>
    <w:pPr>
      <w:spacing w:before="360" w:after="0"/>
      <w:jc w:val="center"/>
    </w:pPr>
    <w:rPr>
      <w:b/>
      <w:bCs/>
    </w:rPr>
  </w:style>
  <w:style w:type="paragraph" w:customStyle="1" w:styleId="Titreobjet">
    <w:name w:val="Titre objet"/>
    <w:basedOn w:val="Normal"/>
    <w:next w:val="Sous-titreobjet"/>
    <w:uiPriority w:val="99"/>
    <w:rsid w:val="00E6364D"/>
    <w:pPr>
      <w:spacing w:before="360" w:after="360"/>
      <w:jc w:val="center"/>
    </w:pPr>
    <w:rPr>
      <w:b/>
      <w:bCs/>
    </w:rPr>
  </w:style>
  <w:style w:type="paragraph" w:customStyle="1" w:styleId="Sous-titreobjet">
    <w:name w:val="Sous-titre objet"/>
    <w:basedOn w:val="Titreobjet"/>
    <w:uiPriority w:val="99"/>
    <w:rsid w:val="00E6364D"/>
    <w:pPr>
      <w:spacing w:before="0" w:after="0"/>
    </w:pPr>
  </w:style>
  <w:style w:type="paragraph" w:customStyle="1" w:styleId="Exposdesmotifstitre">
    <w:name w:val="Exposé des motifs titre"/>
    <w:basedOn w:val="Normal"/>
    <w:next w:val="Normal"/>
    <w:uiPriority w:val="99"/>
    <w:rsid w:val="00E6364D"/>
    <w:pPr>
      <w:jc w:val="center"/>
    </w:pPr>
    <w:rPr>
      <w:b/>
      <w:bCs/>
      <w:u w:val="single"/>
    </w:rPr>
  </w:style>
  <w:style w:type="paragraph" w:customStyle="1" w:styleId="Exposdesmotifstitreglobal">
    <w:name w:val="Exposé des motifs titre (global)"/>
    <w:basedOn w:val="Normal"/>
    <w:next w:val="Normal"/>
    <w:uiPriority w:val="99"/>
    <w:rsid w:val="00E6364D"/>
    <w:pPr>
      <w:jc w:val="center"/>
    </w:pPr>
    <w:rPr>
      <w:b/>
      <w:bCs/>
      <w:u w:val="single"/>
    </w:rPr>
  </w:style>
  <w:style w:type="paragraph" w:customStyle="1" w:styleId="FichedimpactPMEtitre">
    <w:name w:val="Fiche d'impact PME titre"/>
    <w:basedOn w:val="Normal"/>
    <w:next w:val="Normal"/>
    <w:uiPriority w:val="99"/>
    <w:rsid w:val="00E6364D"/>
    <w:pPr>
      <w:jc w:val="center"/>
    </w:pPr>
    <w:rPr>
      <w:b/>
      <w:bCs/>
    </w:rPr>
  </w:style>
  <w:style w:type="paragraph" w:customStyle="1" w:styleId="Fichefinanciretextetable">
    <w:name w:val="Fiche financière texte (table)"/>
    <w:basedOn w:val="Normal"/>
    <w:uiPriority w:val="99"/>
    <w:rsid w:val="00E6364D"/>
    <w:pPr>
      <w:spacing w:before="0" w:after="0"/>
      <w:jc w:val="left"/>
    </w:pPr>
    <w:rPr>
      <w:sz w:val="20"/>
      <w:szCs w:val="20"/>
    </w:rPr>
  </w:style>
  <w:style w:type="paragraph" w:customStyle="1" w:styleId="Fichefinanciretitre">
    <w:name w:val="Fiche financière titre"/>
    <w:basedOn w:val="Normal"/>
    <w:next w:val="Normal"/>
    <w:uiPriority w:val="99"/>
    <w:rsid w:val="00E6364D"/>
    <w:pPr>
      <w:jc w:val="center"/>
    </w:pPr>
    <w:rPr>
      <w:b/>
      <w:bCs/>
      <w:u w:val="single"/>
    </w:rPr>
  </w:style>
  <w:style w:type="paragraph" w:customStyle="1" w:styleId="Fichefinanciretitreactetable">
    <w:name w:val="Fiche financière titre (acte table)"/>
    <w:basedOn w:val="Normal"/>
    <w:next w:val="Normal"/>
    <w:uiPriority w:val="99"/>
    <w:rsid w:val="00E6364D"/>
    <w:pPr>
      <w:jc w:val="center"/>
    </w:pPr>
    <w:rPr>
      <w:b/>
      <w:bCs/>
      <w:sz w:val="40"/>
      <w:szCs w:val="40"/>
    </w:rPr>
  </w:style>
  <w:style w:type="paragraph" w:customStyle="1" w:styleId="Fichefinanciretitreacte">
    <w:name w:val="Fiche financière titre (acte)"/>
    <w:basedOn w:val="Normal"/>
    <w:next w:val="Normal"/>
    <w:uiPriority w:val="99"/>
    <w:rsid w:val="00E6364D"/>
    <w:pPr>
      <w:jc w:val="center"/>
    </w:pPr>
    <w:rPr>
      <w:b/>
      <w:bCs/>
      <w:u w:val="single"/>
    </w:rPr>
  </w:style>
  <w:style w:type="paragraph" w:customStyle="1" w:styleId="Fichefinanciretitretable">
    <w:name w:val="Fiche financière titre (table)"/>
    <w:basedOn w:val="Normal"/>
    <w:uiPriority w:val="99"/>
    <w:rsid w:val="00E6364D"/>
    <w:pPr>
      <w:jc w:val="center"/>
    </w:pPr>
    <w:rPr>
      <w:b/>
      <w:bCs/>
      <w:sz w:val="40"/>
      <w:szCs w:val="40"/>
    </w:rPr>
  </w:style>
  <w:style w:type="paragraph" w:styleId="Footer">
    <w:name w:val="footer"/>
    <w:basedOn w:val="Normal"/>
    <w:link w:val="FooterChar"/>
    <w:uiPriority w:val="99"/>
    <w:rsid w:val="00E6364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E6364D"/>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E6364D"/>
    <w:rPr>
      <w:rFonts w:cs="Times New Roman"/>
      <w:vertAlign w:val="superscript"/>
    </w:rPr>
  </w:style>
  <w:style w:type="paragraph" w:styleId="FootnoteText">
    <w:name w:val="footnote text"/>
    <w:basedOn w:val="Normal"/>
    <w:link w:val="FootnoteTextChar"/>
    <w:uiPriority w:val="99"/>
    <w:rsid w:val="00E6364D"/>
    <w:pPr>
      <w:spacing w:before="0" w:after="0"/>
    </w:pPr>
    <w:rPr>
      <w:sz w:val="20"/>
      <w:szCs w:val="20"/>
    </w:rPr>
  </w:style>
  <w:style w:type="character" w:customStyle="1" w:styleId="FootnoteTextChar">
    <w:name w:val="Footnote Text Char"/>
    <w:basedOn w:val="DefaultParagraphFont"/>
    <w:link w:val="FootnoteText"/>
    <w:uiPriority w:val="99"/>
    <w:rsid w:val="00E6364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E6364D"/>
    <w:pPr>
      <w:keepNext/>
    </w:pPr>
  </w:style>
  <w:style w:type="paragraph" w:customStyle="1" w:styleId="Titrearticle">
    <w:name w:val="Titre article"/>
    <w:basedOn w:val="Normal"/>
    <w:next w:val="Normal"/>
    <w:uiPriority w:val="99"/>
    <w:rsid w:val="00E6364D"/>
    <w:pPr>
      <w:keepNext/>
      <w:spacing w:before="360"/>
      <w:jc w:val="center"/>
    </w:pPr>
    <w:rPr>
      <w:i/>
      <w:iCs/>
    </w:rPr>
  </w:style>
  <w:style w:type="paragraph" w:styleId="Header">
    <w:name w:val="header"/>
    <w:basedOn w:val="Normal"/>
    <w:link w:val="HeaderChar"/>
    <w:uiPriority w:val="99"/>
    <w:rsid w:val="00E6364D"/>
    <w:pPr>
      <w:tabs>
        <w:tab w:val="right" w:pos="8306"/>
      </w:tabs>
    </w:pPr>
  </w:style>
  <w:style w:type="character" w:customStyle="1" w:styleId="HeaderChar">
    <w:name w:val="Header Char"/>
    <w:basedOn w:val="DefaultParagraphFont"/>
    <w:link w:val="Header"/>
    <w:uiPriority w:val="99"/>
    <w:rsid w:val="00E6364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E6364D"/>
    <w:pPr>
      <w:keepNext/>
      <w:spacing w:before="600"/>
    </w:pPr>
  </w:style>
  <w:style w:type="paragraph" w:customStyle="1" w:styleId="Langue">
    <w:name w:val="Langue"/>
    <w:basedOn w:val="Normal"/>
    <w:next w:val="Rfrenceinterne"/>
    <w:uiPriority w:val="99"/>
    <w:rsid w:val="00E6364D"/>
    <w:pPr>
      <w:spacing w:before="0" w:after="600"/>
      <w:jc w:val="center"/>
    </w:pPr>
    <w:rPr>
      <w:b/>
      <w:bCs/>
      <w:caps/>
    </w:rPr>
  </w:style>
  <w:style w:type="paragraph" w:customStyle="1" w:styleId="Rfrenceinterne">
    <w:name w:val="Référence interne"/>
    <w:basedOn w:val="Normal"/>
    <w:next w:val="Nomdelinstitution"/>
    <w:uiPriority w:val="99"/>
    <w:rsid w:val="00E6364D"/>
    <w:pPr>
      <w:spacing w:before="0" w:after="600"/>
      <w:jc w:val="center"/>
    </w:pPr>
    <w:rPr>
      <w:b/>
      <w:bCs/>
    </w:rPr>
  </w:style>
  <w:style w:type="paragraph" w:customStyle="1" w:styleId="Nomdelinstitution">
    <w:name w:val="Nom de l'institution"/>
    <w:basedOn w:val="Normal"/>
    <w:next w:val="Emission"/>
    <w:uiPriority w:val="99"/>
    <w:rsid w:val="00E6364D"/>
    <w:pPr>
      <w:spacing w:before="0" w:after="0"/>
      <w:jc w:val="left"/>
    </w:pPr>
    <w:rPr>
      <w:rFonts w:ascii="Arial" w:hAnsi="Arial" w:cs="Arial"/>
    </w:rPr>
  </w:style>
  <w:style w:type="paragraph" w:customStyle="1" w:styleId="Langueoriginale">
    <w:name w:val="Langue originale"/>
    <w:basedOn w:val="Normal"/>
    <w:next w:val="Phrasefinale"/>
    <w:uiPriority w:val="99"/>
    <w:rsid w:val="00E6364D"/>
    <w:pPr>
      <w:spacing w:before="360"/>
      <w:jc w:val="center"/>
    </w:pPr>
    <w:rPr>
      <w:caps/>
    </w:rPr>
  </w:style>
  <w:style w:type="paragraph" w:customStyle="1" w:styleId="Phrasefinale">
    <w:name w:val="Phrase finale"/>
    <w:basedOn w:val="Normal"/>
    <w:next w:val="Normal"/>
    <w:uiPriority w:val="99"/>
    <w:rsid w:val="00E6364D"/>
    <w:pPr>
      <w:spacing w:before="360" w:after="0"/>
      <w:jc w:val="center"/>
    </w:pPr>
  </w:style>
  <w:style w:type="paragraph" w:customStyle="1" w:styleId="ManualHeading1">
    <w:name w:val="Manual Heading 1"/>
    <w:basedOn w:val="Heading1"/>
    <w:next w:val="Text1"/>
    <w:uiPriority w:val="99"/>
    <w:rsid w:val="00E6364D"/>
    <w:pPr>
      <w:tabs>
        <w:tab w:val="clear" w:pos="850"/>
        <w:tab w:val="num" w:pos="851"/>
      </w:tabs>
      <w:ind w:left="851" w:hanging="851"/>
    </w:pPr>
  </w:style>
  <w:style w:type="paragraph" w:customStyle="1" w:styleId="ManualHeading2">
    <w:name w:val="Manual Heading 2"/>
    <w:basedOn w:val="Heading2"/>
    <w:next w:val="Text2"/>
    <w:uiPriority w:val="99"/>
    <w:rsid w:val="00E6364D"/>
  </w:style>
  <w:style w:type="paragraph" w:customStyle="1" w:styleId="ManualHeading3">
    <w:name w:val="Manual Heading 3"/>
    <w:basedOn w:val="Heading3"/>
    <w:next w:val="Text3"/>
    <w:uiPriority w:val="99"/>
    <w:rsid w:val="00E6364D"/>
    <w:pPr>
      <w:tabs>
        <w:tab w:val="clear" w:pos="850"/>
        <w:tab w:val="num" w:pos="851"/>
      </w:tabs>
    </w:pPr>
  </w:style>
  <w:style w:type="paragraph" w:customStyle="1" w:styleId="ManualHeading4">
    <w:name w:val="Manual Heading 4"/>
    <w:basedOn w:val="Heading4"/>
    <w:next w:val="Text4"/>
    <w:uiPriority w:val="99"/>
    <w:rsid w:val="00E6364D"/>
    <w:pPr>
      <w:tabs>
        <w:tab w:val="clear" w:pos="850"/>
        <w:tab w:val="num" w:pos="851"/>
      </w:tabs>
    </w:pPr>
  </w:style>
  <w:style w:type="paragraph" w:customStyle="1" w:styleId="ManualNumPar1">
    <w:name w:val="Manual NumPar 1"/>
    <w:basedOn w:val="Normal"/>
    <w:next w:val="Text1"/>
    <w:uiPriority w:val="99"/>
    <w:rsid w:val="00E6364D"/>
    <w:pPr>
      <w:ind w:left="851" w:hanging="851"/>
    </w:pPr>
  </w:style>
  <w:style w:type="paragraph" w:customStyle="1" w:styleId="ManualNumPar2">
    <w:name w:val="Manual NumPar 2"/>
    <w:basedOn w:val="Normal"/>
    <w:next w:val="Text2"/>
    <w:uiPriority w:val="99"/>
    <w:rsid w:val="00E6364D"/>
    <w:pPr>
      <w:ind w:left="851" w:hanging="851"/>
    </w:pPr>
  </w:style>
  <w:style w:type="paragraph" w:customStyle="1" w:styleId="ManualNumPar3">
    <w:name w:val="Manual NumPar 3"/>
    <w:basedOn w:val="Normal"/>
    <w:next w:val="Text3"/>
    <w:uiPriority w:val="99"/>
    <w:rsid w:val="00E6364D"/>
    <w:pPr>
      <w:ind w:left="851" w:hanging="851"/>
    </w:pPr>
  </w:style>
  <w:style w:type="paragraph" w:customStyle="1" w:styleId="ManualNumPar4">
    <w:name w:val="Manual NumPar 4"/>
    <w:basedOn w:val="Normal"/>
    <w:next w:val="Text4"/>
    <w:uiPriority w:val="99"/>
    <w:rsid w:val="00E6364D"/>
    <w:pPr>
      <w:ind w:left="851" w:hanging="851"/>
    </w:pPr>
  </w:style>
  <w:style w:type="character" w:customStyle="1" w:styleId="Marker">
    <w:name w:val="Marker"/>
    <w:basedOn w:val="DefaultParagraphFont"/>
    <w:uiPriority w:val="99"/>
    <w:rsid w:val="00E6364D"/>
    <w:rPr>
      <w:rFonts w:cs="Times New Roman"/>
      <w:color w:val="0000FF"/>
    </w:rPr>
  </w:style>
  <w:style w:type="paragraph" w:customStyle="1" w:styleId="NormalCentered">
    <w:name w:val="Normal Centered"/>
    <w:basedOn w:val="Normal"/>
    <w:uiPriority w:val="99"/>
    <w:rsid w:val="00E6364D"/>
    <w:pPr>
      <w:jc w:val="center"/>
    </w:pPr>
  </w:style>
  <w:style w:type="paragraph" w:customStyle="1" w:styleId="NormalLeft">
    <w:name w:val="Normal Left"/>
    <w:basedOn w:val="Normal"/>
    <w:uiPriority w:val="99"/>
    <w:rsid w:val="00E6364D"/>
    <w:pPr>
      <w:jc w:val="left"/>
    </w:pPr>
  </w:style>
  <w:style w:type="paragraph" w:customStyle="1" w:styleId="NormalRight">
    <w:name w:val="Normal Right"/>
    <w:basedOn w:val="Normal"/>
    <w:uiPriority w:val="99"/>
    <w:rsid w:val="00E6364D"/>
    <w:pPr>
      <w:jc w:val="right"/>
    </w:pPr>
  </w:style>
  <w:style w:type="paragraph" w:customStyle="1" w:styleId="NumPar1">
    <w:name w:val="NumPar 1"/>
    <w:basedOn w:val="Normal"/>
    <w:next w:val="Text1"/>
    <w:uiPriority w:val="99"/>
    <w:rsid w:val="00E6364D"/>
    <w:pPr>
      <w:numPr>
        <w:numId w:val="12"/>
      </w:numPr>
    </w:pPr>
  </w:style>
  <w:style w:type="paragraph" w:customStyle="1" w:styleId="NumPar2">
    <w:name w:val="NumPar 2"/>
    <w:basedOn w:val="Normal"/>
    <w:next w:val="Text2"/>
    <w:uiPriority w:val="99"/>
    <w:rsid w:val="00E6364D"/>
    <w:pPr>
      <w:numPr>
        <w:ilvl w:val="1"/>
        <w:numId w:val="12"/>
      </w:numPr>
    </w:pPr>
  </w:style>
  <w:style w:type="paragraph" w:customStyle="1" w:styleId="NumPar3">
    <w:name w:val="NumPar 3"/>
    <w:basedOn w:val="Normal"/>
    <w:next w:val="Text3"/>
    <w:uiPriority w:val="99"/>
    <w:rsid w:val="00E6364D"/>
    <w:pPr>
      <w:numPr>
        <w:ilvl w:val="2"/>
        <w:numId w:val="12"/>
      </w:numPr>
    </w:pPr>
  </w:style>
  <w:style w:type="paragraph" w:customStyle="1" w:styleId="NumPar4">
    <w:name w:val="NumPar 4"/>
    <w:basedOn w:val="Normal"/>
    <w:next w:val="Text4"/>
    <w:uiPriority w:val="99"/>
    <w:rsid w:val="00E6364D"/>
    <w:pPr>
      <w:numPr>
        <w:ilvl w:val="3"/>
        <w:numId w:val="12"/>
      </w:numPr>
    </w:pPr>
  </w:style>
  <w:style w:type="paragraph" w:customStyle="1" w:styleId="Objetexterne">
    <w:name w:val="Objet externe"/>
    <w:basedOn w:val="Normal"/>
    <w:next w:val="Normal"/>
    <w:uiPriority w:val="99"/>
    <w:rsid w:val="00E6364D"/>
    <w:rPr>
      <w:i/>
      <w:iCs/>
      <w:caps/>
    </w:rPr>
  </w:style>
  <w:style w:type="character" w:styleId="PageNumber">
    <w:name w:val="page number"/>
    <w:basedOn w:val="DefaultParagraphFont"/>
    <w:uiPriority w:val="99"/>
    <w:rsid w:val="00E6364D"/>
    <w:rPr>
      <w:rFonts w:cs="Times New Roman"/>
    </w:rPr>
  </w:style>
  <w:style w:type="paragraph" w:customStyle="1" w:styleId="PartTitle">
    <w:name w:val="PartTitle"/>
    <w:basedOn w:val="Normal"/>
    <w:next w:val="ChapterTitle"/>
    <w:uiPriority w:val="99"/>
    <w:rsid w:val="00E6364D"/>
    <w:pPr>
      <w:keepNext/>
      <w:pageBreakBefore/>
      <w:spacing w:after="360"/>
      <w:jc w:val="center"/>
    </w:pPr>
    <w:rPr>
      <w:b/>
      <w:bCs/>
      <w:sz w:val="36"/>
      <w:szCs w:val="36"/>
    </w:rPr>
  </w:style>
  <w:style w:type="paragraph" w:customStyle="1" w:styleId="Point0">
    <w:name w:val="Point 0"/>
    <w:basedOn w:val="Normal"/>
    <w:uiPriority w:val="99"/>
    <w:rsid w:val="00E6364D"/>
    <w:pPr>
      <w:ind w:left="851" w:hanging="851"/>
    </w:pPr>
  </w:style>
  <w:style w:type="paragraph" w:customStyle="1" w:styleId="Point1">
    <w:name w:val="Point 1"/>
    <w:basedOn w:val="Normal"/>
    <w:uiPriority w:val="99"/>
    <w:rsid w:val="00E6364D"/>
    <w:pPr>
      <w:ind w:left="1418" w:hanging="567"/>
    </w:pPr>
  </w:style>
  <w:style w:type="paragraph" w:customStyle="1" w:styleId="Point2">
    <w:name w:val="Point 2"/>
    <w:basedOn w:val="Normal"/>
    <w:uiPriority w:val="99"/>
    <w:rsid w:val="00E6364D"/>
    <w:pPr>
      <w:ind w:left="1985" w:hanging="567"/>
    </w:pPr>
  </w:style>
  <w:style w:type="paragraph" w:customStyle="1" w:styleId="Point3">
    <w:name w:val="Point 3"/>
    <w:basedOn w:val="Normal"/>
    <w:uiPriority w:val="99"/>
    <w:rsid w:val="00E6364D"/>
    <w:pPr>
      <w:ind w:left="2552" w:hanging="567"/>
    </w:pPr>
  </w:style>
  <w:style w:type="paragraph" w:customStyle="1" w:styleId="Point4">
    <w:name w:val="Point 4"/>
    <w:basedOn w:val="Normal"/>
    <w:uiPriority w:val="99"/>
    <w:rsid w:val="00E6364D"/>
    <w:pPr>
      <w:ind w:left="3119" w:hanging="567"/>
    </w:pPr>
  </w:style>
  <w:style w:type="paragraph" w:customStyle="1" w:styleId="PointDouble0">
    <w:name w:val="PointDouble 0"/>
    <w:basedOn w:val="Normal"/>
    <w:uiPriority w:val="99"/>
    <w:rsid w:val="00E6364D"/>
    <w:pPr>
      <w:tabs>
        <w:tab w:val="left" w:pos="851"/>
      </w:tabs>
      <w:ind w:left="1418" w:hanging="1418"/>
    </w:pPr>
  </w:style>
  <w:style w:type="paragraph" w:customStyle="1" w:styleId="PointDouble1">
    <w:name w:val="PointDouble 1"/>
    <w:basedOn w:val="Normal"/>
    <w:uiPriority w:val="99"/>
    <w:rsid w:val="00E6364D"/>
    <w:pPr>
      <w:tabs>
        <w:tab w:val="left" w:pos="1418"/>
      </w:tabs>
      <w:ind w:left="1985" w:hanging="1134"/>
    </w:pPr>
  </w:style>
  <w:style w:type="paragraph" w:customStyle="1" w:styleId="PointDouble2">
    <w:name w:val="PointDouble 2"/>
    <w:basedOn w:val="Normal"/>
    <w:uiPriority w:val="99"/>
    <w:rsid w:val="00E6364D"/>
    <w:pPr>
      <w:tabs>
        <w:tab w:val="left" w:pos="1985"/>
      </w:tabs>
      <w:ind w:left="2552" w:hanging="1134"/>
    </w:pPr>
  </w:style>
  <w:style w:type="paragraph" w:customStyle="1" w:styleId="PointDouble3">
    <w:name w:val="PointDouble 3"/>
    <w:basedOn w:val="Normal"/>
    <w:uiPriority w:val="99"/>
    <w:rsid w:val="00E6364D"/>
    <w:pPr>
      <w:tabs>
        <w:tab w:val="left" w:pos="2552"/>
      </w:tabs>
      <w:ind w:left="3119" w:hanging="1134"/>
    </w:pPr>
  </w:style>
  <w:style w:type="paragraph" w:customStyle="1" w:styleId="PointDouble4">
    <w:name w:val="PointDouble 4"/>
    <w:basedOn w:val="Normal"/>
    <w:uiPriority w:val="99"/>
    <w:rsid w:val="00E6364D"/>
    <w:pPr>
      <w:tabs>
        <w:tab w:val="left" w:pos="3119"/>
      </w:tabs>
      <w:ind w:left="3686" w:hanging="1134"/>
    </w:pPr>
  </w:style>
  <w:style w:type="paragraph" w:customStyle="1" w:styleId="PointTriple0">
    <w:name w:val="PointTriple 0"/>
    <w:basedOn w:val="Normal"/>
    <w:uiPriority w:val="99"/>
    <w:rsid w:val="00E6364D"/>
    <w:pPr>
      <w:tabs>
        <w:tab w:val="left" w:pos="851"/>
        <w:tab w:val="left" w:pos="1418"/>
      </w:tabs>
      <w:ind w:left="1985" w:hanging="1985"/>
    </w:pPr>
  </w:style>
  <w:style w:type="paragraph" w:customStyle="1" w:styleId="PointTriple1">
    <w:name w:val="PointTriple 1"/>
    <w:basedOn w:val="Normal"/>
    <w:uiPriority w:val="99"/>
    <w:rsid w:val="00E6364D"/>
    <w:pPr>
      <w:tabs>
        <w:tab w:val="left" w:pos="1418"/>
        <w:tab w:val="left" w:pos="1985"/>
      </w:tabs>
      <w:ind w:left="2552" w:hanging="1701"/>
    </w:pPr>
  </w:style>
  <w:style w:type="paragraph" w:customStyle="1" w:styleId="PointTriple2">
    <w:name w:val="PointTriple 2"/>
    <w:basedOn w:val="Normal"/>
    <w:uiPriority w:val="99"/>
    <w:rsid w:val="00E6364D"/>
    <w:pPr>
      <w:tabs>
        <w:tab w:val="left" w:pos="1985"/>
        <w:tab w:val="left" w:pos="2552"/>
      </w:tabs>
      <w:ind w:left="3119" w:hanging="1701"/>
    </w:pPr>
  </w:style>
  <w:style w:type="paragraph" w:customStyle="1" w:styleId="PointTriple3">
    <w:name w:val="PointTriple 3"/>
    <w:basedOn w:val="Normal"/>
    <w:uiPriority w:val="99"/>
    <w:rsid w:val="00E6364D"/>
    <w:pPr>
      <w:tabs>
        <w:tab w:val="left" w:pos="2552"/>
        <w:tab w:val="left" w:pos="3119"/>
      </w:tabs>
      <w:ind w:left="3686" w:hanging="1701"/>
    </w:pPr>
  </w:style>
  <w:style w:type="paragraph" w:customStyle="1" w:styleId="PointTriple4">
    <w:name w:val="PointTriple 4"/>
    <w:basedOn w:val="Normal"/>
    <w:uiPriority w:val="99"/>
    <w:rsid w:val="00E6364D"/>
    <w:pPr>
      <w:tabs>
        <w:tab w:val="left" w:pos="3119"/>
        <w:tab w:val="left" w:pos="3686"/>
      </w:tabs>
      <w:ind w:left="4253" w:hanging="1701"/>
    </w:pPr>
  </w:style>
  <w:style w:type="paragraph" w:customStyle="1" w:styleId="Prliminairetitre">
    <w:name w:val="Préliminaire titre"/>
    <w:basedOn w:val="Normal"/>
    <w:next w:val="Normal"/>
    <w:uiPriority w:val="99"/>
    <w:rsid w:val="00E6364D"/>
    <w:pPr>
      <w:spacing w:before="360" w:after="360"/>
      <w:jc w:val="center"/>
    </w:pPr>
    <w:rPr>
      <w:b/>
      <w:bCs/>
    </w:rPr>
  </w:style>
  <w:style w:type="paragraph" w:customStyle="1" w:styleId="Prliminairetype">
    <w:name w:val="Préliminaire type"/>
    <w:basedOn w:val="Normal"/>
    <w:next w:val="Normal"/>
    <w:uiPriority w:val="99"/>
    <w:rsid w:val="00E6364D"/>
    <w:pPr>
      <w:spacing w:before="360" w:after="0"/>
      <w:jc w:val="center"/>
    </w:pPr>
    <w:rPr>
      <w:b/>
      <w:bCs/>
    </w:rPr>
  </w:style>
  <w:style w:type="paragraph" w:customStyle="1" w:styleId="QuotedNumPar">
    <w:name w:val="Quoted NumPar"/>
    <w:basedOn w:val="Normal"/>
    <w:uiPriority w:val="99"/>
    <w:rsid w:val="00E6364D"/>
    <w:pPr>
      <w:ind w:left="1418" w:hanging="567"/>
    </w:pPr>
  </w:style>
  <w:style w:type="paragraph" w:customStyle="1" w:styleId="QuotedText">
    <w:name w:val="Quoted Text"/>
    <w:basedOn w:val="Normal"/>
    <w:uiPriority w:val="99"/>
    <w:rsid w:val="00E6364D"/>
    <w:pPr>
      <w:ind w:left="1418"/>
    </w:pPr>
  </w:style>
  <w:style w:type="paragraph" w:customStyle="1" w:styleId="Rfrenceinterinstitutionelle">
    <w:name w:val="Référence interinstitutionelle"/>
    <w:basedOn w:val="Normal"/>
    <w:next w:val="Statut"/>
    <w:uiPriority w:val="99"/>
    <w:rsid w:val="00E6364D"/>
    <w:pPr>
      <w:spacing w:before="0" w:after="0"/>
      <w:ind w:left="5103"/>
      <w:jc w:val="left"/>
    </w:pPr>
  </w:style>
  <w:style w:type="paragraph" w:customStyle="1" w:styleId="SectionTitle">
    <w:name w:val="SectionTitle"/>
    <w:basedOn w:val="Normal"/>
    <w:next w:val="Heading1"/>
    <w:uiPriority w:val="99"/>
    <w:rsid w:val="00E6364D"/>
    <w:pPr>
      <w:keepNext/>
      <w:spacing w:after="360"/>
      <w:jc w:val="center"/>
    </w:pPr>
    <w:rPr>
      <w:b/>
      <w:bCs/>
      <w:smallCaps/>
      <w:sz w:val="28"/>
      <w:szCs w:val="28"/>
    </w:rPr>
  </w:style>
  <w:style w:type="paragraph" w:customStyle="1" w:styleId="TableTitle">
    <w:name w:val="Table Title"/>
    <w:basedOn w:val="Normal"/>
    <w:next w:val="Normal"/>
    <w:uiPriority w:val="99"/>
    <w:rsid w:val="00E6364D"/>
    <w:pPr>
      <w:jc w:val="center"/>
    </w:pPr>
    <w:rPr>
      <w:b/>
      <w:bCs/>
    </w:rPr>
  </w:style>
  <w:style w:type="paragraph" w:customStyle="1" w:styleId="Tiret0">
    <w:name w:val="Tiret 0"/>
    <w:basedOn w:val="Point0"/>
    <w:uiPriority w:val="99"/>
    <w:rsid w:val="00E6364D"/>
  </w:style>
  <w:style w:type="paragraph" w:customStyle="1" w:styleId="Tiret1">
    <w:name w:val="Tiret 1"/>
    <w:basedOn w:val="Point1"/>
    <w:uiPriority w:val="99"/>
    <w:rsid w:val="00E6364D"/>
  </w:style>
  <w:style w:type="paragraph" w:customStyle="1" w:styleId="Tiret2">
    <w:name w:val="Tiret 2"/>
    <w:basedOn w:val="Point2"/>
    <w:uiPriority w:val="99"/>
    <w:rsid w:val="00E6364D"/>
  </w:style>
  <w:style w:type="paragraph" w:customStyle="1" w:styleId="Tiret3">
    <w:name w:val="Tiret 3"/>
    <w:basedOn w:val="Point3"/>
    <w:uiPriority w:val="99"/>
    <w:rsid w:val="00E6364D"/>
  </w:style>
  <w:style w:type="paragraph" w:customStyle="1" w:styleId="Tiret4">
    <w:name w:val="Tiret 4"/>
    <w:basedOn w:val="Point4"/>
    <w:uiPriority w:val="99"/>
    <w:rsid w:val="00E6364D"/>
  </w:style>
  <w:style w:type="paragraph" w:styleId="TOAHeading">
    <w:name w:val="toa heading"/>
    <w:basedOn w:val="Normal"/>
    <w:next w:val="Normal"/>
    <w:uiPriority w:val="99"/>
    <w:rsid w:val="00E6364D"/>
    <w:rPr>
      <w:rFonts w:ascii="Arial" w:hAnsi="Arial" w:cs="Arial"/>
      <w:b/>
      <w:bCs/>
    </w:rPr>
  </w:style>
  <w:style w:type="paragraph" w:styleId="TOC1">
    <w:name w:val="toc 1"/>
    <w:basedOn w:val="Normal"/>
    <w:next w:val="Normal"/>
    <w:uiPriority w:val="99"/>
    <w:rsid w:val="00E6364D"/>
    <w:pPr>
      <w:tabs>
        <w:tab w:val="right" w:leader="dot" w:pos="9072"/>
      </w:tabs>
      <w:spacing w:before="300"/>
    </w:pPr>
  </w:style>
  <w:style w:type="paragraph" w:styleId="TOC2">
    <w:name w:val="toc 2"/>
    <w:basedOn w:val="Normal"/>
    <w:next w:val="Normal"/>
    <w:uiPriority w:val="99"/>
    <w:rsid w:val="00E6364D"/>
    <w:pPr>
      <w:tabs>
        <w:tab w:val="right" w:leader="dot" w:pos="9072"/>
      </w:tabs>
      <w:spacing w:before="240"/>
      <w:ind w:left="641" w:hanging="284"/>
    </w:pPr>
  </w:style>
  <w:style w:type="paragraph" w:styleId="TOC3">
    <w:name w:val="toc 3"/>
    <w:basedOn w:val="Normal"/>
    <w:next w:val="Normal"/>
    <w:uiPriority w:val="99"/>
    <w:rsid w:val="00E6364D"/>
    <w:pPr>
      <w:tabs>
        <w:tab w:val="right" w:leader="dot" w:pos="9072"/>
      </w:tabs>
      <w:spacing w:before="180"/>
      <w:ind w:left="641" w:hanging="284"/>
    </w:pPr>
  </w:style>
  <w:style w:type="paragraph" w:styleId="TOC4">
    <w:name w:val="toc 4"/>
    <w:basedOn w:val="Normal"/>
    <w:next w:val="Normal"/>
    <w:uiPriority w:val="99"/>
    <w:rsid w:val="00E6364D"/>
    <w:pPr>
      <w:tabs>
        <w:tab w:val="right" w:leader="dot" w:pos="9072"/>
      </w:tabs>
      <w:ind w:left="641" w:hanging="284"/>
    </w:pPr>
  </w:style>
  <w:style w:type="paragraph" w:styleId="TOC5">
    <w:name w:val="toc 5"/>
    <w:basedOn w:val="Normal"/>
    <w:next w:val="Normal"/>
    <w:uiPriority w:val="99"/>
    <w:rsid w:val="00E6364D"/>
    <w:pPr>
      <w:tabs>
        <w:tab w:val="right" w:leader="dot" w:pos="9072"/>
      </w:tabs>
      <w:spacing w:before="60"/>
      <w:ind w:left="1004" w:hanging="284"/>
    </w:pPr>
  </w:style>
  <w:style w:type="paragraph" w:styleId="TOC6">
    <w:name w:val="toc 6"/>
    <w:basedOn w:val="Normal"/>
    <w:next w:val="Normal"/>
    <w:uiPriority w:val="99"/>
    <w:rsid w:val="00E6364D"/>
    <w:pPr>
      <w:tabs>
        <w:tab w:val="right" w:leader="dot" w:pos="9072"/>
      </w:tabs>
      <w:spacing w:before="60"/>
      <w:ind w:left="1004" w:hanging="284"/>
    </w:pPr>
  </w:style>
  <w:style w:type="paragraph" w:styleId="TOC7">
    <w:name w:val="toc 7"/>
    <w:basedOn w:val="Normal"/>
    <w:next w:val="Normal"/>
    <w:uiPriority w:val="99"/>
    <w:rsid w:val="00E6364D"/>
    <w:pPr>
      <w:tabs>
        <w:tab w:val="right" w:leader="dot" w:pos="9072"/>
      </w:tabs>
      <w:spacing w:before="60"/>
      <w:ind w:left="1004" w:hanging="284"/>
    </w:pPr>
  </w:style>
  <w:style w:type="paragraph" w:styleId="TOC8">
    <w:name w:val="toc 8"/>
    <w:basedOn w:val="Normal"/>
    <w:next w:val="Normal"/>
    <w:uiPriority w:val="99"/>
    <w:rsid w:val="00E6364D"/>
    <w:pPr>
      <w:tabs>
        <w:tab w:val="right" w:leader="dot" w:pos="9072"/>
      </w:tabs>
      <w:spacing w:before="60"/>
      <w:ind w:left="1004" w:hanging="284"/>
    </w:pPr>
  </w:style>
  <w:style w:type="paragraph" w:styleId="TOC9">
    <w:name w:val="toc 9"/>
    <w:basedOn w:val="Normal"/>
    <w:next w:val="Normal"/>
    <w:uiPriority w:val="99"/>
    <w:rsid w:val="00E6364D"/>
    <w:pPr>
      <w:tabs>
        <w:tab w:val="right" w:leader="dot" w:pos="9072"/>
      </w:tabs>
      <w:ind w:left="1600"/>
    </w:pPr>
  </w:style>
  <w:style w:type="paragraph" w:styleId="TOCHeading">
    <w:name w:val="TOC Heading"/>
    <w:basedOn w:val="Normal"/>
    <w:next w:val="Normal"/>
    <w:uiPriority w:val="99"/>
    <w:qFormat/>
    <w:rsid w:val="00E6364D"/>
    <w:pPr>
      <w:spacing w:after="240"/>
      <w:jc w:val="center"/>
    </w:pPr>
    <w:rPr>
      <w:b/>
      <w:bCs/>
      <w:sz w:val="28"/>
      <w:szCs w:val="28"/>
    </w:rPr>
  </w:style>
  <w:style w:type="paragraph" w:customStyle="1" w:styleId="Considrant">
    <w:name w:val="Considérant"/>
    <w:basedOn w:val="Normal"/>
    <w:uiPriority w:val="99"/>
    <w:rsid w:val="00E6364D"/>
    <w:pPr>
      <w:numPr>
        <w:numId w:val="13"/>
      </w:numPr>
    </w:pPr>
  </w:style>
  <w:style w:type="paragraph" w:customStyle="1" w:styleId="Confidentialit">
    <w:name w:val="Confidentialité"/>
    <w:basedOn w:val="Normal"/>
    <w:next w:val="Statut"/>
    <w:uiPriority w:val="99"/>
    <w:rsid w:val="00E6364D"/>
    <w:pPr>
      <w:spacing w:before="240" w:after="240"/>
      <w:ind w:left="5103"/>
    </w:pPr>
    <w:rPr>
      <w:u w:val="single"/>
    </w:rPr>
  </w:style>
  <w:style w:type="paragraph" w:customStyle="1" w:styleId="ManualConsidrant">
    <w:name w:val="Manual Considérant"/>
    <w:basedOn w:val="Normal"/>
    <w:uiPriority w:val="99"/>
    <w:rsid w:val="00E6364D"/>
    <w:pPr>
      <w:ind w:left="709" w:hanging="709"/>
    </w:pPr>
  </w:style>
  <w:style w:type="paragraph" w:customStyle="1" w:styleId="FooterLandscape">
    <w:name w:val="FooterLandscape"/>
    <w:basedOn w:val="Footer"/>
    <w:uiPriority w:val="99"/>
    <w:rsid w:val="00E6364D"/>
    <w:pPr>
      <w:tabs>
        <w:tab w:val="clear" w:pos="4536"/>
        <w:tab w:val="clear" w:pos="9072"/>
        <w:tab w:val="center" w:pos="7002"/>
        <w:tab w:val="right" w:pos="14005"/>
      </w:tabs>
    </w:pPr>
  </w:style>
  <w:style w:type="character" w:customStyle="1" w:styleId="CRMarker">
    <w:name w:val="CR Marker"/>
    <w:basedOn w:val="DefaultParagraphFont"/>
    <w:uiPriority w:val="99"/>
    <w:rsid w:val="00E6364D"/>
    <w:rPr>
      <w:rFonts w:ascii="Wingdings" w:hAnsi="Wingdings" w:cs="Wingdings"/>
    </w:rPr>
  </w:style>
  <w:style w:type="paragraph" w:customStyle="1" w:styleId="CRSeparator">
    <w:name w:val="CR Separator"/>
    <w:basedOn w:val="Normal"/>
    <w:next w:val="CRReference"/>
    <w:uiPriority w:val="99"/>
    <w:rsid w:val="00E6364D"/>
    <w:pPr>
      <w:keepNext/>
      <w:pBdr>
        <w:top w:val="single" w:sz="4" w:space="1" w:color="auto"/>
      </w:pBdr>
      <w:spacing w:before="0" w:after="0"/>
    </w:pPr>
  </w:style>
  <w:style w:type="paragraph" w:customStyle="1" w:styleId="CRReference">
    <w:name w:val="CR Reference"/>
    <w:basedOn w:val="Normal"/>
    <w:uiPriority w:val="99"/>
    <w:rsid w:val="00E6364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E6364D"/>
    <w:rPr>
      <w:rFonts w:cs="Times New Roman"/>
      <w:vertAlign w:val="subscript"/>
    </w:rPr>
  </w:style>
  <w:style w:type="paragraph" w:customStyle="1" w:styleId="CRParaDeleted">
    <w:name w:val="CR ParaDeleted"/>
    <w:basedOn w:val="Normal"/>
    <w:next w:val="Normal"/>
    <w:uiPriority w:val="99"/>
    <w:rsid w:val="00E6364D"/>
  </w:style>
  <w:style w:type="character" w:customStyle="1" w:styleId="CRTextDeleted">
    <w:name w:val="CR TextDeleted"/>
    <w:basedOn w:val="DefaultParagraphFont"/>
    <w:uiPriority w:val="99"/>
    <w:rsid w:val="00E6364D"/>
    <w:rPr>
      <w:rFonts w:cs="Times New Roman"/>
    </w:rPr>
  </w:style>
  <w:style w:type="paragraph" w:customStyle="1" w:styleId="Titredumodificateur">
    <w:name w:val="Titre du modificateur"/>
    <w:basedOn w:val="Normal"/>
    <w:next w:val="Annexetitrefichefinacte"/>
    <w:uiPriority w:val="99"/>
    <w:rsid w:val="00E6364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E6364D"/>
    <w:pPr>
      <w:spacing w:before="0"/>
      <w:jc w:val="left"/>
    </w:pPr>
    <w:rPr>
      <w:lang w:val="en-US"/>
    </w:rPr>
  </w:style>
  <w:style w:type="paragraph" w:styleId="BalloonText">
    <w:name w:val="Balloon Text"/>
    <w:basedOn w:val="Normal"/>
    <w:link w:val="BalloonTextChar"/>
    <w:uiPriority w:val="99"/>
    <w:semiHidden/>
    <w:unhideWhenUsed/>
    <w:rsid w:val="00516E1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E15"/>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563267"/>
    <w:rPr>
      <w:b/>
      <w:bCs/>
    </w:rPr>
  </w:style>
  <w:style w:type="character" w:customStyle="1" w:styleId="CommentSubjectChar">
    <w:name w:val="Comment Subject Char"/>
    <w:basedOn w:val="CommentTextChar"/>
    <w:link w:val="CommentSubject"/>
    <w:uiPriority w:val="99"/>
    <w:semiHidden/>
    <w:rsid w:val="00563267"/>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ListParagraphChar"/>
    <w:uiPriority w:val="34"/>
    <w:qFormat/>
    <w:rsid w:val="00563267"/>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D61371"/>
    <w:rPr>
      <w:rFonts w:ascii="Calibri" w:hAnsi="Calibri" w:cs="Calibri"/>
    </w:rPr>
  </w:style>
  <w:style w:type="table" w:styleId="TableGrid">
    <w:name w:val="Table Grid"/>
    <w:basedOn w:val="TableNormal"/>
    <w:uiPriority w:val="59"/>
    <w:rsid w:val="00E9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aliases w:val="Dot pt Char1,Colorful List - Accent 11 Char1,No Spacing1 Char1,List Paragraph Char Char Char Char1,Indicator Text Char1,Numbered Para 1 Char1,Bullet 1 Char1,F5 List Paragraph Char1,Bullet Points Char1,List Paragraph1 Char1,EC Char"/>
    <w:basedOn w:val="DefaultParagraphFont"/>
    <w:uiPriority w:val="34"/>
    <w:locked/>
    <w:rsid w:val="00E961F4"/>
    <w:rPr>
      <w:rFonts w:ascii="Times New Roman" w:hAnsi="Times New Roman" w:cs="Times New Roman"/>
      <w:szCs w:val="20"/>
      <w:lang w:val="fr-FR" w:eastAsia="fr-FR"/>
    </w:rPr>
  </w:style>
  <w:style w:type="paragraph" w:styleId="BodyText">
    <w:name w:val="Body Text"/>
    <w:basedOn w:val="Normal"/>
    <w:link w:val="BodyTextChar"/>
    <w:uiPriority w:val="99"/>
    <w:unhideWhenUsed/>
    <w:rsid w:val="00E961F4"/>
    <w:pPr>
      <w:autoSpaceDE/>
      <w:autoSpaceDN/>
      <w:spacing w:before="0" w:line="276" w:lineRule="auto"/>
      <w:jc w:val="left"/>
    </w:pPr>
    <w:rPr>
      <w:rFonts w:asciiTheme="minorHAnsi" w:eastAsiaTheme="minorHAnsi" w:hAnsiTheme="minorHAnsi" w:cstheme="minorBidi"/>
      <w:sz w:val="22"/>
      <w:szCs w:val="22"/>
      <w:lang w:val="en-GB" w:eastAsia="en-US"/>
    </w:rPr>
  </w:style>
  <w:style w:type="character" w:customStyle="1" w:styleId="BodyTextChar">
    <w:name w:val="Body Text Char"/>
    <w:basedOn w:val="DefaultParagraphFont"/>
    <w:link w:val="BodyText"/>
    <w:uiPriority w:val="99"/>
    <w:rsid w:val="00E961F4"/>
  </w:style>
  <w:style w:type="paragraph" w:styleId="BodyTextIndent">
    <w:name w:val="Body Text Indent"/>
    <w:basedOn w:val="Normal"/>
    <w:link w:val="BodyTextIndentChar"/>
    <w:uiPriority w:val="99"/>
    <w:unhideWhenUsed/>
    <w:rsid w:val="00E961F4"/>
    <w:pPr>
      <w:autoSpaceDE/>
      <w:autoSpaceDN/>
      <w:spacing w:before="0" w:line="276" w:lineRule="auto"/>
      <w:ind w:left="283"/>
      <w:jc w:val="left"/>
    </w:pPr>
    <w:rPr>
      <w:rFonts w:asciiTheme="minorHAnsi" w:eastAsiaTheme="minorHAnsi" w:hAnsiTheme="minorHAnsi" w:cstheme="minorBidi"/>
      <w:sz w:val="22"/>
      <w:szCs w:val="22"/>
      <w:lang w:val="en-GB" w:eastAsia="en-US"/>
    </w:rPr>
  </w:style>
  <w:style w:type="character" w:customStyle="1" w:styleId="BodyTextIndentChar">
    <w:name w:val="Body Text Indent Char"/>
    <w:basedOn w:val="DefaultParagraphFont"/>
    <w:link w:val="BodyTextIndent"/>
    <w:uiPriority w:val="99"/>
    <w:rsid w:val="00E961F4"/>
  </w:style>
  <w:style w:type="paragraph" w:customStyle="1" w:styleId="tbl-txt">
    <w:name w:val="tbl-txt"/>
    <w:basedOn w:val="Normal"/>
    <w:rsid w:val="00E961F4"/>
    <w:pPr>
      <w:autoSpaceDE/>
      <w:autoSpaceDN/>
      <w:spacing w:before="100" w:beforeAutospacing="1" w:after="100" w:afterAutospacing="1"/>
      <w:jc w:val="left"/>
    </w:pPr>
    <w:rPr>
      <w:rFonts w:eastAsia="Times New Roman"/>
      <w:lang w:val="en-GB"/>
    </w:rPr>
  </w:style>
  <w:style w:type="character" w:customStyle="1" w:styleId="jlqj4b">
    <w:name w:val="jlqj4b"/>
    <w:basedOn w:val="DefaultParagraphFont"/>
    <w:rsid w:val="002E402A"/>
  </w:style>
  <w:style w:type="paragraph" w:styleId="PlainText">
    <w:name w:val="Plain Text"/>
    <w:basedOn w:val="Normal"/>
    <w:link w:val="PlainTextChar"/>
    <w:uiPriority w:val="99"/>
    <w:semiHidden/>
    <w:unhideWhenUsed/>
    <w:rsid w:val="006C0147"/>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6C0147"/>
    <w:rPr>
      <w:rFonts w:ascii="Calibri" w:eastAsia="Times New Roman" w:hAnsi="Calibri" w:cs="Times New Roman"/>
      <w:szCs w:val="21"/>
    </w:rPr>
  </w:style>
  <w:style w:type="paragraph" w:styleId="Revision">
    <w:name w:val="Revision"/>
    <w:hidden/>
    <w:uiPriority w:val="99"/>
    <w:semiHidden/>
    <w:rsid w:val="00F8625F"/>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F315BB"/>
    <w:rPr>
      <w:color w:val="0563C1"/>
      <w:u w:val="single"/>
    </w:rPr>
  </w:style>
  <w:style w:type="table" w:customStyle="1" w:styleId="GridTable2-Accent11">
    <w:name w:val="Grid Table 2 - Accent 11"/>
    <w:basedOn w:val="TableNormal"/>
    <w:uiPriority w:val="47"/>
    <w:rsid w:val="00A65705"/>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B2A62"/>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5000">
      <w:bodyDiv w:val="1"/>
      <w:marLeft w:val="0"/>
      <w:marRight w:val="0"/>
      <w:marTop w:val="0"/>
      <w:marBottom w:val="0"/>
      <w:divBdr>
        <w:top w:val="none" w:sz="0" w:space="0" w:color="auto"/>
        <w:left w:val="none" w:sz="0" w:space="0" w:color="auto"/>
        <w:bottom w:val="none" w:sz="0" w:space="0" w:color="auto"/>
        <w:right w:val="none" w:sz="0" w:space="0" w:color="auto"/>
      </w:divBdr>
    </w:div>
    <w:div w:id="176620192">
      <w:bodyDiv w:val="1"/>
      <w:marLeft w:val="0"/>
      <w:marRight w:val="0"/>
      <w:marTop w:val="0"/>
      <w:marBottom w:val="0"/>
      <w:divBdr>
        <w:top w:val="none" w:sz="0" w:space="0" w:color="auto"/>
        <w:left w:val="none" w:sz="0" w:space="0" w:color="auto"/>
        <w:bottom w:val="none" w:sz="0" w:space="0" w:color="auto"/>
        <w:right w:val="none" w:sz="0" w:space="0" w:color="auto"/>
      </w:divBdr>
    </w:div>
    <w:div w:id="301664544">
      <w:bodyDiv w:val="1"/>
      <w:marLeft w:val="0"/>
      <w:marRight w:val="0"/>
      <w:marTop w:val="0"/>
      <w:marBottom w:val="0"/>
      <w:divBdr>
        <w:top w:val="none" w:sz="0" w:space="0" w:color="auto"/>
        <w:left w:val="none" w:sz="0" w:space="0" w:color="auto"/>
        <w:bottom w:val="none" w:sz="0" w:space="0" w:color="auto"/>
        <w:right w:val="none" w:sz="0" w:space="0" w:color="auto"/>
      </w:divBdr>
    </w:div>
    <w:div w:id="516895259">
      <w:bodyDiv w:val="1"/>
      <w:marLeft w:val="0"/>
      <w:marRight w:val="0"/>
      <w:marTop w:val="0"/>
      <w:marBottom w:val="0"/>
      <w:divBdr>
        <w:top w:val="none" w:sz="0" w:space="0" w:color="auto"/>
        <w:left w:val="none" w:sz="0" w:space="0" w:color="auto"/>
        <w:bottom w:val="none" w:sz="0" w:space="0" w:color="auto"/>
        <w:right w:val="none" w:sz="0" w:space="0" w:color="auto"/>
      </w:divBdr>
    </w:div>
    <w:div w:id="610666740">
      <w:bodyDiv w:val="1"/>
      <w:marLeft w:val="0"/>
      <w:marRight w:val="0"/>
      <w:marTop w:val="0"/>
      <w:marBottom w:val="0"/>
      <w:divBdr>
        <w:top w:val="none" w:sz="0" w:space="0" w:color="auto"/>
        <w:left w:val="none" w:sz="0" w:space="0" w:color="auto"/>
        <w:bottom w:val="none" w:sz="0" w:space="0" w:color="auto"/>
        <w:right w:val="none" w:sz="0" w:space="0" w:color="auto"/>
      </w:divBdr>
    </w:div>
    <w:div w:id="807212590">
      <w:bodyDiv w:val="1"/>
      <w:marLeft w:val="0"/>
      <w:marRight w:val="0"/>
      <w:marTop w:val="0"/>
      <w:marBottom w:val="0"/>
      <w:divBdr>
        <w:top w:val="none" w:sz="0" w:space="0" w:color="auto"/>
        <w:left w:val="none" w:sz="0" w:space="0" w:color="auto"/>
        <w:bottom w:val="none" w:sz="0" w:space="0" w:color="auto"/>
        <w:right w:val="none" w:sz="0" w:space="0" w:color="auto"/>
      </w:divBdr>
    </w:div>
    <w:div w:id="845901693">
      <w:bodyDiv w:val="1"/>
      <w:marLeft w:val="0"/>
      <w:marRight w:val="0"/>
      <w:marTop w:val="0"/>
      <w:marBottom w:val="0"/>
      <w:divBdr>
        <w:top w:val="none" w:sz="0" w:space="0" w:color="auto"/>
        <w:left w:val="none" w:sz="0" w:space="0" w:color="auto"/>
        <w:bottom w:val="none" w:sz="0" w:space="0" w:color="auto"/>
        <w:right w:val="none" w:sz="0" w:space="0" w:color="auto"/>
      </w:divBdr>
    </w:div>
    <w:div w:id="1098330829">
      <w:bodyDiv w:val="1"/>
      <w:marLeft w:val="0"/>
      <w:marRight w:val="0"/>
      <w:marTop w:val="0"/>
      <w:marBottom w:val="0"/>
      <w:divBdr>
        <w:top w:val="none" w:sz="0" w:space="0" w:color="auto"/>
        <w:left w:val="none" w:sz="0" w:space="0" w:color="auto"/>
        <w:bottom w:val="none" w:sz="0" w:space="0" w:color="auto"/>
        <w:right w:val="none" w:sz="0" w:space="0" w:color="auto"/>
      </w:divBdr>
    </w:div>
    <w:div w:id="1208641727">
      <w:bodyDiv w:val="1"/>
      <w:marLeft w:val="0"/>
      <w:marRight w:val="0"/>
      <w:marTop w:val="0"/>
      <w:marBottom w:val="0"/>
      <w:divBdr>
        <w:top w:val="none" w:sz="0" w:space="0" w:color="auto"/>
        <w:left w:val="none" w:sz="0" w:space="0" w:color="auto"/>
        <w:bottom w:val="none" w:sz="0" w:space="0" w:color="auto"/>
        <w:right w:val="none" w:sz="0" w:space="0" w:color="auto"/>
      </w:divBdr>
    </w:div>
    <w:div w:id="1467310850">
      <w:bodyDiv w:val="1"/>
      <w:marLeft w:val="0"/>
      <w:marRight w:val="0"/>
      <w:marTop w:val="0"/>
      <w:marBottom w:val="0"/>
      <w:divBdr>
        <w:top w:val="none" w:sz="0" w:space="0" w:color="auto"/>
        <w:left w:val="none" w:sz="0" w:space="0" w:color="auto"/>
        <w:bottom w:val="none" w:sz="0" w:space="0" w:color="auto"/>
        <w:right w:val="none" w:sz="0" w:space="0" w:color="auto"/>
      </w:divBdr>
    </w:div>
    <w:div w:id="2002270585">
      <w:bodyDiv w:val="1"/>
      <w:marLeft w:val="0"/>
      <w:marRight w:val="0"/>
      <w:marTop w:val="0"/>
      <w:marBottom w:val="0"/>
      <w:divBdr>
        <w:top w:val="none" w:sz="0" w:space="0" w:color="auto"/>
        <w:left w:val="none" w:sz="0" w:space="0" w:color="auto"/>
        <w:bottom w:val="none" w:sz="0" w:space="0" w:color="auto"/>
        <w:right w:val="none" w:sz="0" w:space="0" w:color="auto"/>
      </w:divBdr>
    </w:div>
    <w:div w:id="200685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image" Target="cid:image001.png@01D731DA.6EF7BC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254CF0-0A38-4C97-B0D3-5910FEA690C4}">
  <ds:schemaRefs/>
</ds:datastoreItem>
</file>

<file path=customXml/itemProps2.xml><?xml version="1.0" encoding="utf-8"?>
<ds:datastoreItem xmlns:ds="http://schemas.openxmlformats.org/officeDocument/2006/customXml" ds:itemID="{DBEE7B2C-60E6-4CA0-B31E-92499D44A569}">
  <ds:schemaRefs>
    <ds:schemaRef ds:uri="http://schemas.openxmlformats.org/officeDocument/2006/bibliography"/>
  </ds:schemaRefs>
</ds:datastoreItem>
</file>

<file path=customXml/itemProps3.xml><?xml version="1.0" encoding="utf-8"?>
<ds:datastoreItem xmlns:ds="http://schemas.openxmlformats.org/officeDocument/2006/customXml" ds:itemID="{ADE7CE8D-149D-4B0C-8EA6-0EECDDF9E2EB}"/>
</file>

<file path=customXml/itemProps4.xml><?xml version="1.0" encoding="utf-8"?>
<ds:datastoreItem xmlns:ds="http://schemas.openxmlformats.org/officeDocument/2006/customXml" ds:itemID="{1A0A6E63-703A-4336-A6D4-5F2F5B2AB8CA}"/>
</file>

<file path=customXml/itemProps5.xml><?xml version="1.0" encoding="utf-8"?>
<ds:datastoreItem xmlns:ds="http://schemas.openxmlformats.org/officeDocument/2006/customXml" ds:itemID="{73555B85-BC85-4B46-979D-FF910891C003}"/>
</file>

<file path=docProps/app.xml><?xml version="1.0" encoding="utf-8"?>
<Properties xmlns="http://schemas.openxmlformats.org/officeDocument/2006/extended-properties" xmlns:vt="http://schemas.openxmlformats.org/officeDocument/2006/docPropsVTypes">
  <Template>Normal</Template>
  <TotalTime>0</TotalTime>
  <Pages>256</Pages>
  <Words>82112</Words>
  <Characters>468040</Characters>
  <Application>Microsoft Office Word</Application>
  <DocSecurity>0</DocSecurity>
  <Lines>3900</Lines>
  <Paragraphs>1098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2022-03-18T10:04:00Z</dcterms:created>
  <dcterms:modified xsi:type="dcterms:W3CDTF">2022-03-18T10:04:00Z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